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AE" w:rsidDel="0083611B" w:rsidRDefault="00671CAE" w:rsidP="00671CAE">
      <w:pPr>
        <w:spacing w:line="360" w:lineRule="auto"/>
        <w:rPr>
          <w:del w:id="0" w:author="lydie lane guermonprez" w:date="2013-12-18T12:16:00Z"/>
          <w:b/>
          <w:bCs/>
        </w:rPr>
      </w:pPr>
      <w:del w:id="1" w:author="lydie lane guermonprez" w:date="2013-12-18T12:16:00Z">
        <w:r w:rsidDel="0083611B">
          <w:rPr>
            <w:b/>
            <w:bCs/>
          </w:rPr>
          <w:delText>Supplementary data legends</w:delText>
        </w:r>
      </w:del>
    </w:p>
    <w:p w:rsidR="00671CAE" w:rsidDel="0083611B" w:rsidRDefault="00671CAE" w:rsidP="00671CAE">
      <w:pPr>
        <w:spacing w:line="360" w:lineRule="auto"/>
        <w:jc w:val="both"/>
        <w:rPr>
          <w:del w:id="2" w:author="lydie lane guermonprez" w:date="2013-12-18T12:16:00Z"/>
          <w:bCs/>
        </w:rPr>
      </w:pPr>
    </w:p>
    <w:p w:rsidR="00671CAE" w:rsidDel="0083611B" w:rsidRDefault="00671CAE" w:rsidP="00671CAE">
      <w:pPr>
        <w:spacing w:line="360" w:lineRule="auto"/>
        <w:jc w:val="both"/>
        <w:rPr>
          <w:del w:id="3" w:author="lydie lane guermonprez" w:date="2013-12-18T12:16:00Z"/>
          <w:bCs/>
        </w:rPr>
      </w:pPr>
      <w:del w:id="4" w:author="lydie lane guermonprez" w:date="2013-12-18T12:16:00Z">
        <w:r w:rsidRPr="0006045D" w:rsidDel="0083611B">
          <w:rPr>
            <w:b/>
            <w:bCs/>
          </w:rPr>
          <w:delText xml:space="preserve">Movie </w:delText>
        </w:r>
        <w:r w:rsidDel="0083611B">
          <w:rPr>
            <w:b/>
            <w:bCs/>
          </w:rPr>
          <w:delText>S1 (related to Fig. 4).</w:delText>
        </w:r>
        <w:r w:rsidRPr="0006045D" w:rsidDel="0083611B">
          <w:rPr>
            <w:b/>
            <w:bCs/>
          </w:rPr>
          <w:delText xml:space="preserve"> </w:delText>
        </w:r>
        <w:r w:rsidR="00DA70BB" w:rsidDel="0083611B">
          <w:rPr>
            <w:b/>
            <w:bCs/>
          </w:rPr>
          <w:delText>E</w:delText>
        </w:r>
        <w:r w:rsidDel="0083611B">
          <w:rPr>
            <w:b/>
            <w:bCs/>
          </w:rPr>
          <w:delText>GFP</w:delText>
        </w:r>
        <w:r w:rsidR="00ED50B1" w:rsidDel="0083611B">
          <w:rPr>
            <w:b/>
            <w:bCs/>
          </w:rPr>
          <w:delText>-</w:delText>
        </w:r>
        <w:r w:rsidDel="0083611B">
          <w:rPr>
            <w:b/>
            <w:bCs/>
          </w:rPr>
          <w:delText xml:space="preserve">C2orf62 localization in </w:delText>
        </w:r>
        <w:r w:rsidRPr="008E768B" w:rsidDel="0083611B">
          <w:rPr>
            <w:b/>
            <w:bCs/>
          </w:rPr>
          <w:delText>hTERT-RPE1 cells</w:delText>
        </w:r>
        <w:r w:rsidDel="0083611B">
          <w:rPr>
            <w:b/>
            <w:bCs/>
          </w:rPr>
          <w:delText>.</w:delText>
        </w:r>
        <w:r w:rsidRPr="0006045D" w:rsidDel="0083611B">
          <w:rPr>
            <w:b/>
            <w:bCs/>
          </w:rPr>
          <w:delText xml:space="preserve"> </w:delText>
        </w:r>
        <w:r w:rsidRPr="00C918EC" w:rsidDel="0083611B">
          <w:rPr>
            <w:bCs/>
          </w:rPr>
          <w:delText xml:space="preserve">The movie shows </w:delText>
        </w:r>
        <w:r w:rsidDel="0083611B">
          <w:rPr>
            <w:bCs/>
          </w:rPr>
          <w:delText xml:space="preserve">the </w:delText>
        </w:r>
        <w:r w:rsidRPr="00C918EC" w:rsidDel="0083611B">
          <w:rPr>
            <w:bCs/>
          </w:rPr>
          <w:delText xml:space="preserve">dynamic localization of </w:delText>
        </w:r>
        <w:r w:rsidR="00ED50B1" w:rsidDel="0083611B">
          <w:rPr>
            <w:bCs/>
          </w:rPr>
          <w:delText>E</w:delText>
        </w:r>
        <w:r w:rsidRPr="0006045D" w:rsidDel="0083611B">
          <w:rPr>
            <w:bCs/>
          </w:rPr>
          <w:delText>GFP</w:delText>
        </w:r>
        <w:r w:rsidR="00ED50B1" w:rsidDel="0083611B">
          <w:rPr>
            <w:bCs/>
          </w:rPr>
          <w:delText>-</w:delText>
        </w:r>
        <w:r w:rsidRPr="0006045D" w:rsidDel="0083611B">
          <w:rPr>
            <w:bCs/>
          </w:rPr>
          <w:delText xml:space="preserve">C2orf62 </w:delText>
        </w:r>
        <w:r w:rsidDel="0083611B">
          <w:rPr>
            <w:bCs/>
          </w:rPr>
          <w:delText>(</w:delText>
        </w:r>
        <w:r w:rsidRPr="0006045D" w:rsidDel="0083611B">
          <w:rPr>
            <w:bCs/>
          </w:rPr>
          <w:delText>in green</w:delText>
        </w:r>
        <w:r w:rsidDel="0083611B">
          <w:rPr>
            <w:bCs/>
          </w:rPr>
          <w:delText>)</w:delText>
        </w:r>
        <w:r w:rsidRPr="0006045D" w:rsidDel="0083611B">
          <w:rPr>
            <w:bCs/>
          </w:rPr>
          <w:delText xml:space="preserve"> </w:delText>
        </w:r>
        <w:r w:rsidDel="0083611B">
          <w:rPr>
            <w:bCs/>
          </w:rPr>
          <w:delText xml:space="preserve">in hTERT-RPE1 cells 2.25 hours after transfection. The </w:delText>
        </w:r>
        <w:r w:rsidR="00ED50B1" w:rsidDel="0083611B">
          <w:rPr>
            <w:bCs/>
          </w:rPr>
          <w:delText>E</w:delText>
        </w:r>
        <w:r w:rsidRPr="0006045D" w:rsidDel="0083611B">
          <w:rPr>
            <w:bCs/>
          </w:rPr>
          <w:delText>GFP</w:delText>
        </w:r>
        <w:r w:rsidR="00ED50B1" w:rsidDel="0083611B">
          <w:rPr>
            <w:bCs/>
          </w:rPr>
          <w:delText>-</w:delText>
        </w:r>
        <w:r w:rsidRPr="0006045D" w:rsidDel="0083611B">
          <w:rPr>
            <w:bCs/>
          </w:rPr>
          <w:delText>C2orf62</w:delText>
        </w:r>
        <w:r w:rsidDel="0083611B">
          <w:rPr>
            <w:bCs/>
          </w:rPr>
          <w:delText xml:space="preserve"> fusion protein is </w:delText>
        </w:r>
        <w:r w:rsidRPr="0039317F" w:rsidDel="0083611B">
          <w:delText>localize</w:delText>
        </w:r>
        <w:r w:rsidDel="0083611B">
          <w:delText>d</w:delText>
        </w:r>
        <w:r w:rsidRPr="0039317F" w:rsidDel="0083611B">
          <w:delText xml:space="preserve"> in </w:delText>
        </w:r>
        <w:r w:rsidDel="0083611B">
          <w:delText xml:space="preserve">the </w:delText>
        </w:r>
        <w:r w:rsidRPr="0039317F" w:rsidDel="0083611B">
          <w:delText xml:space="preserve">cytoplasm, nucleus and </w:delText>
        </w:r>
        <w:r w:rsidDel="0083611B">
          <w:delText xml:space="preserve">in </w:delText>
        </w:r>
        <w:r w:rsidRPr="0039317F" w:rsidDel="0083611B">
          <w:delText>plasma membrane</w:delText>
        </w:r>
        <w:r w:rsidDel="0083611B">
          <w:delText xml:space="preserve"> </w:delText>
        </w:r>
        <w:r w:rsidDel="0083611B">
          <w:rPr>
            <w:bCs/>
          </w:rPr>
          <w:delText>protrusions.</w:delText>
        </w:r>
      </w:del>
    </w:p>
    <w:p w:rsidR="00671CAE" w:rsidDel="0083611B" w:rsidRDefault="00671CAE" w:rsidP="00671CAE">
      <w:pPr>
        <w:spacing w:line="360" w:lineRule="auto"/>
        <w:rPr>
          <w:del w:id="5" w:author="lydie lane guermonprez" w:date="2013-12-18T12:16:00Z"/>
          <w:b/>
          <w:bCs/>
        </w:rPr>
      </w:pPr>
    </w:p>
    <w:p w:rsidR="00671CAE" w:rsidRPr="003962AF" w:rsidDel="0083611B" w:rsidRDefault="00671CAE" w:rsidP="00671CAE">
      <w:pPr>
        <w:spacing w:line="360" w:lineRule="auto"/>
        <w:jc w:val="both"/>
        <w:rPr>
          <w:del w:id="6" w:author="lydie lane guermonprez" w:date="2013-12-18T12:16:00Z"/>
          <w:bCs/>
          <w:lang w:val="en-GB"/>
        </w:rPr>
      </w:pPr>
      <w:del w:id="7" w:author="lydie lane guermonprez" w:date="2013-12-18T12:16:00Z">
        <w:r w:rsidRPr="005C7F62" w:rsidDel="0083611B">
          <w:rPr>
            <w:b/>
            <w:bCs/>
          </w:rPr>
          <w:delText xml:space="preserve">Table S1 </w:delText>
        </w:r>
        <w:r w:rsidDel="0083611B">
          <w:rPr>
            <w:b/>
            <w:bCs/>
          </w:rPr>
          <w:delText>(</w:delText>
        </w:r>
        <w:r w:rsidRPr="005C7F62" w:rsidDel="0083611B">
          <w:rPr>
            <w:b/>
            <w:bCs/>
          </w:rPr>
          <w:delText>related to Fig</w:delText>
        </w:r>
        <w:r w:rsidDel="0083611B">
          <w:rPr>
            <w:b/>
            <w:bCs/>
          </w:rPr>
          <w:delText>.</w:delText>
        </w:r>
        <w:r w:rsidRPr="005C7F62" w:rsidDel="0083611B">
          <w:rPr>
            <w:b/>
            <w:bCs/>
          </w:rPr>
          <w:delText xml:space="preserve"> </w:delText>
        </w:r>
        <w:r w:rsidDel="0083611B">
          <w:rPr>
            <w:b/>
            <w:bCs/>
          </w:rPr>
          <w:delText>4)</w:delText>
        </w:r>
        <w:r w:rsidRPr="005C7F62" w:rsidDel="0083611B">
          <w:rPr>
            <w:b/>
            <w:bCs/>
          </w:rPr>
          <w:delText>.</w:delText>
        </w:r>
        <w:r w:rsidDel="0083611B">
          <w:rPr>
            <w:b/>
            <w:bCs/>
          </w:rPr>
          <w:delText xml:space="preserve"> </w:delText>
        </w:r>
        <w:r w:rsidRPr="005C7F62" w:rsidDel="0083611B">
          <w:rPr>
            <w:b/>
          </w:rPr>
          <w:delText>Yeast two-hybrid results</w:delText>
        </w:r>
        <w:r w:rsidDel="0083611B">
          <w:delText>.</w:delText>
        </w:r>
        <w:r w:rsidRPr="00480B55" w:rsidDel="0083611B">
          <w:delText xml:space="preserve"> </w:delText>
        </w:r>
        <w:r w:rsidDel="0083611B">
          <w:delText xml:space="preserve">10 positive </w:delText>
        </w:r>
        <w:r w:rsidRPr="00480B55" w:rsidDel="0083611B">
          <w:delText xml:space="preserve">clones obtained in the yeast two-hybrid screen </w:delText>
        </w:r>
        <w:r w:rsidDel="0083611B">
          <w:delText xml:space="preserve">were </w:delText>
        </w:r>
        <w:r w:rsidRPr="00480B55" w:rsidDel="0083611B">
          <w:delText xml:space="preserve">identified by </w:delText>
        </w:r>
        <w:r w:rsidDel="0083611B">
          <w:delText>sequencing</w:delText>
        </w:r>
        <w:r w:rsidRPr="00480B55" w:rsidDel="0083611B">
          <w:rPr>
            <w:lang w:val="en-GB"/>
          </w:rPr>
          <w:delText xml:space="preserve">. </w:delText>
        </w:r>
        <w:r w:rsidDel="0083611B">
          <w:rPr>
            <w:lang w:val="en-GB"/>
          </w:rPr>
          <w:delText>Clones labeled as “Not relevant” are typical yeast two-hybrid artefacts.</w:delText>
        </w:r>
      </w:del>
    </w:p>
    <w:p w:rsidR="00671CAE" w:rsidDel="0083611B" w:rsidRDefault="00671CAE" w:rsidP="00671CAE">
      <w:pPr>
        <w:spacing w:line="360" w:lineRule="auto"/>
        <w:rPr>
          <w:del w:id="8" w:author="lydie lane guermonprez" w:date="2013-12-18T12:16:00Z"/>
          <w:b/>
          <w:bCs/>
        </w:rPr>
      </w:pPr>
    </w:p>
    <w:p w:rsidR="00671CAE" w:rsidRPr="00E77929" w:rsidDel="0083611B" w:rsidRDefault="00671CAE" w:rsidP="00671CAE">
      <w:pPr>
        <w:spacing w:line="360" w:lineRule="auto"/>
        <w:rPr>
          <w:del w:id="9" w:author="lydie lane guermonprez" w:date="2013-12-18T12:16:00Z"/>
          <w:b/>
          <w:bCs/>
        </w:rPr>
      </w:pPr>
      <w:del w:id="10" w:author="lydie lane guermonprez" w:date="2013-12-18T12:16:00Z">
        <w:r w:rsidDel="0083611B">
          <w:rPr>
            <w:b/>
            <w:bCs/>
          </w:rPr>
          <w:delText>F</w:delText>
        </w:r>
        <w:r w:rsidRPr="00480B55" w:rsidDel="0083611B">
          <w:rPr>
            <w:b/>
            <w:bCs/>
          </w:rPr>
          <w:delText xml:space="preserve">igure </w:delText>
        </w:r>
        <w:r w:rsidDel="0083611B">
          <w:rPr>
            <w:b/>
            <w:bCs/>
          </w:rPr>
          <w:delText>S</w:delText>
        </w:r>
        <w:r w:rsidRPr="00480B55" w:rsidDel="0083611B">
          <w:rPr>
            <w:b/>
            <w:bCs/>
          </w:rPr>
          <w:delText>1</w:delText>
        </w:r>
        <w:r w:rsidDel="0083611B">
          <w:rPr>
            <w:b/>
            <w:bCs/>
          </w:rPr>
          <w:delText xml:space="preserve"> (related to Fig. 2)</w:delText>
        </w:r>
        <w:r w:rsidRPr="00480B55" w:rsidDel="0083611B">
          <w:rPr>
            <w:b/>
            <w:bCs/>
          </w:rPr>
          <w:delText>.</w:delText>
        </w:r>
        <w:r w:rsidRPr="00480B55" w:rsidDel="0083611B">
          <w:rPr>
            <w:bCs/>
          </w:rPr>
          <w:delText xml:space="preserve"> </w:delText>
        </w:r>
        <w:r w:rsidRPr="00D46D35" w:rsidDel="0083611B">
          <w:rPr>
            <w:b/>
            <w:bCs/>
          </w:rPr>
          <w:delText>zC2orf62 expression pattern during development.</w:delText>
        </w:r>
        <w:r w:rsidDel="0083611B">
          <w:rPr>
            <w:bCs/>
          </w:rPr>
          <w:delText xml:space="preserve"> </w:delText>
        </w:r>
        <w:r w:rsidDel="0083611B">
          <w:rPr>
            <w:rStyle w:val="st"/>
          </w:rPr>
          <w:delText>Reverse Transcription-</w:delText>
        </w:r>
        <w:r w:rsidDel="0083611B">
          <w:delText>quantitative</w:delText>
        </w:r>
        <w:r w:rsidDel="0083611B">
          <w:rPr>
            <w:rStyle w:val="st"/>
          </w:rPr>
          <w:delText xml:space="preserve"> Polymerase Chain Reaction </w:delText>
        </w:r>
        <w:r w:rsidRPr="00ED50B1" w:rsidDel="0083611B">
          <w:rPr>
            <w:rStyle w:val="st"/>
          </w:rPr>
          <w:delText>(</w:delText>
        </w:r>
        <w:r w:rsidRPr="004103EA" w:rsidDel="0083611B">
          <w:rPr>
            <w:rStyle w:val="Emphasis"/>
            <w:i w:val="0"/>
          </w:rPr>
          <w:delText>RT</w:delText>
        </w:r>
        <w:r w:rsidRPr="00153333" w:rsidDel="0083611B">
          <w:rPr>
            <w:rStyle w:val="st"/>
          </w:rPr>
          <w:delText>-</w:delText>
        </w:r>
        <w:r w:rsidRPr="004103EA" w:rsidDel="0083611B">
          <w:rPr>
            <w:rStyle w:val="Emphasis"/>
            <w:i w:val="0"/>
          </w:rPr>
          <w:delText>qPCR</w:delText>
        </w:r>
        <w:r w:rsidRPr="00ED50B1" w:rsidDel="0083611B">
          <w:rPr>
            <w:rStyle w:val="st"/>
          </w:rPr>
          <w:delText>)</w:delText>
        </w:r>
        <w:r w:rsidRPr="00480B55" w:rsidDel="0083611B">
          <w:rPr>
            <w:bCs/>
          </w:rPr>
          <w:delText xml:space="preserve"> </w:delText>
        </w:r>
        <w:r w:rsidDel="0083611B">
          <w:rPr>
            <w:bCs/>
          </w:rPr>
          <w:delText>performed</w:delText>
        </w:r>
        <w:r w:rsidRPr="00480B55" w:rsidDel="0083611B">
          <w:rPr>
            <w:bCs/>
          </w:rPr>
          <w:delText xml:space="preserve"> with </w:delText>
        </w:r>
        <w:r w:rsidR="00212545" w:rsidDel="0083611B">
          <w:rPr>
            <w:bCs/>
          </w:rPr>
          <w:delText>A</w:delText>
        </w:r>
        <w:r w:rsidRPr="00480B55" w:rsidDel="0083611B">
          <w:rPr>
            <w:bCs/>
          </w:rPr>
          <w:delText>mplicon</w:delText>
        </w:r>
        <w:r w:rsidR="00212545" w:rsidDel="0083611B">
          <w:rPr>
            <w:bCs/>
          </w:rPr>
          <w:delText xml:space="preserve"> 2</w:delText>
        </w:r>
        <w:r w:rsidRPr="00480B55" w:rsidDel="0083611B">
          <w:rPr>
            <w:bCs/>
          </w:rPr>
          <w:delText xml:space="preserve"> of </w:delText>
        </w:r>
        <w:r w:rsidDel="0083611B">
          <w:rPr>
            <w:bCs/>
          </w:rPr>
          <w:delText>zC</w:delText>
        </w:r>
        <w:r w:rsidRPr="00480B55" w:rsidDel="0083611B">
          <w:rPr>
            <w:bCs/>
          </w:rPr>
          <w:delText xml:space="preserve">2orf62 shows the same expression pattern than in </w:delText>
        </w:r>
        <w:r w:rsidDel="0083611B">
          <w:rPr>
            <w:bCs/>
          </w:rPr>
          <w:delText>Fig.</w:delText>
        </w:r>
        <w:r w:rsidRPr="00480B55" w:rsidDel="0083611B">
          <w:rPr>
            <w:bCs/>
          </w:rPr>
          <w:delText xml:space="preserve"> 2. </w:delText>
        </w:r>
        <w:r w:rsidDel="0083611B">
          <w:rPr>
            <w:bCs/>
          </w:rPr>
          <w:delText>z</w:delText>
        </w:r>
        <w:r w:rsidRPr="00367D5F" w:rsidDel="0083611B">
          <w:rPr>
            <w:iCs/>
          </w:rPr>
          <w:delText>C2orf62</w:delText>
        </w:r>
        <w:r w:rsidRPr="00480B55" w:rsidDel="0083611B">
          <w:rPr>
            <w:i/>
            <w:iCs/>
          </w:rPr>
          <w:delText xml:space="preserve"> </w:delText>
        </w:r>
        <w:r w:rsidRPr="00480B55" w:rsidDel="0083611B">
          <w:delText>mRNA is expressed essentially in testis (</w:delText>
        </w:r>
        <w:r w:rsidRPr="00480B55" w:rsidDel="0083611B">
          <w:rPr>
            <w:bCs/>
          </w:rPr>
          <w:delText>100 times more than in ovary</w:delText>
        </w:r>
        <w:r w:rsidRPr="00480B55" w:rsidDel="0083611B">
          <w:delText xml:space="preserve">), but also during almost all development. It is down-regulated at shield stage (6 hpf) and reexpressed at tail bud (12 hpf) when </w:delText>
        </w:r>
        <w:r w:rsidRPr="00367D5F" w:rsidDel="0083611B">
          <w:rPr>
            <w:iCs/>
          </w:rPr>
          <w:delText>Kupffer's</w:delText>
        </w:r>
        <w:r w:rsidRPr="00480B55" w:rsidDel="0083611B">
          <w:rPr>
            <w:i/>
            <w:iCs/>
          </w:rPr>
          <w:delText xml:space="preserve"> </w:delText>
        </w:r>
        <w:r w:rsidRPr="00480B55" w:rsidDel="0083611B">
          <w:delText>vesicle forms.</w:delText>
        </w:r>
      </w:del>
    </w:p>
    <w:p w:rsidR="00671CAE" w:rsidRPr="00480B55" w:rsidDel="0083611B" w:rsidRDefault="00671CAE" w:rsidP="00671CAE">
      <w:pPr>
        <w:spacing w:line="360" w:lineRule="auto"/>
        <w:jc w:val="both"/>
        <w:rPr>
          <w:del w:id="11" w:author="lydie lane guermonprez" w:date="2013-12-18T12:16:00Z"/>
          <w:bCs/>
        </w:rPr>
      </w:pPr>
    </w:p>
    <w:p w:rsidR="00671CAE" w:rsidDel="0083611B" w:rsidRDefault="00671CAE" w:rsidP="00671CAE">
      <w:pPr>
        <w:spacing w:line="360" w:lineRule="auto"/>
        <w:jc w:val="both"/>
        <w:rPr>
          <w:del w:id="12" w:author="lydie lane guermonprez" w:date="2013-12-18T12:16:00Z"/>
        </w:rPr>
      </w:pPr>
      <w:del w:id="13" w:author="lydie lane guermonprez" w:date="2013-12-18T12:16:00Z">
        <w:r w:rsidDel="0083611B">
          <w:rPr>
            <w:b/>
            <w:bCs/>
          </w:rPr>
          <w:delText>F</w:delText>
        </w:r>
        <w:r w:rsidRPr="00480B55" w:rsidDel="0083611B">
          <w:rPr>
            <w:b/>
            <w:bCs/>
          </w:rPr>
          <w:delText xml:space="preserve">igure </w:delText>
        </w:r>
        <w:r w:rsidDel="0083611B">
          <w:rPr>
            <w:b/>
            <w:bCs/>
          </w:rPr>
          <w:delText>S2 (related to Fig. 2)</w:delText>
        </w:r>
        <w:r w:rsidRPr="00480B55" w:rsidDel="0083611B">
          <w:rPr>
            <w:b/>
            <w:bCs/>
          </w:rPr>
          <w:delText>.</w:delText>
        </w:r>
        <w:r w:rsidRPr="00480B55" w:rsidDel="0083611B">
          <w:rPr>
            <w:b/>
            <w:bCs/>
            <w:shd w:val="clear" w:color="auto" w:fill="FFFFFF"/>
          </w:rPr>
          <w:delText xml:space="preserve"> </w:delText>
        </w:r>
        <w:r w:rsidDel="0083611B">
          <w:rPr>
            <w:b/>
            <w:bCs/>
            <w:shd w:val="clear" w:color="auto" w:fill="FFFFFF"/>
          </w:rPr>
          <w:delText>z</w:delText>
        </w:r>
        <w:r w:rsidRPr="002F523C" w:rsidDel="0083611B">
          <w:rPr>
            <w:b/>
            <w:bCs/>
          </w:rPr>
          <w:delText xml:space="preserve">C2orf62 is expressed in ciliated </w:delText>
        </w:r>
        <w:r w:rsidDel="0083611B">
          <w:rPr>
            <w:b/>
            <w:bCs/>
          </w:rPr>
          <w:delText>cells</w:delText>
        </w:r>
        <w:r w:rsidRPr="002F523C" w:rsidDel="0083611B">
          <w:rPr>
            <w:b/>
            <w:bCs/>
          </w:rPr>
          <w:delText xml:space="preserve"> during embryoni</w:delText>
        </w:r>
        <w:r w:rsidDel="0083611B">
          <w:rPr>
            <w:b/>
            <w:bCs/>
          </w:rPr>
          <w:delText xml:space="preserve">c development. </w:delText>
        </w:r>
        <w:r w:rsidDel="0083611B">
          <w:rPr>
            <w:rFonts w:eastAsia="Arial Unicode MS"/>
            <w:shd w:val="clear" w:color="auto" w:fill="FFFFFF"/>
          </w:rPr>
          <w:delText>T</w:delText>
        </w:r>
        <w:r w:rsidRPr="002F523C" w:rsidDel="0083611B">
          <w:rPr>
            <w:rFonts w:eastAsia="Arial Unicode MS"/>
            <w:shd w:val="clear" w:color="auto" w:fill="FFFFFF"/>
          </w:rPr>
          <w:delText xml:space="preserve">ransgenic </w:delText>
        </w:r>
        <w:r w:rsidDel="0083611B">
          <w:delText>EGFP</w:delText>
        </w:r>
        <w:r w:rsidRPr="00CB35B2" w:rsidDel="0083611B">
          <w:delText>-zC2orf62</w:delText>
        </w:r>
        <w:r w:rsidRPr="002F523C" w:rsidDel="0083611B">
          <w:rPr>
            <w:rFonts w:eastAsia="Arial Unicode MS"/>
            <w:shd w:val="clear" w:color="auto" w:fill="FFFFFF"/>
          </w:rPr>
          <w:delText xml:space="preserve"> reporter zebrafish were observed using a confocal microscope. </w:delText>
        </w:r>
        <w:r w:rsidRPr="00514345" w:rsidDel="0083611B">
          <w:rPr>
            <w:rFonts w:eastAsia="Arial Unicode MS"/>
            <w:b/>
            <w:shd w:val="clear" w:color="auto" w:fill="FFFFFF"/>
          </w:rPr>
          <w:delText>(A)</w:delText>
        </w:r>
        <w:r w:rsidDel="0083611B">
          <w:rPr>
            <w:rFonts w:eastAsia="Arial Unicode MS"/>
            <w:shd w:val="clear" w:color="auto" w:fill="FFFFFF"/>
          </w:rPr>
          <w:delText xml:space="preserve"> </w:delText>
        </w:r>
        <w:r w:rsidRPr="00EC45B2" w:rsidDel="0083611B">
          <w:delText xml:space="preserve">At </w:delText>
        </w:r>
        <w:r w:rsidDel="0083611B">
          <w:delText>48</w:delText>
        </w:r>
        <w:r w:rsidRPr="00EC45B2" w:rsidDel="0083611B">
          <w:delText xml:space="preserve"> hpf, </w:delText>
        </w:r>
        <w:r w:rsidDel="0083611B">
          <w:delText>i</w:delText>
        </w:r>
        <w:r w:rsidRPr="00EC45B2" w:rsidDel="0083611B">
          <w:delText xml:space="preserve">mmunostaining of α-acetylated tubulin (red) and </w:delText>
        </w:r>
        <w:r w:rsidR="00ED50B1" w:rsidDel="0083611B">
          <w:delText>E</w:delText>
        </w:r>
        <w:r w:rsidRPr="00EC45B2" w:rsidDel="0083611B">
          <w:delText xml:space="preserve">GFP (green) show a co-localization </w:delText>
        </w:r>
        <w:r w:rsidDel="0083611B">
          <w:delText xml:space="preserve">(yellow) </w:delText>
        </w:r>
        <w:r w:rsidRPr="00EC45B2" w:rsidDel="0083611B">
          <w:delText xml:space="preserve">in </w:delText>
        </w:r>
        <w:r w:rsidRPr="002F523C" w:rsidDel="0083611B">
          <w:delText xml:space="preserve">olfactory </w:delText>
        </w:r>
        <w:r w:rsidDel="0083611B">
          <w:delText xml:space="preserve">placode (OP), </w:delText>
        </w:r>
        <w:r w:rsidRPr="00EC45B2" w:rsidDel="0083611B">
          <w:delText>neuromast cells (</w:delText>
        </w:r>
        <w:r w:rsidDel="0083611B">
          <w:delText xml:space="preserve">N), ear (E) and pronephric ducts (P.D), and in cilia of </w:delText>
        </w:r>
        <w:r w:rsidRPr="00EC45B2" w:rsidDel="0083611B">
          <w:delText>olfactory sensory neurons (</w:delText>
        </w:r>
        <w:r w:rsidDel="0083611B">
          <w:delText>OSN</w:delText>
        </w:r>
        <w:r w:rsidRPr="00EC45B2" w:rsidDel="0083611B">
          <w:delText>)</w:delText>
        </w:r>
        <w:r w:rsidDel="0083611B">
          <w:delText xml:space="preserve">. </w:delText>
        </w:r>
        <w:r w:rsidRPr="00514345" w:rsidDel="0083611B">
          <w:rPr>
            <w:b/>
          </w:rPr>
          <w:delText>(B)</w:delText>
        </w:r>
        <w:r w:rsidDel="0083611B">
          <w:delText xml:space="preserve"> </w:delText>
        </w:r>
        <w:r w:rsidDel="0083611B">
          <w:rPr>
            <w:rFonts w:eastAsia="Arial Unicode MS"/>
            <w:shd w:val="clear" w:color="auto" w:fill="FFFFFF"/>
          </w:rPr>
          <w:delText>A</w:delText>
        </w:r>
        <w:r w:rsidRPr="002F523C" w:rsidDel="0083611B">
          <w:rPr>
            <w:rFonts w:eastAsia="Arial Unicode MS"/>
            <w:shd w:val="clear" w:color="auto" w:fill="FFFFFF"/>
          </w:rPr>
          <w:delText xml:space="preserve">t </w:delText>
        </w:r>
        <w:r w:rsidDel="0083611B">
          <w:rPr>
            <w:rFonts w:eastAsia="Arial Unicode MS"/>
            <w:shd w:val="clear" w:color="auto" w:fill="FFFFFF"/>
          </w:rPr>
          <w:delText>96</w:delText>
        </w:r>
        <w:r w:rsidRPr="002F523C" w:rsidDel="0083611B">
          <w:rPr>
            <w:rFonts w:eastAsia="Arial Unicode MS"/>
            <w:shd w:val="clear" w:color="auto" w:fill="FFFFFF"/>
          </w:rPr>
          <w:delText xml:space="preserve"> hpf</w:delText>
        </w:r>
        <w:r w:rsidDel="0083611B">
          <w:rPr>
            <w:rFonts w:eastAsia="Arial Unicode MS"/>
            <w:shd w:val="clear" w:color="auto" w:fill="FFFFFF"/>
          </w:rPr>
          <w:delText>,</w:delText>
        </w:r>
        <w:r w:rsidRPr="002F523C" w:rsidDel="0083611B">
          <w:rPr>
            <w:rFonts w:eastAsia="Arial Unicode MS"/>
            <w:shd w:val="clear" w:color="auto" w:fill="FFFFFF"/>
          </w:rPr>
          <w:delText xml:space="preserve"> </w:delText>
        </w:r>
        <w:r w:rsidRPr="002F523C" w:rsidDel="0083611B">
          <w:delText xml:space="preserve">EGFP is expressed </w:delText>
        </w:r>
        <w:r w:rsidDel="0083611B">
          <w:delText xml:space="preserve">specifically </w:delText>
        </w:r>
        <w:r w:rsidRPr="002F523C" w:rsidDel="0083611B">
          <w:delText xml:space="preserve">in </w:delText>
        </w:r>
        <w:r w:rsidDel="0083611B">
          <w:delText>ciliated neuromast cells and in hair cell-containing structures of the ear (cristae and macula). Scale bars, 25 µ</w:delText>
        </w:r>
        <w:r w:rsidRPr="002F523C" w:rsidDel="0083611B">
          <w:delText>m</w:delText>
        </w:r>
        <w:r w:rsidDel="0083611B">
          <w:delText xml:space="preserve">. </w:delText>
        </w:r>
      </w:del>
    </w:p>
    <w:p w:rsidR="00671CAE" w:rsidDel="0083611B" w:rsidRDefault="00671CAE" w:rsidP="00671CAE">
      <w:pPr>
        <w:spacing w:line="360" w:lineRule="auto"/>
        <w:rPr>
          <w:del w:id="14" w:author="lydie lane guermonprez" w:date="2013-12-18T12:16:00Z"/>
          <w:b/>
          <w:bCs/>
        </w:rPr>
      </w:pPr>
    </w:p>
    <w:p w:rsidR="00671CAE" w:rsidDel="0083611B" w:rsidRDefault="00671CAE" w:rsidP="00671CAE">
      <w:pPr>
        <w:spacing w:line="360" w:lineRule="auto"/>
        <w:jc w:val="both"/>
        <w:rPr>
          <w:del w:id="15" w:author="lydie lane guermonprez" w:date="2013-12-18T12:16:00Z"/>
          <w:bCs/>
        </w:rPr>
      </w:pPr>
      <w:del w:id="16" w:author="lydie lane guermonprez" w:date="2013-12-18T12:16:00Z">
        <w:r w:rsidDel="0083611B">
          <w:rPr>
            <w:b/>
            <w:bCs/>
          </w:rPr>
          <w:delText>F</w:delText>
        </w:r>
        <w:r w:rsidRPr="00480B55" w:rsidDel="0083611B">
          <w:rPr>
            <w:b/>
            <w:bCs/>
          </w:rPr>
          <w:delText xml:space="preserve">igure </w:delText>
        </w:r>
        <w:r w:rsidDel="0083611B">
          <w:rPr>
            <w:b/>
            <w:bCs/>
          </w:rPr>
          <w:delText xml:space="preserve">S3 </w:delText>
        </w:r>
        <w:r w:rsidRPr="00C5147F" w:rsidDel="0083611B">
          <w:rPr>
            <w:b/>
            <w:bCs/>
          </w:rPr>
          <w:delText>(related to Fig</w:delText>
        </w:r>
        <w:r w:rsidR="0006177A" w:rsidDel="0083611B">
          <w:rPr>
            <w:b/>
            <w:bCs/>
          </w:rPr>
          <w:delText>s</w:delText>
        </w:r>
        <w:r w:rsidRPr="00C5147F" w:rsidDel="0083611B">
          <w:rPr>
            <w:b/>
            <w:bCs/>
          </w:rPr>
          <w:delText>.</w:delText>
        </w:r>
        <w:r w:rsidR="0006177A" w:rsidDel="0083611B">
          <w:rPr>
            <w:b/>
            <w:bCs/>
          </w:rPr>
          <w:delText xml:space="preserve"> 3 and</w:delText>
        </w:r>
        <w:r w:rsidRPr="00C5147F" w:rsidDel="0083611B">
          <w:rPr>
            <w:b/>
            <w:bCs/>
          </w:rPr>
          <w:delText xml:space="preserve"> 4)</w:delText>
        </w:r>
        <w:r w:rsidDel="0083611B">
          <w:rPr>
            <w:b/>
            <w:bCs/>
          </w:rPr>
          <w:delText>.</w:delText>
        </w:r>
        <w:r w:rsidRPr="00C5147F" w:rsidDel="0083611B">
          <w:rPr>
            <w:b/>
            <w:bCs/>
          </w:rPr>
          <w:delText xml:space="preserve"> Analysis of </w:delText>
        </w:r>
        <w:r w:rsidRPr="00C5147F" w:rsidDel="0083611B">
          <w:rPr>
            <w:rFonts w:eastAsia="+mn-ea"/>
            <w:b/>
            <w:color w:val="000000"/>
            <w:kern w:val="24"/>
          </w:rPr>
          <w:delText>TTC17 expression in rat and human tissues</w:delText>
        </w:r>
        <w:r w:rsidDel="0083611B">
          <w:rPr>
            <w:rFonts w:eastAsia="+mn-ea"/>
            <w:b/>
            <w:color w:val="000000"/>
            <w:kern w:val="24"/>
          </w:rPr>
          <w:delText xml:space="preserve"> and cell lines</w:delText>
        </w:r>
        <w:r w:rsidRPr="00C5147F" w:rsidDel="0083611B">
          <w:rPr>
            <w:rFonts w:eastAsia="+mn-ea"/>
            <w:b/>
            <w:color w:val="000000"/>
            <w:kern w:val="24"/>
          </w:rPr>
          <w:delText>. (A)</w:delText>
        </w:r>
        <w:r w:rsidDel="0083611B">
          <w:rPr>
            <w:rFonts w:eastAsia="+mn-ea"/>
            <w:b/>
            <w:color w:val="000000"/>
            <w:kern w:val="24"/>
          </w:rPr>
          <w:delText xml:space="preserve"> </w:delText>
        </w:r>
        <w:r w:rsidRPr="003611DF" w:rsidDel="0083611B">
          <w:rPr>
            <w:rFonts w:eastAsia="+mn-ea"/>
            <w:color w:val="000000"/>
            <w:kern w:val="24"/>
          </w:rPr>
          <w:delText xml:space="preserve">Histograms displaying Ttc17 transcript levels in </w:delText>
        </w:r>
        <w:r w:rsidDel="0083611B">
          <w:rPr>
            <w:rFonts w:eastAsia="+mn-ea"/>
            <w:color w:val="000000"/>
            <w:kern w:val="24"/>
          </w:rPr>
          <w:delText xml:space="preserve">rat </w:delText>
        </w:r>
        <w:r w:rsidRPr="003611DF" w:rsidDel="0083611B">
          <w:rPr>
            <w:rFonts w:eastAsia="+mn-ea"/>
            <w:color w:val="000000"/>
            <w:kern w:val="24"/>
          </w:rPr>
          <w:delText>somatic testicular cells [Leydig (LE), peritubular myoid (PM) and Sertoli (SE)], male germ cells [spermatogonia (SG), spermatocytes (SC) and spermatids (ST)] and twelve normal tissues based on the Affymetrix Rat Exon 1.0 ST (left) and Illumina RNA-seq (right) datasets.</w:delText>
        </w:r>
        <w:r w:rsidRPr="00973F87" w:rsidDel="0083611B">
          <w:rPr>
            <w:rFonts w:eastAsia="+mn-ea"/>
            <w:color w:val="000000"/>
            <w:kern w:val="24"/>
          </w:rPr>
          <w:delText xml:space="preserve"> </w:delText>
        </w:r>
        <w:r w:rsidDel="0083611B">
          <w:rPr>
            <w:rFonts w:eastAsia="+mn-ea"/>
            <w:color w:val="000000"/>
            <w:kern w:val="24"/>
          </w:rPr>
          <w:delText>(</w:delText>
        </w:r>
        <w:r w:rsidRPr="004D5671" w:rsidDel="0083611B">
          <w:rPr>
            <w:rFonts w:eastAsia="+mn-ea"/>
            <w:b/>
            <w:color w:val="000000"/>
            <w:kern w:val="24"/>
          </w:rPr>
          <w:delText>B</w:delText>
        </w:r>
        <w:r w:rsidDel="0083611B">
          <w:rPr>
            <w:rFonts w:eastAsia="+mn-ea"/>
            <w:color w:val="000000"/>
            <w:kern w:val="24"/>
          </w:rPr>
          <w:delText xml:space="preserve">) </w:delText>
        </w:r>
        <w:r w:rsidRPr="00480B55" w:rsidDel="0083611B">
          <w:rPr>
            <w:bCs/>
          </w:rPr>
          <w:delText>Transverse sections of adult rat</w:delText>
        </w:r>
        <w:r w:rsidDel="0083611B">
          <w:rPr>
            <w:bCs/>
          </w:rPr>
          <w:delText xml:space="preserve"> </w:delText>
        </w:r>
        <w:r w:rsidRPr="00480B55" w:rsidDel="0083611B">
          <w:rPr>
            <w:bCs/>
          </w:rPr>
          <w:delText>testis</w:delText>
        </w:r>
        <w:r w:rsidDel="0083611B">
          <w:rPr>
            <w:bCs/>
          </w:rPr>
          <w:delText xml:space="preserve"> (left)</w:delText>
        </w:r>
        <w:r w:rsidRPr="00480B55" w:rsidDel="0083611B">
          <w:rPr>
            <w:bCs/>
          </w:rPr>
          <w:delText xml:space="preserve"> </w:delText>
        </w:r>
        <w:r w:rsidDel="0083611B">
          <w:rPr>
            <w:bCs/>
          </w:rPr>
          <w:delText xml:space="preserve">and </w:delText>
        </w:r>
        <w:r w:rsidRPr="00480B55" w:rsidDel="0083611B">
          <w:rPr>
            <w:bCs/>
          </w:rPr>
          <w:delText xml:space="preserve">human testis </w:delText>
        </w:r>
        <w:r w:rsidDel="0083611B">
          <w:rPr>
            <w:bCs/>
          </w:rPr>
          <w:delText xml:space="preserve">(right) </w:delText>
        </w:r>
        <w:r w:rsidRPr="00480B55" w:rsidDel="0083611B">
          <w:rPr>
            <w:bCs/>
          </w:rPr>
          <w:delText>showing immunor</w:delText>
        </w:r>
        <w:r w:rsidDel="0083611B">
          <w:rPr>
            <w:bCs/>
          </w:rPr>
          <w:delText xml:space="preserve">eactivity in cells with </w:delText>
        </w:r>
        <w:r w:rsidRPr="00480B55" w:rsidDel="0083611B">
          <w:rPr>
            <w:bCs/>
          </w:rPr>
          <w:delText>TTC17 antibod</w:delText>
        </w:r>
        <w:r w:rsidDel="0083611B">
          <w:rPr>
            <w:bCs/>
          </w:rPr>
          <w:delText>y</w:delText>
        </w:r>
        <w:r w:rsidRPr="00480B55" w:rsidDel="0083611B">
          <w:rPr>
            <w:bCs/>
          </w:rPr>
          <w:delText xml:space="preserve">. </w:delText>
        </w:r>
        <w:r w:rsidDel="0083611B">
          <w:rPr>
            <w:bCs/>
          </w:rPr>
          <w:delText xml:space="preserve">In rat, </w:delText>
        </w:r>
        <w:r w:rsidRPr="00480B55" w:rsidDel="0083611B">
          <w:rPr>
            <w:bCs/>
          </w:rPr>
          <w:delText>TTC17 is detected in the germ cell lineage from preleptotene spermatocytes to elongating spermatids</w:delText>
        </w:r>
        <w:r w:rsidDel="0083611B">
          <w:rPr>
            <w:bCs/>
          </w:rPr>
          <w:delText>,</w:delText>
        </w:r>
        <w:r w:rsidRPr="00480B55" w:rsidDel="0083611B">
          <w:rPr>
            <w:bCs/>
          </w:rPr>
          <w:delText xml:space="preserve"> </w:delText>
        </w:r>
        <w:r w:rsidDel="0083611B">
          <w:rPr>
            <w:bCs/>
          </w:rPr>
          <w:delText>here</w:delText>
        </w:r>
        <w:r w:rsidRPr="00480B55" w:rsidDel="0083611B">
          <w:rPr>
            <w:bCs/>
          </w:rPr>
          <w:delText xml:space="preserve"> at stage II-III</w:delText>
        </w:r>
        <w:r w:rsidRPr="00E22A52" w:rsidDel="0083611B">
          <w:rPr>
            <w:bCs/>
          </w:rPr>
          <w:delText xml:space="preserve"> </w:delText>
        </w:r>
        <w:r w:rsidDel="0083611B">
          <w:rPr>
            <w:bCs/>
          </w:rPr>
          <w:delText xml:space="preserve">of </w:delText>
        </w:r>
        <w:r w:rsidDel="0083611B">
          <w:rPr>
            <w:bCs/>
          </w:rPr>
          <w:lastRenderedPageBreak/>
          <w:delText>spermatogenesis</w:delText>
        </w:r>
        <w:r w:rsidR="000C6634" w:rsidDel="0083611B">
          <w:rPr>
            <w:bCs/>
          </w:rPr>
          <w:delText xml:space="preserve"> (left panel)</w:delText>
        </w:r>
        <w:r w:rsidRPr="00480B55" w:rsidDel="0083611B">
          <w:rPr>
            <w:bCs/>
          </w:rPr>
          <w:delText>. Please</w:delText>
        </w:r>
        <w:r w:rsidDel="0083611B">
          <w:rPr>
            <w:bCs/>
          </w:rPr>
          <w:delText xml:space="preserve"> </w:delText>
        </w:r>
        <w:r w:rsidRPr="00480B55" w:rsidDel="0083611B">
          <w:rPr>
            <w:bCs/>
          </w:rPr>
          <w:delText>note the strong staining in both the Leydig cells and capillary endothelium</w:delText>
        </w:r>
        <w:r w:rsidDel="0083611B">
          <w:rPr>
            <w:bCs/>
          </w:rPr>
          <w:delText xml:space="preserve">. </w:delText>
        </w:r>
        <w:r w:rsidRPr="00480B55" w:rsidDel="0083611B">
          <w:rPr>
            <w:bCs/>
          </w:rPr>
          <w:delText>TTC17 is detected in the cytoplasm of pachytene spermatocytes (SPC), early (rSPT) and elongating spermatids (eSPT) at stage II-III</w:delText>
        </w:r>
        <w:r w:rsidRPr="00E22A52" w:rsidDel="0083611B">
          <w:rPr>
            <w:bCs/>
          </w:rPr>
          <w:delText xml:space="preserve"> </w:delText>
        </w:r>
        <w:r w:rsidDel="0083611B">
          <w:rPr>
            <w:bCs/>
          </w:rPr>
          <w:delText>of spermatogenesis</w:delText>
        </w:r>
        <w:r w:rsidR="000C6634" w:rsidDel="0083611B">
          <w:rPr>
            <w:bCs/>
          </w:rPr>
          <w:delText xml:space="preserve"> (right panel)</w:delText>
        </w:r>
        <w:r w:rsidRPr="00480B55" w:rsidDel="0083611B">
          <w:rPr>
            <w:bCs/>
          </w:rPr>
          <w:delText>.</w:delText>
        </w:r>
        <w:r w:rsidDel="0083611B">
          <w:rPr>
            <w:bCs/>
          </w:rPr>
          <w:delText xml:space="preserve"> In human, </w:delText>
        </w:r>
        <w:r w:rsidRPr="00480B55" w:rsidDel="0083611B">
          <w:rPr>
            <w:bCs/>
          </w:rPr>
          <w:delText>TTC17 is detected in the cytoplasm of spermatocytes and spermatids. Inserts</w:delText>
        </w:r>
        <w:r w:rsidRPr="00480B55" w:rsidDel="0083611B">
          <w:rPr>
            <w:b/>
            <w:bCs/>
          </w:rPr>
          <w:delText>:</w:delText>
        </w:r>
        <w:r w:rsidRPr="00480B55" w:rsidDel="0083611B">
          <w:rPr>
            <w:bCs/>
          </w:rPr>
          <w:delText xml:space="preserve"> negative controls usi</w:delText>
        </w:r>
        <w:r w:rsidDel="0083611B">
          <w:rPr>
            <w:bCs/>
          </w:rPr>
          <w:delText>ng preimmune serum. Scale bars,</w:delText>
        </w:r>
        <w:r w:rsidRPr="00480B55" w:rsidDel="0083611B">
          <w:rPr>
            <w:bCs/>
          </w:rPr>
          <w:delText xml:space="preserve"> 50 </w:delText>
        </w:r>
        <w:r w:rsidRPr="00480B55" w:rsidDel="0083611B">
          <w:rPr>
            <w:bCs/>
            <w:lang w:val="fr-FR"/>
          </w:rPr>
          <w:delText>μ</w:delText>
        </w:r>
        <w:r w:rsidRPr="00480B55" w:rsidDel="0083611B">
          <w:rPr>
            <w:bCs/>
          </w:rPr>
          <w:delText>m</w:delText>
        </w:r>
        <w:r w:rsidRPr="00D24A2D" w:rsidDel="0083611B">
          <w:rPr>
            <w:bCs/>
          </w:rPr>
          <w:delText>.</w:delText>
        </w:r>
        <w:r w:rsidRPr="00D24A2D" w:rsidDel="0083611B">
          <w:delText xml:space="preserve"> (</w:delText>
        </w:r>
        <w:r w:rsidR="00D24A2D" w:rsidRPr="00D24A2D" w:rsidDel="0083611B">
          <w:rPr>
            <w:b/>
          </w:rPr>
          <w:delText>C</w:delText>
        </w:r>
        <w:r w:rsidRPr="00D24A2D" w:rsidDel="0083611B">
          <w:delText xml:space="preserve">) Subcellular localization of endogenous TTC17 was studied by immunofluorescence on hTERT-RPE1 cells transfected either with a control siRNA (si </w:delText>
        </w:r>
        <w:r w:rsidR="004103EA" w:rsidRPr="00D24A2D" w:rsidDel="0083611B">
          <w:delText>C</w:delText>
        </w:r>
        <w:r w:rsidR="004103EA" w:rsidDel="0083611B">
          <w:delText>trl</w:delText>
        </w:r>
        <w:r w:rsidRPr="00D24A2D" w:rsidDel="0083611B">
          <w:delText xml:space="preserve">.) or with siRNA against TTC17 (si TTC17). Despite a strong background staining in the nucleus, a specific staining </w:delText>
        </w:r>
        <w:r w:rsidR="00D24A2D" w:rsidRPr="00D24A2D" w:rsidDel="0083611B">
          <w:delText xml:space="preserve">(arrows) </w:delText>
        </w:r>
        <w:r w:rsidRPr="00D24A2D" w:rsidDel="0083611B">
          <w:delText xml:space="preserve">that disappeared with si TTC17 treatment could be seen </w:delText>
        </w:r>
        <w:r w:rsidR="00D24A2D" w:rsidDel="0083611B">
          <w:delText>in non-dividing c</w:delText>
        </w:r>
        <w:r w:rsidR="00D24A2D" w:rsidRPr="00D24A2D" w:rsidDel="0083611B">
          <w:delText>ells</w:delText>
        </w:r>
        <w:r w:rsidR="00D24A2D" w:rsidDel="0083611B">
          <w:delText>.</w:delText>
        </w:r>
        <w:r w:rsidRPr="00D24A2D" w:rsidDel="0083611B">
          <w:delText xml:space="preserve"> </w:delText>
        </w:r>
        <w:r w:rsidR="00D24A2D" w:rsidRPr="00D24A2D" w:rsidDel="0083611B">
          <w:delText xml:space="preserve">This staining was considerably enhanced </w:delText>
        </w:r>
        <w:r w:rsidR="001D2E86" w:rsidDel="0083611B">
          <w:delText>during mitosis</w:delText>
        </w:r>
        <w:r w:rsidR="00D24A2D" w:rsidRPr="00D24A2D" w:rsidDel="0083611B">
          <w:delText>, from metaphase to telophase.</w:delText>
        </w:r>
        <w:r w:rsidRPr="00D24A2D" w:rsidDel="0083611B">
          <w:delText xml:space="preserve"> </w:delText>
        </w:r>
        <w:r w:rsidRPr="001D2E86" w:rsidDel="0083611B">
          <w:rPr>
            <w:bCs/>
          </w:rPr>
          <w:delText xml:space="preserve">Scale bars, 10 </w:delText>
        </w:r>
        <w:r w:rsidRPr="001D2E86" w:rsidDel="0083611B">
          <w:rPr>
            <w:bCs/>
            <w:lang w:val="fr-FR"/>
          </w:rPr>
          <w:delText>μ</w:delText>
        </w:r>
        <w:r w:rsidRPr="001D2E86" w:rsidDel="0083611B">
          <w:rPr>
            <w:bCs/>
          </w:rPr>
          <w:delText>m.</w:delText>
        </w:r>
      </w:del>
    </w:p>
    <w:p w:rsidR="00671CAE" w:rsidDel="0083611B" w:rsidRDefault="00671CAE" w:rsidP="00671CAE">
      <w:pPr>
        <w:spacing w:line="360" w:lineRule="auto"/>
        <w:jc w:val="both"/>
        <w:rPr>
          <w:del w:id="17" w:author="lydie lane guermonprez" w:date="2013-12-18T12:16:00Z"/>
        </w:rPr>
      </w:pPr>
    </w:p>
    <w:p w:rsidR="00671CAE" w:rsidRPr="00480B55" w:rsidDel="0083611B" w:rsidRDefault="00671CAE" w:rsidP="00671CAE">
      <w:pPr>
        <w:autoSpaceDE w:val="0"/>
        <w:autoSpaceDN w:val="0"/>
        <w:adjustRightInd w:val="0"/>
        <w:spacing w:line="360" w:lineRule="auto"/>
        <w:jc w:val="both"/>
        <w:rPr>
          <w:del w:id="18" w:author="lydie lane guermonprez" w:date="2013-12-18T12:16:00Z"/>
        </w:rPr>
      </w:pPr>
      <w:del w:id="19" w:author="lydie lane guermonprez" w:date="2013-12-18T12:16:00Z">
        <w:r w:rsidRPr="00D24A2D" w:rsidDel="0083611B">
          <w:rPr>
            <w:b/>
            <w:bCs/>
          </w:rPr>
          <w:delText xml:space="preserve">Figure S4 (related to Fig. 5). </w:delText>
        </w:r>
        <w:r w:rsidR="00ED50B1" w:rsidDel="0083611B">
          <w:rPr>
            <w:b/>
            <w:bCs/>
          </w:rPr>
          <w:delText xml:space="preserve">Effects of </w:delText>
        </w:r>
        <w:r w:rsidR="00ED50B1" w:rsidRPr="00D24A2D" w:rsidDel="0083611B">
          <w:rPr>
            <w:b/>
            <w:bCs/>
            <w:iCs/>
            <w:shd w:val="clear" w:color="auto" w:fill="FFFFFF"/>
          </w:rPr>
          <w:delText>C2orf62</w:delText>
        </w:r>
        <w:r w:rsidR="00ED50B1" w:rsidRPr="00D24A2D" w:rsidDel="0083611B">
          <w:rPr>
            <w:rStyle w:val="apple-converted-space"/>
            <w:b/>
            <w:bCs/>
            <w:shd w:val="clear" w:color="auto" w:fill="FFFFFF"/>
          </w:rPr>
          <w:delText xml:space="preserve"> </w:delText>
        </w:r>
        <w:r w:rsidR="00D24A2D" w:rsidRPr="00D24A2D" w:rsidDel="0083611B">
          <w:rPr>
            <w:b/>
            <w:bCs/>
          </w:rPr>
          <w:delText>siRNA</w:delText>
        </w:r>
        <w:r w:rsidR="00ED50B1" w:rsidDel="0083611B">
          <w:rPr>
            <w:b/>
            <w:bCs/>
            <w:shd w:val="clear" w:color="auto" w:fill="FFFFFF"/>
          </w:rPr>
          <w:delText xml:space="preserve"> knockdown on</w:delText>
        </w:r>
        <w:r w:rsidR="00D24A2D" w:rsidRPr="00D24A2D" w:rsidDel="0083611B">
          <w:rPr>
            <w:rStyle w:val="apple-converted-space"/>
            <w:b/>
            <w:bCs/>
            <w:shd w:val="clear" w:color="auto" w:fill="FFFFFF"/>
          </w:rPr>
          <w:delText xml:space="preserve"> </w:delText>
        </w:r>
        <w:r w:rsidR="00D24A2D" w:rsidDel="0083611B">
          <w:rPr>
            <w:rStyle w:val="apple-converted-space"/>
            <w:b/>
            <w:bCs/>
            <w:shd w:val="clear" w:color="auto" w:fill="FFFFFF"/>
          </w:rPr>
          <w:delText xml:space="preserve">cell proliferation and </w:delText>
        </w:r>
        <w:r w:rsidR="00D24A2D" w:rsidRPr="00D24A2D" w:rsidDel="0083611B">
          <w:rPr>
            <w:b/>
          </w:rPr>
          <w:delText>actin polymerization</w:delText>
        </w:r>
        <w:r w:rsidR="00D24A2D" w:rsidDel="0083611B">
          <w:rPr>
            <w:b/>
          </w:rPr>
          <w:delText>. (A)</w:delText>
        </w:r>
        <w:r w:rsidR="00D24A2D" w:rsidRPr="00D24A2D" w:rsidDel="0083611B">
          <w:rPr>
            <w:b/>
          </w:rPr>
          <w:delText xml:space="preserve"> </w:delText>
        </w:r>
        <w:r w:rsidR="00212545" w:rsidDel="0083611B">
          <w:delText>hTERT-RPE</w:delText>
        </w:r>
        <w:r w:rsidR="00D24A2D" w:rsidRPr="00D24A2D" w:rsidDel="0083611B">
          <w:delText xml:space="preserve">1 </w:delText>
        </w:r>
        <w:r w:rsidR="00D24A2D" w:rsidRPr="00D24A2D" w:rsidDel="0083611B">
          <w:rPr>
            <w:rStyle w:val="apple-converted-space"/>
            <w:bCs/>
            <w:shd w:val="clear" w:color="auto" w:fill="FFFFFF"/>
          </w:rPr>
          <w:delText xml:space="preserve">cells </w:delText>
        </w:r>
        <w:r w:rsidR="00ED50B1" w:rsidDel="0083611B">
          <w:rPr>
            <w:rStyle w:val="apple-converted-space"/>
            <w:bCs/>
            <w:shd w:val="clear" w:color="auto" w:fill="FFFFFF"/>
          </w:rPr>
          <w:delText>were counted using a</w:delText>
        </w:r>
        <w:r w:rsidR="001D2E86" w:rsidRPr="001D2E86" w:rsidDel="0083611B">
          <w:delText xml:space="preserve"> </w:delText>
        </w:r>
        <w:r w:rsidR="001D2E86" w:rsidDel="0083611B">
          <w:delText xml:space="preserve">hematocytometer </w:delText>
        </w:r>
        <w:r w:rsidR="00ED50B1" w:rsidDel="0083611B">
          <w:delText>48 h and 72</w:delText>
        </w:r>
        <w:r w:rsidR="001D2E86" w:rsidDel="0083611B">
          <w:delText xml:space="preserve"> h after</w:delText>
        </w:r>
        <w:r w:rsidR="001D2E86" w:rsidRPr="00D24A2D" w:rsidDel="0083611B">
          <w:delText xml:space="preserve"> tr</w:delText>
        </w:r>
        <w:r w:rsidR="001D2E86" w:rsidDel="0083611B">
          <w:delText>ansfection</w:delText>
        </w:r>
        <w:r w:rsidR="001D2E86" w:rsidRPr="0075151B" w:rsidDel="0083611B">
          <w:delText xml:space="preserve"> with </w:delText>
        </w:r>
        <w:r w:rsidR="00ED50B1" w:rsidDel="0083611B">
          <w:delText xml:space="preserve">the </w:delText>
        </w:r>
        <w:r w:rsidR="001D2E86" w:rsidDel="0083611B">
          <w:delText xml:space="preserve">indicated </w:delText>
        </w:r>
        <w:r w:rsidR="001D2E86" w:rsidRPr="0075151B" w:rsidDel="0083611B">
          <w:delText>siRNA</w:delText>
        </w:r>
        <w:r w:rsidR="00D24A2D" w:rsidDel="0083611B">
          <w:delText>.</w:delText>
        </w:r>
        <w:r w:rsidR="000C6634" w:rsidDel="0083611B">
          <w:delText xml:space="preserve"> </w:delText>
        </w:r>
        <w:r w:rsidR="00D24A2D" w:rsidRPr="00D24A2D" w:rsidDel="0083611B">
          <w:delText>The bar graph</w:delText>
        </w:r>
        <w:r w:rsidR="00ED50B1" w:rsidDel="0083611B">
          <w:delText>s show</w:delText>
        </w:r>
        <w:r w:rsidR="00D24A2D" w:rsidRPr="00D24A2D" w:rsidDel="0083611B">
          <w:delText xml:space="preserve"> the </w:delText>
        </w:r>
        <w:r w:rsidR="002B7F7A" w:rsidDel="0083611B">
          <w:delText>ratios</w:delText>
        </w:r>
        <w:r w:rsidR="000D1EAD" w:rsidRPr="00D24A2D" w:rsidDel="0083611B">
          <w:delText xml:space="preserve"> </w:delText>
        </w:r>
        <w:r w:rsidR="000D1EAD" w:rsidDel="0083611B">
          <w:delText>of</w:delText>
        </w:r>
        <w:r w:rsidR="00400EF9" w:rsidDel="0083611B">
          <w:delText xml:space="preserve"> </w:delText>
        </w:r>
        <w:r w:rsidR="002B7F7A" w:rsidDel="0083611B">
          <w:delText xml:space="preserve">proliferation </w:delText>
        </w:r>
        <w:r w:rsidR="00D24A2D" w:rsidRPr="00D24A2D" w:rsidDel="0083611B">
          <w:delText>rate</w:delText>
        </w:r>
        <w:r w:rsidR="00400EF9" w:rsidDel="0083611B">
          <w:delText>s</w:delText>
        </w:r>
        <w:r w:rsidR="00D24A2D" w:rsidRPr="00D24A2D" w:rsidDel="0083611B">
          <w:delText xml:space="preserve"> </w:delText>
        </w:r>
        <w:r w:rsidR="002B7F7A" w:rsidDel="0083611B">
          <w:delText>of</w:delText>
        </w:r>
        <w:r w:rsidR="00D24A2D" w:rsidRPr="00D24A2D" w:rsidDel="0083611B">
          <w:delText xml:space="preserve"> cells transfected with siRNA against MAPRE1, C2orf62 </w:delText>
        </w:r>
        <w:r w:rsidR="00400EF9" w:rsidDel="0083611B">
          <w:delText>or</w:delText>
        </w:r>
        <w:r w:rsidR="00D24A2D" w:rsidRPr="00D24A2D" w:rsidDel="0083611B">
          <w:delText xml:space="preserve"> TTC17 </w:delText>
        </w:r>
        <w:r w:rsidR="002B7F7A" w:rsidDel="0083611B">
          <w:delText>as compared to</w:delText>
        </w:r>
        <w:r w:rsidR="00400EF9" w:rsidDel="0083611B">
          <w:delText xml:space="preserve"> </w:delText>
        </w:r>
        <w:r w:rsidR="00D24A2D" w:rsidRPr="00D24A2D" w:rsidDel="0083611B">
          <w:delText>cells transfected with control siRNA</w:delText>
        </w:r>
        <w:r w:rsidR="000D1EAD" w:rsidDel="0083611B">
          <w:delText xml:space="preserve">, </w:delText>
        </w:r>
        <w:r w:rsidR="00400EF9" w:rsidDel="0083611B">
          <w:delText>measured</w:delText>
        </w:r>
        <w:r w:rsidR="000D1EAD" w:rsidRPr="00F35676" w:rsidDel="0083611B">
          <w:delText xml:space="preserve"> in </w:delText>
        </w:r>
        <w:r w:rsidR="001D2E86" w:rsidDel="0083611B">
          <w:delText xml:space="preserve">4 </w:delText>
        </w:r>
        <w:r w:rsidR="000D1EAD" w:rsidRPr="00F35676" w:rsidDel="0083611B">
          <w:delText>independent experiments</w:delText>
        </w:r>
        <w:r w:rsidR="00D24A2D" w:rsidRPr="00D24A2D" w:rsidDel="0083611B">
          <w:delText>.</w:delText>
        </w:r>
        <w:r w:rsidR="00D24A2D" w:rsidDel="0083611B">
          <w:rPr>
            <w:b/>
          </w:rPr>
          <w:delText xml:space="preserve"> </w:delText>
        </w:r>
        <w:r w:rsidR="002B7F7A" w:rsidDel="0083611B">
          <w:delText>N</w:delText>
        </w:r>
        <w:r w:rsidR="002B7F7A" w:rsidRPr="00121E21" w:rsidDel="0083611B">
          <w:delText xml:space="preserve">one of the </w:delText>
        </w:r>
        <w:r w:rsidR="002B7F7A" w:rsidDel="0083611B">
          <w:delText xml:space="preserve">tested </w:delText>
        </w:r>
        <w:r w:rsidR="002B7F7A" w:rsidRPr="00121E21" w:rsidDel="0083611B">
          <w:delText>siRNA affected cell proliferation</w:delText>
        </w:r>
        <w:r w:rsidR="002B7F7A" w:rsidDel="0083611B">
          <w:delText xml:space="preserve"> when it was assayed </w:delText>
        </w:r>
        <w:r w:rsidR="002B7F7A" w:rsidRPr="00DD3F3B" w:rsidDel="0083611B">
          <w:delText>48 h after transfection</w:delText>
        </w:r>
        <w:r w:rsidR="002B7F7A" w:rsidDel="0083611B">
          <w:delText xml:space="preserve">, Both </w:delText>
        </w:r>
        <w:r w:rsidR="00D24A2D" w:rsidDel="0083611B">
          <w:delText xml:space="preserve">si C2orf62 and si MAPRE1 </w:delText>
        </w:r>
        <w:r w:rsidR="002B7F7A" w:rsidDel="0083611B">
          <w:delText xml:space="preserve">slightly </w:delText>
        </w:r>
        <w:r w:rsidR="00D24A2D" w:rsidDel="0083611B">
          <w:delText xml:space="preserve">inhibit cell proliferation </w:delText>
        </w:r>
        <w:r w:rsidR="002B7F7A" w:rsidDel="0083611B">
          <w:delText xml:space="preserve">when it was assayed 72 h after transfection </w:delText>
        </w:r>
        <w:r w:rsidR="00D24A2D" w:rsidDel="0083611B">
          <w:delText>(</w:delText>
        </w:r>
        <w:r w:rsidR="00D24A2D" w:rsidRPr="00F35676" w:rsidDel="0083611B">
          <w:delText>C2orf62 siRNA/</w:delText>
        </w:r>
        <w:r w:rsidR="00D24A2D" w:rsidRPr="008356D0" w:rsidDel="0083611B">
          <w:delText xml:space="preserve"> </w:delText>
        </w:r>
        <w:r w:rsidR="00D24A2D" w:rsidDel="0083611B">
          <w:delText>Ctrl</w:delText>
        </w:r>
        <w:r w:rsidR="00D24A2D" w:rsidRPr="00F35676" w:rsidDel="0083611B">
          <w:delText xml:space="preserve"> siRNA</w:delText>
        </w:r>
        <w:r w:rsidR="00D24A2D" w:rsidRPr="00F35676" w:rsidDel="0083611B">
          <w:rPr>
            <w:b/>
          </w:rPr>
          <w:delText xml:space="preserve"> </w:delText>
        </w:r>
        <w:r w:rsidR="00D24A2D" w:rsidDel="0083611B">
          <w:rPr>
            <w:b/>
          </w:rPr>
          <w:delText>*</w:delText>
        </w:r>
        <w:r w:rsidR="00D24A2D" w:rsidRPr="00F35676" w:rsidDel="0083611B">
          <w:delText>P=</w:delText>
        </w:r>
        <w:r w:rsidR="001D2E86" w:rsidDel="0083611B">
          <w:delText>0.034</w:delText>
        </w:r>
        <w:r w:rsidR="00D24A2D" w:rsidDel="0083611B">
          <w:delText>; MAPRE1 siRNA/ Ctrl siRNA *P=</w:delText>
        </w:r>
        <w:r w:rsidR="001D2E86" w:rsidDel="0083611B">
          <w:delText>0.031</w:delText>
        </w:r>
        <w:r w:rsidR="00D24A2D" w:rsidDel="0083611B">
          <w:delText xml:space="preserve">). </w:delText>
        </w:r>
        <w:r w:rsidR="00D24A2D" w:rsidDel="0083611B">
          <w:rPr>
            <w:rStyle w:val="apple-converted-space"/>
            <w:b/>
            <w:bCs/>
            <w:shd w:val="clear" w:color="auto" w:fill="FFFFFF"/>
          </w:rPr>
          <w:delText xml:space="preserve">(B) </w:delText>
        </w:r>
        <w:r w:rsidRPr="00D24A2D" w:rsidDel="0083611B">
          <w:delText xml:space="preserve">PANC-1 cells were transfected with siRNA against C2orf62 or with a control siRNA. Cells were either serum-starved for 72 hours (0.5% FBS) or left in 10% FBS medium, and F-actin was stained using Alexa fluor 594 phalloidin. </w:delText>
        </w:r>
        <w:r w:rsidRPr="00D24A2D" w:rsidDel="0083611B">
          <w:rPr>
            <w:bCs/>
          </w:rPr>
          <w:delText xml:space="preserve">Scale bars, 50 </w:delText>
        </w:r>
        <w:r w:rsidRPr="00D24A2D" w:rsidDel="0083611B">
          <w:rPr>
            <w:bCs/>
            <w:lang w:val="fr-FR"/>
          </w:rPr>
          <w:delText>μ</w:delText>
        </w:r>
        <w:r w:rsidRPr="00D24A2D" w:rsidDel="0083611B">
          <w:rPr>
            <w:bCs/>
          </w:rPr>
          <w:delText>m.</w:delText>
        </w:r>
        <w:r w:rsidRPr="00D24A2D" w:rsidDel="0083611B">
          <w:delText xml:space="preserve"> C2orf62 knockdown results in enhanced actin polymerization in both serum conditions.</w:delText>
        </w:r>
      </w:del>
    </w:p>
    <w:p w:rsidR="00671CAE" w:rsidDel="0083611B" w:rsidRDefault="00671CAE" w:rsidP="00671CAE">
      <w:pPr>
        <w:spacing w:line="360" w:lineRule="auto"/>
        <w:jc w:val="both"/>
        <w:rPr>
          <w:del w:id="20" w:author="lydie lane guermonprez" w:date="2013-12-18T12:16:00Z"/>
          <w:b/>
          <w:bCs/>
        </w:rPr>
      </w:pPr>
      <w:del w:id="21" w:author="lydie lane guermonprez" w:date="2013-12-18T12:16:00Z">
        <w:r w:rsidDel="0083611B">
          <w:rPr>
            <w:b/>
            <w:bCs/>
          </w:rPr>
          <w:delText xml:space="preserve"> </w:delText>
        </w:r>
      </w:del>
    </w:p>
    <w:p w:rsidR="00671CAE" w:rsidDel="0083611B" w:rsidRDefault="00671CAE" w:rsidP="00671CAE">
      <w:pPr>
        <w:spacing w:line="360" w:lineRule="auto"/>
        <w:jc w:val="both"/>
        <w:rPr>
          <w:del w:id="22" w:author="lydie lane guermonprez" w:date="2013-12-18T12:16:00Z"/>
          <w:shd w:val="clear" w:color="auto" w:fill="FFFFFF"/>
        </w:rPr>
      </w:pPr>
      <w:del w:id="23" w:author="lydie lane guermonprez" w:date="2013-12-18T12:16:00Z">
        <w:r w:rsidDel="0083611B">
          <w:rPr>
            <w:b/>
            <w:bCs/>
          </w:rPr>
          <w:delText>F</w:delText>
        </w:r>
        <w:r w:rsidRPr="00480B55" w:rsidDel="0083611B">
          <w:rPr>
            <w:b/>
            <w:bCs/>
          </w:rPr>
          <w:delText xml:space="preserve">igure </w:delText>
        </w:r>
        <w:r w:rsidDel="0083611B">
          <w:rPr>
            <w:b/>
            <w:bCs/>
          </w:rPr>
          <w:delText>S5 (related to Fig. 6).</w:delText>
        </w:r>
        <w:r w:rsidRPr="00436C06" w:rsidDel="0083611B">
          <w:rPr>
            <w:shd w:val="clear" w:color="auto" w:fill="FFFFFF"/>
          </w:rPr>
          <w:delText xml:space="preserve"> </w:delText>
        </w:r>
        <w:r w:rsidRPr="0090395E" w:rsidDel="0083611B">
          <w:rPr>
            <w:b/>
            <w:shd w:val="clear" w:color="auto" w:fill="FFFFFF"/>
          </w:rPr>
          <w:delText>Evaluation of the specificity of C2orf62 morpholinos</w:delText>
        </w:r>
        <w:r w:rsidDel="0083611B">
          <w:rPr>
            <w:shd w:val="clear" w:color="auto" w:fill="FFFFFF"/>
          </w:rPr>
          <w:delText xml:space="preserve">. </w:delText>
        </w:r>
        <w:r w:rsidRPr="00F35676" w:rsidDel="0083611B">
          <w:rPr>
            <w:shd w:val="clear" w:color="auto" w:fill="FFFFFF"/>
          </w:rPr>
          <w:delText>Zebrafish embryos were injected with different quantities</w:delText>
        </w:r>
        <w:r w:rsidDel="0083611B">
          <w:rPr>
            <w:shd w:val="clear" w:color="auto" w:fill="FFFFFF"/>
          </w:rPr>
          <w:delText xml:space="preserve"> of</w:delText>
        </w:r>
        <w:r w:rsidRPr="00F35676" w:rsidDel="0083611B">
          <w:rPr>
            <w:shd w:val="clear" w:color="auto" w:fill="FFFFFF"/>
          </w:rPr>
          <w:delText xml:space="preserve"> C2orf62_1 or C2orf62_2 MO</w:delText>
        </w:r>
        <w:r w:rsidDel="0083611B">
          <w:rPr>
            <w:shd w:val="clear" w:color="auto" w:fill="FFFFFF"/>
          </w:rPr>
          <w:delText xml:space="preserve"> and observed</w:delText>
        </w:r>
        <w:r w:rsidRPr="00F35676" w:rsidDel="0083611B">
          <w:rPr>
            <w:shd w:val="clear" w:color="auto" w:fill="FFFFFF"/>
          </w:rPr>
          <w:delText xml:space="preserve"> under a </w:delText>
        </w:r>
        <w:r w:rsidRPr="00F35676" w:rsidDel="0083611B">
          <w:delText>stereomicroscope</w:delText>
        </w:r>
        <w:r w:rsidRPr="00F35676" w:rsidDel="0083611B">
          <w:rPr>
            <w:shd w:val="clear" w:color="auto" w:fill="FFFFFF"/>
          </w:rPr>
          <w:delText xml:space="preserve">. </w:delText>
        </w:r>
        <w:r w:rsidDel="0083611B">
          <w:rPr>
            <w:b/>
          </w:rPr>
          <w:delText>(A-C</w:delText>
        </w:r>
        <w:r w:rsidRPr="00F35676" w:rsidDel="0083611B">
          <w:rPr>
            <w:b/>
          </w:rPr>
          <w:delText>)</w:delText>
        </w:r>
        <w:r w:rsidRPr="00F35676" w:rsidDel="0083611B">
          <w:delText xml:space="preserve"> </w:delText>
        </w:r>
        <w:r w:rsidDel="0083611B">
          <w:delText>Phenotypic traits</w:delText>
        </w:r>
        <w:r w:rsidRPr="00E73C81" w:rsidDel="0083611B">
          <w:delText xml:space="preserve"> </w:delText>
        </w:r>
        <w:r w:rsidDel="0083611B">
          <w:delText xml:space="preserve">at 24 hpf </w:delText>
        </w:r>
        <w:r w:rsidRPr="00E73C81" w:rsidDel="0083611B">
          <w:delText xml:space="preserve">were classified </w:delText>
        </w:r>
        <w:r w:rsidRPr="00E73C81" w:rsidDel="0083611B">
          <w:rPr>
            <w:shd w:val="clear" w:color="auto" w:fill="FFFFFF"/>
          </w:rPr>
          <w:delText xml:space="preserve">into four categories, each being associated with one grey code, as reported in </w:delText>
        </w:r>
        <w:r w:rsidR="0006177A" w:rsidDel="0083611B">
          <w:rPr>
            <w:shd w:val="clear" w:color="auto" w:fill="FFFFFF"/>
          </w:rPr>
          <w:delText>Fig. 6A</w:delText>
        </w:r>
        <w:r w:rsidRPr="00E73C81" w:rsidDel="0083611B">
          <w:rPr>
            <w:shd w:val="clear" w:color="auto" w:fill="FFFFFF"/>
          </w:rPr>
          <w:delText xml:space="preserve">: </w:delText>
        </w:r>
        <w:r w:rsidRPr="00E73C81" w:rsidDel="0083611B">
          <w:delText>normal (white, indistinguishable from controls), severe (clear grey, defect of brain structure formation and short body axis), very severe (dark grey, indistinguishable left/right or front/back polarity), and lethal (black).</w:delText>
        </w:r>
        <w:r w:rsidRPr="00F35676" w:rsidDel="0083611B">
          <w:delText xml:space="preserve"> </w:delText>
        </w:r>
        <w:r w:rsidRPr="00F35676" w:rsidDel="0083611B">
          <w:rPr>
            <w:shd w:val="clear" w:color="auto" w:fill="FFFFFF"/>
          </w:rPr>
          <w:delText xml:space="preserve">The bar graphs show the percentage of embryos </w:delText>
        </w:r>
        <w:r w:rsidRPr="00F35676" w:rsidDel="0083611B">
          <w:rPr>
            <w:iCs/>
            <w:shd w:val="clear" w:color="auto" w:fill="FFFFFF"/>
          </w:rPr>
          <w:delText>in each category.</w:delText>
        </w:r>
        <w:r w:rsidDel="0083611B">
          <w:rPr>
            <w:iCs/>
            <w:shd w:val="clear" w:color="auto" w:fill="FFFFFF"/>
          </w:rPr>
          <w:delText xml:space="preserve"> (</w:delText>
        </w:r>
        <w:r w:rsidRPr="0090395E" w:rsidDel="0083611B">
          <w:rPr>
            <w:b/>
            <w:iCs/>
            <w:shd w:val="clear" w:color="auto" w:fill="FFFFFF"/>
          </w:rPr>
          <w:delText>A</w:delText>
        </w:r>
        <w:r w:rsidDel="0083611B">
          <w:rPr>
            <w:iCs/>
            <w:shd w:val="clear" w:color="auto" w:fill="FFFFFF"/>
          </w:rPr>
          <w:delText>)</w:delText>
        </w:r>
        <w:r w:rsidRPr="00F35676" w:rsidDel="0083611B">
          <w:rPr>
            <w:iCs/>
            <w:shd w:val="clear" w:color="auto" w:fill="FFFFFF"/>
          </w:rPr>
          <w:delText xml:space="preserve"> </w:delText>
        </w:r>
        <w:r w:rsidDel="0083611B">
          <w:rPr>
            <w:iCs/>
            <w:shd w:val="clear" w:color="auto" w:fill="FFFFFF"/>
          </w:rPr>
          <w:delText xml:space="preserve">Although the </w:delText>
        </w:r>
        <w:r w:rsidDel="0083611B">
          <w:delText>i</w:delText>
        </w:r>
        <w:r w:rsidDel="0083611B">
          <w:rPr>
            <w:shd w:val="clear" w:color="auto" w:fill="FFFFFF"/>
          </w:rPr>
          <w:delText xml:space="preserve">njection of 1.25 ng </w:delText>
        </w:r>
        <w:r w:rsidR="008B0B8A" w:rsidRPr="00F35676" w:rsidDel="0083611B">
          <w:rPr>
            <w:shd w:val="clear" w:color="auto" w:fill="FFFFFF"/>
          </w:rPr>
          <w:delText>C2orf62_1 or C2orf62_2 MO</w:delText>
        </w:r>
        <w:r w:rsidR="008B0B8A" w:rsidDel="0083611B">
          <w:rPr>
            <w:shd w:val="clear" w:color="auto" w:fill="FFFFFF"/>
          </w:rPr>
          <w:delText xml:space="preserve"> </w:delText>
        </w:r>
        <w:r w:rsidRPr="00F35676" w:rsidDel="0083611B">
          <w:rPr>
            <w:shd w:val="clear" w:color="auto" w:fill="FFFFFF"/>
          </w:rPr>
          <w:delText xml:space="preserve">has no effect on </w:delText>
        </w:r>
        <w:r w:rsidDel="0083611B">
          <w:rPr>
            <w:shd w:val="clear" w:color="auto" w:fill="FFFFFF"/>
          </w:rPr>
          <w:delText xml:space="preserve">embryo </w:delText>
        </w:r>
        <w:r w:rsidRPr="00F35676" w:rsidDel="0083611B">
          <w:rPr>
            <w:shd w:val="clear" w:color="auto" w:fill="FFFFFF"/>
          </w:rPr>
          <w:delText>morphology, the co</w:delText>
        </w:r>
        <w:r w:rsidDel="0083611B">
          <w:rPr>
            <w:shd w:val="clear" w:color="auto" w:fill="FFFFFF"/>
          </w:rPr>
          <w:delText xml:space="preserve">-injection of 1.25 ng </w:delText>
        </w:r>
        <w:r w:rsidR="008B0B8A" w:rsidRPr="00F35676" w:rsidDel="0083611B">
          <w:rPr>
            <w:shd w:val="clear" w:color="auto" w:fill="FFFFFF"/>
          </w:rPr>
          <w:delText xml:space="preserve">C2orf62_1 </w:delText>
        </w:r>
        <w:r w:rsidR="008B0B8A" w:rsidDel="0083611B">
          <w:rPr>
            <w:shd w:val="clear" w:color="auto" w:fill="FFFFFF"/>
          </w:rPr>
          <w:delText>MO</w:delText>
        </w:r>
        <w:r w:rsidRPr="00F35676" w:rsidDel="0083611B">
          <w:rPr>
            <w:shd w:val="clear" w:color="auto" w:fill="FFFFFF"/>
          </w:rPr>
          <w:delText xml:space="preserve"> and 1.25 ng </w:delText>
        </w:r>
        <w:r w:rsidR="008B0B8A" w:rsidRPr="00F35676" w:rsidDel="0083611B">
          <w:rPr>
            <w:shd w:val="clear" w:color="auto" w:fill="FFFFFF"/>
          </w:rPr>
          <w:delText>C2orf62_2 MO</w:delText>
        </w:r>
        <w:r w:rsidR="008B0B8A" w:rsidDel="0083611B">
          <w:rPr>
            <w:shd w:val="clear" w:color="auto" w:fill="FFFFFF"/>
          </w:rPr>
          <w:delText xml:space="preserve"> </w:delText>
        </w:r>
        <w:r w:rsidRPr="00F35676" w:rsidDel="0083611B">
          <w:rPr>
            <w:shd w:val="clear" w:color="auto" w:fill="FFFFFF"/>
          </w:rPr>
          <w:delText xml:space="preserve">results in 47% of severe-to-lethal </w:delText>
        </w:r>
        <w:r w:rsidDel="0083611B">
          <w:rPr>
            <w:shd w:val="clear" w:color="auto" w:fill="FFFFFF"/>
          </w:rPr>
          <w:delText>phen</w:delText>
        </w:r>
        <w:r w:rsidRPr="00F35676" w:rsidDel="0083611B">
          <w:rPr>
            <w:shd w:val="clear" w:color="auto" w:fill="FFFFFF"/>
          </w:rPr>
          <w:delText>otypes, showing a strong synergy</w:delText>
        </w:r>
        <w:r w:rsidRPr="00F35676" w:rsidDel="0083611B">
          <w:rPr>
            <w:b/>
            <w:shd w:val="clear" w:color="auto" w:fill="FFFFFF"/>
          </w:rPr>
          <w:delText xml:space="preserve"> </w:delText>
        </w:r>
        <w:r w:rsidRPr="00F35676" w:rsidDel="0083611B">
          <w:rPr>
            <w:shd w:val="clear" w:color="auto" w:fill="FFFFFF"/>
          </w:rPr>
          <w:delText xml:space="preserve">between both MOs. </w:delText>
        </w:r>
        <w:r w:rsidDel="0083611B">
          <w:rPr>
            <w:b/>
            <w:bCs/>
          </w:rPr>
          <w:delText>(B</w:delText>
        </w:r>
        <w:r w:rsidRPr="00F35676" w:rsidDel="0083611B">
          <w:rPr>
            <w:b/>
            <w:bCs/>
          </w:rPr>
          <w:delText>)</w:delText>
        </w:r>
        <w:r w:rsidDel="0083611B">
          <w:rPr>
            <w:b/>
            <w:bCs/>
          </w:rPr>
          <w:delText xml:space="preserve"> </w:delText>
        </w:r>
        <w:r w:rsidDel="0083611B">
          <w:rPr>
            <w:shd w:val="clear" w:color="auto" w:fill="FFFFFF"/>
          </w:rPr>
          <w:delText>E</w:delText>
        </w:r>
        <w:r w:rsidRPr="00480B55" w:rsidDel="0083611B">
          <w:rPr>
            <w:shd w:val="clear" w:color="auto" w:fill="FFFFFF"/>
          </w:rPr>
          <w:delText>mbryos were injected with</w:delText>
        </w:r>
        <w:r w:rsidDel="0083611B">
          <w:rPr>
            <w:shd w:val="clear" w:color="auto" w:fill="FFFFFF"/>
          </w:rPr>
          <w:delText xml:space="preserve"> 5 or 10 ng</w:delText>
        </w:r>
        <w:r w:rsidRPr="00480B55" w:rsidDel="0083611B">
          <w:rPr>
            <w:shd w:val="clear" w:color="auto" w:fill="FFFFFF"/>
          </w:rPr>
          <w:delText xml:space="preserve"> </w:delText>
        </w:r>
        <w:r w:rsidR="008B0B8A" w:rsidRPr="00F35676" w:rsidDel="0083611B">
          <w:rPr>
            <w:shd w:val="clear" w:color="auto" w:fill="FFFFFF"/>
          </w:rPr>
          <w:delText>C2orf62_2 MO</w:delText>
        </w:r>
        <w:r w:rsidRPr="00480B55" w:rsidDel="0083611B">
          <w:rPr>
            <w:shd w:val="clear" w:color="auto" w:fill="FFFFFF"/>
          </w:rPr>
          <w:delText xml:space="preserve"> </w:delText>
        </w:r>
        <w:r w:rsidDel="0083611B">
          <w:rPr>
            <w:shd w:val="clear" w:color="auto" w:fill="FFFFFF"/>
          </w:rPr>
          <w:delText>together with 0 (buffer alone), 15 or 30 ng P53 MO</w:delText>
        </w:r>
        <w:r w:rsidRPr="00480B55" w:rsidDel="0083611B">
          <w:rPr>
            <w:iCs/>
            <w:shd w:val="clear" w:color="auto" w:fill="FFFFFF"/>
          </w:rPr>
          <w:delText xml:space="preserve">. Coinjection of </w:delText>
        </w:r>
        <w:r w:rsidRPr="00480B55" w:rsidDel="0083611B">
          <w:rPr>
            <w:shd w:val="clear" w:color="auto" w:fill="FFFFFF"/>
          </w:rPr>
          <w:delText xml:space="preserve">P53 MO does not significantly change the </w:delText>
        </w:r>
        <w:r w:rsidDel="0083611B">
          <w:rPr>
            <w:shd w:val="clear" w:color="auto" w:fill="FFFFFF"/>
          </w:rPr>
          <w:delText>phen</w:delText>
        </w:r>
        <w:r w:rsidRPr="00480B55" w:rsidDel="0083611B">
          <w:rPr>
            <w:shd w:val="clear" w:color="auto" w:fill="FFFFFF"/>
          </w:rPr>
          <w:delText xml:space="preserve">otypes induced by injection of </w:delText>
        </w:r>
        <w:r w:rsidR="008B0B8A" w:rsidRPr="00F35676" w:rsidDel="0083611B">
          <w:rPr>
            <w:shd w:val="clear" w:color="auto" w:fill="FFFFFF"/>
          </w:rPr>
          <w:delText>C2orf62_2 MO</w:delText>
        </w:r>
        <w:r w:rsidR="008B0B8A" w:rsidDel="0083611B">
          <w:rPr>
            <w:shd w:val="clear" w:color="auto" w:fill="FFFFFF"/>
          </w:rPr>
          <w:delText xml:space="preserve"> </w:delText>
        </w:r>
        <w:r w:rsidRPr="00480B55" w:rsidDel="0083611B">
          <w:rPr>
            <w:shd w:val="clear" w:color="auto" w:fill="FFFFFF"/>
          </w:rPr>
          <w:delText>alone.</w:delText>
        </w:r>
        <w:r w:rsidDel="0083611B">
          <w:rPr>
            <w:b/>
            <w:bCs/>
          </w:rPr>
          <w:delText xml:space="preserve"> (C) </w:delText>
        </w:r>
        <w:r w:rsidRPr="00F35676" w:rsidDel="0083611B">
          <w:rPr>
            <w:bCs/>
          </w:rPr>
          <w:delText xml:space="preserve">Embryos were injected with 10 ng </w:delText>
        </w:r>
        <w:r w:rsidR="008B0B8A" w:rsidRPr="00F35676" w:rsidDel="0083611B">
          <w:rPr>
            <w:shd w:val="clear" w:color="auto" w:fill="FFFFFF"/>
          </w:rPr>
          <w:delText>C2orf62_2 MO</w:delText>
        </w:r>
        <w:r w:rsidR="008B0B8A" w:rsidRPr="00480B55" w:rsidDel="0083611B">
          <w:rPr>
            <w:shd w:val="clear" w:color="auto" w:fill="FFFFFF"/>
          </w:rPr>
          <w:delText xml:space="preserve"> </w:delText>
        </w:r>
        <w:r w:rsidRPr="00F35676" w:rsidDel="0083611B">
          <w:rPr>
            <w:shd w:val="clear" w:color="auto" w:fill="FFFFFF"/>
          </w:rPr>
          <w:delText xml:space="preserve">and/or 2 ng </w:delText>
        </w:r>
        <w:r w:rsidRPr="00F35676" w:rsidDel="0083611B">
          <w:rPr>
            <w:bCs/>
          </w:rPr>
          <w:delText xml:space="preserve">full-length </w:delText>
        </w:r>
        <w:r w:rsidDel="0083611B">
          <w:rPr>
            <w:bCs/>
          </w:rPr>
          <w:delText>z</w:delText>
        </w:r>
        <w:r w:rsidRPr="00F35676" w:rsidDel="0083611B">
          <w:rPr>
            <w:bCs/>
          </w:rPr>
          <w:delText>C2orf62</w:delText>
        </w:r>
        <w:r w:rsidR="008B0B8A" w:rsidDel="0083611B">
          <w:rPr>
            <w:bCs/>
          </w:rPr>
          <w:delText xml:space="preserve"> mRNA</w:delText>
        </w:r>
        <w:r w:rsidRPr="00F35676" w:rsidDel="0083611B">
          <w:rPr>
            <w:bCs/>
          </w:rPr>
          <w:delText>.</w:delText>
        </w:r>
        <w:r w:rsidRPr="00F35676" w:rsidDel="0083611B">
          <w:delText xml:space="preserve"> </w:delText>
        </w:r>
        <w:r w:rsidDel="0083611B">
          <w:delText>T</w:delText>
        </w:r>
        <w:r w:rsidRPr="00F35676" w:rsidDel="0083611B">
          <w:delText xml:space="preserve">he percentage of normal </w:delText>
        </w:r>
        <w:r w:rsidDel="0083611B">
          <w:delText xml:space="preserve">(white) </w:delText>
        </w:r>
        <w:r w:rsidR="008B0B8A" w:rsidRPr="00F35676" w:rsidDel="0083611B">
          <w:rPr>
            <w:shd w:val="clear" w:color="auto" w:fill="FFFFFF"/>
          </w:rPr>
          <w:delText xml:space="preserve">C2orf62_2 </w:delText>
        </w:r>
        <w:r w:rsidR="008B0B8A" w:rsidDel="0083611B">
          <w:rPr>
            <w:shd w:val="clear" w:color="auto" w:fill="FFFFFF"/>
          </w:rPr>
          <w:delText>MO</w:delText>
        </w:r>
        <w:r w:rsidDel="0083611B">
          <w:delText xml:space="preserve">-injected </w:delText>
        </w:r>
        <w:r w:rsidRPr="00F35676" w:rsidDel="0083611B">
          <w:delText>embryos is significantly highe</w:delText>
        </w:r>
        <w:r w:rsidDel="0083611B">
          <w:delText>r in the presence of mRNA (1.96</w:delText>
        </w:r>
        <w:r w:rsidRPr="00F35676" w:rsidDel="0083611B">
          <w:delText xml:space="preserve">% for </w:delText>
        </w:r>
        <w:r w:rsidR="008B0B8A" w:rsidRPr="00F35676" w:rsidDel="0083611B">
          <w:rPr>
            <w:shd w:val="clear" w:color="auto" w:fill="FFFFFF"/>
          </w:rPr>
          <w:delText xml:space="preserve">C2orf62_2 </w:delText>
        </w:r>
        <w:r w:rsidR="008B0B8A" w:rsidDel="0083611B">
          <w:rPr>
            <w:shd w:val="clear" w:color="auto" w:fill="FFFFFF"/>
          </w:rPr>
          <w:delText xml:space="preserve">MO </w:delText>
        </w:r>
        <w:r w:rsidDel="0083611B">
          <w:rPr>
            <w:shd w:val="clear" w:color="auto" w:fill="FFFFFF"/>
          </w:rPr>
          <w:delText>alone and 12.53</w:delText>
        </w:r>
        <w:r w:rsidRPr="00F35676" w:rsidDel="0083611B">
          <w:rPr>
            <w:shd w:val="clear" w:color="auto" w:fill="FFFFFF"/>
          </w:rPr>
          <w:delText xml:space="preserve">% for </w:delText>
        </w:r>
        <w:r w:rsidR="008B0B8A" w:rsidRPr="00F35676" w:rsidDel="0083611B">
          <w:rPr>
            <w:shd w:val="clear" w:color="auto" w:fill="FFFFFF"/>
          </w:rPr>
          <w:delText xml:space="preserve">C2orf62_2 </w:delText>
        </w:r>
        <w:r w:rsidR="008B0B8A" w:rsidDel="0083611B">
          <w:rPr>
            <w:shd w:val="clear" w:color="auto" w:fill="FFFFFF"/>
          </w:rPr>
          <w:delText xml:space="preserve">MO </w:delText>
        </w:r>
        <w:r w:rsidRPr="00F35676" w:rsidDel="0083611B">
          <w:delText>+</w:delText>
        </w:r>
        <w:r w:rsidR="008B0B8A" w:rsidDel="0083611B">
          <w:delText xml:space="preserve"> </w:delText>
        </w:r>
        <w:r w:rsidRPr="00F35676" w:rsidDel="0083611B">
          <w:delText xml:space="preserve">RNA, P=0.0044, Student's </w:delText>
        </w:r>
        <w:r w:rsidRPr="00F35676" w:rsidDel="0083611B">
          <w:rPr>
            <w:i/>
            <w:iCs/>
          </w:rPr>
          <w:delText>t</w:delText>
        </w:r>
        <w:r w:rsidRPr="00F35676" w:rsidDel="0083611B">
          <w:delText xml:space="preserve"> test)</w:delText>
        </w:r>
        <w:r w:rsidRPr="00F35676" w:rsidDel="0083611B">
          <w:rPr>
            <w:bCs/>
          </w:rPr>
          <w:delText>.</w:delText>
        </w:r>
        <w:r w:rsidRPr="00F35676" w:rsidDel="0083611B">
          <w:rPr>
            <w:shd w:val="clear" w:color="auto" w:fill="FFFFFF"/>
          </w:rPr>
          <w:delText xml:space="preserve"> </w:delText>
        </w:r>
        <w:r w:rsidDel="0083611B">
          <w:rPr>
            <w:shd w:val="clear" w:color="auto" w:fill="FFFFFF"/>
          </w:rPr>
          <w:delText>(</w:delText>
        </w:r>
        <w:r w:rsidRPr="00B429EE" w:rsidDel="0083611B">
          <w:rPr>
            <w:b/>
            <w:shd w:val="clear" w:color="auto" w:fill="FFFFFF"/>
          </w:rPr>
          <w:delText>D</w:delText>
        </w:r>
        <w:r w:rsidDel="0083611B">
          <w:rPr>
            <w:shd w:val="clear" w:color="auto" w:fill="FFFFFF"/>
          </w:rPr>
          <w:delText xml:space="preserve">) </w:delText>
        </w:r>
        <w:r w:rsidRPr="00480B55" w:rsidDel="0083611B">
          <w:delText>Embryos were co</w:delText>
        </w:r>
        <w:r w:rsidDel="0083611B">
          <w:delText>-</w:delText>
        </w:r>
        <w:r w:rsidRPr="00480B55" w:rsidDel="0083611B">
          <w:delText>injected with 680 pg C2orf62</w:delText>
        </w:r>
        <w:r w:rsidR="00EE26A1" w:rsidDel="0083611B">
          <w:delText>-</w:delText>
        </w:r>
        <w:r w:rsidDel="0083611B">
          <w:delText>EGFP</w:delText>
        </w:r>
        <w:r w:rsidRPr="00480B55" w:rsidDel="0083611B">
          <w:rPr>
            <w:rStyle w:val="Emphasis"/>
          </w:rPr>
          <w:delText xml:space="preserve"> </w:delText>
        </w:r>
        <w:r w:rsidRPr="004103EA" w:rsidDel="0083611B">
          <w:rPr>
            <w:rStyle w:val="Emphasis"/>
            <w:i w:val="0"/>
          </w:rPr>
          <w:delText>mRNA</w:delText>
        </w:r>
        <w:r w:rsidRPr="00480B55" w:rsidDel="0083611B">
          <w:delText xml:space="preserve"> </w:delText>
        </w:r>
        <w:r w:rsidDel="0083611B">
          <w:delText>and 5 ng</w:delText>
        </w:r>
        <w:r w:rsidRPr="00480B55" w:rsidDel="0083611B">
          <w:rPr>
            <w:shd w:val="clear" w:color="auto" w:fill="FFFFFF"/>
          </w:rPr>
          <w:delText xml:space="preserve"> Ctrl</w:delText>
        </w:r>
        <w:r w:rsidDel="0083611B">
          <w:rPr>
            <w:shd w:val="clear" w:color="auto" w:fill="FFFFFF"/>
          </w:rPr>
          <w:delText>.</w:delText>
        </w:r>
        <w:r w:rsidRPr="00480B55" w:rsidDel="0083611B">
          <w:rPr>
            <w:shd w:val="clear" w:color="auto" w:fill="FFFFFF"/>
          </w:rPr>
          <w:delText xml:space="preserve"> MO</w:delText>
        </w:r>
        <w:r w:rsidDel="0083611B">
          <w:rPr>
            <w:shd w:val="clear" w:color="auto" w:fill="FFFFFF"/>
          </w:rPr>
          <w:delText xml:space="preserve">, </w:delText>
        </w:r>
        <w:r w:rsidR="00EE26A1" w:rsidRPr="00F35676" w:rsidDel="0083611B">
          <w:rPr>
            <w:shd w:val="clear" w:color="auto" w:fill="FFFFFF"/>
          </w:rPr>
          <w:delText>C2orf62_1</w:delText>
        </w:r>
        <w:r w:rsidR="00EE26A1" w:rsidDel="0083611B">
          <w:rPr>
            <w:shd w:val="clear" w:color="auto" w:fill="FFFFFF"/>
          </w:rPr>
          <w:delText xml:space="preserve"> MO</w:delText>
        </w:r>
        <w:r w:rsidR="00EE26A1" w:rsidRPr="00F35676" w:rsidDel="0083611B">
          <w:rPr>
            <w:shd w:val="clear" w:color="auto" w:fill="FFFFFF"/>
          </w:rPr>
          <w:delText xml:space="preserve"> or C2orf62_2 MO</w:delText>
        </w:r>
        <w:r w:rsidR="00EE26A1" w:rsidDel="0083611B">
          <w:rPr>
            <w:shd w:val="clear" w:color="auto" w:fill="FFFFFF"/>
          </w:rPr>
          <w:delText xml:space="preserve"> </w:delText>
        </w:r>
        <w:r w:rsidRPr="00480B55" w:rsidDel="0083611B">
          <w:rPr>
            <w:shd w:val="clear" w:color="auto" w:fill="FFFFFF"/>
          </w:rPr>
          <w:delText xml:space="preserve">and observed </w:delText>
        </w:r>
        <w:r w:rsidDel="0083611B">
          <w:rPr>
            <w:shd w:val="clear" w:color="auto" w:fill="FFFFFF"/>
          </w:rPr>
          <w:delText>6</w:delText>
        </w:r>
        <w:r w:rsidRPr="00480B55" w:rsidDel="0083611B">
          <w:rPr>
            <w:shd w:val="clear" w:color="auto" w:fill="FFFFFF"/>
          </w:rPr>
          <w:delText xml:space="preserve"> h later under a fluorescen</w:delText>
        </w:r>
        <w:r w:rsidDel="0083611B">
          <w:rPr>
            <w:shd w:val="clear" w:color="auto" w:fill="FFFFFF"/>
          </w:rPr>
          <w:delText>ce</w:delText>
        </w:r>
        <w:r w:rsidRPr="00480B55" w:rsidDel="0083611B">
          <w:rPr>
            <w:shd w:val="clear" w:color="auto" w:fill="FFFFFF"/>
          </w:rPr>
          <w:delText xml:space="preserve"> stereomicroscope. </w:delText>
        </w:r>
        <w:r w:rsidDel="0083611B">
          <w:rPr>
            <w:shd w:val="clear" w:color="auto" w:fill="FFFFFF"/>
          </w:rPr>
          <w:delText>EGFP s</w:delText>
        </w:r>
        <w:r w:rsidRPr="00480B55" w:rsidDel="0083611B">
          <w:rPr>
            <w:shd w:val="clear" w:color="auto" w:fill="FFFFFF"/>
          </w:rPr>
          <w:delText xml:space="preserve">ignal was abrogated in </w:delText>
        </w:r>
        <w:r w:rsidDel="0083611B">
          <w:rPr>
            <w:shd w:val="clear" w:color="auto" w:fill="FFFFFF"/>
          </w:rPr>
          <w:delText xml:space="preserve">all </w:delText>
        </w:r>
        <w:r w:rsidR="00EE26A1" w:rsidRPr="00F35676" w:rsidDel="0083611B">
          <w:rPr>
            <w:shd w:val="clear" w:color="auto" w:fill="FFFFFF"/>
          </w:rPr>
          <w:delText>C2orf62_1</w:delText>
        </w:r>
        <w:r w:rsidR="00EE26A1" w:rsidDel="0083611B">
          <w:rPr>
            <w:shd w:val="clear" w:color="auto" w:fill="FFFFFF"/>
          </w:rPr>
          <w:delText xml:space="preserve"> MO</w:delText>
        </w:r>
        <w:r w:rsidDel="0083611B">
          <w:rPr>
            <w:shd w:val="clear" w:color="auto" w:fill="FFFFFF"/>
          </w:rPr>
          <w:delText>-</w:delText>
        </w:r>
        <w:r w:rsidRPr="00480B55" w:rsidDel="0083611B">
          <w:rPr>
            <w:shd w:val="clear" w:color="auto" w:fill="FFFFFF"/>
          </w:rPr>
          <w:delText>injected embryos</w:delText>
        </w:r>
        <w:r w:rsidDel="0083611B">
          <w:rPr>
            <w:shd w:val="clear" w:color="auto" w:fill="FFFFFF"/>
          </w:rPr>
          <w:delText xml:space="preserve"> (star marked), and unexpectedly in 33% of </w:delText>
        </w:r>
        <w:r w:rsidR="00EE26A1" w:rsidRPr="00F35676" w:rsidDel="0083611B">
          <w:rPr>
            <w:shd w:val="clear" w:color="auto" w:fill="FFFFFF"/>
          </w:rPr>
          <w:delText>C2orf62_2 MO</w:delText>
        </w:r>
        <w:r w:rsidDel="0083611B">
          <w:rPr>
            <w:shd w:val="clear" w:color="auto" w:fill="FFFFFF"/>
          </w:rPr>
          <w:delText>-</w:delText>
        </w:r>
        <w:r w:rsidRPr="00480B55" w:rsidDel="0083611B">
          <w:rPr>
            <w:shd w:val="clear" w:color="auto" w:fill="FFFFFF"/>
          </w:rPr>
          <w:delText>injected embryos.</w:delText>
        </w:r>
        <w:r w:rsidRPr="00480B55" w:rsidDel="0083611B">
          <w:delText xml:space="preserve"> </w:delText>
        </w:r>
        <w:r w:rsidDel="0083611B">
          <w:rPr>
            <w:b/>
            <w:bCs/>
          </w:rPr>
          <w:delText>(</w:delText>
        </w:r>
        <w:r w:rsidR="002432D1" w:rsidDel="0083611B">
          <w:rPr>
            <w:b/>
            <w:bCs/>
          </w:rPr>
          <w:delText>E</w:delText>
        </w:r>
        <w:r w:rsidDel="0083611B">
          <w:rPr>
            <w:b/>
            <w:bCs/>
          </w:rPr>
          <w:delText xml:space="preserve">). </w:delText>
        </w:r>
        <w:r w:rsidRPr="007E6A36" w:rsidDel="0083611B">
          <w:delText xml:space="preserve">RT-PCR analysis of total RNA extracted from 24 hpf </w:delText>
        </w:r>
        <w:r w:rsidDel="0083611B">
          <w:delText>embryos</w:delText>
        </w:r>
        <w:r w:rsidRPr="007E6A36" w:rsidDel="0083611B">
          <w:delText xml:space="preserve"> after injection </w:delText>
        </w:r>
        <w:r w:rsidRPr="00AD4E1F" w:rsidDel="0083611B">
          <w:delText xml:space="preserve">of </w:delText>
        </w:r>
        <w:r w:rsidRPr="00AD4E1F" w:rsidDel="0083611B">
          <w:rPr>
            <w:shd w:val="clear" w:color="auto" w:fill="FFFFFF"/>
          </w:rPr>
          <w:delText xml:space="preserve">5 ng of Ctrl. MO </w:delText>
        </w:r>
        <w:r w:rsidRPr="00B42B61" w:rsidDel="0083611B">
          <w:rPr>
            <w:shd w:val="clear" w:color="auto" w:fill="FFFFFF"/>
          </w:rPr>
          <w:delText xml:space="preserve">or </w:delText>
        </w:r>
        <w:r w:rsidR="00EE26A1" w:rsidRPr="00F35676" w:rsidDel="0083611B">
          <w:rPr>
            <w:shd w:val="clear" w:color="auto" w:fill="FFFFFF"/>
          </w:rPr>
          <w:delText>C2orf62_2 MO</w:delText>
        </w:r>
        <w:r w:rsidDel="0083611B">
          <w:rPr>
            <w:shd w:val="clear" w:color="auto" w:fill="FFFFFF"/>
          </w:rPr>
          <w:delText xml:space="preserve"> shows that </w:delText>
        </w:r>
        <w:r w:rsidR="00EE26A1" w:rsidRPr="00F35676" w:rsidDel="0083611B">
          <w:rPr>
            <w:shd w:val="clear" w:color="auto" w:fill="FFFFFF"/>
          </w:rPr>
          <w:delText>C2orf62_2 MO</w:delText>
        </w:r>
        <w:r w:rsidDel="0083611B">
          <w:rPr>
            <w:shd w:val="clear" w:color="auto" w:fill="FFFFFF"/>
          </w:rPr>
          <w:delText xml:space="preserve"> alters zC2orf62 splicing. </w:delText>
        </w:r>
      </w:del>
    </w:p>
    <w:p w:rsidR="00D24A2D" w:rsidDel="0083611B" w:rsidRDefault="00D24A2D" w:rsidP="00671CAE">
      <w:pPr>
        <w:spacing w:line="360" w:lineRule="auto"/>
        <w:jc w:val="both"/>
        <w:rPr>
          <w:del w:id="24" w:author="lydie lane guermonprez" w:date="2013-12-18T12:16:00Z"/>
          <w:shd w:val="clear" w:color="auto" w:fill="FFFFFF"/>
        </w:rPr>
      </w:pPr>
    </w:p>
    <w:p w:rsidR="00D24A2D" w:rsidRPr="00126DE9" w:rsidDel="0083611B" w:rsidRDefault="00D24A2D" w:rsidP="00D24A2D">
      <w:pPr>
        <w:spacing w:line="360" w:lineRule="auto"/>
        <w:jc w:val="both"/>
        <w:rPr>
          <w:del w:id="25" w:author="lydie lane guermonprez" w:date="2013-12-18T12:16:00Z"/>
          <w:rStyle w:val="CommentReference"/>
        </w:rPr>
      </w:pPr>
      <w:del w:id="26" w:author="lydie lane guermonprez" w:date="2013-12-18T12:16:00Z">
        <w:r w:rsidDel="0083611B">
          <w:rPr>
            <w:b/>
            <w:bCs/>
          </w:rPr>
          <w:delText>F</w:delText>
        </w:r>
        <w:r w:rsidRPr="00480B55" w:rsidDel="0083611B">
          <w:rPr>
            <w:b/>
            <w:bCs/>
          </w:rPr>
          <w:delText xml:space="preserve">igure </w:delText>
        </w:r>
        <w:r w:rsidDel="0083611B">
          <w:rPr>
            <w:b/>
            <w:bCs/>
          </w:rPr>
          <w:delText xml:space="preserve">S6 (related to Fig. 6). </w:delText>
        </w:r>
        <w:r w:rsidRPr="00F35676" w:rsidDel="0083611B">
          <w:rPr>
            <w:b/>
            <w:bCs/>
            <w:shd w:val="clear" w:color="auto" w:fill="FFFFFF"/>
          </w:rPr>
          <w:delText>Knockdown of</w:delText>
        </w:r>
        <w:r w:rsidRPr="00126DE9" w:rsidDel="0083611B">
          <w:rPr>
            <w:rStyle w:val="apple-converted-space"/>
            <w:b/>
            <w:bCs/>
            <w:shd w:val="clear" w:color="auto" w:fill="FFFFFF"/>
          </w:rPr>
          <w:delText xml:space="preserve"> z</w:delText>
        </w:r>
        <w:r w:rsidRPr="00126DE9" w:rsidDel="0083611B">
          <w:rPr>
            <w:b/>
            <w:bCs/>
            <w:iCs/>
            <w:shd w:val="clear" w:color="auto" w:fill="FFFFFF"/>
          </w:rPr>
          <w:delText>C2orf62</w:delText>
        </w:r>
        <w:r w:rsidRPr="00126DE9" w:rsidDel="0083611B">
          <w:rPr>
            <w:rStyle w:val="apple-converted-space"/>
            <w:b/>
            <w:bCs/>
            <w:shd w:val="clear" w:color="auto" w:fill="FFFFFF"/>
          </w:rPr>
          <w:delText xml:space="preserve"> </w:delText>
        </w:r>
        <w:r w:rsidRPr="00126DE9" w:rsidDel="0083611B">
          <w:rPr>
            <w:b/>
            <w:bCs/>
            <w:shd w:val="clear" w:color="auto" w:fill="FFFFFF"/>
          </w:rPr>
          <w:delText>results</w:delText>
        </w:r>
        <w:r w:rsidDel="0083611B">
          <w:rPr>
            <w:b/>
            <w:bCs/>
            <w:shd w:val="clear" w:color="auto" w:fill="FFFFFF"/>
          </w:rPr>
          <w:delText xml:space="preserve"> in</w:delText>
        </w:r>
        <w:r w:rsidRPr="00126DE9" w:rsidDel="0083611B">
          <w:rPr>
            <w:b/>
            <w:bCs/>
            <w:shd w:val="clear" w:color="auto" w:fill="FFFFFF"/>
          </w:rPr>
          <w:delText xml:space="preserve"> notochord undulation</w:delText>
        </w:r>
        <w:r w:rsidDel="0083611B">
          <w:rPr>
            <w:b/>
            <w:bCs/>
            <w:shd w:val="clear" w:color="auto" w:fill="FFFFFF"/>
          </w:rPr>
          <w:delText xml:space="preserve"> </w:delText>
        </w:r>
        <w:r w:rsidDel="0083611B">
          <w:rPr>
            <w:b/>
            <w:shd w:val="clear" w:color="auto" w:fill="FFFFFF"/>
          </w:rPr>
          <w:delText>and ciliogenesis defects in the olfactory organ</w:delText>
        </w:r>
        <w:r w:rsidRPr="00F35676" w:rsidDel="0083611B">
          <w:rPr>
            <w:b/>
            <w:bCs/>
            <w:shd w:val="clear" w:color="auto" w:fill="FFFFFF"/>
          </w:rPr>
          <w:delText>.</w:delText>
        </w:r>
        <w:r w:rsidDel="0083611B">
          <w:rPr>
            <w:b/>
            <w:bCs/>
            <w:shd w:val="clear" w:color="auto" w:fill="FFFFFF"/>
          </w:rPr>
          <w:delText xml:space="preserve"> </w:delText>
        </w:r>
        <w:r w:rsidDel="0083611B">
          <w:rPr>
            <w:shd w:val="clear" w:color="auto" w:fill="FFFFFF"/>
          </w:rPr>
          <w:delText>(</w:delText>
        </w:r>
        <w:r w:rsidDel="0083611B">
          <w:rPr>
            <w:b/>
            <w:bCs/>
            <w:shd w:val="clear" w:color="auto" w:fill="FFFFFF"/>
          </w:rPr>
          <w:delText>A</w:delText>
        </w:r>
        <w:r w:rsidDel="0083611B">
          <w:rPr>
            <w:shd w:val="clear" w:color="auto" w:fill="FFFFFF"/>
          </w:rPr>
          <w:delText xml:space="preserve">) </w:delText>
        </w:r>
        <w:r w:rsidRPr="001C07FC" w:rsidDel="0083611B">
          <w:rPr>
            <w:shd w:val="clear" w:color="auto" w:fill="FFFFFF"/>
          </w:rPr>
          <w:delText>In situ</w:delText>
        </w:r>
        <w:r w:rsidDel="0083611B">
          <w:rPr>
            <w:shd w:val="clear" w:color="auto" w:fill="FFFFFF"/>
          </w:rPr>
          <w:delText xml:space="preserve"> hybridization of </w:delText>
        </w:r>
        <w:r w:rsidDel="0083611B">
          <w:rPr>
            <w:i/>
            <w:shd w:val="clear" w:color="auto" w:fill="FFFFFF"/>
          </w:rPr>
          <w:delText>ntla and</w:delText>
        </w:r>
        <w:r w:rsidDel="0083611B">
          <w:rPr>
            <w:shd w:val="clear" w:color="auto" w:fill="FFFFFF"/>
          </w:rPr>
          <w:delText xml:space="preserve"> </w:delText>
        </w:r>
        <w:r w:rsidDel="0083611B">
          <w:rPr>
            <w:i/>
            <w:shd w:val="clear" w:color="auto" w:fill="FFFFFF"/>
          </w:rPr>
          <w:delText>shha</w:delText>
        </w:r>
        <w:r w:rsidDel="0083611B">
          <w:rPr>
            <w:shd w:val="clear" w:color="auto" w:fill="FFFFFF"/>
          </w:rPr>
          <w:delText xml:space="preserve"> at 24 hpf shows that more than 90% of </w:delText>
        </w:r>
        <w:r w:rsidR="00EE26A1" w:rsidRPr="00F35676" w:rsidDel="0083611B">
          <w:rPr>
            <w:shd w:val="clear" w:color="auto" w:fill="FFFFFF"/>
          </w:rPr>
          <w:delText>C2orf62_1</w:delText>
        </w:r>
        <w:r w:rsidR="00EE26A1" w:rsidDel="0083611B">
          <w:rPr>
            <w:shd w:val="clear" w:color="auto" w:fill="FFFFFF"/>
          </w:rPr>
          <w:delText xml:space="preserve"> MO</w:delText>
        </w:r>
        <w:r w:rsidDel="0083611B">
          <w:rPr>
            <w:shd w:val="clear" w:color="auto" w:fill="FFFFFF"/>
          </w:rPr>
          <w:delText>-injected embryos have an undulated notochord, in contrast to controls (lateral views, s</w:delText>
        </w:r>
        <w:r w:rsidRPr="00F35676" w:rsidDel="0083611B">
          <w:rPr>
            <w:shd w:val="clear" w:color="auto" w:fill="FFFFFF"/>
          </w:rPr>
          <w:delText>cale bars, 200 μm</w:delText>
        </w:r>
        <w:r w:rsidDel="0083611B">
          <w:rPr>
            <w:shd w:val="clear" w:color="auto" w:fill="FFFFFF"/>
          </w:rPr>
          <w:delText xml:space="preserve">). </w:delText>
        </w:r>
        <w:r w:rsidRPr="00D658FD" w:rsidDel="0083611B">
          <w:rPr>
            <w:shd w:val="clear" w:color="auto" w:fill="FFFFFF"/>
          </w:rPr>
          <w:delText>(</w:delText>
        </w:r>
        <w:r w:rsidRPr="001048DF" w:rsidDel="0083611B">
          <w:rPr>
            <w:b/>
            <w:shd w:val="clear" w:color="auto" w:fill="FFFFFF"/>
          </w:rPr>
          <w:delText>B</w:delText>
        </w:r>
        <w:r w:rsidRPr="00D658FD" w:rsidDel="0083611B">
          <w:rPr>
            <w:shd w:val="clear" w:color="auto" w:fill="FFFFFF"/>
          </w:rPr>
          <w:delText xml:space="preserve">) </w:delText>
        </w:r>
        <w:r w:rsidDel="0083611B">
          <w:rPr>
            <w:shd w:val="clear" w:color="auto" w:fill="FFFFFF"/>
          </w:rPr>
          <w:delText>E</w:delText>
        </w:r>
        <w:r w:rsidRPr="00D658FD" w:rsidDel="0083611B">
          <w:rPr>
            <w:shd w:val="clear" w:color="auto" w:fill="FFFFFF"/>
          </w:rPr>
          <w:delText>mbryos were either not injected (n.i.) or injected with</w:delText>
        </w:r>
        <w:r w:rsidDel="0083611B">
          <w:rPr>
            <w:shd w:val="clear" w:color="auto" w:fill="FFFFFF"/>
          </w:rPr>
          <w:delText xml:space="preserve"> 5 or 10 ng </w:delText>
        </w:r>
        <w:r w:rsidR="00EE26A1" w:rsidRPr="00F35676" w:rsidDel="0083611B">
          <w:rPr>
            <w:shd w:val="clear" w:color="auto" w:fill="FFFFFF"/>
          </w:rPr>
          <w:delText>C2orf62_1</w:delText>
        </w:r>
        <w:r w:rsidR="00EE26A1" w:rsidDel="0083611B">
          <w:rPr>
            <w:shd w:val="clear" w:color="auto" w:fill="FFFFFF"/>
          </w:rPr>
          <w:delText xml:space="preserve"> MO</w:delText>
        </w:r>
        <w:r w:rsidR="00EE26A1" w:rsidRPr="002524D3" w:rsidDel="0083611B">
          <w:rPr>
            <w:shd w:val="clear" w:color="auto" w:fill="FFFFFF"/>
          </w:rPr>
          <w:delText xml:space="preserve"> </w:delText>
        </w:r>
        <w:r w:rsidRPr="002524D3" w:rsidDel="0083611B">
          <w:rPr>
            <w:shd w:val="clear" w:color="auto" w:fill="FFFFFF"/>
          </w:rPr>
          <w:delText xml:space="preserve">and observed at 48 hpf. </w:delText>
        </w:r>
        <w:r w:rsidR="00EE26A1" w:rsidRPr="00F35676" w:rsidDel="0083611B">
          <w:rPr>
            <w:shd w:val="clear" w:color="auto" w:fill="FFFFFF"/>
          </w:rPr>
          <w:delText>C2orf62_1</w:delText>
        </w:r>
        <w:r w:rsidR="00EE26A1" w:rsidDel="0083611B">
          <w:rPr>
            <w:shd w:val="clear" w:color="auto" w:fill="FFFFFF"/>
          </w:rPr>
          <w:delText xml:space="preserve"> MO-</w:delText>
        </w:r>
        <w:r w:rsidRPr="00D658FD" w:rsidDel="0083611B">
          <w:rPr>
            <w:bCs/>
          </w:rPr>
          <w:delText xml:space="preserve">injected embryos display a curved body, heart edema </w:delText>
        </w:r>
        <w:r w:rsidRPr="002524D3" w:rsidDel="0083611B">
          <w:rPr>
            <w:bCs/>
          </w:rPr>
          <w:delText>(arrow)</w:delText>
        </w:r>
        <w:r w:rsidR="00EE26A1" w:rsidDel="0083611B">
          <w:rPr>
            <w:bCs/>
          </w:rPr>
          <w:delText>, and a small</w:delText>
        </w:r>
        <w:r w:rsidDel="0083611B">
          <w:rPr>
            <w:bCs/>
          </w:rPr>
          <w:delText xml:space="preserve"> head with </w:delText>
        </w:r>
        <w:r w:rsidRPr="00D658FD" w:rsidDel="0083611B">
          <w:rPr>
            <w:bCs/>
          </w:rPr>
          <w:delText>incorrectly defined brain structures</w:delText>
        </w:r>
        <w:r w:rsidDel="0083611B">
          <w:rPr>
            <w:bCs/>
          </w:rPr>
          <w:delText xml:space="preserve">, </w:delText>
        </w:r>
        <w:r w:rsidRPr="002524D3" w:rsidDel="0083611B">
          <w:rPr>
            <w:bCs/>
          </w:rPr>
          <w:delText xml:space="preserve">small eyes and </w:delText>
        </w:r>
        <w:r w:rsidDel="0083611B">
          <w:rPr>
            <w:bCs/>
          </w:rPr>
          <w:delText xml:space="preserve">small </w:delText>
        </w:r>
        <w:r w:rsidRPr="002524D3" w:rsidDel="0083611B">
          <w:rPr>
            <w:bCs/>
          </w:rPr>
          <w:delText>ears</w:delText>
        </w:r>
        <w:r w:rsidDel="0083611B">
          <w:rPr>
            <w:bCs/>
          </w:rPr>
          <w:delText xml:space="preserve"> (dashed circle)</w:delText>
        </w:r>
        <w:r w:rsidRPr="00052F46" w:rsidDel="0083611B">
          <w:rPr>
            <w:bCs/>
          </w:rPr>
          <w:delText>.</w:delText>
        </w:r>
        <w:r w:rsidDel="0083611B">
          <w:rPr>
            <w:bCs/>
          </w:rPr>
          <w:delText xml:space="preserve"> </w:delText>
        </w:r>
        <w:r w:rsidRPr="00F35676" w:rsidDel="0083611B">
          <w:rPr>
            <w:shd w:val="clear" w:color="auto" w:fill="FFFFFF"/>
          </w:rPr>
          <w:delText xml:space="preserve">Scale bars, </w:delText>
        </w:r>
        <w:r w:rsidDel="0083611B">
          <w:rPr>
            <w:shd w:val="clear" w:color="auto" w:fill="FFFFFF"/>
          </w:rPr>
          <w:delText>200</w:delText>
        </w:r>
        <w:r w:rsidRPr="00F35676" w:rsidDel="0083611B">
          <w:rPr>
            <w:shd w:val="clear" w:color="auto" w:fill="FFFFFF"/>
          </w:rPr>
          <w:delText xml:space="preserve"> μm</w:delText>
        </w:r>
        <w:r w:rsidDel="0083611B">
          <w:rPr>
            <w:rStyle w:val="CommentReference"/>
          </w:rPr>
          <w:delText xml:space="preserve">. </w:delText>
        </w:r>
        <w:r w:rsidDel="0083611B">
          <w:rPr>
            <w:bCs/>
          </w:rPr>
          <w:delText>(</w:delText>
        </w:r>
        <w:r w:rsidRPr="00D24A2D" w:rsidDel="0083611B">
          <w:rPr>
            <w:b/>
            <w:bCs/>
          </w:rPr>
          <w:delText>C</w:delText>
        </w:r>
        <w:r w:rsidDel="0083611B">
          <w:rPr>
            <w:bCs/>
          </w:rPr>
          <w:delText>) E</w:delText>
        </w:r>
        <w:r w:rsidRPr="00F35676" w:rsidDel="0083611B">
          <w:rPr>
            <w:shd w:val="clear" w:color="auto" w:fill="FFFFFF"/>
          </w:rPr>
          <w:delText xml:space="preserve">mbryos were injected either with </w:delText>
        </w:r>
        <w:r w:rsidDel="0083611B">
          <w:rPr>
            <w:shd w:val="clear" w:color="auto" w:fill="FFFFFF"/>
          </w:rPr>
          <w:delText>2.5</w:delText>
        </w:r>
        <w:r w:rsidR="00EE26A1" w:rsidDel="0083611B">
          <w:rPr>
            <w:shd w:val="clear" w:color="auto" w:fill="FFFFFF"/>
          </w:rPr>
          <w:delText xml:space="preserve"> </w:delText>
        </w:r>
        <w:r w:rsidDel="0083611B">
          <w:rPr>
            <w:shd w:val="clear" w:color="auto" w:fill="FFFFFF"/>
          </w:rPr>
          <w:delText>ng</w:delText>
        </w:r>
        <w:r w:rsidDel="0083611B">
          <w:rPr>
            <w:rStyle w:val="apple-converted-space"/>
            <w:shd w:val="clear" w:color="auto" w:fill="FFFFFF"/>
          </w:rPr>
          <w:delText xml:space="preserve"> </w:delText>
        </w:r>
        <w:r w:rsidDel="0083611B">
          <w:rPr>
            <w:iCs/>
            <w:shd w:val="clear" w:color="auto" w:fill="FFFFFF"/>
          </w:rPr>
          <w:delText>Ctrl. MO</w:delText>
        </w:r>
        <w:r w:rsidRPr="009A02AD" w:rsidDel="0083611B">
          <w:rPr>
            <w:iCs/>
            <w:shd w:val="clear" w:color="auto" w:fill="FFFFFF"/>
          </w:rPr>
          <w:delText xml:space="preserve"> </w:delText>
        </w:r>
        <w:r w:rsidDel="0083611B">
          <w:rPr>
            <w:iCs/>
            <w:shd w:val="clear" w:color="auto" w:fill="FFFFFF"/>
          </w:rPr>
          <w:delText>or</w:delText>
        </w:r>
        <w:r w:rsidDel="0083611B">
          <w:rPr>
            <w:i/>
            <w:iCs/>
            <w:shd w:val="clear" w:color="auto" w:fill="FFFFFF"/>
          </w:rPr>
          <w:delText xml:space="preserve"> </w:delText>
        </w:r>
        <w:r w:rsidR="00EE26A1" w:rsidDel="0083611B">
          <w:rPr>
            <w:shd w:val="clear" w:color="auto" w:fill="FFFFFF"/>
          </w:rPr>
          <w:delText>C2orf62_1 MO</w:delText>
        </w:r>
        <w:r w:rsidDel="0083611B">
          <w:rPr>
            <w:shd w:val="clear" w:color="auto" w:fill="FFFFFF"/>
          </w:rPr>
          <w:delText>, and c</w:delText>
        </w:r>
        <w:r w:rsidRPr="00EC45B2" w:rsidDel="0083611B">
          <w:delText>iliated</w:delText>
        </w:r>
        <w:r w:rsidDel="0083611B">
          <w:delText xml:space="preserve"> cells from</w:delText>
        </w:r>
        <w:r w:rsidRPr="002F523C" w:rsidDel="0083611B">
          <w:delText xml:space="preserve"> </w:delText>
        </w:r>
        <w:r w:rsidDel="0083611B">
          <w:delText xml:space="preserve">the </w:delText>
        </w:r>
        <w:r w:rsidRPr="002F523C" w:rsidDel="0083611B">
          <w:delText xml:space="preserve">olfactory </w:delText>
        </w:r>
        <w:r w:rsidDel="0083611B">
          <w:delText>organ (OO) were visualized using</w:delText>
        </w:r>
        <w:r w:rsidRPr="00EC45B2" w:rsidDel="0083611B">
          <w:delText xml:space="preserve"> </w:delText>
        </w:r>
        <w:r w:rsidDel="0083611B">
          <w:delText xml:space="preserve">anti </w:delText>
        </w:r>
        <w:r w:rsidRPr="00EC45B2" w:rsidDel="0083611B">
          <w:delText>α-acetylated tubulin</w:delText>
        </w:r>
        <w:r w:rsidR="0006177A" w:rsidDel="0083611B">
          <w:delText xml:space="preserve"> at 48 hpf</w:delText>
        </w:r>
        <w:r w:rsidDel="0083611B">
          <w:delText>.</w:delText>
        </w:r>
        <w:r w:rsidDel="0083611B">
          <w:rPr>
            <w:shd w:val="clear" w:color="auto" w:fill="FFFFFF"/>
          </w:rPr>
          <w:delText xml:space="preserve"> The olfactory organs of </w:delText>
        </w:r>
        <w:r w:rsidR="00EE26A1" w:rsidDel="0083611B">
          <w:rPr>
            <w:shd w:val="clear" w:color="auto" w:fill="FFFFFF"/>
          </w:rPr>
          <w:delText>C2orf62_1 MO</w:delText>
        </w:r>
        <w:r w:rsidDel="0083611B">
          <w:rPr>
            <w:shd w:val="clear" w:color="auto" w:fill="FFFFFF"/>
          </w:rPr>
          <w:delText>-</w:delText>
        </w:r>
        <w:r w:rsidRPr="00052F46" w:rsidDel="0083611B">
          <w:rPr>
            <w:bCs/>
          </w:rPr>
          <w:delText xml:space="preserve">injected embryos </w:delText>
        </w:r>
        <w:r w:rsidDel="0083611B">
          <w:rPr>
            <w:bCs/>
          </w:rPr>
          <w:delText xml:space="preserve">are smaller and </w:delText>
        </w:r>
        <w:r w:rsidRPr="00052F46" w:rsidDel="0083611B">
          <w:rPr>
            <w:bCs/>
          </w:rPr>
          <w:delText xml:space="preserve">display </w:delText>
        </w:r>
        <w:r w:rsidDel="0083611B">
          <w:rPr>
            <w:bCs/>
          </w:rPr>
          <w:delText>less ciliated cells than controls</w:delText>
        </w:r>
        <w:r w:rsidRPr="00052F46" w:rsidDel="0083611B">
          <w:rPr>
            <w:bCs/>
          </w:rPr>
          <w:delText>.</w:delText>
        </w:r>
        <w:r w:rsidDel="0083611B">
          <w:rPr>
            <w:bCs/>
          </w:rPr>
          <w:delText xml:space="preserve"> </w:delText>
        </w:r>
        <w:r w:rsidRPr="00F35676" w:rsidDel="0083611B">
          <w:rPr>
            <w:shd w:val="clear" w:color="auto" w:fill="FFFFFF"/>
          </w:rPr>
          <w:delText xml:space="preserve">Scale bars, </w:delText>
        </w:r>
        <w:r w:rsidDel="0083611B">
          <w:rPr>
            <w:shd w:val="clear" w:color="auto" w:fill="FFFFFF"/>
          </w:rPr>
          <w:delText>5</w:delText>
        </w:r>
        <w:r w:rsidRPr="00F35676" w:rsidDel="0083611B">
          <w:rPr>
            <w:shd w:val="clear" w:color="auto" w:fill="FFFFFF"/>
          </w:rPr>
          <w:delText>0 μm</w:delText>
        </w:r>
        <w:r w:rsidRPr="00126DE9" w:rsidDel="0083611B">
          <w:rPr>
            <w:rStyle w:val="CommentReference"/>
          </w:rPr>
          <w:delText>.</w:delText>
        </w:r>
        <w:r w:rsidR="002432D1" w:rsidRPr="002432D1" w:rsidDel="0083611B">
          <w:rPr>
            <w:b/>
            <w:bCs/>
          </w:rPr>
          <w:delText xml:space="preserve"> </w:delText>
        </w:r>
        <w:r w:rsidR="002432D1" w:rsidDel="0083611B">
          <w:rPr>
            <w:b/>
            <w:bCs/>
          </w:rPr>
          <w:delText>(D</w:delText>
        </w:r>
        <w:r w:rsidR="002432D1" w:rsidRPr="00F35676" w:rsidDel="0083611B">
          <w:rPr>
            <w:b/>
            <w:bCs/>
          </w:rPr>
          <w:delText>)</w:delText>
        </w:r>
        <w:r w:rsidR="002432D1" w:rsidDel="0083611B">
          <w:rPr>
            <w:b/>
            <w:bCs/>
          </w:rPr>
          <w:delText xml:space="preserve"> </w:delText>
        </w:r>
        <w:r w:rsidR="002432D1" w:rsidDel="0083611B">
          <w:delText xml:space="preserve">Embryos were </w:delText>
        </w:r>
        <w:r w:rsidR="002432D1" w:rsidRPr="00480B55" w:rsidDel="0083611B">
          <w:delText xml:space="preserve">injected with </w:delText>
        </w:r>
        <w:r w:rsidR="002432D1" w:rsidDel="0083611B">
          <w:delText>850</w:delText>
        </w:r>
        <w:r w:rsidR="002432D1" w:rsidRPr="00480B55" w:rsidDel="0083611B">
          <w:delText xml:space="preserve"> pg </w:delText>
        </w:r>
        <w:r w:rsidR="002432D1" w:rsidDel="0083611B">
          <w:delText>mRNA coding for the C-terminal part (aa 276-356) of z</w:delText>
        </w:r>
        <w:r w:rsidR="002432D1" w:rsidRPr="00480B55" w:rsidDel="0083611B">
          <w:delText>C2orf62</w:delText>
        </w:r>
        <w:r w:rsidR="002432D1" w:rsidDel="0083611B">
          <w:delText>,either wild type (WT C-ter) or alanine-mutated on Leu-318 and Phe-341 (L318A/F341A C-ter), a</w:delText>
        </w:r>
        <w:r w:rsidR="002432D1" w:rsidRPr="00480B55" w:rsidDel="0083611B">
          <w:rPr>
            <w:shd w:val="clear" w:color="auto" w:fill="FFFFFF"/>
          </w:rPr>
          <w:delText xml:space="preserve">nd observed </w:delText>
        </w:r>
        <w:r w:rsidR="002432D1" w:rsidDel="0083611B">
          <w:rPr>
            <w:shd w:val="clear" w:color="auto" w:fill="FFFFFF"/>
          </w:rPr>
          <w:delText>24</w:delText>
        </w:r>
        <w:r w:rsidR="002432D1" w:rsidRPr="00480B55" w:rsidDel="0083611B">
          <w:rPr>
            <w:shd w:val="clear" w:color="auto" w:fill="FFFFFF"/>
          </w:rPr>
          <w:delText xml:space="preserve"> h later.</w:delText>
        </w:r>
        <w:r w:rsidR="0006177A" w:rsidRPr="0006177A" w:rsidDel="0083611B">
          <w:rPr>
            <w:shd w:val="clear" w:color="auto" w:fill="FFFFFF"/>
          </w:rPr>
          <w:delText xml:space="preserve"> Phenotypic traits were classified into four categories, each being associated with one grey code, as reported in Fig. 6A: normal (white, indistinguishable from controls), severe (clear grey, defect of brain structure formation and short body axis), very severe (dark grey, indistinguishable left/right or front/back polarity), an</w:delText>
        </w:r>
        <w:r w:rsidR="0006177A" w:rsidDel="0083611B">
          <w:rPr>
            <w:shd w:val="clear" w:color="auto" w:fill="FFFFFF"/>
          </w:rPr>
          <w:delText>d lethal (black). The bar graph</w:delText>
        </w:r>
        <w:r w:rsidR="0006177A" w:rsidRPr="0006177A" w:rsidDel="0083611B">
          <w:rPr>
            <w:shd w:val="clear" w:color="auto" w:fill="FFFFFF"/>
          </w:rPr>
          <w:delText xml:space="preserve"> show</w:delText>
        </w:r>
        <w:r w:rsidR="008F5BA9" w:rsidDel="0083611B">
          <w:rPr>
            <w:shd w:val="clear" w:color="auto" w:fill="FFFFFF"/>
          </w:rPr>
          <w:delText>s</w:delText>
        </w:r>
        <w:r w:rsidR="0006177A" w:rsidRPr="0006177A" w:rsidDel="0083611B">
          <w:rPr>
            <w:shd w:val="clear" w:color="auto" w:fill="FFFFFF"/>
          </w:rPr>
          <w:delText xml:space="preserve"> the percentage of embryos in each category. </w:delText>
        </w:r>
        <w:r w:rsidR="002432D1" w:rsidDel="0083611B">
          <w:delText>T</w:delText>
        </w:r>
        <w:r w:rsidR="002432D1" w:rsidRPr="00F35676" w:rsidDel="0083611B">
          <w:delText xml:space="preserve">he percentage of normal </w:delText>
        </w:r>
        <w:r w:rsidR="002432D1" w:rsidDel="0083611B">
          <w:delText>(white) embryos</w:delText>
        </w:r>
        <w:r w:rsidR="002432D1" w:rsidRPr="00480B55" w:rsidDel="0083611B">
          <w:delText xml:space="preserve"> </w:delText>
        </w:r>
        <w:r w:rsidR="002432D1" w:rsidRPr="00F35676" w:rsidDel="0083611B">
          <w:delText xml:space="preserve">is significantly higher </w:delText>
        </w:r>
        <w:r w:rsidR="002432D1" w:rsidDel="0083611B">
          <w:delText>for L318A/F341A C-ter mRNA-injected embryos than</w:delText>
        </w:r>
        <w:r w:rsidR="002432D1" w:rsidRPr="00D76DFD" w:rsidDel="0083611B">
          <w:delText xml:space="preserve"> </w:delText>
        </w:r>
        <w:r w:rsidR="002432D1" w:rsidDel="0083611B">
          <w:delText xml:space="preserve">for WT C-ter </w:delText>
        </w:r>
        <w:r w:rsidR="002432D1" w:rsidRPr="00F35676" w:rsidDel="0083611B">
          <w:delText>mRNA</w:delText>
        </w:r>
        <w:r w:rsidR="002432D1" w:rsidDel="0083611B">
          <w:delText xml:space="preserve">-injected embryos </w:delText>
        </w:r>
        <w:r w:rsidR="002432D1" w:rsidRPr="00F35676" w:rsidDel="0083611B">
          <w:delText>(</w:delText>
        </w:r>
        <w:r w:rsidR="002432D1" w:rsidDel="0083611B">
          <w:delText>25.7</w:delText>
        </w:r>
        <w:r w:rsidR="002432D1" w:rsidRPr="00F35676" w:rsidDel="0083611B">
          <w:delText xml:space="preserve">% for </w:delText>
        </w:r>
        <w:r w:rsidR="002432D1" w:rsidDel="0083611B">
          <w:delText>WT C-ter mRNA</w:delText>
        </w:r>
        <w:r w:rsidR="002432D1" w:rsidDel="0083611B">
          <w:rPr>
            <w:shd w:val="clear" w:color="auto" w:fill="FFFFFF"/>
          </w:rPr>
          <w:delText xml:space="preserve"> and 80.6% for </w:delText>
        </w:r>
        <w:r w:rsidR="002432D1" w:rsidDel="0083611B">
          <w:delText xml:space="preserve">L318A/F341A C-ter </w:delText>
        </w:r>
        <w:r w:rsidR="002432D1" w:rsidDel="0083611B">
          <w:rPr>
            <w:shd w:val="clear" w:color="auto" w:fill="FFFFFF"/>
          </w:rPr>
          <w:delText>mRNA</w:delText>
        </w:r>
        <w:r w:rsidR="002432D1" w:rsidRPr="00F35676" w:rsidDel="0083611B">
          <w:delText xml:space="preserve"> P=0.00</w:delText>
        </w:r>
        <w:r w:rsidR="002432D1" w:rsidDel="0083611B">
          <w:delText>78</w:delText>
        </w:r>
        <w:r w:rsidR="002432D1" w:rsidRPr="00F35676" w:rsidDel="0083611B">
          <w:delText xml:space="preserve">, Student's </w:delText>
        </w:r>
        <w:r w:rsidR="002432D1" w:rsidRPr="00F35676" w:rsidDel="0083611B">
          <w:rPr>
            <w:i/>
            <w:iCs/>
          </w:rPr>
          <w:delText>t</w:delText>
        </w:r>
        <w:r w:rsidR="002432D1" w:rsidRPr="00F35676" w:rsidDel="0083611B">
          <w:delText xml:space="preserve"> test)</w:delText>
        </w:r>
      </w:del>
    </w:p>
    <w:p w:rsidR="00671CAE" w:rsidRPr="007E4ABD" w:rsidDel="0039728A" w:rsidRDefault="00671CAE" w:rsidP="00671CAE">
      <w:pPr>
        <w:spacing w:line="240" w:lineRule="auto"/>
        <w:rPr>
          <w:del w:id="27" w:author="lydie lane guermonprez" w:date="2013-12-18T12:33:00Z"/>
          <w:bCs/>
        </w:rPr>
      </w:pPr>
    </w:p>
    <w:p w:rsidR="00671CAE" w:rsidRPr="00480B55" w:rsidRDefault="00671CAE" w:rsidP="00671CAE">
      <w:pPr>
        <w:spacing w:line="360" w:lineRule="auto"/>
        <w:jc w:val="both"/>
        <w:rPr>
          <w:b/>
          <w:bCs/>
        </w:rPr>
      </w:pPr>
      <w:bookmarkStart w:id="28" w:name="_GoBack"/>
      <w:bookmarkEnd w:id="28"/>
      <w:r>
        <w:rPr>
          <w:b/>
          <w:bCs/>
        </w:rPr>
        <w:t>Table S1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4678"/>
        <w:gridCol w:w="850"/>
        <w:gridCol w:w="1560"/>
      </w:tblGrid>
      <w:tr w:rsidR="00671CAE" w:rsidRPr="00C54114" w:rsidTr="00D9061F">
        <w:tc>
          <w:tcPr>
            <w:tcW w:w="1384" w:type="dxa"/>
          </w:tcPr>
          <w:p w:rsidR="00671CAE" w:rsidRPr="002F2348" w:rsidRDefault="00671CAE" w:rsidP="00D9061F">
            <w:pPr>
              <w:rPr>
                <w:b/>
                <w:i/>
              </w:rPr>
            </w:pPr>
            <w:proofErr w:type="spellStart"/>
            <w:r w:rsidRPr="002F2348">
              <w:rPr>
                <w:b/>
                <w:i/>
              </w:rPr>
              <w:t>UniProt</w:t>
            </w:r>
            <w:proofErr w:type="spellEnd"/>
            <w:r w:rsidRPr="002F2348">
              <w:rPr>
                <w:b/>
                <w:i/>
              </w:rPr>
              <w:t xml:space="preserve"> AC</w:t>
            </w:r>
          </w:p>
        </w:tc>
        <w:tc>
          <w:tcPr>
            <w:tcW w:w="1134" w:type="dxa"/>
          </w:tcPr>
          <w:p w:rsidR="00671CAE" w:rsidRPr="002F2348" w:rsidRDefault="00671CAE" w:rsidP="00D9061F">
            <w:pPr>
              <w:rPr>
                <w:b/>
                <w:i/>
              </w:rPr>
            </w:pPr>
            <w:r w:rsidRPr="002F2348">
              <w:rPr>
                <w:b/>
                <w:i/>
              </w:rPr>
              <w:t>Gene name</w:t>
            </w:r>
          </w:p>
        </w:tc>
        <w:tc>
          <w:tcPr>
            <w:tcW w:w="4678" w:type="dxa"/>
          </w:tcPr>
          <w:p w:rsidR="00671CAE" w:rsidRPr="002F2348" w:rsidRDefault="00671CAE" w:rsidP="00D9061F">
            <w:pPr>
              <w:rPr>
                <w:b/>
                <w:i/>
              </w:rPr>
            </w:pPr>
            <w:r w:rsidRPr="002F2348">
              <w:rPr>
                <w:b/>
                <w:i/>
              </w:rPr>
              <w:t>Protein description</w:t>
            </w:r>
          </w:p>
        </w:tc>
        <w:tc>
          <w:tcPr>
            <w:tcW w:w="850" w:type="dxa"/>
          </w:tcPr>
          <w:p w:rsidR="00671CAE" w:rsidRPr="002F2348" w:rsidRDefault="00671CAE" w:rsidP="00D9061F">
            <w:pPr>
              <w:rPr>
                <w:b/>
                <w:i/>
              </w:rPr>
            </w:pPr>
            <w:r w:rsidRPr="002F2348">
              <w:rPr>
                <w:b/>
                <w:i/>
              </w:rPr>
              <w:t xml:space="preserve">Start </w:t>
            </w:r>
          </w:p>
        </w:tc>
        <w:tc>
          <w:tcPr>
            <w:tcW w:w="1560" w:type="dxa"/>
          </w:tcPr>
          <w:p w:rsidR="00671CAE" w:rsidRPr="002F2348" w:rsidRDefault="00671CAE" w:rsidP="00D9061F">
            <w:pPr>
              <w:rPr>
                <w:b/>
                <w:i/>
              </w:rPr>
            </w:pPr>
            <w:r w:rsidRPr="002F2348">
              <w:rPr>
                <w:b/>
                <w:i/>
              </w:rPr>
              <w:t>Comments</w:t>
            </w:r>
          </w:p>
        </w:tc>
      </w:tr>
      <w:tr w:rsidR="00671CAE" w:rsidRPr="00C54114" w:rsidTr="00D9061F">
        <w:tc>
          <w:tcPr>
            <w:tcW w:w="1384" w:type="dxa"/>
          </w:tcPr>
          <w:p w:rsidR="00671CAE" w:rsidRPr="002F2348" w:rsidRDefault="00671CAE" w:rsidP="00D9061F">
            <w:r w:rsidRPr="002F2348">
              <w:t>P05388</w:t>
            </w:r>
          </w:p>
        </w:tc>
        <w:tc>
          <w:tcPr>
            <w:tcW w:w="1134" w:type="dxa"/>
          </w:tcPr>
          <w:p w:rsidR="00671CAE" w:rsidRPr="002F2348" w:rsidRDefault="00671CAE" w:rsidP="00D9061F">
            <w:r w:rsidRPr="002F2348">
              <w:t>RPLP0</w:t>
            </w:r>
          </w:p>
        </w:tc>
        <w:tc>
          <w:tcPr>
            <w:tcW w:w="4678" w:type="dxa"/>
          </w:tcPr>
          <w:p w:rsidR="00671CAE" w:rsidRPr="00052F46" w:rsidRDefault="00671CAE" w:rsidP="00D9061F">
            <w:r w:rsidRPr="000D7D4B">
              <w:t>60S acidic ribosomal protein P0</w:t>
            </w:r>
          </w:p>
        </w:tc>
        <w:tc>
          <w:tcPr>
            <w:tcW w:w="850" w:type="dxa"/>
          </w:tcPr>
          <w:p w:rsidR="00671CAE" w:rsidRPr="002F2348" w:rsidRDefault="00671CAE" w:rsidP="00D9061F">
            <w:r w:rsidRPr="002F2348">
              <w:t>1</w:t>
            </w:r>
          </w:p>
        </w:tc>
        <w:tc>
          <w:tcPr>
            <w:tcW w:w="1560" w:type="dxa"/>
          </w:tcPr>
          <w:p w:rsidR="00671CAE" w:rsidRPr="002F2348" w:rsidRDefault="00671CAE" w:rsidP="00D9061F">
            <w:r w:rsidRPr="002F2348">
              <w:t>Not relevant</w:t>
            </w:r>
          </w:p>
        </w:tc>
      </w:tr>
      <w:tr w:rsidR="00671CAE" w:rsidRPr="00C54114" w:rsidTr="00D9061F">
        <w:tc>
          <w:tcPr>
            <w:tcW w:w="1384" w:type="dxa"/>
          </w:tcPr>
          <w:p w:rsidR="00671CAE" w:rsidRPr="002F2348" w:rsidRDefault="00671CAE" w:rsidP="00D9061F">
            <w:r w:rsidRPr="002F2348">
              <w:t>Q9H8M2</w:t>
            </w:r>
          </w:p>
        </w:tc>
        <w:tc>
          <w:tcPr>
            <w:tcW w:w="1134" w:type="dxa"/>
          </w:tcPr>
          <w:p w:rsidR="00671CAE" w:rsidRPr="00480B55" w:rsidRDefault="00671CAE" w:rsidP="00D9061F">
            <w:r w:rsidRPr="00480B55">
              <w:t>BRD9</w:t>
            </w:r>
          </w:p>
        </w:tc>
        <w:tc>
          <w:tcPr>
            <w:tcW w:w="4678" w:type="dxa"/>
          </w:tcPr>
          <w:p w:rsidR="00671CAE" w:rsidRPr="00480B55" w:rsidRDefault="00671CAE" w:rsidP="00D9061F">
            <w:proofErr w:type="spellStart"/>
            <w:r>
              <w:t>Bromodomain</w:t>
            </w:r>
            <w:proofErr w:type="spellEnd"/>
            <w:r>
              <w:t>-containing protein 9</w:t>
            </w:r>
          </w:p>
        </w:tc>
        <w:tc>
          <w:tcPr>
            <w:tcW w:w="850" w:type="dxa"/>
          </w:tcPr>
          <w:p w:rsidR="00671CAE" w:rsidRPr="00480B55" w:rsidRDefault="00671CAE" w:rsidP="00D9061F">
            <w:r w:rsidRPr="00480B55">
              <w:t>101</w:t>
            </w:r>
          </w:p>
        </w:tc>
        <w:tc>
          <w:tcPr>
            <w:tcW w:w="1560" w:type="dxa"/>
          </w:tcPr>
          <w:p w:rsidR="00671CAE" w:rsidRPr="00480B55" w:rsidRDefault="00671CAE" w:rsidP="00D9061F">
            <w:r w:rsidRPr="00480B55">
              <w:t>Not relevant</w:t>
            </w:r>
          </w:p>
        </w:tc>
      </w:tr>
      <w:tr w:rsidR="00671CAE" w:rsidRPr="00C54114" w:rsidTr="00D9061F">
        <w:tc>
          <w:tcPr>
            <w:tcW w:w="1384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O75569</w:t>
            </w:r>
          </w:p>
        </w:tc>
        <w:tc>
          <w:tcPr>
            <w:tcW w:w="1134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PRKRA</w:t>
            </w:r>
          </w:p>
        </w:tc>
        <w:tc>
          <w:tcPr>
            <w:tcW w:w="4678" w:type="dxa"/>
          </w:tcPr>
          <w:p w:rsidR="00671CAE" w:rsidRPr="00480B55" w:rsidRDefault="00671CAE" w:rsidP="00D9061F">
            <w:pPr>
              <w:rPr>
                <w:b/>
              </w:rPr>
            </w:pPr>
            <w:r>
              <w:rPr>
                <w:b/>
              </w:rPr>
              <w:t>Interferon-inducible double stranded RNA-dependent protein kinase activator A</w:t>
            </w:r>
          </w:p>
        </w:tc>
        <w:tc>
          <w:tcPr>
            <w:tcW w:w="850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1</w:t>
            </w:r>
          </w:p>
        </w:tc>
        <w:tc>
          <w:tcPr>
            <w:tcW w:w="1560" w:type="dxa"/>
          </w:tcPr>
          <w:p w:rsidR="00671CAE" w:rsidRPr="00480B55" w:rsidRDefault="00671CAE" w:rsidP="00D9061F">
            <w:pPr>
              <w:rPr>
                <w:b/>
              </w:rPr>
            </w:pPr>
          </w:p>
        </w:tc>
      </w:tr>
      <w:tr w:rsidR="00671CAE" w:rsidRPr="00C54114" w:rsidTr="00D9061F">
        <w:tc>
          <w:tcPr>
            <w:tcW w:w="1384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O75569</w:t>
            </w:r>
          </w:p>
        </w:tc>
        <w:tc>
          <w:tcPr>
            <w:tcW w:w="1134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PRKRA</w:t>
            </w:r>
          </w:p>
        </w:tc>
        <w:tc>
          <w:tcPr>
            <w:tcW w:w="4678" w:type="dxa"/>
          </w:tcPr>
          <w:p w:rsidR="00671CAE" w:rsidRPr="00480B55" w:rsidRDefault="00671CAE" w:rsidP="00D9061F">
            <w:pPr>
              <w:rPr>
                <w:b/>
              </w:rPr>
            </w:pPr>
            <w:r>
              <w:rPr>
                <w:b/>
              </w:rPr>
              <w:t>Interferon-inducible double stranded RNA-dependent protein kinase activator A</w:t>
            </w:r>
          </w:p>
        </w:tc>
        <w:tc>
          <w:tcPr>
            <w:tcW w:w="850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1</w:t>
            </w:r>
          </w:p>
        </w:tc>
        <w:tc>
          <w:tcPr>
            <w:tcW w:w="1560" w:type="dxa"/>
          </w:tcPr>
          <w:p w:rsidR="00671CAE" w:rsidRPr="00480B55" w:rsidRDefault="00671CAE" w:rsidP="00D9061F">
            <w:pPr>
              <w:rPr>
                <w:b/>
              </w:rPr>
            </w:pPr>
          </w:p>
        </w:tc>
      </w:tr>
      <w:tr w:rsidR="00671CAE" w:rsidRPr="00C54114" w:rsidTr="00D9061F">
        <w:tc>
          <w:tcPr>
            <w:tcW w:w="1384" w:type="dxa"/>
          </w:tcPr>
          <w:p w:rsidR="00671CAE" w:rsidRPr="00480B55" w:rsidRDefault="00671CAE" w:rsidP="00D9061F">
            <w:r w:rsidRPr="00480B55">
              <w:t>P05412</w:t>
            </w:r>
          </w:p>
        </w:tc>
        <w:tc>
          <w:tcPr>
            <w:tcW w:w="1134" w:type="dxa"/>
          </w:tcPr>
          <w:p w:rsidR="00671CAE" w:rsidRPr="00480B55" w:rsidRDefault="00671CAE" w:rsidP="00D9061F">
            <w:r w:rsidRPr="00480B55">
              <w:t>JUN</w:t>
            </w:r>
          </w:p>
        </w:tc>
        <w:tc>
          <w:tcPr>
            <w:tcW w:w="4678" w:type="dxa"/>
          </w:tcPr>
          <w:p w:rsidR="00671CAE" w:rsidRPr="00480B55" w:rsidRDefault="00671CAE" w:rsidP="00D9061F">
            <w:r>
              <w:t>JUN protein</w:t>
            </w:r>
          </w:p>
        </w:tc>
        <w:tc>
          <w:tcPr>
            <w:tcW w:w="850" w:type="dxa"/>
          </w:tcPr>
          <w:p w:rsidR="00671CAE" w:rsidRPr="00480B55" w:rsidRDefault="00671CAE" w:rsidP="00D9061F">
            <w:r w:rsidRPr="00480B55">
              <w:t>247</w:t>
            </w:r>
          </w:p>
        </w:tc>
        <w:tc>
          <w:tcPr>
            <w:tcW w:w="1560" w:type="dxa"/>
          </w:tcPr>
          <w:p w:rsidR="00671CAE" w:rsidRPr="00480B55" w:rsidRDefault="00671CAE" w:rsidP="00D9061F">
            <w:r w:rsidRPr="00480B55">
              <w:t>Not relevant</w:t>
            </w:r>
          </w:p>
        </w:tc>
      </w:tr>
      <w:tr w:rsidR="00671CAE" w:rsidRPr="00C54114" w:rsidTr="00D9061F">
        <w:tc>
          <w:tcPr>
            <w:tcW w:w="1384" w:type="dxa"/>
          </w:tcPr>
          <w:p w:rsidR="00671CAE" w:rsidRPr="00480B55" w:rsidRDefault="00671CAE" w:rsidP="00D9061F">
            <w:r w:rsidRPr="00480B55">
              <w:t>P19838</w:t>
            </w:r>
          </w:p>
        </w:tc>
        <w:tc>
          <w:tcPr>
            <w:tcW w:w="1134" w:type="dxa"/>
          </w:tcPr>
          <w:p w:rsidR="00671CAE" w:rsidRPr="00480B55" w:rsidRDefault="00671CAE" w:rsidP="00D9061F">
            <w:r w:rsidRPr="00480B55">
              <w:t>NFKB1</w:t>
            </w:r>
          </w:p>
        </w:tc>
        <w:tc>
          <w:tcPr>
            <w:tcW w:w="4678" w:type="dxa"/>
          </w:tcPr>
          <w:p w:rsidR="00671CAE" w:rsidRPr="00052F46" w:rsidRDefault="00671CAE" w:rsidP="00D9061F">
            <w:r w:rsidRPr="000D7D4B">
              <w:t>Nuclear factor NF-Kappa-B p105 subunit</w:t>
            </w:r>
          </w:p>
        </w:tc>
        <w:tc>
          <w:tcPr>
            <w:tcW w:w="850" w:type="dxa"/>
          </w:tcPr>
          <w:p w:rsidR="00671CAE" w:rsidRPr="00480B55" w:rsidRDefault="00671CAE" w:rsidP="00D9061F">
            <w:r w:rsidRPr="00480B55">
              <w:t>569</w:t>
            </w:r>
          </w:p>
        </w:tc>
        <w:tc>
          <w:tcPr>
            <w:tcW w:w="1560" w:type="dxa"/>
          </w:tcPr>
          <w:p w:rsidR="00671CAE" w:rsidRPr="00480B55" w:rsidRDefault="00671CAE" w:rsidP="00D9061F">
            <w:r w:rsidRPr="00480B55">
              <w:t>Not relevant</w:t>
            </w:r>
          </w:p>
        </w:tc>
      </w:tr>
      <w:tr w:rsidR="00671CAE" w:rsidRPr="00C54114" w:rsidTr="00D9061F">
        <w:tc>
          <w:tcPr>
            <w:tcW w:w="1384" w:type="dxa"/>
          </w:tcPr>
          <w:p w:rsidR="00671CAE" w:rsidRPr="00480B55" w:rsidRDefault="00671CAE" w:rsidP="00D9061F">
            <w:r w:rsidRPr="00480B55">
              <w:t>Q8TEY7-2</w:t>
            </w:r>
          </w:p>
        </w:tc>
        <w:tc>
          <w:tcPr>
            <w:tcW w:w="1134" w:type="dxa"/>
          </w:tcPr>
          <w:p w:rsidR="00671CAE" w:rsidRPr="00480B55" w:rsidRDefault="00671CAE" w:rsidP="00D9061F">
            <w:r w:rsidRPr="00480B55">
              <w:t>USP33</w:t>
            </w:r>
          </w:p>
        </w:tc>
        <w:tc>
          <w:tcPr>
            <w:tcW w:w="4678" w:type="dxa"/>
          </w:tcPr>
          <w:p w:rsidR="00671CAE" w:rsidRPr="00480B55" w:rsidRDefault="00671CAE" w:rsidP="00D9061F">
            <w:r>
              <w:t>Ubiquitin carboxyl-terminal hydrolase 33</w:t>
            </w:r>
          </w:p>
        </w:tc>
        <w:tc>
          <w:tcPr>
            <w:tcW w:w="850" w:type="dxa"/>
          </w:tcPr>
          <w:p w:rsidR="00671CAE" w:rsidRPr="00480B55" w:rsidRDefault="00671CAE" w:rsidP="00D9061F">
            <w:r w:rsidRPr="00480B55">
              <w:t>655</w:t>
            </w:r>
          </w:p>
        </w:tc>
        <w:tc>
          <w:tcPr>
            <w:tcW w:w="1560" w:type="dxa"/>
          </w:tcPr>
          <w:p w:rsidR="00671CAE" w:rsidRPr="00480B55" w:rsidRDefault="00671CAE" w:rsidP="00D9061F">
            <w:r w:rsidRPr="00480B55">
              <w:t>Not relevant</w:t>
            </w:r>
          </w:p>
        </w:tc>
      </w:tr>
      <w:tr w:rsidR="00671CAE" w:rsidRPr="00C54114" w:rsidTr="00D9061F">
        <w:tc>
          <w:tcPr>
            <w:tcW w:w="1384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Q8TEP8</w:t>
            </w:r>
          </w:p>
        </w:tc>
        <w:tc>
          <w:tcPr>
            <w:tcW w:w="1134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CEP192</w:t>
            </w:r>
          </w:p>
        </w:tc>
        <w:tc>
          <w:tcPr>
            <w:tcW w:w="4678" w:type="dxa"/>
          </w:tcPr>
          <w:p w:rsidR="00671CAE" w:rsidRPr="00480B55" w:rsidRDefault="00671CAE" w:rsidP="00D9061F">
            <w:pPr>
              <w:rPr>
                <w:b/>
              </w:rPr>
            </w:pPr>
            <w:proofErr w:type="spellStart"/>
            <w:r>
              <w:rPr>
                <w:b/>
              </w:rPr>
              <w:t>Centrosomal</w:t>
            </w:r>
            <w:proofErr w:type="spellEnd"/>
            <w:r>
              <w:rPr>
                <w:b/>
              </w:rPr>
              <w:t xml:space="preserve"> protein of 192 </w:t>
            </w:r>
            <w:proofErr w:type="spellStart"/>
            <w:r>
              <w:rPr>
                <w:b/>
              </w:rPr>
              <w:t>kDa</w:t>
            </w:r>
            <w:proofErr w:type="spellEnd"/>
          </w:p>
        </w:tc>
        <w:tc>
          <w:tcPr>
            <w:tcW w:w="850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1</w:t>
            </w:r>
            <w:r>
              <w:rPr>
                <w:b/>
              </w:rPr>
              <w:t>501</w:t>
            </w:r>
          </w:p>
        </w:tc>
        <w:tc>
          <w:tcPr>
            <w:tcW w:w="1560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C-terminus</w:t>
            </w:r>
          </w:p>
        </w:tc>
      </w:tr>
      <w:tr w:rsidR="00671CAE" w:rsidRPr="00C54114" w:rsidTr="00D9061F">
        <w:tc>
          <w:tcPr>
            <w:tcW w:w="1384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Q96AE7</w:t>
            </w:r>
          </w:p>
        </w:tc>
        <w:tc>
          <w:tcPr>
            <w:tcW w:w="1134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TTC17</w:t>
            </w:r>
          </w:p>
        </w:tc>
        <w:tc>
          <w:tcPr>
            <w:tcW w:w="4678" w:type="dxa"/>
          </w:tcPr>
          <w:p w:rsidR="00671CAE" w:rsidRPr="00480B55" w:rsidRDefault="00671CAE" w:rsidP="00D9061F">
            <w:pPr>
              <w:rPr>
                <w:b/>
              </w:rPr>
            </w:pPr>
            <w:proofErr w:type="spellStart"/>
            <w:r>
              <w:rPr>
                <w:b/>
              </w:rPr>
              <w:t>Tetratricopeptide</w:t>
            </w:r>
            <w:proofErr w:type="spellEnd"/>
            <w:r>
              <w:rPr>
                <w:b/>
              </w:rPr>
              <w:t xml:space="preserve"> repeat protein 17</w:t>
            </w:r>
          </w:p>
        </w:tc>
        <w:tc>
          <w:tcPr>
            <w:tcW w:w="850" w:type="dxa"/>
          </w:tcPr>
          <w:p w:rsidR="00671CAE" w:rsidRPr="00480B55" w:rsidRDefault="00671CAE" w:rsidP="00D9061F">
            <w:pPr>
              <w:rPr>
                <w:b/>
              </w:rPr>
            </w:pPr>
            <w:r>
              <w:rPr>
                <w:b/>
              </w:rPr>
              <w:t>995</w:t>
            </w:r>
          </w:p>
        </w:tc>
        <w:tc>
          <w:tcPr>
            <w:tcW w:w="1560" w:type="dxa"/>
          </w:tcPr>
          <w:p w:rsidR="00671CAE" w:rsidRPr="00480B55" w:rsidRDefault="00671CAE" w:rsidP="00D9061F">
            <w:pPr>
              <w:rPr>
                <w:b/>
              </w:rPr>
            </w:pPr>
            <w:r w:rsidRPr="00480B55">
              <w:rPr>
                <w:b/>
              </w:rPr>
              <w:t>TPR4-6</w:t>
            </w:r>
          </w:p>
        </w:tc>
      </w:tr>
      <w:tr w:rsidR="00671CAE" w:rsidRPr="00C54114" w:rsidTr="00D9061F">
        <w:tc>
          <w:tcPr>
            <w:tcW w:w="1384" w:type="dxa"/>
          </w:tcPr>
          <w:p w:rsidR="00671CAE" w:rsidRPr="00480B55" w:rsidRDefault="00671CAE" w:rsidP="00D9061F">
            <w:r w:rsidRPr="00480B55">
              <w:t>Q13435</w:t>
            </w:r>
          </w:p>
        </w:tc>
        <w:tc>
          <w:tcPr>
            <w:tcW w:w="1134" w:type="dxa"/>
          </w:tcPr>
          <w:p w:rsidR="00671CAE" w:rsidRPr="00480B55" w:rsidRDefault="00671CAE" w:rsidP="00D9061F">
            <w:r w:rsidRPr="00480B55">
              <w:t>SF3B2</w:t>
            </w:r>
          </w:p>
        </w:tc>
        <w:tc>
          <w:tcPr>
            <w:tcW w:w="4678" w:type="dxa"/>
          </w:tcPr>
          <w:p w:rsidR="00671CAE" w:rsidRPr="00480B55" w:rsidRDefault="00671CAE" w:rsidP="00D9061F">
            <w:r>
              <w:t>Splicing factor 3B subunit 2</w:t>
            </w:r>
          </w:p>
        </w:tc>
        <w:tc>
          <w:tcPr>
            <w:tcW w:w="850" w:type="dxa"/>
          </w:tcPr>
          <w:p w:rsidR="00671CAE" w:rsidRPr="00480B55" w:rsidRDefault="00671CAE" w:rsidP="00D9061F">
            <w:r w:rsidRPr="00480B55">
              <w:t>1</w:t>
            </w:r>
          </w:p>
        </w:tc>
        <w:tc>
          <w:tcPr>
            <w:tcW w:w="1560" w:type="dxa"/>
          </w:tcPr>
          <w:p w:rsidR="00671CAE" w:rsidRPr="00480B55" w:rsidRDefault="00671CAE" w:rsidP="00D9061F">
            <w:r w:rsidRPr="00480B55">
              <w:t>Not relevant</w:t>
            </w:r>
          </w:p>
        </w:tc>
      </w:tr>
    </w:tbl>
    <w:p w:rsidR="00E5524C" w:rsidRDefault="00E5524C"/>
    <w:sectPr w:rsidR="00E5524C" w:rsidSect="0021335E">
      <w:headerReference w:type="default" r:id="rId7"/>
      <w:footerReference w:type="default" r:id="rId8"/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809" w:rsidRDefault="00B57809">
      <w:pPr>
        <w:spacing w:line="240" w:lineRule="auto"/>
      </w:pPr>
      <w:r>
        <w:separator/>
      </w:r>
    </w:p>
  </w:endnote>
  <w:endnote w:type="continuationSeparator" w:id="0">
    <w:p w:rsidR="00B57809" w:rsidRDefault="00B578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70483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061F" w:rsidRDefault="00671C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2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9061F" w:rsidRDefault="00D906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809" w:rsidRDefault="00B57809">
      <w:pPr>
        <w:spacing w:line="240" w:lineRule="auto"/>
      </w:pPr>
      <w:r>
        <w:separator/>
      </w:r>
    </w:p>
  </w:footnote>
  <w:footnote w:type="continuationSeparator" w:id="0">
    <w:p w:rsidR="00B57809" w:rsidRDefault="00B578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1F" w:rsidRDefault="00D906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CAE"/>
    <w:rsid w:val="00026EC7"/>
    <w:rsid w:val="00060A4D"/>
    <w:rsid w:val="0006177A"/>
    <w:rsid w:val="000C6634"/>
    <w:rsid w:val="000D1EAD"/>
    <w:rsid w:val="000E0558"/>
    <w:rsid w:val="00121E21"/>
    <w:rsid w:val="00153333"/>
    <w:rsid w:val="001758EA"/>
    <w:rsid w:val="001D2E86"/>
    <w:rsid w:val="001F2D20"/>
    <w:rsid w:val="00212545"/>
    <w:rsid w:val="0021335E"/>
    <w:rsid w:val="002432D1"/>
    <w:rsid w:val="002B7F7A"/>
    <w:rsid w:val="003736DF"/>
    <w:rsid w:val="0039728A"/>
    <w:rsid w:val="003A0CC8"/>
    <w:rsid w:val="003D7ACE"/>
    <w:rsid w:val="00400EF9"/>
    <w:rsid w:val="004103EA"/>
    <w:rsid w:val="004D2C49"/>
    <w:rsid w:val="004D67B3"/>
    <w:rsid w:val="00554FFC"/>
    <w:rsid w:val="00633BA0"/>
    <w:rsid w:val="00671CAE"/>
    <w:rsid w:val="006D7449"/>
    <w:rsid w:val="00703339"/>
    <w:rsid w:val="0076650D"/>
    <w:rsid w:val="0077304C"/>
    <w:rsid w:val="007A1E4B"/>
    <w:rsid w:val="0083611B"/>
    <w:rsid w:val="008B0B8A"/>
    <w:rsid w:val="008F5BA9"/>
    <w:rsid w:val="00A575A7"/>
    <w:rsid w:val="00AD5847"/>
    <w:rsid w:val="00B442DC"/>
    <w:rsid w:val="00B57809"/>
    <w:rsid w:val="00C03293"/>
    <w:rsid w:val="00C368B4"/>
    <w:rsid w:val="00C86337"/>
    <w:rsid w:val="00D043D8"/>
    <w:rsid w:val="00D1614F"/>
    <w:rsid w:val="00D24A2D"/>
    <w:rsid w:val="00D6782B"/>
    <w:rsid w:val="00D9061F"/>
    <w:rsid w:val="00DA70BB"/>
    <w:rsid w:val="00DD1175"/>
    <w:rsid w:val="00E2708E"/>
    <w:rsid w:val="00E5524C"/>
    <w:rsid w:val="00EC212D"/>
    <w:rsid w:val="00ED50B1"/>
    <w:rsid w:val="00EE26A1"/>
    <w:rsid w:val="00F10054"/>
    <w:rsid w:val="00F4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CAE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CAE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CA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1CAE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CAE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671CAE"/>
    <w:pPr>
      <w:spacing w:after="0" w:line="240" w:lineRule="auto"/>
    </w:pPr>
    <w:rPr>
      <w:lang w:eastAsia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671CAE"/>
  </w:style>
  <w:style w:type="paragraph" w:styleId="BalloonText">
    <w:name w:val="Balloon Text"/>
    <w:basedOn w:val="Normal"/>
    <w:link w:val="BalloonTextChar"/>
    <w:uiPriority w:val="99"/>
    <w:semiHidden/>
    <w:unhideWhenUsed/>
    <w:rsid w:val="00671C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CAE"/>
    <w:rPr>
      <w:rFonts w:ascii="Tahoma" w:eastAsia="Times New Roman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20"/>
    <w:qFormat/>
    <w:rsid w:val="00671CAE"/>
    <w:rPr>
      <w:i/>
      <w:iCs/>
    </w:rPr>
  </w:style>
  <w:style w:type="character" w:customStyle="1" w:styleId="apple-converted-space">
    <w:name w:val="apple-converted-space"/>
    <w:basedOn w:val="DefaultParagraphFont"/>
    <w:rsid w:val="00671CAE"/>
  </w:style>
  <w:style w:type="character" w:customStyle="1" w:styleId="st">
    <w:name w:val="st"/>
    <w:basedOn w:val="DefaultParagraphFont"/>
    <w:rsid w:val="00671CAE"/>
  </w:style>
  <w:style w:type="character" w:styleId="CommentReference">
    <w:name w:val="annotation reference"/>
    <w:basedOn w:val="DefaultParagraphFont"/>
    <w:uiPriority w:val="99"/>
    <w:semiHidden/>
    <w:unhideWhenUsed/>
    <w:rsid w:val="00D678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8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82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8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82B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CAE"/>
    <w:pPr>
      <w:spacing w:after="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1CAE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1CA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671CAE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CAE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671CAE"/>
    <w:pPr>
      <w:spacing w:after="0" w:line="240" w:lineRule="auto"/>
    </w:pPr>
    <w:rPr>
      <w:lang w:eastAsia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671CAE"/>
  </w:style>
  <w:style w:type="paragraph" w:styleId="BalloonText">
    <w:name w:val="Balloon Text"/>
    <w:basedOn w:val="Normal"/>
    <w:link w:val="BalloonTextChar"/>
    <w:uiPriority w:val="99"/>
    <w:semiHidden/>
    <w:unhideWhenUsed/>
    <w:rsid w:val="00671C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1CAE"/>
    <w:rPr>
      <w:rFonts w:ascii="Tahoma" w:eastAsia="Times New Roman" w:hAnsi="Tahoma" w:cs="Tahoma"/>
      <w:sz w:val="16"/>
      <w:szCs w:val="16"/>
      <w:lang w:val="en-US"/>
    </w:rPr>
  </w:style>
  <w:style w:type="character" w:styleId="Emphasis">
    <w:name w:val="Emphasis"/>
    <w:basedOn w:val="DefaultParagraphFont"/>
    <w:uiPriority w:val="20"/>
    <w:qFormat/>
    <w:rsid w:val="00671CAE"/>
    <w:rPr>
      <w:i/>
      <w:iCs/>
    </w:rPr>
  </w:style>
  <w:style w:type="character" w:customStyle="1" w:styleId="apple-converted-space">
    <w:name w:val="apple-converted-space"/>
    <w:basedOn w:val="DefaultParagraphFont"/>
    <w:rsid w:val="00671CAE"/>
  </w:style>
  <w:style w:type="character" w:customStyle="1" w:styleId="st">
    <w:name w:val="st"/>
    <w:basedOn w:val="DefaultParagraphFont"/>
    <w:rsid w:val="00671CAE"/>
  </w:style>
  <w:style w:type="character" w:styleId="CommentReference">
    <w:name w:val="annotation reference"/>
    <w:basedOn w:val="DefaultParagraphFont"/>
    <w:uiPriority w:val="99"/>
    <w:semiHidden/>
    <w:unhideWhenUsed/>
    <w:rsid w:val="00D678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78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782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8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82B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1339</Words>
  <Characters>7367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Université de Genève</Company>
  <LinksUpToDate>false</LinksUpToDate>
  <CharactersWithSpaces>8689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bontems</dc:creator>
  <cp:lastModifiedBy>lydie lane guermonprez</cp:lastModifiedBy>
  <cp:revision>2</cp:revision>
  <dcterms:created xsi:type="dcterms:W3CDTF">2013-12-18T11:34:00Z</dcterms:created>
  <dcterms:modified xsi:type="dcterms:W3CDTF">2013-12-18T11:34:00Z</dcterms:modified>
</cp:coreProperties>
</file>