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1F" w:rsidRPr="008C5981" w:rsidRDefault="00E1101F" w:rsidP="00E1101F">
      <w:pPr>
        <w:pageBreakBefore/>
        <w:spacing w:line="48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C5981">
        <w:rPr>
          <w:rFonts w:ascii="Arial" w:hAnsi="Arial" w:cs="Arial"/>
          <w:b/>
          <w:color w:val="auto"/>
          <w:sz w:val="22"/>
          <w:szCs w:val="22"/>
        </w:rPr>
        <w:t>S1</w:t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8C5981">
        <w:rPr>
          <w:rFonts w:ascii="Arial" w:hAnsi="Arial" w:cs="Arial"/>
          <w:b/>
          <w:color w:val="auto"/>
          <w:sz w:val="22"/>
          <w:szCs w:val="22"/>
        </w:rPr>
        <w:t xml:space="preserve">Table. </w:t>
      </w:r>
      <w:proofErr w:type="spellStart"/>
      <w:r w:rsidRPr="008C5981">
        <w:rPr>
          <w:rFonts w:ascii="Arial" w:hAnsi="Arial" w:cs="Arial"/>
          <w:b/>
          <w:color w:val="auto"/>
          <w:sz w:val="22"/>
          <w:szCs w:val="22"/>
        </w:rPr>
        <w:t>Cardiac</w:t>
      </w:r>
      <w:proofErr w:type="spellEnd"/>
      <w:r w:rsidRPr="008C5981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 w:cs="Arial"/>
          <w:b/>
          <w:color w:val="auto"/>
          <w:sz w:val="22"/>
          <w:szCs w:val="22"/>
        </w:rPr>
        <w:t>phenotype</w:t>
      </w:r>
      <w:proofErr w:type="spellEnd"/>
      <w:r w:rsidRPr="008C5981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 w:cs="Arial"/>
          <w:b/>
          <w:color w:val="auto"/>
          <w:sz w:val="22"/>
          <w:szCs w:val="22"/>
        </w:rPr>
        <w:t>of</w:t>
      </w:r>
      <w:proofErr w:type="spellEnd"/>
      <w:r w:rsidRPr="008C5981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 w:cs="Arial"/>
          <w:b/>
          <w:color w:val="auto"/>
          <w:sz w:val="22"/>
          <w:szCs w:val="22"/>
        </w:rPr>
        <w:t>atATGL</w:t>
      </w:r>
      <w:proofErr w:type="spellEnd"/>
      <w:r w:rsidRPr="008C5981">
        <w:rPr>
          <w:rFonts w:ascii="Arial" w:hAnsi="Arial" w:cs="Arial"/>
          <w:b/>
          <w:color w:val="auto"/>
          <w:sz w:val="22"/>
          <w:szCs w:val="22"/>
        </w:rPr>
        <w:t xml:space="preserve">-KO </w:t>
      </w:r>
      <w:proofErr w:type="spellStart"/>
      <w:r w:rsidRPr="008C5981">
        <w:rPr>
          <w:rFonts w:ascii="Arial" w:hAnsi="Arial" w:cs="Arial"/>
          <w:b/>
          <w:color w:val="auto"/>
          <w:sz w:val="22"/>
          <w:szCs w:val="22"/>
        </w:rPr>
        <w:t>mice</w:t>
      </w:r>
      <w:proofErr w:type="spellEnd"/>
      <w:r w:rsidRPr="008C5981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 w:cs="Arial"/>
          <w:b/>
          <w:color w:val="auto"/>
          <w:sz w:val="22"/>
          <w:szCs w:val="22"/>
        </w:rPr>
        <w:t>and</w:t>
      </w:r>
      <w:proofErr w:type="spellEnd"/>
      <w:r w:rsidRPr="008C5981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 w:cs="Arial"/>
          <w:b/>
          <w:color w:val="auto"/>
          <w:sz w:val="22"/>
          <w:szCs w:val="22"/>
        </w:rPr>
        <w:t>wt</w:t>
      </w:r>
      <w:proofErr w:type="spellEnd"/>
      <w:r w:rsidRPr="008C5981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 w:cs="Arial"/>
          <w:b/>
          <w:color w:val="auto"/>
          <w:sz w:val="22"/>
          <w:szCs w:val="22"/>
        </w:rPr>
        <w:t>littermates</w:t>
      </w:r>
      <w:proofErr w:type="spellEnd"/>
      <w:r w:rsidRPr="008C5981">
        <w:rPr>
          <w:rFonts w:ascii="Arial" w:hAnsi="Arial" w:cs="Arial"/>
          <w:b/>
          <w:color w:val="auto"/>
          <w:sz w:val="22"/>
          <w:szCs w:val="22"/>
        </w:rPr>
        <w:t xml:space="preserve"> 11 </w:t>
      </w:r>
      <w:proofErr w:type="spellStart"/>
      <w:r w:rsidRPr="008C5981">
        <w:rPr>
          <w:rFonts w:ascii="Arial" w:hAnsi="Arial" w:cs="Arial"/>
          <w:b/>
          <w:color w:val="auto"/>
          <w:sz w:val="22"/>
          <w:szCs w:val="22"/>
        </w:rPr>
        <w:t>weeks</w:t>
      </w:r>
      <w:proofErr w:type="spellEnd"/>
      <w:r w:rsidRPr="008C5981">
        <w:rPr>
          <w:rFonts w:ascii="Arial" w:hAnsi="Arial" w:cs="Arial"/>
          <w:b/>
          <w:color w:val="auto"/>
          <w:sz w:val="22"/>
          <w:szCs w:val="22"/>
        </w:rPr>
        <w:t xml:space="preserve"> after TAC/</w:t>
      </w:r>
      <w:proofErr w:type="spellStart"/>
      <w:r w:rsidRPr="008C5981">
        <w:rPr>
          <w:rFonts w:ascii="Arial" w:hAnsi="Arial" w:cs="Arial"/>
          <w:b/>
          <w:color w:val="auto"/>
          <w:sz w:val="22"/>
          <w:szCs w:val="22"/>
        </w:rPr>
        <w:t>sham</w:t>
      </w:r>
      <w:proofErr w:type="spellEnd"/>
      <w:r w:rsidRPr="008C5981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 w:cs="Arial"/>
          <w:b/>
          <w:color w:val="auto"/>
          <w:sz w:val="22"/>
          <w:szCs w:val="22"/>
        </w:rPr>
        <w:t>surgery</w:t>
      </w:r>
      <w:proofErr w:type="spellEnd"/>
      <w:r w:rsidRPr="008C5981">
        <w:rPr>
          <w:rFonts w:ascii="Arial" w:hAnsi="Arial" w:cs="Arial"/>
          <w:b/>
          <w:color w:val="auto"/>
          <w:sz w:val="22"/>
          <w:szCs w:val="22"/>
        </w:rPr>
        <w:t>.</w:t>
      </w:r>
    </w:p>
    <w:p w:rsidR="00E1101F" w:rsidRPr="008C5981" w:rsidRDefault="00E1101F" w:rsidP="00E1101F">
      <w:pPr>
        <w:spacing w:line="480" w:lineRule="auto"/>
        <w:jc w:val="both"/>
        <w:rPr>
          <w:color w:val="auto"/>
        </w:rPr>
      </w:pPr>
    </w:p>
    <w:tbl>
      <w:tblPr>
        <w:tblStyle w:val="Tabellenraster"/>
        <w:tblpPr w:leftFromText="141" w:rightFromText="141" w:vertAnchor="text" w:horzAnchor="page" w:tblpX="1527" w:tblpY="-200"/>
        <w:tblW w:w="5000" w:type="pct"/>
        <w:tblLook w:val="04A0" w:firstRow="1" w:lastRow="0" w:firstColumn="1" w:lastColumn="0" w:noHBand="0" w:noVBand="1"/>
      </w:tblPr>
      <w:tblGrid>
        <w:gridCol w:w="1884"/>
        <w:gridCol w:w="1410"/>
        <w:gridCol w:w="2069"/>
        <w:gridCol w:w="1999"/>
        <w:gridCol w:w="1920"/>
      </w:tblGrid>
      <w:tr w:rsidR="00E1101F" w:rsidRPr="008C5981" w:rsidTr="002061C9">
        <w:trPr>
          <w:trHeight w:val="513"/>
        </w:trPr>
        <w:tc>
          <w:tcPr>
            <w:tcW w:w="882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793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WT Sham</w:t>
            </w:r>
          </w:p>
        </w:tc>
        <w:tc>
          <w:tcPr>
            <w:tcW w:w="1148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WT TAC</w:t>
            </w:r>
          </w:p>
        </w:tc>
        <w:tc>
          <w:tcPr>
            <w:tcW w:w="1110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atATGL</w:t>
            </w:r>
            <w:proofErr w:type="spellEnd"/>
            <w:proofErr w:type="gramEnd"/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-KO Sham</w:t>
            </w:r>
          </w:p>
        </w:tc>
        <w:tc>
          <w:tcPr>
            <w:tcW w:w="1067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atATGL</w:t>
            </w:r>
            <w:proofErr w:type="spellEnd"/>
            <w:proofErr w:type="gramEnd"/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-KO TAC</w:t>
            </w:r>
          </w:p>
        </w:tc>
      </w:tr>
      <w:tr w:rsidR="00E1101F" w:rsidRPr="008C5981" w:rsidTr="002061C9">
        <w:trPr>
          <w:trHeight w:val="227"/>
        </w:trPr>
        <w:tc>
          <w:tcPr>
            <w:tcW w:w="882" w:type="pct"/>
          </w:tcPr>
          <w:p w:rsidR="00E1101F" w:rsidRPr="008C5981" w:rsidRDefault="00E1101F" w:rsidP="002061C9">
            <w:pPr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Echocardiography:</w:t>
            </w:r>
          </w:p>
        </w:tc>
        <w:tc>
          <w:tcPr>
            <w:tcW w:w="793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148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110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067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  <w:tr w:rsidR="00E1101F" w:rsidRPr="008C5981" w:rsidTr="002061C9">
        <w:trPr>
          <w:trHeight w:val="312"/>
        </w:trPr>
        <w:tc>
          <w:tcPr>
            <w:tcW w:w="882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LVM</w:t>
            </w:r>
          </w:p>
        </w:tc>
        <w:tc>
          <w:tcPr>
            <w:tcW w:w="793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90.95 ± 5.4</w:t>
            </w:r>
          </w:p>
        </w:tc>
        <w:tc>
          <w:tcPr>
            <w:tcW w:w="1148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211.16</w:t>
            </w: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ab/>
              <w:t>± 19.73****</w:t>
            </w:r>
          </w:p>
        </w:tc>
        <w:tc>
          <w:tcPr>
            <w:tcW w:w="1110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94.60 ± 2.92</w:t>
            </w:r>
          </w:p>
        </w:tc>
        <w:tc>
          <w:tcPr>
            <w:tcW w:w="1067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124.32</w:t>
            </w: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ab/>
              <w:t>± 9.06</w:t>
            </w:r>
            <w:r w:rsidRPr="008C5981"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GB"/>
              </w:rPr>
              <w:t>$$$$</w:t>
            </w:r>
          </w:p>
        </w:tc>
      </w:tr>
      <w:tr w:rsidR="00E1101F" w:rsidRPr="008C5981" w:rsidTr="002061C9">
        <w:trPr>
          <w:trHeight w:val="220"/>
        </w:trPr>
        <w:tc>
          <w:tcPr>
            <w:tcW w:w="882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LVM/TL</w:t>
            </w:r>
          </w:p>
        </w:tc>
        <w:tc>
          <w:tcPr>
            <w:tcW w:w="793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7.44 ± 0.47</w:t>
            </w:r>
          </w:p>
        </w:tc>
        <w:tc>
          <w:tcPr>
            <w:tcW w:w="1148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17.06 ± 1.50****</w:t>
            </w:r>
          </w:p>
        </w:tc>
        <w:tc>
          <w:tcPr>
            <w:tcW w:w="1110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7.88 ± 0.23</w:t>
            </w:r>
          </w:p>
        </w:tc>
        <w:tc>
          <w:tcPr>
            <w:tcW w:w="1067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10.53 ±</w:t>
            </w: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ab/>
              <w:t>0.70</w:t>
            </w:r>
            <w:r w:rsidRPr="008C5981"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GB"/>
              </w:rPr>
              <w:t>$$$</w:t>
            </w:r>
          </w:p>
        </w:tc>
      </w:tr>
      <w:tr w:rsidR="00E1101F" w:rsidRPr="008C5981" w:rsidTr="002061C9">
        <w:trPr>
          <w:trHeight w:val="170"/>
        </w:trPr>
        <w:tc>
          <w:tcPr>
            <w:tcW w:w="882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IVS-d [mm]</w:t>
            </w:r>
          </w:p>
        </w:tc>
        <w:tc>
          <w:tcPr>
            <w:tcW w:w="793" w:type="pct"/>
          </w:tcPr>
          <w:p w:rsidR="00E1101F" w:rsidRPr="008C5981" w:rsidRDefault="00E1101F" w:rsidP="002061C9">
            <w:pPr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  <w:t>0.59</w:t>
            </w:r>
            <w:bookmarkStart w:id="0" w:name="OLE_LINK1"/>
            <w:r w:rsidRPr="008C5981"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  <w:t xml:space="preserve"> ± </w:t>
            </w:r>
            <w:bookmarkEnd w:id="0"/>
            <w:r w:rsidRPr="008C5981"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  <w:t>0.01</w:t>
            </w:r>
          </w:p>
        </w:tc>
        <w:tc>
          <w:tcPr>
            <w:tcW w:w="1148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0.90 ± 0.01</w:t>
            </w:r>
            <w:r w:rsidRPr="008C5981">
              <w:rPr>
                <w:rFonts w:ascii="Arial" w:hAnsi="Arial" w:cs="Arial"/>
                <w:color w:val="auto"/>
                <w:sz w:val="20"/>
                <w:szCs w:val="20"/>
              </w:rPr>
              <w:t>****</w:t>
            </w:r>
          </w:p>
        </w:tc>
        <w:tc>
          <w:tcPr>
            <w:tcW w:w="1110" w:type="pct"/>
          </w:tcPr>
          <w:p w:rsidR="00E1101F" w:rsidRPr="008C5981" w:rsidRDefault="00E1101F" w:rsidP="002061C9">
            <w:pPr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  <w:t>0.60 ± 0.01</w:t>
            </w:r>
            <w:r w:rsidRPr="008C5981"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GB"/>
              </w:rPr>
              <w:t>####</w:t>
            </w:r>
          </w:p>
        </w:tc>
        <w:tc>
          <w:tcPr>
            <w:tcW w:w="1067" w:type="pct"/>
          </w:tcPr>
          <w:p w:rsidR="00E1101F" w:rsidRPr="008C5981" w:rsidRDefault="00E1101F" w:rsidP="002061C9">
            <w:pPr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  <w:t>0.76 ± 0.03</w:t>
            </w:r>
            <w:r w:rsidRPr="008C5981"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GB"/>
              </w:rPr>
              <w:t>$$$</w:t>
            </w:r>
          </w:p>
        </w:tc>
      </w:tr>
      <w:tr w:rsidR="00E1101F" w:rsidRPr="008C5981" w:rsidTr="002061C9">
        <w:trPr>
          <w:trHeight w:val="170"/>
        </w:trPr>
        <w:tc>
          <w:tcPr>
            <w:tcW w:w="882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LVPW-d [mm]</w:t>
            </w:r>
          </w:p>
        </w:tc>
        <w:tc>
          <w:tcPr>
            <w:tcW w:w="793" w:type="pct"/>
          </w:tcPr>
          <w:p w:rsidR="00E1101F" w:rsidRPr="008C5981" w:rsidRDefault="00E1101F" w:rsidP="002061C9">
            <w:pPr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  <w:t>0.60 ± 0.01</w:t>
            </w:r>
          </w:p>
        </w:tc>
        <w:tc>
          <w:tcPr>
            <w:tcW w:w="1148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0.87 ± 0.01</w:t>
            </w:r>
            <w:r w:rsidRPr="008C5981">
              <w:rPr>
                <w:rFonts w:ascii="Arial" w:hAnsi="Arial" w:cs="Arial"/>
                <w:color w:val="auto"/>
                <w:sz w:val="20"/>
                <w:szCs w:val="20"/>
              </w:rPr>
              <w:t>****</w:t>
            </w:r>
          </w:p>
        </w:tc>
        <w:tc>
          <w:tcPr>
            <w:tcW w:w="1110" w:type="pct"/>
          </w:tcPr>
          <w:p w:rsidR="00E1101F" w:rsidRPr="008C5981" w:rsidRDefault="00E1101F" w:rsidP="002061C9">
            <w:pPr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  <w:t>0.59 ± 0.01</w:t>
            </w:r>
          </w:p>
        </w:tc>
        <w:tc>
          <w:tcPr>
            <w:tcW w:w="1067" w:type="pct"/>
          </w:tcPr>
          <w:p w:rsidR="00E1101F" w:rsidRPr="008C5981" w:rsidRDefault="00E1101F" w:rsidP="002061C9">
            <w:pPr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eastAsia="Times New Roman" w:hAnsi="Arial" w:cs="Arial"/>
                <w:color w:val="auto"/>
                <w:sz w:val="20"/>
                <w:szCs w:val="20"/>
                <w:lang w:val="en-GB"/>
              </w:rPr>
              <w:t>0.75 ± 0.03</w:t>
            </w:r>
            <w:r w:rsidRPr="008C5981"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GB"/>
              </w:rPr>
              <w:t>$$$</w:t>
            </w:r>
          </w:p>
        </w:tc>
      </w:tr>
      <w:tr w:rsidR="00E1101F" w:rsidRPr="008C5981" w:rsidTr="002061C9">
        <w:trPr>
          <w:trHeight w:val="176"/>
        </w:trPr>
        <w:tc>
          <w:tcPr>
            <w:tcW w:w="882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LVID-d [mm]</w:t>
            </w:r>
          </w:p>
        </w:tc>
        <w:tc>
          <w:tcPr>
            <w:tcW w:w="793" w:type="pct"/>
          </w:tcPr>
          <w:p w:rsidR="00E1101F" w:rsidRPr="008C5981" w:rsidRDefault="00E1101F" w:rsidP="002061C9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/>
                <w:color w:val="auto"/>
                <w:sz w:val="20"/>
                <w:szCs w:val="20"/>
              </w:rPr>
              <w:t>4.32 ± 0.11</w:t>
            </w:r>
          </w:p>
        </w:tc>
        <w:tc>
          <w:tcPr>
            <w:tcW w:w="1148" w:type="pct"/>
          </w:tcPr>
          <w:p w:rsidR="00E1101F" w:rsidRPr="008C5981" w:rsidRDefault="00E1101F" w:rsidP="002061C9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/>
                <w:color w:val="auto"/>
                <w:sz w:val="20"/>
                <w:szCs w:val="20"/>
              </w:rPr>
              <w:t>5.28 ± 0.24***</w:t>
            </w:r>
          </w:p>
        </w:tc>
        <w:tc>
          <w:tcPr>
            <w:tcW w:w="1110" w:type="pct"/>
          </w:tcPr>
          <w:p w:rsidR="00E1101F" w:rsidRPr="008C5981" w:rsidRDefault="00E1101F" w:rsidP="002061C9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/>
                <w:color w:val="auto"/>
                <w:sz w:val="20"/>
                <w:szCs w:val="20"/>
              </w:rPr>
              <w:t>4.40 ± 0.06</w:t>
            </w:r>
          </w:p>
        </w:tc>
        <w:tc>
          <w:tcPr>
            <w:tcW w:w="1067" w:type="pct"/>
          </w:tcPr>
          <w:p w:rsidR="00E1101F" w:rsidRPr="008C5981" w:rsidRDefault="00E1101F" w:rsidP="002061C9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/>
                <w:color w:val="auto"/>
                <w:sz w:val="20"/>
                <w:szCs w:val="20"/>
              </w:rPr>
              <w:t>4.31 ± 0.11</w:t>
            </w:r>
            <w:r w:rsidRPr="008C5981"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GB"/>
              </w:rPr>
              <w:t>$$$$</w:t>
            </w:r>
          </w:p>
        </w:tc>
      </w:tr>
      <w:tr w:rsidR="00E1101F" w:rsidRPr="008C5981" w:rsidTr="002061C9">
        <w:trPr>
          <w:trHeight w:val="176"/>
        </w:trPr>
        <w:tc>
          <w:tcPr>
            <w:tcW w:w="882" w:type="pct"/>
          </w:tcPr>
          <w:p w:rsidR="00E1101F" w:rsidRPr="008C5981" w:rsidRDefault="00E1101F" w:rsidP="002061C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148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110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67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1101F" w:rsidRPr="008C5981" w:rsidTr="002061C9">
        <w:trPr>
          <w:trHeight w:val="176"/>
        </w:trPr>
        <w:tc>
          <w:tcPr>
            <w:tcW w:w="882" w:type="pct"/>
          </w:tcPr>
          <w:p w:rsidR="00E1101F" w:rsidRPr="008C5981" w:rsidRDefault="00E1101F" w:rsidP="002061C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</w:rPr>
              <w:t>Other parameters:</w:t>
            </w:r>
          </w:p>
        </w:tc>
        <w:tc>
          <w:tcPr>
            <w:tcW w:w="793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148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110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067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E1101F" w:rsidRPr="008C5981" w:rsidTr="002061C9">
        <w:trPr>
          <w:trHeight w:val="176"/>
        </w:trPr>
        <w:tc>
          <w:tcPr>
            <w:tcW w:w="882" w:type="pct"/>
          </w:tcPr>
          <w:p w:rsidR="00E1101F" w:rsidRPr="008C5981" w:rsidRDefault="00E1101F" w:rsidP="002061C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</w:rPr>
              <w:t>HW/ TL [mg/mm]</w:t>
            </w:r>
          </w:p>
        </w:tc>
        <w:tc>
          <w:tcPr>
            <w:tcW w:w="793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/>
                <w:color w:val="auto"/>
                <w:sz w:val="20"/>
                <w:szCs w:val="20"/>
              </w:rPr>
              <w:t>10.56 ± 0.29</w:t>
            </w:r>
          </w:p>
        </w:tc>
        <w:tc>
          <w:tcPr>
            <w:tcW w:w="1148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/>
                <w:color w:val="auto"/>
                <w:sz w:val="20"/>
                <w:szCs w:val="20"/>
              </w:rPr>
              <w:t>18.08 ± 0.97</w:t>
            </w:r>
            <w:r w:rsidRPr="008C5981">
              <w:rPr>
                <w:rFonts w:ascii="Arial" w:hAnsi="Arial"/>
                <w:color w:val="auto"/>
                <w:sz w:val="22"/>
                <w:szCs w:val="22"/>
              </w:rPr>
              <w:t>****</w:t>
            </w:r>
          </w:p>
        </w:tc>
        <w:tc>
          <w:tcPr>
            <w:tcW w:w="1110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/>
                <w:color w:val="auto"/>
                <w:sz w:val="20"/>
                <w:szCs w:val="20"/>
              </w:rPr>
              <w:t>10.09 ± 0.5</w:t>
            </w:r>
            <w:r w:rsidRPr="008C5981">
              <w:rPr>
                <w:rFonts w:ascii="Arial" w:hAnsi="Arial"/>
                <w:color w:val="auto"/>
                <w:sz w:val="22"/>
                <w:szCs w:val="22"/>
                <w:vertAlign w:val="superscript"/>
              </w:rPr>
              <w:t>#</w:t>
            </w:r>
          </w:p>
        </w:tc>
        <w:tc>
          <w:tcPr>
            <w:tcW w:w="1067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/>
                <w:color w:val="auto"/>
                <w:sz w:val="20"/>
                <w:szCs w:val="20"/>
              </w:rPr>
              <w:t>13.01 ± 0.66</w:t>
            </w:r>
            <w:r w:rsidRPr="008C5981">
              <w:rPr>
                <w:rFonts w:ascii="Arial" w:hAnsi="Arial"/>
                <w:color w:val="auto"/>
                <w:sz w:val="22"/>
                <w:szCs w:val="22"/>
                <w:vertAlign w:val="superscript"/>
              </w:rPr>
              <w:t>$$$$</w:t>
            </w:r>
          </w:p>
        </w:tc>
      </w:tr>
      <w:tr w:rsidR="00E1101F" w:rsidRPr="008C5981" w:rsidTr="002061C9">
        <w:trPr>
          <w:trHeight w:val="176"/>
        </w:trPr>
        <w:tc>
          <w:tcPr>
            <w:tcW w:w="882" w:type="pct"/>
          </w:tcPr>
          <w:p w:rsidR="00E1101F" w:rsidRPr="008C5981" w:rsidRDefault="00E1101F" w:rsidP="002061C9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</w:rPr>
              <w:t>HR [beats/min]</w:t>
            </w:r>
          </w:p>
        </w:tc>
        <w:tc>
          <w:tcPr>
            <w:tcW w:w="793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</w:rPr>
              <w:t>440.3 ±14.41</w:t>
            </w:r>
          </w:p>
        </w:tc>
        <w:tc>
          <w:tcPr>
            <w:tcW w:w="1148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</w:rPr>
              <w:t>446.0 ± 13.07</w:t>
            </w:r>
          </w:p>
        </w:tc>
        <w:tc>
          <w:tcPr>
            <w:tcW w:w="1110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</w:rPr>
              <w:t>407.4 ± 14.58</w:t>
            </w:r>
          </w:p>
        </w:tc>
        <w:tc>
          <w:tcPr>
            <w:tcW w:w="1067" w:type="pct"/>
          </w:tcPr>
          <w:p w:rsidR="00E1101F" w:rsidRPr="008C5981" w:rsidRDefault="00E1101F" w:rsidP="002061C9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C5981">
              <w:rPr>
                <w:rFonts w:ascii="Arial" w:hAnsi="Arial" w:cs="Arial"/>
                <w:color w:val="auto"/>
                <w:sz w:val="20"/>
                <w:szCs w:val="20"/>
              </w:rPr>
              <w:t>470.4 ± 27.82</w:t>
            </w:r>
          </w:p>
        </w:tc>
      </w:tr>
    </w:tbl>
    <w:p w:rsidR="00E1101F" w:rsidRPr="008C5981" w:rsidRDefault="00E1101F" w:rsidP="00E1101F">
      <w:pPr>
        <w:jc w:val="both"/>
        <w:rPr>
          <w:rFonts w:ascii="Arial" w:hAnsi="Arial"/>
          <w:color w:val="auto"/>
          <w:sz w:val="22"/>
          <w:szCs w:val="22"/>
        </w:rPr>
      </w:pPr>
      <w:proofErr w:type="spellStart"/>
      <w:r w:rsidRPr="008C5981">
        <w:rPr>
          <w:rFonts w:ascii="Arial" w:hAnsi="Arial"/>
          <w:color w:val="auto"/>
          <w:sz w:val="22"/>
          <w:szCs w:val="22"/>
        </w:rPr>
        <w:t>Left-ventricular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mass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(LVM);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Left-ventricular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mass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relative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to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tibia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length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(LVM/TL)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Interventricular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septum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thickness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in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diastole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(IVS-d);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Left-ventricular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posterior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wall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thickness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in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diastole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(LVPW-d);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Left-ventricular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internal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diameter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in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diastole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(LVID-d); Heart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weight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(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gravimetric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)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to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tibia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length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(HW/TL); Heart rate (HR);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Mean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and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SEM, n= 7, ***p&lt;0.001 vs.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wt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sham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, ****p&lt;0.0001 vs.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wt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sham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>,</w:t>
      </w:r>
      <w:r w:rsidRPr="008C5981">
        <w:rPr>
          <w:rFonts w:ascii="Arial" w:hAnsi="Arial"/>
          <w:color w:val="auto"/>
          <w:sz w:val="22"/>
          <w:szCs w:val="22"/>
          <w:vertAlign w:val="superscript"/>
        </w:rPr>
        <w:t>$$$</w:t>
      </w:r>
      <w:r w:rsidRPr="008C5981">
        <w:rPr>
          <w:rFonts w:ascii="Arial" w:hAnsi="Arial"/>
          <w:color w:val="auto"/>
          <w:sz w:val="22"/>
          <w:szCs w:val="22"/>
        </w:rPr>
        <w:t xml:space="preserve"> p&lt;0.001 vs.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wt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TAC, </w:t>
      </w:r>
      <w:r w:rsidRPr="008C5981">
        <w:rPr>
          <w:rFonts w:ascii="Arial" w:hAnsi="Arial"/>
          <w:color w:val="auto"/>
          <w:sz w:val="22"/>
          <w:szCs w:val="22"/>
          <w:vertAlign w:val="superscript"/>
        </w:rPr>
        <w:t xml:space="preserve">$$$$ </w:t>
      </w:r>
      <w:r w:rsidRPr="008C5981">
        <w:rPr>
          <w:rFonts w:ascii="Arial" w:hAnsi="Arial"/>
          <w:color w:val="auto"/>
          <w:sz w:val="22"/>
          <w:szCs w:val="22"/>
        </w:rPr>
        <w:t xml:space="preserve">p&lt;0.0001 vs.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wt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TAC, </w:t>
      </w:r>
      <w:r w:rsidRPr="008C5981">
        <w:rPr>
          <w:rFonts w:ascii="Arial" w:hAnsi="Arial"/>
          <w:color w:val="auto"/>
          <w:sz w:val="22"/>
          <w:szCs w:val="22"/>
          <w:vertAlign w:val="superscript"/>
        </w:rPr>
        <w:t>#</w:t>
      </w:r>
      <w:r w:rsidRPr="008C5981">
        <w:rPr>
          <w:rFonts w:ascii="Arial" w:hAnsi="Arial"/>
          <w:color w:val="auto"/>
          <w:sz w:val="22"/>
          <w:szCs w:val="22"/>
        </w:rPr>
        <w:t xml:space="preserve">p&lt;0.05 vs.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atATGL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>-KO TAC,</w:t>
      </w:r>
      <w:r w:rsidRPr="008C5981">
        <w:rPr>
          <w:rFonts w:ascii="Arial" w:hAnsi="Arial"/>
          <w:color w:val="auto"/>
          <w:sz w:val="22"/>
          <w:szCs w:val="22"/>
          <w:vertAlign w:val="superscript"/>
        </w:rPr>
        <w:t xml:space="preserve"> ####</w:t>
      </w:r>
      <w:r w:rsidRPr="008C5981">
        <w:rPr>
          <w:rFonts w:ascii="Arial" w:hAnsi="Arial"/>
          <w:color w:val="auto"/>
          <w:sz w:val="22"/>
          <w:szCs w:val="22"/>
        </w:rPr>
        <w:t xml:space="preserve">p&lt;0.0001 vs.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atATGL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>-KO TAC; 2-way ANOVA (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Bonferroni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8C5981">
        <w:rPr>
          <w:rFonts w:ascii="Arial" w:hAnsi="Arial"/>
          <w:color w:val="auto"/>
          <w:sz w:val="22"/>
          <w:szCs w:val="22"/>
        </w:rPr>
        <w:t>posttest</w:t>
      </w:r>
      <w:proofErr w:type="spellEnd"/>
      <w:r w:rsidRPr="008C5981">
        <w:rPr>
          <w:rFonts w:ascii="Arial" w:hAnsi="Arial"/>
          <w:color w:val="auto"/>
          <w:sz w:val="22"/>
          <w:szCs w:val="22"/>
        </w:rPr>
        <w:t>).</w:t>
      </w:r>
    </w:p>
    <w:p w:rsidR="002F428A" w:rsidRPr="00E1101F" w:rsidRDefault="002F428A" w:rsidP="00E1101F">
      <w:pPr>
        <w:suppressAutoHyphens w:val="0"/>
        <w:rPr>
          <w:rFonts w:ascii="Arial" w:hAnsi="Arial"/>
          <w:color w:val="auto"/>
          <w:sz w:val="22"/>
          <w:szCs w:val="22"/>
        </w:rPr>
      </w:pPr>
      <w:bookmarkStart w:id="1" w:name="_GoBack"/>
      <w:bookmarkEnd w:id="1"/>
    </w:p>
    <w:sectPr w:rsidR="002F428A" w:rsidRPr="00E1101F" w:rsidSect="00A91A9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1F"/>
    <w:rsid w:val="002F428A"/>
    <w:rsid w:val="00A91A95"/>
    <w:rsid w:val="00E1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4EA1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101F"/>
    <w:pPr>
      <w:suppressAutoHyphens/>
    </w:pPr>
    <w:rPr>
      <w:rFonts w:ascii="Cambria" w:eastAsia="Droid Sans Fallback" w:hAnsi="Cambria" w:cs="Times New Roman"/>
      <w:color w:val="00000A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1101F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101F"/>
    <w:pPr>
      <w:suppressAutoHyphens/>
    </w:pPr>
    <w:rPr>
      <w:rFonts w:ascii="Cambria" w:eastAsia="Droid Sans Fallback" w:hAnsi="Cambria" w:cs="Times New Roman"/>
      <w:color w:val="00000A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1101F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1059</Characters>
  <Application>Microsoft Macintosh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</dc:creator>
  <cp:keywords/>
  <dc:description/>
  <cp:lastModifiedBy>UK</cp:lastModifiedBy>
  <cp:revision>1</cp:revision>
  <dcterms:created xsi:type="dcterms:W3CDTF">2018-01-03T14:34:00Z</dcterms:created>
  <dcterms:modified xsi:type="dcterms:W3CDTF">2018-01-03T14:35:00Z</dcterms:modified>
</cp:coreProperties>
</file>