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012A4" w14:textId="4100B68E" w:rsidR="00384B2C" w:rsidRPr="00A02098" w:rsidRDefault="006011A1" w:rsidP="003C20E9">
      <w:pPr>
        <w:pStyle w:val="9TitlePageTitle"/>
        <w:jc w:val="left"/>
      </w:pPr>
      <w:bookmarkStart w:id="0" w:name="_Hlk134133127"/>
      <w:r w:rsidRPr="00A02098">
        <w:rPr>
          <w:rFonts w:cs="Arial"/>
        </w:rPr>
        <w:t>T</w:t>
      </w:r>
      <w:r w:rsidR="008269CA" w:rsidRPr="00A02098">
        <w:rPr>
          <w:rFonts w:cs="Arial"/>
        </w:rPr>
        <w:t>ransforming</w:t>
      </w:r>
      <w:r w:rsidRPr="00A02098">
        <w:rPr>
          <w:rFonts w:cs="Arial"/>
        </w:rPr>
        <w:t xml:space="preserve"> F</w:t>
      </w:r>
      <w:r w:rsidR="008269CA" w:rsidRPr="00A02098">
        <w:rPr>
          <w:rFonts w:cs="Arial"/>
        </w:rPr>
        <w:t>ormative</w:t>
      </w:r>
      <w:r w:rsidRPr="00A02098">
        <w:rPr>
          <w:rFonts w:cs="Arial"/>
        </w:rPr>
        <w:t xml:space="preserve"> A</w:t>
      </w:r>
      <w:r w:rsidR="008269CA" w:rsidRPr="00A02098">
        <w:rPr>
          <w:rFonts w:cs="Arial"/>
        </w:rPr>
        <w:t>ssessment</w:t>
      </w:r>
      <w:r w:rsidRPr="00A02098">
        <w:rPr>
          <w:rFonts w:cs="Arial"/>
        </w:rPr>
        <w:t xml:space="preserve"> </w:t>
      </w:r>
      <w:r w:rsidR="007C5352" w:rsidRPr="00A02098">
        <w:rPr>
          <w:rFonts w:cs="Arial"/>
        </w:rPr>
        <w:t>in</w:t>
      </w:r>
      <w:r w:rsidRPr="00A02098">
        <w:rPr>
          <w:rFonts w:cs="Arial"/>
        </w:rPr>
        <w:t xml:space="preserve"> </w:t>
      </w:r>
      <w:r w:rsidR="008269CA" w:rsidRPr="00A02098">
        <w:rPr>
          <w:rFonts w:cs="Arial"/>
        </w:rPr>
        <w:t>a</w:t>
      </w:r>
      <w:r w:rsidRPr="00A02098">
        <w:rPr>
          <w:rFonts w:cs="Arial"/>
        </w:rPr>
        <w:t xml:space="preserve"> C</w:t>
      </w:r>
      <w:r w:rsidR="008269CA" w:rsidRPr="00A02098">
        <w:rPr>
          <w:rFonts w:cs="Arial"/>
        </w:rPr>
        <w:t>onstruction Roadworks</w:t>
      </w:r>
      <w:r w:rsidRPr="00A02098">
        <w:rPr>
          <w:rFonts w:cs="Arial"/>
        </w:rPr>
        <w:t xml:space="preserve"> S</w:t>
      </w:r>
      <w:r w:rsidR="008269CA" w:rsidRPr="00A02098">
        <w:rPr>
          <w:rFonts w:cs="Arial"/>
        </w:rPr>
        <w:t>hort</w:t>
      </w:r>
      <w:r w:rsidRPr="00A02098">
        <w:rPr>
          <w:rFonts w:cs="Arial"/>
        </w:rPr>
        <w:t xml:space="preserve"> L</w:t>
      </w:r>
      <w:r w:rsidR="008269CA" w:rsidRPr="00A02098">
        <w:rPr>
          <w:rFonts w:cs="Arial"/>
        </w:rPr>
        <w:t>earning</w:t>
      </w:r>
      <w:r w:rsidRPr="00A02098">
        <w:rPr>
          <w:rFonts w:cs="Arial"/>
        </w:rPr>
        <w:t xml:space="preserve"> </w:t>
      </w:r>
      <w:proofErr w:type="spellStart"/>
      <w:r w:rsidRPr="00A02098">
        <w:rPr>
          <w:rFonts w:cs="Arial"/>
        </w:rPr>
        <w:t>P</w:t>
      </w:r>
      <w:r w:rsidR="008269CA" w:rsidRPr="00A02098">
        <w:rPr>
          <w:rFonts w:cs="Arial"/>
        </w:rPr>
        <w:t>rogramme</w:t>
      </w:r>
      <w:proofErr w:type="spellEnd"/>
      <w:r w:rsidRPr="00A02098">
        <w:rPr>
          <w:rFonts w:cs="Arial"/>
        </w:rPr>
        <w:t>: A R</w:t>
      </w:r>
      <w:r w:rsidR="008269CA" w:rsidRPr="00A02098">
        <w:rPr>
          <w:rFonts w:cs="Arial"/>
        </w:rPr>
        <w:t>eflective</w:t>
      </w:r>
      <w:r w:rsidRPr="00A02098">
        <w:rPr>
          <w:rFonts w:cs="Arial"/>
        </w:rPr>
        <w:t xml:space="preserve"> C</w:t>
      </w:r>
      <w:r w:rsidR="008269CA" w:rsidRPr="00A02098">
        <w:rPr>
          <w:rFonts w:cs="Arial"/>
        </w:rPr>
        <w:t>ase</w:t>
      </w:r>
      <w:r w:rsidRPr="00A02098">
        <w:rPr>
          <w:rFonts w:cs="Arial"/>
        </w:rPr>
        <w:t xml:space="preserve"> S</w:t>
      </w:r>
      <w:r w:rsidR="008269CA" w:rsidRPr="00A02098">
        <w:rPr>
          <w:rFonts w:cs="Arial"/>
        </w:rPr>
        <w:t>tudy</w:t>
      </w:r>
      <w:bookmarkEnd w:id="0"/>
    </w:p>
    <w:p w14:paraId="3277D410" w14:textId="09862167" w:rsidR="00BE1683" w:rsidRPr="00A02098" w:rsidRDefault="000C0A80" w:rsidP="003C20E9">
      <w:pPr>
        <w:pStyle w:val="9TitlePageText"/>
        <w:rPr>
          <w:szCs w:val="24"/>
        </w:rPr>
      </w:pPr>
      <w:r w:rsidRPr="00A02098">
        <w:rPr>
          <w:b/>
        </w:rPr>
        <w:t>by</w:t>
      </w:r>
      <w:r w:rsidRPr="00A02098">
        <w:br/>
      </w:r>
      <w:proofErr w:type="spellStart"/>
      <w:r w:rsidR="006011A1" w:rsidRPr="00A02098">
        <w:rPr>
          <w:b/>
          <w:szCs w:val="24"/>
        </w:rPr>
        <w:t>Asavela</w:t>
      </w:r>
      <w:proofErr w:type="spellEnd"/>
      <w:r w:rsidR="006011A1" w:rsidRPr="00A02098">
        <w:rPr>
          <w:b/>
          <w:szCs w:val="24"/>
        </w:rPr>
        <w:t xml:space="preserve"> Jack</w:t>
      </w:r>
      <w:r w:rsidR="00BE1683" w:rsidRPr="00A02098">
        <w:rPr>
          <w:b/>
          <w:szCs w:val="24"/>
        </w:rPr>
        <w:br/>
      </w:r>
      <w:r w:rsidR="00F71739" w:rsidRPr="00A02098">
        <w:rPr>
          <w:szCs w:val="24"/>
        </w:rPr>
        <w:t>2021353269</w:t>
      </w:r>
      <w:r w:rsidR="00BE1683" w:rsidRPr="00A02098">
        <w:rPr>
          <w:szCs w:val="24"/>
        </w:rPr>
        <w:br/>
      </w:r>
      <w:r w:rsidR="00FF0452" w:rsidRPr="00A02098">
        <w:rPr>
          <w:szCs w:val="24"/>
        </w:rPr>
        <w:t>EDHR5808</w:t>
      </w:r>
    </w:p>
    <w:p w14:paraId="56F34557" w14:textId="77777777" w:rsidR="00BE1683" w:rsidRPr="00A02098" w:rsidRDefault="00BE1683" w:rsidP="003C20E9">
      <w:pPr>
        <w:pStyle w:val="1Para"/>
        <w:rPr>
          <w:lang w:val="en-US"/>
        </w:rPr>
      </w:pPr>
    </w:p>
    <w:p w14:paraId="4CED4B4F" w14:textId="1D4F8B33" w:rsidR="00BE1683" w:rsidRPr="00A02098" w:rsidRDefault="000C0A80" w:rsidP="003C20E9">
      <w:pPr>
        <w:pStyle w:val="9TitlePageText"/>
      </w:pPr>
      <w:r w:rsidRPr="00A02098">
        <w:t xml:space="preserve">Submitted in </w:t>
      </w:r>
      <w:r w:rsidR="00BE1683" w:rsidRPr="00A02098">
        <w:t xml:space="preserve">partial </w:t>
      </w:r>
      <w:r w:rsidR="002A7B3D" w:rsidRPr="00A02098">
        <w:t>f</w:t>
      </w:r>
      <w:r w:rsidRPr="00A02098">
        <w:t>ulfillment of the</w:t>
      </w:r>
      <w:r w:rsidRPr="00A02098">
        <w:br/>
      </w:r>
      <w:r w:rsidR="002A7B3D" w:rsidRPr="00A02098">
        <w:t>r</w:t>
      </w:r>
      <w:r w:rsidRPr="00A02098">
        <w:t xml:space="preserve">equirements for the </w:t>
      </w:r>
      <w:r w:rsidR="00FF0452" w:rsidRPr="00A02098">
        <w:t>PGDip</w:t>
      </w:r>
      <w:r w:rsidRPr="00A02098">
        <w:t xml:space="preserve"> </w:t>
      </w:r>
      <w:r w:rsidR="00BE1683" w:rsidRPr="00A02098">
        <w:t>in</w:t>
      </w:r>
      <w:r w:rsidR="00FF0452" w:rsidRPr="00A02098">
        <w:t xml:space="preserve"> Higher Education</w:t>
      </w:r>
    </w:p>
    <w:p w14:paraId="5A436014" w14:textId="7D2155E8" w:rsidR="000C0A80" w:rsidRPr="00A02098" w:rsidRDefault="005166E7" w:rsidP="003C20E9">
      <w:pPr>
        <w:pStyle w:val="9TitlePageText"/>
      </w:pPr>
      <w:r w:rsidRPr="00A02098">
        <w:t>i</w:t>
      </w:r>
      <w:r w:rsidR="000C0A80" w:rsidRPr="00A02098">
        <w:t>n the</w:t>
      </w:r>
      <w:r w:rsidR="000C0A80" w:rsidRPr="00A02098">
        <w:br/>
      </w:r>
      <w:r w:rsidRPr="00A02098">
        <w:t>Faculty of</w:t>
      </w:r>
      <w:r w:rsidR="00B23EBE" w:rsidRPr="00A02098">
        <w:t xml:space="preserve"> </w:t>
      </w:r>
      <w:r w:rsidR="002A7B3D" w:rsidRPr="00A02098">
        <w:t>Education</w:t>
      </w:r>
    </w:p>
    <w:p w14:paraId="65C9B881" w14:textId="77777777" w:rsidR="000B4421" w:rsidRPr="00A02098" w:rsidRDefault="000B4421" w:rsidP="003C20E9">
      <w:pPr>
        <w:pStyle w:val="9TitlePageText"/>
      </w:pPr>
    </w:p>
    <w:p w14:paraId="53C89D06" w14:textId="0569DA95" w:rsidR="002A7B3D" w:rsidRPr="00A02098" w:rsidRDefault="007C5352" w:rsidP="003C20E9">
      <w:pPr>
        <w:pStyle w:val="9TitlePageText"/>
        <w:spacing w:after="0"/>
      </w:pPr>
      <w:r w:rsidRPr="00A02098">
        <w:rPr>
          <w:rFonts w:cs="Arial"/>
        </w:rPr>
        <w:t>Supervisor:</w:t>
      </w:r>
      <w:r w:rsidRPr="00A02098">
        <w:t xml:space="preserve"> Dr A. Stot</w:t>
      </w:r>
      <w:r w:rsidR="007752BF" w:rsidRPr="00A02098">
        <w:t>t</w:t>
      </w:r>
    </w:p>
    <w:p w14:paraId="19C1F818" w14:textId="114E907B" w:rsidR="002A7B3D" w:rsidRPr="00A02098" w:rsidRDefault="007C5352" w:rsidP="003C20E9">
      <w:pPr>
        <w:pStyle w:val="1Para"/>
        <w:rPr>
          <w:lang w:val="en-US"/>
        </w:rPr>
      </w:pPr>
      <w:r w:rsidRPr="00A02098">
        <w:rPr>
          <w:lang w:val="en-US"/>
        </w:rPr>
        <w:t xml:space="preserve">                                                   </w:t>
      </w:r>
    </w:p>
    <w:p w14:paraId="06B81385" w14:textId="09C616B0" w:rsidR="000C0A80" w:rsidRPr="00A02098" w:rsidRDefault="002A7B3D" w:rsidP="003C20E9">
      <w:pPr>
        <w:pStyle w:val="9TitlePageText"/>
      </w:pPr>
      <w:r w:rsidRPr="00A02098">
        <w:t>UNIVERSITY OF THE FREE STATE</w:t>
      </w:r>
      <w:r w:rsidRPr="00A02098">
        <w:br/>
      </w:r>
      <w:r w:rsidR="00BE1683" w:rsidRPr="00A02098">
        <w:t>October 20</w:t>
      </w:r>
      <w:r w:rsidR="007C5352" w:rsidRPr="00A02098">
        <w:t>23</w:t>
      </w:r>
    </w:p>
    <w:p w14:paraId="2DBEFD46" w14:textId="77777777" w:rsidR="00105D3E" w:rsidRPr="00A02098" w:rsidRDefault="00105D3E" w:rsidP="003C20E9">
      <w:pPr>
        <w:pStyle w:val="9TitlePageText"/>
      </w:pPr>
    </w:p>
    <w:p w14:paraId="38105075" w14:textId="1C7F5655" w:rsidR="00374983" w:rsidRPr="00A02098" w:rsidRDefault="00374983" w:rsidP="003C20E9">
      <w:pPr>
        <w:spacing w:after="160" w:line="259" w:lineRule="auto"/>
        <w:rPr>
          <w:lang w:val="en-CA"/>
        </w:rPr>
      </w:pPr>
      <w:r w:rsidRPr="00A02098">
        <w:br w:type="page"/>
      </w:r>
    </w:p>
    <w:p w14:paraId="0629870B" w14:textId="03FA5A6E" w:rsidR="00374983" w:rsidRPr="00A02098" w:rsidRDefault="00AF2FB6" w:rsidP="003C20E9">
      <w:pPr>
        <w:pStyle w:val="Heading1Preliminary"/>
        <w:rPr>
          <w:color w:val="auto"/>
        </w:rPr>
      </w:pPr>
      <w:bookmarkStart w:id="1" w:name="_Toc148779278"/>
      <w:r w:rsidRPr="00A02098">
        <w:rPr>
          <w:color w:val="auto"/>
        </w:rPr>
        <w:lastRenderedPageBreak/>
        <w:t>Declaration</w:t>
      </w:r>
      <w:bookmarkEnd w:id="1"/>
      <w:r w:rsidR="00374983" w:rsidRPr="00A02098">
        <w:rPr>
          <w:color w:val="auto"/>
        </w:rPr>
        <w:t xml:space="preserve"> </w:t>
      </w:r>
    </w:p>
    <w:p w14:paraId="0486A8B9" w14:textId="2E7AEA1E" w:rsidR="00AF2FB6" w:rsidRPr="00A02098" w:rsidRDefault="00824BD2" w:rsidP="003C20E9">
      <w:pPr>
        <w:pStyle w:val="Default"/>
        <w:spacing w:line="360" w:lineRule="auto"/>
        <w:jc w:val="left"/>
        <w:rPr>
          <w:color w:val="auto"/>
        </w:rPr>
      </w:pPr>
      <w:r w:rsidRPr="00A02098">
        <w:rPr>
          <w:color w:val="auto"/>
        </w:rPr>
        <w:t xml:space="preserve">I, </w:t>
      </w:r>
      <w:proofErr w:type="spellStart"/>
      <w:r w:rsidRPr="00A02098">
        <w:rPr>
          <w:color w:val="auto"/>
        </w:rPr>
        <w:t>Asavela</w:t>
      </w:r>
      <w:proofErr w:type="spellEnd"/>
      <w:r w:rsidR="005606A2" w:rsidRPr="00A02098">
        <w:rPr>
          <w:color w:val="auto"/>
        </w:rPr>
        <w:t xml:space="preserve"> Jack</w:t>
      </w:r>
      <w:r w:rsidR="00374983" w:rsidRPr="00A02098">
        <w:rPr>
          <w:color w:val="auto"/>
        </w:rPr>
        <w:t xml:space="preserve"> declare that the </w:t>
      </w:r>
      <w:r w:rsidR="00BE1683" w:rsidRPr="00A02098">
        <w:rPr>
          <w:color w:val="auto"/>
        </w:rPr>
        <w:t>treatise entitled</w:t>
      </w:r>
      <w:r w:rsidR="00374983" w:rsidRPr="00A02098">
        <w:rPr>
          <w:color w:val="auto"/>
        </w:rPr>
        <w:t xml:space="preserve"> </w:t>
      </w:r>
      <w:r w:rsidRPr="00A02098">
        <w:rPr>
          <w:b/>
          <w:bCs/>
          <w:color w:val="auto"/>
        </w:rPr>
        <w:t xml:space="preserve">Transforming Formative Assessment in a Construction Roadworks Short Learning </w:t>
      </w:r>
      <w:proofErr w:type="spellStart"/>
      <w:r w:rsidRPr="00A02098">
        <w:rPr>
          <w:b/>
          <w:bCs/>
          <w:color w:val="auto"/>
        </w:rPr>
        <w:t>Programme</w:t>
      </w:r>
      <w:proofErr w:type="spellEnd"/>
      <w:r w:rsidRPr="00A02098">
        <w:rPr>
          <w:b/>
          <w:bCs/>
          <w:color w:val="auto"/>
        </w:rPr>
        <w:t>: A Reflective Case Study</w:t>
      </w:r>
      <w:r w:rsidR="00374983" w:rsidRPr="00A02098">
        <w:rPr>
          <w:color w:val="auto"/>
        </w:rPr>
        <w:t xml:space="preserve">, submitted for the qualification of </w:t>
      </w:r>
      <w:r w:rsidR="005A3F62" w:rsidRPr="00A02098">
        <w:rPr>
          <w:color w:val="auto"/>
        </w:rPr>
        <w:t xml:space="preserve">PGDip in Higher Education (HE) </w:t>
      </w:r>
      <w:r w:rsidR="00BE1683" w:rsidRPr="00A02098">
        <w:rPr>
          <w:color w:val="auto"/>
        </w:rPr>
        <w:t>a</w:t>
      </w:r>
      <w:r w:rsidR="00374983" w:rsidRPr="00A02098">
        <w:rPr>
          <w:color w:val="auto"/>
        </w:rPr>
        <w:t xml:space="preserve">t the University of the Free State is my own independent work. </w:t>
      </w:r>
    </w:p>
    <w:p w14:paraId="7C480AC5" w14:textId="77777777" w:rsidR="00AF2FB6" w:rsidRPr="00A02098" w:rsidRDefault="00374983" w:rsidP="003C20E9">
      <w:pPr>
        <w:pStyle w:val="Default"/>
        <w:spacing w:line="360" w:lineRule="auto"/>
        <w:jc w:val="left"/>
        <w:rPr>
          <w:color w:val="auto"/>
        </w:rPr>
      </w:pPr>
      <w:r w:rsidRPr="00A02098">
        <w:rPr>
          <w:color w:val="auto"/>
        </w:rPr>
        <w:t>All the references that I have used have been indicated and acknowledged by</w:t>
      </w:r>
      <w:r w:rsidR="00AF2FB6" w:rsidRPr="00A02098">
        <w:rPr>
          <w:color w:val="auto"/>
        </w:rPr>
        <w:t xml:space="preserve"> means of complete references. </w:t>
      </w:r>
    </w:p>
    <w:p w14:paraId="7E646754" w14:textId="66957FD2" w:rsidR="00AF2FB6" w:rsidRPr="00A02098" w:rsidRDefault="005A3F62" w:rsidP="003C20E9">
      <w:pPr>
        <w:pStyle w:val="Default"/>
        <w:spacing w:line="360" w:lineRule="auto"/>
        <w:rPr>
          <w:color w:val="auto"/>
        </w:rPr>
      </w:pPr>
      <w:r w:rsidRPr="00A02098">
        <w:rPr>
          <w:noProof/>
          <w:lang w:val="en-ZA" w:eastAsia="en-ZA"/>
        </w:rPr>
        <mc:AlternateContent>
          <mc:Choice Requires="wps">
            <w:drawing>
              <wp:anchor distT="0" distB="0" distL="114300" distR="114300" simplePos="0" relativeHeight="251677696" behindDoc="0" locked="0" layoutInCell="1" allowOverlap="1" wp14:anchorId="0433D53A" wp14:editId="53A5C10D">
                <wp:simplePos x="0" y="0"/>
                <wp:positionH relativeFrom="column">
                  <wp:posOffset>434340</wp:posOffset>
                </wp:positionH>
                <wp:positionV relativeFrom="paragraph">
                  <wp:posOffset>213360</wp:posOffset>
                </wp:positionV>
                <wp:extent cx="1828800" cy="18288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A852CF" w14:textId="27848489" w:rsidR="00FD2461" w:rsidRPr="005A3F62" w:rsidRDefault="00FD2461" w:rsidP="005A3F62">
                            <w:pPr>
                              <w:pStyle w:val="Default"/>
                              <w:spacing w:line="360" w:lineRule="auto"/>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7EC2">
                              <w:rPr>
                                <w:noProof/>
                                <w:lang w:val="en-ZA" w:eastAsia="en-ZA"/>
                              </w:rPr>
                              <w:drawing>
                                <wp:inline distT="0" distB="0" distL="0" distR="0" wp14:anchorId="38F28338" wp14:editId="3FB0D4A6">
                                  <wp:extent cx="1562100" cy="4038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2100" cy="403860"/>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433D53A" id="_x0000_t202" coordsize="21600,21600" o:spt="202" path="m,l,21600r21600,l21600,xe">
                <v:stroke joinstyle="miter"/>
                <v:path gradientshapeok="t" o:connecttype="rect"/>
              </v:shapetype>
              <v:shape id="Text Box 5" o:spid="_x0000_s1026" type="#_x0000_t202" style="position:absolute;left:0;text-align:left;margin-left:34.2pt;margin-top:16.8pt;width:2in;height:2in;z-index:2516776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" filled="f" stroked="f">
                <v:textbox style="mso-fit-shape-to-text:t">
                  <w:txbxContent>
                    <w:p w14:paraId="21A852CF" w14:textId="27848489" w:rsidR="00FD2461" w:rsidRPr="005A3F62" w:rsidRDefault="00FD2461" w:rsidP="005A3F62">
                      <w:pPr>
                        <w:pStyle w:val="Default"/>
                        <w:spacing w:line="360" w:lineRule="auto"/>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7EC2">
                        <w:rPr>
                          <w:noProof/>
                          <w:lang w:val="en-ZA" w:eastAsia="en-ZA"/>
                        </w:rPr>
                        <w:drawing>
                          <wp:inline distT="0" distB="0" distL="0" distR="0" wp14:anchorId="38F28338" wp14:editId="3FB0D4A6">
                            <wp:extent cx="1562100" cy="4038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2100" cy="403860"/>
                                    </a:xfrm>
                                    <a:prstGeom prst="rect">
                                      <a:avLst/>
                                    </a:prstGeom>
                                    <a:noFill/>
                                    <a:ln>
                                      <a:noFill/>
                                    </a:ln>
                                  </pic:spPr>
                                </pic:pic>
                              </a:graphicData>
                            </a:graphic>
                          </wp:inline>
                        </w:drawing>
                      </w:r>
                    </w:p>
                  </w:txbxContent>
                </v:textbox>
              </v:shape>
            </w:pict>
          </mc:Fallback>
        </mc:AlternateContent>
      </w:r>
      <w:r w:rsidR="00BE1683" w:rsidRPr="00A02098">
        <w:rPr>
          <w:color w:val="auto"/>
        </w:rPr>
        <w:t xml:space="preserve">A Turnitin Report on the work produced is included in Annexure </w:t>
      </w:r>
      <w:r w:rsidR="00016414">
        <w:rPr>
          <w:color w:val="auto"/>
        </w:rPr>
        <w:t>B</w:t>
      </w:r>
    </w:p>
    <w:p w14:paraId="6ECBF701" w14:textId="659F51F5" w:rsidR="00AF2FB6" w:rsidRPr="00A02098" w:rsidRDefault="00FC0FB3" w:rsidP="003C20E9">
      <w:pPr>
        <w:pStyle w:val="Default"/>
        <w:spacing w:line="360" w:lineRule="auto"/>
        <w:rPr>
          <w:color w:val="auto"/>
        </w:rPr>
      </w:pPr>
      <w:r w:rsidRPr="00A02098">
        <w:rPr>
          <w:noProof/>
          <w:lang w:val="en-ZA" w:eastAsia="en-ZA"/>
        </w:rPr>
        <mc:AlternateContent>
          <mc:Choice Requires="wps">
            <w:drawing>
              <wp:anchor distT="0" distB="0" distL="114300" distR="114300" simplePos="0" relativeHeight="251675648" behindDoc="0" locked="0" layoutInCell="1" allowOverlap="1" wp14:anchorId="6F811E3B" wp14:editId="7F9FEE3D">
                <wp:simplePos x="0" y="0"/>
                <wp:positionH relativeFrom="margin">
                  <wp:posOffset>3539490</wp:posOffset>
                </wp:positionH>
                <wp:positionV relativeFrom="paragraph">
                  <wp:posOffset>196215</wp:posOffset>
                </wp:positionV>
                <wp:extent cx="1828800" cy="1828800"/>
                <wp:effectExtent l="0" t="0" r="0" b="1905"/>
                <wp:wrapNone/>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CF1A8" w14:textId="2270EAA0" w:rsidR="00FD2461" w:rsidRPr="00FC0FB3" w:rsidRDefault="00FD2461" w:rsidP="00FC0FB3">
                            <w:pPr>
                              <w:pStyle w:val="1Para"/>
                              <w:ind w:firstLine="0"/>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October 2023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F811E3B" id="Text Box 4" o:spid="_x0000_s1027" type="#_x0000_t202" style="position:absolute;left:0;text-align:left;margin-left:278.7pt;margin-top:15.45pt;width:2in;height:2in;z-index:25167564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" filled="f" stroked="f">
                <v:textbox style="mso-fit-shape-to-text:t">
                  <w:txbxContent>
                    <w:p w14:paraId="689CF1A8" w14:textId="2270EAA0" w:rsidR="00FD2461" w:rsidRPr="00FC0FB3" w:rsidRDefault="00FD2461" w:rsidP="00FC0FB3">
                      <w:pPr>
                        <w:pStyle w:val="1Para"/>
                        <w:ind w:firstLine="0"/>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October 2023</w:t>
                      </w:r>
                    </w:p>
                  </w:txbxContent>
                </v:textbox>
                <w10:wrap anchorx="margin"/>
              </v:shape>
            </w:pict>
          </mc:Fallback>
        </mc:AlternateContent>
      </w:r>
    </w:p>
    <w:p w14:paraId="6C6624A3" w14:textId="61E57D79" w:rsidR="00AF2FB6" w:rsidRPr="00A02098" w:rsidRDefault="00AF2FB6" w:rsidP="003C20E9">
      <w:pPr>
        <w:pStyle w:val="Default"/>
        <w:spacing w:line="360" w:lineRule="auto"/>
        <w:rPr>
          <w:color w:val="auto"/>
        </w:rPr>
      </w:pPr>
      <w:r w:rsidRPr="00A02098">
        <w:rPr>
          <w:color w:val="auto"/>
        </w:rPr>
        <w:t>………………………………………….</w:t>
      </w:r>
      <w:r w:rsidRPr="00A02098">
        <w:rPr>
          <w:color w:val="auto"/>
        </w:rPr>
        <w:tab/>
      </w:r>
      <w:r w:rsidRPr="00A02098">
        <w:rPr>
          <w:color w:val="auto"/>
        </w:rPr>
        <w:tab/>
        <w:t>……………………….</w:t>
      </w:r>
    </w:p>
    <w:p w14:paraId="1D3BFEC3" w14:textId="3DCBBE01" w:rsidR="00AF2FB6" w:rsidRPr="00A02098" w:rsidRDefault="00AF2FB6" w:rsidP="003C20E9">
      <w:pPr>
        <w:pStyle w:val="Default"/>
        <w:spacing w:line="360" w:lineRule="auto"/>
        <w:rPr>
          <w:color w:val="auto"/>
        </w:rPr>
      </w:pPr>
      <w:r w:rsidRPr="00A02098">
        <w:rPr>
          <w:color w:val="auto"/>
        </w:rPr>
        <w:t xml:space="preserve">SIGNED </w:t>
      </w:r>
      <w:r w:rsidRPr="00A02098">
        <w:rPr>
          <w:color w:val="auto"/>
        </w:rPr>
        <w:tab/>
      </w:r>
      <w:r w:rsidRPr="00A02098">
        <w:rPr>
          <w:color w:val="auto"/>
        </w:rPr>
        <w:tab/>
      </w:r>
      <w:r w:rsidRPr="00A02098">
        <w:rPr>
          <w:color w:val="auto"/>
        </w:rPr>
        <w:tab/>
      </w:r>
      <w:r w:rsidRPr="00A02098">
        <w:rPr>
          <w:color w:val="auto"/>
        </w:rPr>
        <w:tab/>
      </w:r>
      <w:r w:rsidRPr="00A02098">
        <w:rPr>
          <w:color w:val="auto"/>
        </w:rPr>
        <w:tab/>
      </w:r>
      <w:r w:rsidRPr="00A02098">
        <w:rPr>
          <w:color w:val="auto"/>
        </w:rPr>
        <w:tab/>
      </w:r>
      <w:r w:rsidRPr="00A02098">
        <w:rPr>
          <w:color w:val="auto"/>
        </w:rPr>
        <w:tab/>
      </w:r>
      <w:r w:rsidRPr="00A02098">
        <w:rPr>
          <w:color w:val="auto"/>
        </w:rPr>
        <w:tab/>
        <w:t>DATE</w:t>
      </w:r>
    </w:p>
    <w:p w14:paraId="27B83B48" w14:textId="77777777" w:rsidR="00374983" w:rsidRPr="00A02098" w:rsidRDefault="00374983" w:rsidP="003C20E9">
      <w:pPr>
        <w:pStyle w:val="1Para"/>
      </w:pPr>
    </w:p>
    <w:p w14:paraId="7164CE41" w14:textId="77777777" w:rsidR="00374983" w:rsidRPr="00A02098" w:rsidRDefault="00374983" w:rsidP="003C20E9">
      <w:pPr>
        <w:pStyle w:val="Heading1Preliminary"/>
        <w:rPr>
          <w:color w:val="auto"/>
        </w:rPr>
        <w:sectPr w:rsidR="00374983" w:rsidRPr="00A02098" w:rsidSect="00307E5C">
          <w:footerReference w:type="default" r:id="rId9"/>
          <w:pgSz w:w="12240" w:h="15840"/>
          <w:pgMar w:top="1440" w:right="1800" w:bottom="1440" w:left="1800" w:header="720" w:footer="720" w:gutter="0"/>
          <w:pgNumType w:fmt="lowerRoman"/>
          <w:cols w:space="720"/>
          <w:titlePg/>
          <w:docGrid w:linePitch="360"/>
        </w:sectPr>
      </w:pPr>
      <w:bookmarkStart w:id="2" w:name="_Toc473286817"/>
    </w:p>
    <w:p w14:paraId="737AF15A" w14:textId="4FB1C1CE" w:rsidR="008E242A" w:rsidRPr="00A02098" w:rsidRDefault="008E242A" w:rsidP="003C20E9">
      <w:pPr>
        <w:pStyle w:val="Heading1Preliminary"/>
        <w:rPr>
          <w:color w:val="auto"/>
        </w:rPr>
      </w:pPr>
      <w:bookmarkStart w:id="3" w:name="_Toc13040083"/>
      <w:bookmarkStart w:id="4" w:name="_Toc148779279"/>
      <w:r w:rsidRPr="00A02098">
        <w:rPr>
          <w:color w:val="auto"/>
        </w:rPr>
        <w:lastRenderedPageBreak/>
        <w:t>Ethics Statement</w:t>
      </w:r>
      <w:bookmarkEnd w:id="2"/>
      <w:bookmarkEnd w:id="3"/>
      <w:bookmarkEnd w:id="4"/>
    </w:p>
    <w:p w14:paraId="7822C000" w14:textId="5D6A3990" w:rsidR="002A7B3D" w:rsidRPr="00A02098" w:rsidRDefault="005A3F62" w:rsidP="003C20E9">
      <w:pPr>
        <w:pStyle w:val="1Para"/>
        <w:rPr>
          <w:lang w:val="en-US"/>
        </w:rPr>
      </w:pPr>
      <w:r w:rsidRPr="00A02098">
        <w:rPr>
          <w:noProof/>
          <w:lang w:val="en-ZA" w:eastAsia="en-ZA"/>
        </w:rPr>
        <w:drawing>
          <wp:inline distT="0" distB="0" distL="0" distR="0" wp14:anchorId="4F2F2ADE" wp14:editId="65456826">
            <wp:extent cx="5882640" cy="5203141"/>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87555" cy="5207488"/>
                    </a:xfrm>
                    <a:prstGeom prst="rect">
                      <a:avLst/>
                    </a:prstGeom>
                  </pic:spPr>
                </pic:pic>
              </a:graphicData>
            </a:graphic>
          </wp:inline>
        </w:drawing>
      </w:r>
    </w:p>
    <w:p w14:paraId="27BA7813" w14:textId="77777777" w:rsidR="000C0A80" w:rsidRPr="00A02098" w:rsidRDefault="00751639" w:rsidP="003C20E9">
      <w:pPr>
        <w:pStyle w:val="Heading1Preliminary"/>
        <w:rPr>
          <w:color w:val="auto"/>
        </w:rPr>
      </w:pPr>
      <w:bookmarkStart w:id="5" w:name="_Toc473286818"/>
      <w:bookmarkStart w:id="6" w:name="_Toc13040085"/>
      <w:bookmarkStart w:id="7" w:name="_Toc148779280"/>
      <w:r w:rsidRPr="00A02098">
        <w:rPr>
          <w:color w:val="auto"/>
        </w:rPr>
        <w:lastRenderedPageBreak/>
        <w:t>Abstract</w:t>
      </w:r>
      <w:bookmarkEnd w:id="5"/>
      <w:bookmarkEnd w:id="6"/>
      <w:bookmarkEnd w:id="7"/>
    </w:p>
    <w:p w14:paraId="73B5B462" w14:textId="3E8673A9" w:rsidR="009C6F12" w:rsidRPr="00A02098" w:rsidRDefault="009C6F12" w:rsidP="003C20E9">
      <w:pPr>
        <w:pStyle w:val="1ParaFlushLeft"/>
        <w:rPr>
          <w:sz w:val="24"/>
          <w:szCs w:val="24"/>
        </w:rPr>
      </w:pPr>
      <w:r w:rsidRPr="00A02098">
        <w:rPr>
          <w:sz w:val="24"/>
          <w:szCs w:val="24"/>
        </w:rPr>
        <w:t>The link between assessment difficulty, Bloom's Taxonomy, and SAQA formative assessment criteria has been a significantly under-researched issue in South Africa. 15 formative evaluations from the Construction Roadworks SLP were used in this study. The attempt is to determine the degree of alignment between Bloom's taxonomy and SAQA level formative tests.</w:t>
      </w:r>
    </w:p>
    <w:p w14:paraId="23CDD943" w14:textId="77777777" w:rsidR="00F07315" w:rsidRPr="00A02098" w:rsidRDefault="00F07315" w:rsidP="003C20E9">
      <w:pPr>
        <w:pStyle w:val="1ParaFlushLeft"/>
        <w:rPr>
          <w:sz w:val="24"/>
          <w:szCs w:val="24"/>
        </w:rPr>
      </w:pPr>
      <w:r w:rsidRPr="00A02098">
        <w:rPr>
          <w:sz w:val="24"/>
          <w:szCs w:val="24"/>
          <w:lang w:val="en-US"/>
        </w:rPr>
        <w:t>There is a discrepancy between the cognitive levels emphasized in the SAQA level descriptors and the cognitive levels emphasized in the formative assessments for construction roadworks.</w:t>
      </w:r>
      <w:r w:rsidRPr="00A02098">
        <w:rPr>
          <w:sz w:val="24"/>
          <w:szCs w:val="24"/>
        </w:rPr>
        <w:t xml:space="preserve"> </w:t>
      </w:r>
      <w:r w:rsidRPr="00A02098">
        <w:rPr>
          <w:sz w:val="24"/>
          <w:szCs w:val="24"/>
          <w:lang w:val="en-US"/>
        </w:rPr>
        <w:t xml:space="preserve">When comparing SAQA level descriptors with Blooms taxonomy, </w:t>
      </w:r>
      <w:proofErr w:type="gramStart"/>
      <w:r w:rsidRPr="00A02098">
        <w:rPr>
          <w:sz w:val="24"/>
          <w:szCs w:val="24"/>
          <w:lang w:val="en-US"/>
        </w:rPr>
        <w:t>it is clear that cognitive</w:t>
      </w:r>
      <w:proofErr w:type="gramEnd"/>
      <w:r w:rsidRPr="00A02098">
        <w:rPr>
          <w:sz w:val="24"/>
          <w:szCs w:val="24"/>
          <w:lang w:val="en-US"/>
        </w:rPr>
        <w:t xml:space="preserve"> level " Apply" dominates other cognitive levels. However, cognitive level "understand" predominates when compared to Bloom's taxonomy and formative assessments for construction roadworks SLP.</w:t>
      </w:r>
    </w:p>
    <w:p w14:paraId="34F6A361" w14:textId="596F744F" w:rsidR="009C6F12" w:rsidRPr="00A02098" w:rsidRDefault="009C6F12" w:rsidP="003C20E9">
      <w:pPr>
        <w:pStyle w:val="1ParaFlushLeft"/>
        <w:rPr>
          <w:sz w:val="24"/>
          <w:szCs w:val="24"/>
        </w:rPr>
      </w:pPr>
      <w:r w:rsidRPr="00A02098">
        <w:rPr>
          <w:sz w:val="24"/>
          <w:szCs w:val="24"/>
        </w:rPr>
        <w:t>In a nutshell, there is no formal national policy guiding higher education institutions (HEIs) on how to apply Bloom's taxonomy or any other taxonomy to assess students at the appropriate National Qualifications Framework (NQF) level. As a result, our findings imply that a national assessment policy framework is required to guide HEIs on how to assess undergraduate students at different cognitive levels as mandated by the NQF.  Also, alignment between SAQA and Bloom's Taxonomy, together with effective examiner training, can lead to more accurate and valid assessments that meet South African educational and regulatory criteria.</w:t>
      </w:r>
    </w:p>
    <w:p w14:paraId="37989E40" w14:textId="77777777" w:rsidR="009C6F12" w:rsidRPr="00A02098" w:rsidRDefault="009C6F12" w:rsidP="003C20E9">
      <w:pPr>
        <w:pStyle w:val="1ParaFlushLeft"/>
      </w:pPr>
    </w:p>
    <w:p w14:paraId="737A43D4" w14:textId="77777777" w:rsidR="009C6F12" w:rsidRPr="00A02098" w:rsidRDefault="009C6F12" w:rsidP="003C20E9">
      <w:pPr>
        <w:pStyle w:val="1ParaFlushLeft"/>
      </w:pPr>
    </w:p>
    <w:p w14:paraId="5F4E772F" w14:textId="77777777" w:rsidR="009C6F12" w:rsidRPr="00A02098" w:rsidRDefault="009C6F12" w:rsidP="003C20E9">
      <w:pPr>
        <w:pStyle w:val="1ParaFlushLeft"/>
      </w:pPr>
    </w:p>
    <w:p w14:paraId="288354D9" w14:textId="20196A8D" w:rsidR="009C6F12" w:rsidRPr="00A02098" w:rsidRDefault="009C6F12" w:rsidP="003C20E9">
      <w:pPr>
        <w:pStyle w:val="1ParaFlushLeft"/>
      </w:pPr>
    </w:p>
    <w:p w14:paraId="0A1964F0" w14:textId="77777777" w:rsidR="00F07315" w:rsidRPr="00A02098" w:rsidRDefault="00F07315" w:rsidP="00F07315">
      <w:pPr>
        <w:pStyle w:val="1Para"/>
      </w:pPr>
    </w:p>
    <w:p w14:paraId="00394256" w14:textId="4A1526EE" w:rsidR="00A1330E" w:rsidRPr="00A02098" w:rsidRDefault="00A1330E" w:rsidP="003C20E9">
      <w:pPr>
        <w:pStyle w:val="1ParaFlushLeft"/>
        <w:rPr>
          <w:b/>
        </w:rPr>
      </w:pPr>
      <w:r w:rsidRPr="00A02098">
        <w:rPr>
          <w:b/>
        </w:rPr>
        <w:lastRenderedPageBreak/>
        <w:t>Keywords</w:t>
      </w:r>
    </w:p>
    <w:p w14:paraId="0E2802A6" w14:textId="24870570" w:rsidR="00200B9E" w:rsidRPr="00A02098" w:rsidRDefault="00F07315" w:rsidP="003C20E9">
      <w:pPr>
        <w:pStyle w:val="1ParaFlushLeft"/>
        <w:ind w:left="1440" w:hanging="1440"/>
      </w:pPr>
      <w:r w:rsidRPr="00A02098">
        <w:t xml:space="preserve">Construction roadworks SLP; Blooms taxonomy; Formative assessments; </w:t>
      </w:r>
      <w:proofErr w:type="gramStart"/>
      <w:r w:rsidRPr="00A02098">
        <w:t>SAQA;</w:t>
      </w:r>
      <w:proofErr w:type="gramEnd"/>
    </w:p>
    <w:p w14:paraId="2F5AEE33" w14:textId="77777777" w:rsidR="00751639" w:rsidRPr="00A02098" w:rsidRDefault="00751639" w:rsidP="003C20E9">
      <w:pPr>
        <w:pStyle w:val="Heading1Preliminary"/>
        <w:rPr>
          <w:color w:val="auto"/>
        </w:rPr>
      </w:pPr>
      <w:bookmarkStart w:id="8" w:name="_Toc473286820"/>
      <w:bookmarkStart w:id="9" w:name="_Toc13040087"/>
      <w:bookmarkStart w:id="10" w:name="_Toc148779281"/>
      <w:r w:rsidRPr="00A02098">
        <w:rPr>
          <w:color w:val="auto"/>
        </w:rPr>
        <w:lastRenderedPageBreak/>
        <w:t>Acknowledgements</w:t>
      </w:r>
      <w:bookmarkEnd w:id="8"/>
      <w:bookmarkEnd w:id="9"/>
      <w:bookmarkEnd w:id="10"/>
    </w:p>
    <w:p w14:paraId="55A50A89" w14:textId="337BC5C1" w:rsidR="00953318" w:rsidRPr="00A02098" w:rsidRDefault="00953318" w:rsidP="00953318">
      <w:pPr>
        <w:pStyle w:val="1Para"/>
        <w:numPr>
          <w:ilvl w:val="0"/>
          <w:numId w:val="9"/>
        </w:numPr>
      </w:pPr>
      <w:r w:rsidRPr="00A02098">
        <w:t xml:space="preserve">Dr </w:t>
      </w:r>
      <w:proofErr w:type="spellStart"/>
      <w:proofErr w:type="gramStart"/>
      <w:r w:rsidRPr="00A02098">
        <w:t>A.Stot</w:t>
      </w:r>
      <w:proofErr w:type="spellEnd"/>
      <w:proofErr w:type="gramEnd"/>
      <w:r w:rsidRPr="00A02098">
        <w:t>, my supervisor, for guidance and support given</w:t>
      </w:r>
    </w:p>
    <w:p w14:paraId="06029D45" w14:textId="2D5823CE" w:rsidR="00953318" w:rsidRPr="00A02098" w:rsidRDefault="00953318" w:rsidP="00953318">
      <w:pPr>
        <w:pStyle w:val="1Para"/>
        <w:numPr>
          <w:ilvl w:val="0"/>
          <w:numId w:val="9"/>
        </w:numPr>
      </w:pPr>
      <w:r w:rsidRPr="00A02098">
        <w:t>My family and colleagues, for their patience and understanding throughout this research; and</w:t>
      </w:r>
    </w:p>
    <w:p w14:paraId="1905D5FC" w14:textId="49B1E482" w:rsidR="00953318" w:rsidRPr="00A02098" w:rsidRDefault="00953318" w:rsidP="00953318">
      <w:pPr>
        <w:pStyle w:val="1Para"/>
        <w:numPr>
          <w:ilvl w:val="0"/>
          <w:numId w:val="9"/>
        </w:numPr>
      </w:pPr>
      <w:r w:rsidRPr="00A02098">
        <w:t>My family for their love and support.</w:t>
      </w:r>
    </w:p>
    <w:p w14:paraId="60228E03" w14:textId="77777777" w:rsidR="00953318" w:rsidRPr="00A02098" w:rsidRDefault="00953318" w:rsidP="00953318">
      <w:pPr>
        <w:pStyle w:val="1Para"/>
      </w:pPr>
    </w:p>
    <w:p w14:paraId="28AEEEEB" w14:textId="77777777" w:rsidR="00953318" w:rsidRPr="00A02098" w:rsidRDefault="00953318" w:rsidP="00953318">
      <w:pPr>
        <w:pStyle w:val="1Para"/>
      </w:pPr>
      <w:r w:rsidRPr="00A02098">
        <w:t xml:space="preserve">Acknowledgement above all to my Heavenly Father for setting my feet on a </w:t>
      </w:r>
      <w:proofErr w:type="gramStart"/>
      <w:r w:rsidRPr="00A02098">
        <w:t>rock</w:t>
      </w:r>
      <w:proofErr w:type="gramEnd"/>
    </w:p>
    <w:p w14:paraId="5E728AC9" w14:textId="5A108170" w:rsidR="00276693" w:rsidRPr="00A02098" w:rsidRDefault="00953318" w:rsidP="00953318">
      <w:pPr>
        <w:pStyle w:val="1Para"/>
      </w:pPr>
      <w:r w:rsidRPr="00A02098">
        <w:t>and making my steps secure (Ps. 40).</w:t>
      </w:r>
    </w:p>
    <w:p w14:paraId="6B431FCD" w14:textId="4F19EA4E" w:rsidR="00751639" w:rsidRPr="00A02098" w:rsidRDefault="00751639" w:rsidP="003C20E9">
      <w:pPr>
        <w:pStyle w:val="Heading1Preliminary"/>
        <w:tabs>
          <w:tab w:val="left" w:pos="1170"/>
        </w:tabs>
        <w:rPr>
          <w:color w:val="auto"/>
        </w:rPr>
      </w:pPr>
      <w:bookmarkStart w:id="11" w:name="_Toc473286821"/>
      <w:bookmarkStart w:id="12" w:name="_Toc13040088"/>
      <w:bookmarkStart w:id="13" w:name="_Toc148779282"/>
      <w:r w:rsidRPr="00A02098">
        <w:rPr>
          <w:color w:val="auto"/>
        </w:rPr>
        <w:lastRenderedPageBreak/>
        <w:t>Table of Contents</w:t>
      </w:r>
      <w:bookmarkEnd w:id="11"/>
      <w:bookmarkEnd w:id="12"/>
      <w:bookmarkEnd w:id="13"/>
    </w:p>
    <w:sdt>
      <w:sdtPr>
        <w:rPr>
          <w:rFonts w:ascii="Arial" w:eastAsiaTheme="minorHAnsi" w:hAnsi="Arial" w:cstheme="minorBidi"/>
          <w:b w:val="0"/>
          <w:bCs w:val="0"/>
          <w:color w:val="auto"/>
          <w:sz w:val="22"/>
          <w:szCs w:val="22"/>
          <w:lang w:eastAsia="en-US"/>
        </w:rPr>
        <w:id w:val="-717583471"/>
        <w:docPartObj>
          <w:docPartGallery w:val="Table of Contents"/>
          <w:docPartUnique/>
        </w:docPartObj>
      </w:sdtPr>
      <w:sdtEndPr>
        <w:rPr>
          <w:noProof/>
        </w:rPr>
      </w:sdtEndPr>
      <w:sdtContent>
        <w:p w14:paraId="20A0F61A" w14:textId="75D414CA" w:rsidR="00AF2FB6" w:rsidRPr="00A02098" w:rsidRDefault="00AF2FB6" w:rsidP="003C20E9">
          <w:pPr>
            <w:pStyle w:val="TOCHeading"/>
            <w:rPr>
              <w:color w:val="auto"/>
            </w:rPr>
          </w:pPr>
        </w:p>
        <w:p w14:paraId="2123BCD9" w14:textId="3DDADB25" w:rsidR="0032486C" w:rsidRDefault="00AF2FB6">
          <w:pPr>
            <w:pStyle w:val="TOC2"/>
            <w:rPr>
              <w:rFonts w:asciiTheme="minorHAnsi" w:eastAsiaTheme="minorEastAsia" w:hAnsiTheme="minorHAnsi"/>
              <w:bCs w:val="0"/>
              <w:noProof/>
              <w:szCs w:val="22"/>
              <w:lang w:val="en-ZA" w:eastAsia="en-ZA"/>
            </w:rPr>
          </w:pPr>
          <w:r w:rsidRPr="00A02098">
            <w:fldChar w:fldCharType="begin"/>
          </w:r>
          <w:r w:rsidRPr="00A02098">
            <w:instrText xml:space="preserve"> TOC \o "1-3" \h \z \u </w:instrText>
          </w:r>
          <w:r w:rsidRPr="00A02098">
            <w:fldChar w:fldCharType="separate"/>
          </w:r>
          <w:hyperlink w:anchor="_Toc148779278" w:history="1">
            <w:r w:rsidR="0032486C" w:rsidRPr="00DF2435">
              <w:rPr>
                <w:rStyle w:val="Hyperlink"/>
                <w:noProof/>
              </w:rPr>
              <w:t>Declaration</w:t>
            </w:r>
            <w:r w:rsidR="0032486C">
              <w:rPr>
                <w:noProof/>
                <w:webHidden/>
              </w:rPr>
              <w:tab/>
            </w:r>
            <w:r w:rsidR="0032486C">
              <w:rPr>
                <w:noProof/>
                <w:webHidden/>
              </w:rPr>
              <w:fldChar w:fldCharType="begin"/>
            </w:r>
            <w:r w:rsidR="0032486C">
              <w:rPr>
                <w:noProof/>
                <w:webHidden/>
              </w:rPr>
              <w:instrText xml:space="preserve"> PAGEREF _Toc148779278 \h </w:instrText>
            </w:r>
            <w:r w:rsidR="0032486C">
              <w:rPr>
                <w:noProof/>
                <w:webHidden/>
              </w:rPr>
            </w:r>
            <w:r w:rsidR="0032486C">
              <w:rPr>
                <w:noProof/>
                <w:webHidden/>
              </w:rPr>
              <w:fldChar w:fldCharType="separate"/>
            </w:r>
            <w:r w:rsidR="0032486C">
              <w:rPr>
                <w:noProof/>
                <w:webHidden/>
              </w:rPr>
              <w:t>ii</w:t>
            </w:r>
            <w:r w:rsidR="0032486C">
              <w:rPr>
                <w:noProof/>
                <w:webHidden/>
              </w:rPr>
              <w:fldChar w:fldCharType="end"/>
            </w:r>
          </w:hyperlink>
        </w:p>
        <w:p w14:paraId="73108F18" w14:textId="01274F4A" w:rsidR="0032486C" w:rsidRDefault="00000000">
          <w:pPr>
            <w:pStyle w:val="TOC2"/>
            <w:rPr>
              <w:rFonts w:asciiTheme="minorHAnsi" w:eastAsiaTheme="minorEastAsia" w:hAnsiTheme="minorHAnsi"/>
              <w:bCs w:val="0"/>
              <w:noProof/>
              <w:szCs w:val="22"/>
              <w:lang w:val="en-ZA" w:eastAsia="en-ZA"/>
            </w:rPr>
          </w:pPr>
          <w:hyperlink w:anchor="_Toc148779279" w:history="1">
            <w:r w:rsidR="0032486C" w:rsidRPr="00DF2435">
              <w:rPr>
                <w:rStyle w:val="Hyperlink"/>
                <w:noProof/>
              </w:rPr>
              <w:t>Ethics Statement</w:t>
            </w:r>
            <w:r w:rsidR="0032486C">
              <w:rPr>
                <w:noProof/>
                <w:webHidden/>
              </w:rPr>
              <w:tab/>
            </w:r>
            <w:r w:rsidR="0032486C">
              <w:rPr>
                <w:noProof/>
                <w:webHidden/>
              </w:rPr>
              <w:fldChar w:fldCharType="begin"/>
            </w:r>
            <w:r w:rsidR="0032486C">
              <w:rPr>
                <w:noProof/>
                <w:webHidden/>
              </w:rPr>
              <w:instrText xml:space="preserve"> PAGEREF _Toc148779279 \h </w:instrText>
            </w:r>
            <w:r w:rsidR="0032486C">
              <w:rPr>
                <w:noProof/>
                <w:webHidden/>
              </w:rPr>
            </w:r>
            <w:r w:rsidR="0032486C">
              <w:rPr>
                <w:noProof/>
                <w:webHidden/>
              </w:rPr>
              <w:fldChar w:fldCharType="separate"/>
            </w:r>
            <w:r w:rsidR="0032486C">
              <w:rPr>
                <w:noProof/>
                <w:webHidden/>
              </w:rPr>
              <w:t>iii</w:t>
            </w:r>
            <w:r w:rsidR="0032486C">
              <w:rPr>
                <w:noProof/>
                <w:webHidden/>
              </w:rPr>
              <w:fldChar w:fldCharType="end"/>
            </w:r>
          </w:hyperlink>
        </w:p>
        <w:p w14:paraId="5D4E89BF" w14:textId="00F9D76B" w:rsidR="0032486C" w:rsidRDefault="00000000">
          <w:pPr>
            <w:pStyle w:val="TOC2"/>
            <w:rPr>
              <w:rFonts w:asciiTheme="minorHAnsi" w:eastAsiaTheme="minorEastAsia" w:hAnsiTheme="minorHAnsi"/>
              <w:bCs w:val="0"/>
              <w:noProof/>
              <w:szCs w:val="22"/>
              <w:lang w:val="en-ZA" w:eastAsia="en-ZA"/>
            </w:rPr>
          </w:pPr>
          <w:hyperlink w:anchor="_Toc148779280" w:history="1">
            <w:r w:rsidR="0032486C" w:rsidRPr="00DF2435">
              <w:rPr>
                <w:rStyle w:val="Hyperlink"/>
                <w:noProof/>
              </w:rPr>
              <w:t>Abstract</w:t>
            </w:r>
            <w:r w:rsidR="0032486C">
              <w:rPr>
                <w:noProof/>
                <w:webHidden/>
              </w:rPr>
              <w:tab/>
            </w:r>
            <w:r w:rsidR="0032486C">
              <w:rPr>
                <w:noProof/>
                <w:webHidden/>
              </w:rPr>
              <w:fldChar w:fldCharType="begin"/>
            </w:r>
            <w:r w:rsidR="0032486C">
              <w:rPr>
                <w:noProof/>
                <w:webHidden/>
              </w:rPr>
              <w:instrText xml:space="preserve"> PAGEREF _Toc148779280 \h </w:instrText>
            </w:r>
            <w:r w:rsidR="0032486C">
              <w:rPr>
                <w:noProof/>
                <w:webHidden/>
              </w:rPr>
            </w:r>
            <w:r w:rsidR="0032486C">
              <w:rPr>
                <w:noProof/>
                <w:webHidden/>
              </w:rPr>
              <w:fldChar w:fldCharType="separate"/>
            </w:r>
            <w:r w:rsidR="0032486C">
              <w:rPr>
                <w:noProof/>
                <w:webHidden/>
              </w:rPr>
              <w:t>iv</w:t>
            </w:r>
            <w:r w:rsidR="0032486C">
              <w:rPr>
                <w:noProof/>
                <w:webHidden/>
              </w:rPr>
              <w:fldChar w:fldCharType="end"/>
            </w:r>
          </w:hyperlink>
        </w:p>
        <w:p w14:paraId="2907524F" w14:textId="5076B75C" w:rsidR="0032486C" w:rsidRDefault="00000000">
          <w:pPr>
            <w:pStyle w:val="TOC2"/>
            <w:rPr>
              <w:rFonts w:asciiTheme="minorHAnsi" w:eastAsiaTheme="minorEastAsia" w:hAnsiTheme="minorHAnsi"/>
              <w:bCs w:val="0"/>
              <w:noProof/>
              <w:szCs w:val="22"/>
              <w:lang w:val="en-ZA" w:eastAsia="en-ZA"/>
            </w:rPr>
          </w:pPr>
          <w:hyperlink w:anchor="_Toc148779281" w:history="1">
            <w:r w:rsidR="0032486C" w:rsidRPr="00DF2435">
              <w:rPr>
                <w:rStyle w:val="Hyperlink"/>
                <w:noProof/>
              </w:rPr>
              <w:t>Acknowledgements</w:t>
            </w:r>
            <w:r w:rsidR="0032486C">
              <w:rPr>
                <w:noProof/>
                <w:webHidden/>
              </w:rPr>
              <w:tab/>
            </w:r>
            <w:r w:rsidR="0032486C">
              <w:rPr>
                <w:noProof/>
                <w:webHidden/>
              </w:rPr>
              <w:fldChar w:fldCharType="begin"/>
            </w:r>
            <w:r w:rsidR="0032486C">
              <w:rPr>
                <w:noProof/>
                <w:webHidden/>
              </w:rPr>
              <w:instrText xml:space="preserve"> PAGEREF _Toc148779281 \h </w:instrText>
            </w:r>
            <w:r w:rsidR="0032486C">
              <w:rPr>
                <w:noProof/>
                <w:webHidden/>
              </w:rPr>
            </w:r>
            <w:r w:rsidR="0032486C">
              <w:rPr>
                <w:noProof/>
                <w:webHidden/>
              </w:rPr>
              <w:fldChar w:fldCharType="separate"/>
            </w:r>
            <w:r w:rsidR="0032486C">
              <w:rPr>
                <w:noProof/>
                <w:webHidden/>
              </w:rPr>
              <w:t>vi</w:t>
            </w:r>
            <w:r w:rsidR="0032486C">
              <w:rPr>
                <w:noProof/>
                <w:webHidden/>
              </w:rPr>
              <w:fldChar w:fldCharType="end"/>
            </w:r>
          </w:hyperlink>
        </w:p>
        <w:p w14:paraId="18ED6616" w14:textId="6A8D9024" w:rsidR="0032486C" w:rsidRDefault="00000000">
          <w:pPr>
            <w:pStyle w:val="TOC2"/>
            <w:rPr>
              <w:rFonts w:asciiTheme="minorHAnsi" w:eastAsiaTheme="minorEastAsia" w:hAnsiTheme="minorHAnsi"/>
              <w:bCs w:val="0"/>
              <w:noProof/>
              <w:szCs w:val="22"/>
              <w:lang w:val="en-ZA" w:eastAsia="en-ZA"/>
            </w:rPr>
          </w:pPr>
          <w:hyperlink w:anchor="_Toc148779282" w:history="1">
            <w:r w:rsidR="0032486C" w:rsidRPr="00DF2435">
              <w:rPr>
                <w:rStyle w:val="Hyperlink"/>
                <w:noProof/>
              </w:rPr>
              <w:t>Table of Contents</w:t>
            </w:r>
            <w:r w:rsidR="0032486C">
              <w:rPr>
                <w:noProof/>
                <w:webHidden/>
              </w:rPr>
              <w:tab/>
            </w:r>
            <w:r w:rsidR="0032486C">
              <w:rPr>
                <w:noProof/>
                <w:webHidden/>
              </w:rPr>
              <w:fldChar w:fldCharType="begin"/>
            </w:r>
            <w:r w:rsidR="0032486C">
              <w:rPr>
                <w:noProof/>
                <w:webHidden/>
              </w:rPr>
              <w:instrText xml:space="preserve"> PAGEREF _Toc148779282 \h </w:instrText>
            </w:r>
            <w:r w:rsidR="0032486C">
              <w:rPr>
                <w:noProof/>
                <w:webHidden/>
              </w:rPr>
            </w:r>
            <w:r w:rsidR="0032486C">
              <w:rPr>
                <w:noProof/>
                <w:webHidden/>
              </w:rPr>
              <w:fldChar w:fldCharType="separate"/>
            </w:r>
            <w:r w:rsidR="0032486C">
              <w:rPr>
                <w:noProof/>
                <w:webHidden/>
              </w:rPr>
              <w:t>vii</w:t>
            </w:r>
            <w:r w:rsidR="0032486C">
              <w:rPr>
                <w:noProof/>
                <w:webHidden/>
              </w:rPr>
              <w:fldChar w:fldCharType="end"/>
            </w:r>
          </w:hyperlink>
        </w:p>
        <w:p w14:paraId="6672151C" w14:textId="06735ED0" w:rsidR="0032486C" w:rsidRDefault="00000000">
          <w:pPr>
            <w:pStyle w:val="TOC2"/>
            <w:rPr>
              <w:rFonts w:asciiTheme="minorHAnsi" w:eastAsiaTheme="minorEastAsia" w:hAnsiTheme="minorHAnsi"/>
              <w:bCs w:val="0"/>
              <w:noProof/>
              <w:szCs w:val="22"/>
              <w:lang w:val="en-ZA" w:eastAsia="en-ZA"/>
            </w:rPr>
          </w:pPr>
          <w:hyperlink w:anchor="_Toc148779283" w:history="1">
            <w:r w:rsidR="0032486C" w:rsidRPr="00DF2435">
              <w:rPr>
                <w:rStyle w:val="Hyperlink"/>
                <w:noProof/>
              </w:rPr>
              <w:t>List of Acronyms</w:t>
            </w:r>
            <w:r w:rsidR="0032486C">
              <w:rPr>
                <w:noProof/>
                <w:webHidden/>
              </w:rPr>
              <w:tab/>
            </w:r>
            <w:r w:rsidR="0032486C">
              <w:rPr>
                <w:noProof/>
                <w:webHidden/>
              </w:rPr>
              <w:fldChar w:fldCharType="begin"/>
            </w:r>
            <w:r w:rsidR="0032486C">
              <w:rPr>
                <w:noProof/>
                <w:webHidden/>
              </w:rPr>
              <w:instrText xml:space="preserve"> PAGEREF _Toc148779283 \h </w:instrText>
            </w:r>
            <w:r w:rsidR="0032486C">
              <w:rPr>
                <w:noProof/>
                <w:webHidden/>
              </w:rPr>
            </w:r>
            <w:r w:rsidR="0032486C">
              <w:rPr>
                <w:noProof/>
                <w:webHidden/>
              </w:rPr>
              <w:fldChar w:fldCharType="separate"/>
            </w:r>
            <w:r w:rsidR="0032486C">
              <w:rPr>
                <w:noProof/>
                <w:webHidden/>
              </w:rPr>
              <w:t>ix</w:t>
            </w:r>
            <w:r w:rsidR="0032486C">
              <w:rPr>
                <w:noProof/>
                <w:webHidden/>
              </w:rPr>
              <w:fldChar w:fldCharType="end"/>
            </w:r>
          </w:hyperlink>
        </w:p>
        <w:p w14:paraId="41A0B913" w14:textId="5D347FD9" w:rsidR="0032486C" w:rsidRDefault="00000000">
          <w:pPr>
            <w:pStyle w:val="TOC2"/>
            <w:tabs>
              <w:tab w:val="left" w:pos="605"/>
            </w:tabs>
            <w:rPr>
              <w:rFonts w:asciiTheme="minorHAnsi" w:eastAsiaTheme="minorEastAsia" w:hAnsiTheme="minorHAnsi"/>
              <w:bCs w:val="0"/>
              <w:noProof/>
              <w:szCs w:val="22"/>
              <w:lang w:val="en-ZA" w:eastAsia="en-ZA"/>
            </w:rPr>
          </w:pPr>
          <w:hyperlink w:anchor="_Toc148779284" w:history="1">
            <w:r w:rsidR="0032486C" w:rsidRPr="00DF2435">
              <w:rPr>
                <w:rStyle w:val="Hyperlink"/>
                <w:noProof/>
              </w:rPr>
              <w:t>1.1.</w:t>
            </w:r>
            <w:r w:rsidR="0032486C">
              <w:rPr>
                <w:rFonts w:asciiTheme="minorHAnsi" w:eastAsiaTheme="minorEastAsia" w:hAnsiTheme="minorHAnsi"/>
                <w:bCs w:val="0"/>
                <w:noProof/>
                <w:szCs w:val="22"/>
                <w:lang w:val="en-ZA" w:eastAsia="en-ZA"/>
              </w:rPr>
              <w:tab/>
            </w:r>
            <w:r w:rsidR="0032486C" w:rsidRPr="00DF2435">
              <w:rPr>
                <w:rStyle w:val="Hyperlink"/>
                <w:noProof/>
              </w:rPr>
              <w:t>Introduction</w:t>
            </w:r>
            <w:r w:rsidR="0032486C">
              <w:rPr>
                <w:noProof/>
                <w:webHidden/>
              </w:rPr>
              <w:tab/>
            </w:r>
            <w:r w:rsidR="0032486C">
              <w:rPr>
                <w:noProof/>
                <w:webHidden/>
              </w:rPr>
              <w:fldChar w:fldCharType="begin"/>
            </w:r>
            <w:r w:rsidR="0032486C">
              <w:rPr>
                <w:noProof/>
                <w:webHidden/>
              </w:rPr>
              <w:instrText xml:space="preserve"> PAGEREF _Toc148779284 \h </w:instrText>
            </w:r>
            <w:r w:rsidR="0032486C">
              <w:rPr>
                <w:noProof/>
                <w:webHidden/>
              </w:rPr>
            </w:r>
            <w:r w:rsidR="0032486C">
              <w:rPr>
                <w:noProof/>
                <w:webHidden/>
              </w:rPr>
              <w:fldChar w:fldCharType="separate"/>
            </w:r>
            <w:r w:rsidR="0032486C">
              <w:rPr>
                <w:noProof/>
                <w:webHidden/>
              </w:rPr>
              <w:t>10</w:t>
            </w:r>
            <w:r w:rsidR="0032486C">
              <w:rPr>
                <w:noProof/>
                <w:webHidden/>
              </w:rPr>
              <w:fldChar w:fldCharType="end"/>
            </w:r>
          </w:hyperlink>
        </w:p>
        <w:p w14:paraId="4DE8E8F1" w14:textId="0E843BA2" w:rsidR="0032486C" w:rsidRDefault="00000000">
          <w:pPr>
            <w:pStyle w:val="TOC2"/>
            <w:tabs>
              <w:tab w:val="left" w:pos="605"/>
            </w:tabs>
            <w:rPr>
              <w:rFonts w:asciiTheme="minorHAnsi" w:eastAsiaTheme="minorEastAsia" w:hAnsiTheme="minorHAnsi"/>
              <w:bCs w:val="0"/>
              <w:noProof/>
              <w:szCs w:val="22"/>
              <w:lang w:val="en-ZA" w:eastAsia="en-ZA"/>
            </w:rPr>
          </w:pPr>
          <w:hyperlink w:anchor="_Toc148779285" w:history="1">
            <w:r w:rsidR="0032486C" w:rsidRPr="00DF2435">
              <w:rPr>
                <w:rStyle w:val="Hyperlink"/>
                <w:noProof/>
              </w:rPr>
              <w:t>1.2.</w:t>
            </w:r>
            <w:r w:rsidR="0032486C">
              <w:rPr>
                <w:rFonts w:asciiTheme="minorHAnsi" w:eastAsiaTheme="minorEastAsia" w:hAnsiTheme="minorHAnsi"/>
                <w:bCs w:val="0"/>
                <w:noProof/>
                <w:szCs w:val="22"/>
                <w:lang w:val="en-ZA" w:eastAsia="en-ZA"/>
              </w:rPr>
              <w:tab/>
            </w:r>
            <w:r w:rsidR="0032486C" w:rsidRPr="00DF2435">
              <w:rPr>
                <w:rStyle w:val="Hyperlink"/>
                <w:noProof/>
              </w:rPr>
              <w:t>Background</w:t>
            </w:r>
            <w:r w:rsidR="0032486C">
              <w:rPr>
                <w:noProof/>
                <w:webHidden/>
              </w:rPr>
              <w:tab/>
            </w:r>
            <w:r w:rsidR="0032486C">
              <w:rPr>
                <w:noProof/>
                <w:webHidden/>
              </w:rPr>
              <w:fldChar w:fldCharType="begin"/>
            </w:r>
            <w:r w:rsidR="0032486C">
              <w:rPr>
                <w:noProof/>
                <w:webHidden/>
              </w:rPr>
              <w:instrText xml:space="preserve"> PAGEREF _Toc148779285 \h </w:instrText>
            </w:r>
            <w:r w:rsidR="0032486C">
              <w:rPr>
                <w:noProof/>
                <w:webHidden/>
              </w:rPr>
            </w:r>
            <w:r w:rsidR="0032486C">
              <w:rPr>
                <w:noProof/>
                <w:webHidden/>
              </w:rPr>
              <w:fldChar w:fldCharType="separate"/>
            </w:r>
            <w:r w:rsidR="0032486C">
              <w:rPr>
                <w:noProof/>
                <w:webHidden/>
              </w:rPr>
              <w:t>12</w:t>
            </w:r>
            <w:r w:rsidR="0032486C">
              <w:rPr>
                <w:noProof/>
                <w:webHidden/>
              </w:rPr>
              <w:fldChar w:fldCharType="end"/>
            </w:r>
          </w:hyperlink>
        </w:p>
        <w:p w14:paraId="7B3D339F" w14:textId="47C24315" w:rsidR="0032486C" w:rsidRDefault="00000000">
          <w:pPr>
            <w:pStyle w:val="TOC2"/>
            <w:tabs>
              <w:tab w:val="left" w:pos="605"/>
            </w:tabs>
            <w:rPr>
              <w:rFonts w:asciiTheme="minorHAnsi" w:eastAsiaTheme="minorEastAsia" w:hAnsiTheme="minorHAnsi"/>
              <w:bCs w:val="0"/>
              <w:noProof/>
              <w:szCs w:val="22"/>
              <w:lang w:val="en-ZA" w:eastAsia="en-ZA"/>
            </w:rPr>
          </w:pPr>
          <w:hyperlink w:anchor="_Toc148779286" w:history="1">
            <w:r w:rsidR="0032486C" w:rsidRPr="00DF2435">
              <w:rPr>
                <w:rStyle w:val="Hyperlink"/>
                <w:noProof/>
              </w:rPr>
              <w:t>1.3.</w:t>
            </w:r>
            <w:r w:rsidR="0032486C">
              <w:rPr>
                <w:rFonts w:asciiTheme="minorHAnsi" w:eastAsiaTheme="minorEastAsia" w:hAnsiTheme="minorHAnsi"/>
                <w:bCs w:val="0"/>
                <w:noProof/>
                <w:szCs w:val="22"/>
                <w:lang w:val="en-ZA" w:eastAsia="en-ZA"/>
              </w:rPr>
              <w:tab/>
            </w:r>
            <w:r w:rsidR="0032486C" w:rsidRPr="00DF2435">
              <w:rPr>
                <w:rStyle w:val="Hyperlink"/>
                <w:noProof/>
              </w:rPr>
              <w:t>Problem statement</w:t>
            </w:r>
            <w:r w:rsidR="0032486C">
              <w:rPr>
                <w:noProof/>
                <w:webHidden/>
              </w:rPr>
              <w:tab/>
            </w:r>
            <w:r w:rsidR="0032486C">
              <w:rPr>
                <w:noProof/>
                <w:webHidden/>
              </w:rPr>
              <w:fldChar w:fldCharType="begin"/>
            </w:r>
            <w:r w:rsidR="0032486C">
              <w:rPr>
                <w:noProof/>
                <w:webHidden/>
              </w:rPr>
              <w:instrText xml:space="preserve"> PAGEREF _Toc148779286 \h </w:instrText>
            </w:r>
            <w:r w:rsidR="0032486C">
              <w:rPr>
                <w:noProof/>
                <w:webHidden/>
              </w:rPr>
            </w:r>
            <w:r w:rsidR="0032486C">
              <w:rPr>
                <w:noProof/>
                <w:webHidden/>
              </w:rPr>
              <w:fldChar w:fldCharType="separate"/>
            </w:r>
            <w:r w:rsidR="0032486C">
              <w:rPr>
                <w:noProof/>
                <w:webHidden/>
              </w:rPr>
              <w:t>16</w:t>
            </w:r>
            <w:r w:rsidR="0032486C">
              <w:rPr>
                <w:noProof/>
                <w:webHidden/>
              </w:rPr>
              <w:fldChar w:fldCharType="end"/>
            </w:r>
          </w:hyperlink>
        </w:p>
        <w:p w14:paraId="75F2654D" w14:textId="04F74E39" w:rsidR="0032486C" w:rsidRDefault="00000000">
          <w:pPr>
            <w:pStyle w:val="TOC2"/>
            <w:tabs>
              <w:tab w:val="left" w:pos="605"/>
            </w:tabs>
            <w:rPr>
              <w:rFonts w:asciiTheme="minorHAnsi" w:eastAsiaTheme="minorEastAsia" w:hAnsiTheme="minorHAnsi"/>
              <w:bCs w:val="0"/>
              <w:noProof/>
              <w:szCs w:val="22"/>
              <w:lang w:val="en-ZA" w:eastAsia="en-ZA"/>
            </w:rPr>
          </w:pPr>
          <w:hyperlink w:anchor="_Toc148779287" w:history="1">
            <w:r w:rsidR="0032486C" w:rsidRPr="00DF2435">
              <w:rPr>
                <w:rStyle w:val="Hyperlink"/>
                <w:noProof/>
              </w:rPr>
              <w:t>1.4.</w:t>
            </w:r>
            <w:r w:rsidR="0032486C">
              <w:rPr>
                <w:rFonts w:asciiTheme="minorHAnsi" w:eastAsiaTheme="minorEastAsia" w:hAnsiTheme="minorHAnsi"/>
                <w:bCs w:val="0"/>
                <w:noProof/>
                <w:szCs w:val="22"/>
                <w:lang w:val="en-ZA" w:eastAsia="en-ZA"/>
              </w:rPr>
              <w:tab/>
            </w:r>
            <w:r w:rsidR="0032486C" w:rsidRPr="00DF2435">
              <w:rPr>
                <w:rStyle w:val="Hyperlink"/>
                <w:noProof/>
              </w:rPr>
              <w:t>Research questions</w:t>
            </w:r>
            <w:r w:rsidR="0032486C">
              <w:rPr>
                <w:noProof/>
                <w:webHidden/>
              </w:rPr>
              <w:tab/>
            </w:r>
            <w:r w:rsidR="0032486C">
              <w:rPr>
                <w:noProof/>
                <w:webHidden/>
              </w:rPr>
              <w:fldChar w:fldCharType="begin"/>
            </w:r>
            <w:r w:rsidR="0032486C">
              <w:rPr>
                <w:noProof/>
                <w:webHidden/>
              </w:rPr>
              <w:instrText xml:space="preserve"> PAGEREF _Toc148779287 \h </w:instrText>
            </w:r>
            <w:r w:rsidR="0032486C">
              <w:rPr>
                <w:noProof/>
                <w:webHidden/>
              </w:rPr>
            </w:r>
            <w:r w:rsidR="0032486C">
              <w:rPr>
                <w:noProof/>
                <w:webHidden/>
              </w:rPr>
              <w:fldChar w:fldCharType="separate"/>
            </w:r>
            <w:r w:rsidR="0032486C">
              <w:rPr>
                <w:noProof/>
                <w:webHidden/>
              </w:rPr>
              <w:t>17</w:t>
            </w:r>
            <w:r w:rsidR="0032486C">
              <w:rPr>
                <w:noProof/>
                <w:webHidden/>
              </w:rPr>
              <w:fldChar w:fldCharType="end"/>
            </w:r>
          </w:hyperlink>
        </w:p>
        <w:p w14:paraId="6F2535A1" w14:textId="2774D39C" w:rsidR="0032486C" w:rsidRDefault="00000000">
          <w:pPr>
            <w:pStyle w:val="TOC2"/>
            <w:tabs>
              <w:tab w:val="left" w:pos="605"/>
            </w:tabs>
            <w:rPr>
              <w:rFonts w:asciiTheme="minorHAnsi" w:eastAsiaTheme="minorEastAsia" w:hAnsiTheme="minorHAnsi"/>
              <w:bCs w:val="0"/>
              <w:noProof/>
              <w:szCs w:val="22"/>
              <w:lang w:val="en-ZA" w:eastAsia="en-ZA"/>
            </w:rPr>
          </w:pPr>
          <w:hyperlink w:anchor="_Toc148779288" w:history="1">
            <w:r w:rsidR="0032486C" w:rsidRPr="00DF2435">
              <w:rPr>
                <w:rStyle w:val="Hyperlink"/>
                <w:noProof/>
              </w:rPr>
              <w:t>1.5.</w:t>
            </w:r>
            <w:r w:rsidR="0032486C">
              <w:rPr>
                <w:rFonts w:asciiTheme="minorHAnsi" w:eastAsiaTheme="minorEastAsia" w:hAnsiTheme="minorHAnsi"/>
                <w:bCs w:val="0"/>
                <w:noProof/>
                <w:szCs w:val="22"/>
                <w:lang w:val="en-ZA" w:eastAsia="en-ZA"/>
              </w:rPr>
              <w:tab/>
            </w:r>
            <w:r w:rsidR="0032486C" w:rsidRPr="00DF2435">
              <w:rPr>
                <w:rStyle w:val="Hyperlink"/>
                <w:noProof/>
              </w:rPr>
              <w:t>Aim of the study</w:t>
            </w:r>
            <w:r w:rsidR="0032486C">
              <w:rPr>
                <w:noProof/>
                <w:webHidden/>
              </w:rPr>
              <w:tab/>
            </w:r>
            <w:r w:rsidR="0032486C">
              <w:rPr>
                <w:noProof/>
                <w:webHidden/>
              </w:rPr>
              <w:fldChar w:fldCharType="begin"/>
            </w:r>
            <w:r w:rsidR="0032486C">
              <w:rPr>
                <w:noProof/>
                <w:webHidden/>
              </w:rPr>
              <w:instrText xml:space="preserve"> PAGEREF _Toc148779288 \h </w:instrText>
            </w:r>
            <w:r w:rsidR="0032486C">
              <w:rPr>
                <w:noProof/>
                <w:webHidden/>
              </w:rPr>
            </w:r>
            <w:r w:rsidR="0032486C">
              <w:rPr>
                <w:noProof/>
                <w:webHidden/>
              </w:rPr>
              <w:fldChar w:fldCharType="separate"/>
            </w:r>
            <w:r w:rsidR="0032486C">
              <w:rPr>
                <w:noProof/>
                <w:webHidden/>
              </w:rPr>
              <w:t>18</w:t>
            </w:r>
            <w:r w:rsidR="0032486C">
              <w:rPr>
                <w:noProof/>
                <w:webHidden/>
              </w:rPr>
              <w:fldChar w:fldCharType="end"/>
            </w:r>
          </w:hyperlink>
        </w:p>
        <w:p w14:paraId="018748AB" w14:textId="0DFED52A" w:rsidR="0032486C" w:rsidRDefault="00000000">
          <w:pPr>
            <w:pStyle w:val="TOC1"/>
            <w:tabs>
              <w:tab w:val="right" w:leader="dot" w:pos="8630"/>
            </w:tabs>
            <w:rPr>
              <w:rFonts w:asciiTheme="minorHAnsi" w:eastAsiaTheme="minorEastAsia" w:hAnsiTheme="minorHAnsi"/>
              <w:b w:val="0"/>
              <w:bCs w:val="0"/>
              <w:noProof/>
              <w:szCs w:val="22"/>
              <w:lang w:val="en-ZA" w:eastAsia="en-ZA"/>
            </w:rPr>
          </w:pPr>
          <w:hyperlink w:anchor="_Toc148779289" w:history="1">
            <w:r w:rsidR="0032486C" w:rsidRPr="00DF2435">
              <w:rPr>
                <w:rStyle w:val="Hyperlink"/>
                <w:noProof/>
              </w:rPr>
              <w:t>2</w:t>
            </w:r>
            <w:r w:rsidR="0032486C">
              <w:rPr>
                <w:rFonts w:asciiTheme="minorHAnsi" w:eastAsiaTheme="minorEastAsia" w:hAnsiTheme="minorHAnsi"/>
                <w:b w:val="0"/>
                <w:bCs w:val="0"/>
                <w:noProof/>
                <w:szCs w:val="22"/>
                <w:lang w:val="en-ZA" w:eastAsia="en-ZA"/>
              </w:rPr>
              <w:tab/>
            </w:r>
            <w:r w:rsidR="0032486C" w:rsidRPr="00DF2435">
              <w:rPr>
                <w:rStyle w:val="Hyperlink"/>
                <w:noProof/>
              </w:rPr>
              <w:t>Review of the literature</w:t>
            </w:r>
            <w:r w:rsidR="0032486C">
              <w:rPr>
                <w:noProof/>
                <w:webHidden/>
              </w:rPr>
              <w:tab/>
            </w:r>
            <w:r w:rsidR="0032486C">
              <w:rPr>
                <w:noProof/>
                <w:webHidden/>
              </w:rPr>
              <w:fldChar w:fldCharType="begin"/>
            </w:r>
            <w:r w:rsidR="0032486C">
              <w:rPr>
                <w:noProof/>
                <w:webHidden/>
              </w:rPr>
              <w:instrText xml:space="preserve"> PAGEREF _Toc148779289 \h </w:instrText>
            </w:r>
            <w:r w:rsidR="0032486C">
              <w:rPr>
                <w:noProof/>
                <w:webHidden/>
              </w:rPr>
            </w:r>
            <w:r w:rsidR="0032486C">
              <w:rPr>
                <w:noProof/>
                <w:webHidden/>
              </w:rPr>
              <w:fldChar w:fldCharType="separate"/>
            </w:r>
            <w:r w:rsidR="0032486C">
              <w:rPr>
                <w:noProof/>
                <w:webHidden/>
              </w:rPr>
              <w:t>19</w:t>
            </w:r>
            <w:r w:rsidR="0032486C">
              <w:rPr>
                <w:noProof/>
                <w:webHidden/>
              </w:rPr>
              <w:fldChar w:fldCharType="end"/>
            </w:r>
          </w:hyperlink>
        </w:p>
        <w:p w14:paraId="3DFB803E" w14:textId="36EE889E" w:rsidR="0032486C" w:rsidRDefault="00000000">
          <w:pPr>
            <w:pStyle w:val="TOC2"/>
            <w:tabs>
              <w:tab w:val="left" w:pos="605"/>
            </w:tabs>
            <w:rPr>
              <w:rFonts w:asciiTheme="minorHAnsi" w:eastAsiaTheme="minorEastAsia" w:hAnsiTheme="minorHAnsi"/>
              <w:bCs w:val="0"/>
              <w:noProof/>
              <w:szCs w:val="22"/>
              <w:lang w:val="en-ZA" w:eastAsia="en-ZA"/>
            </w:rPr>
          </w:pPr>
          <w:hyperlink w:anchor="_Toc148779290" w:history="1">
            <w:r w:rsidR="0032486C" w:rsidRPr="00DF2435">
              <w:rPr>
                <w:rStyle w:val="Hyperlink"/>
                <w:noProof/>
              </w:rPr>
              <w:t>2.1.</w:t>
            </w:r>
            <w:r w:rsidR="0032486C">
              <w:rPr>
                <w:rFonts w:asciiTheme="minorHAnsi" w:eastAsiaTheme="minorEastAsia" w:hAnsiTheme="minorHAnsi"/>
                <w:bCs w:val="0"/>
                <w:noProof/>
                <w:szCs w:val="22"/>
                <w:lang w:val="en-ZA" w:eastAsia="en-ZA"/>
              </w:rPr>
              <w:tab/>
            </w:r>
            <w:r w:rsidR="0032486C" w:rsidRPr="00DF2435">
              <w:rPr>
                <w:rStyle w:val="Hyperlink"/>
                <w:noProof/>
              </w:rPr>
              <w:t>Introduction</w:t>
            </w:r>
            <w:r w:rsidR="0032486C">
              <w:rPr>
                <w:noProof/>
                <w:webHidden/>
              </w:rPr>
              <w:tab/>
            </w:r>
            <w:r w:rsidR="0032486C">
              <w:rPr>
                <w:noProof/>
                <w:webHidden/>
              </w:rPr>
              <w:fldChar w:fldCharType="begin"/>
            </w:r>
            <w:r w:rsidR="0032486C">
              <w:rPr>
                <w:noProof/>
                <w:webHidden/>
              </w:rPr>
              <w:instrText xml:space="preserve"> PAGEREF _Toc148779290 \h </w:instrText>
            </w:r>
            <w:r w:rsidR="0032486C">
              <w:rPr>
                <w:noProof/>
                <w:webHidden/>
              </w:rPr>
            </w:r>
            <w:r w:rsidR="0032486C">
              <w:rPr>
                <w:noProof/>
                <w:webHidden/>
              </w:rPr>
              <w:fldChar w:fldCharType="separate"/>
            </w:r>
            <w:r w:rsidR="0032486C">
              <w:rPr>
                <w:noProof/>
                <w:webHidden/>
              </w:rPr>
              <w:t>19</w:t>
            </w:r>
            <w:r w:rsidR="0032486C">
              <w:rPr>
                <w:noProof/>
                <w:webHidden/>
              </w:rPr>
              <w:fldChar w:fldCharType="end"/>
            </w:r>
          </w:hyperlink>
        </w:p>
        <w:p w14:paraId="7473A63C" w14:textId="7AE19B21" w:rsidR="0032486C" w:rsidRDefault="00000000">
          <w:pPr>
            <w:pStyle w:val="TOC2"/>
            <w:tabs>
              <w:tab w:val="left" w:pos="605"/>
            </w:tabs>
            <w:rPr>
              <w:rFonts w:asciiTheme="minorHAnsi" w:eastAsiaTheme="minorEastAsia" w:hAnsiTheme="minorHAnsi"/>
              <w:bCs w:val="0"/>
              <w:noProof/>
              <w:szCs w:val="22"/>
              <w:lang w:val="en-ZA" w:eastAsia="en-ZA"/>
            </w:rPr>
          </w:pPr>
          <w:hyperlink w:anchor="_Toc148779291" w:history="1">
            <w:r w:rsidR="0032486C" w:rsidRPr="00DF2435">
              <w:rPr>
                <w:rStyle w:val="Hyperlink"/>
                <w:noProof/>
              </w:rPr>
              <w:t>2.2.</w:t>
            </w:r>
            <w:r w:rsidR="0032486C">
              <w:rPr>
                <w:rFonts w:asciiTheme="minorHAnsi" w:eastAsiaTheme="minorEastAsia" w:hAnsiTheme="minorHAnsi"/>
                <w:bCs w:val="0"/>
                <w:noProof/>
                <w:szCs w:val="22"/>
                <w:lang w:val="en-ZA" w:eastAsia="en-ZA"/>
              </w:rPr>
              <w:tab/>
            </w:r>
            <w:r w:rsidR="0032486C" w:rsidRPr="00DF2435">
              <w:rPr>
                <w:rStyle w:val="Hyperlink"/>
                <w:noProof/>
              </w:rPr>
              <w:t>Formative Assessment</w:t>
            </w:r>
            <w:r w:rsidR="0032486C">
              <w:rPr>
                <w:noProof/>
                <w:webHidden/>
              </w:rPr>
              <w:tab/>
            </w:r>
            <w:r w:rsidR="0032486C">
              <w:rPr>
                <w:noProof/>
                <w:webHidden/>
              </w:rPr>
              <w:fldChar w:fldCharType="begin"/>
            </w:r>
            <w:r w:rsidR="0032486C">
              <w:rPr>
                <w:noProof/>
                <w:webHidden/>
              </w:rPr>
              <w:instrText xml:space="preserve"> PAGEREF _Toc148779291 \h </w:instrText>
            </w:r>
            <w:r w:rsidR="0032486C">
              <w:rPr>
                <w:noProof/>
                <w:webHidden/>
              </w:rPr>
            </w:r>
            <w:r w:rsidR="0032486C">
              <w:rPr>
                <w:noProof/>
                <w:webHidden/>
              </w:rPr>
              <w:fldChar w:fldCharType="separate"/>
            </w:r>
            <w:r w:rsidR="0032486C">
              <w:rPr>
                <w:noProof/>
                <w:webHidden/>
              </w:rPr>
              <w:t>19</w:t>
            </w:r>
            <w:r w:rsidR="0032486C">
              <w:rPr>
                <w:noProof/>
                <w:webHidden/>
              </w:rPr>
              <w:fldChar w:fldCharType="end"/>
            </w:r>
          </w:hyperlink>
        </w:p>
        <w:p w14:paraId="13BD3DB1" w14:textId="5C61BBDF"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292" w:history="1">
            <w:r w:rsidR="0032486C" w:rsidRPr="00DF2435">
              <w:rPr>
                <w:rStyle w:val="Hyperlink"/>
                <w:noProof/>
              </w:rPr>
              <w:t>2.2.1.</w:t>
            </w:r>
            <w:r w:rsidR="0032486C">
              <w:rPr>
                <w:rFonts w:asciiTheme="minorHAnsi" w:eastAsiaTheme="minorEastAsia" w:hAnsiTheme="minorHAnsi"/>
                <w:noProof/>
                <w:szCs w:val="22"/>
                <w:lang w:val="en-ZA" w:eastAsia="en-ZA"/>
              </w:rPr>
              <w:tab/>
            </w:r>
            <w:r w:rsidR="0032486C" w:rsidRPr="00DF2435">
              <w:rPr>
                <w:rStyle w:val="Hyperlink"/>
                <w:noProof/>
              </w:rPr>
              <w:t>What is formative assessment?</w:t>
            </w:r>
            <w:r w:rsidR="0032486C">
              <w:rPr>
                <w:noProof/>
                <w:webHidden/>
              </w:rPr>
              <w:tab/>
            </w:r>
            <w:r w:rsidR="0032486C">
              <w:rPr>
                <w:noProof/>
                <w:webHidden/>
              </w:rPr>
              <w:fldChar w:fldCharType="begin"/>
            </w:r>
            <w:r w:rsidR="0032486C">
              <w:rPr>
                <w:noProof/>
                <w:webHidden/>
              </w:rPr>
              <w:instrText xml:space="preserve"> PAGEREF _Toc148779292 \h </w:instrText>
            </w:r>
            <w:r w:rsidR="0032486C">
              <w:rPr>
                <w:noProof/>
                <w:webHidden/>
              </w:rPr>
            </w:r>
            <w:r w:rsidR="0032486C">
              <w:rPr>
                <w:noProof/>
                <w:webHidden/>
              </w:rPr>
              <w:fldChar w:fldCharType="separate"/>
            </w:r>
            <w:r w:rsidR="0032486C">
              <w:rPr>
                <w:noProof/>
                <w:webHidden/>
              </w:rPr>
              <w:t>19</w:t>
            </w:r>
            <w:r w:rsidR="0032486C">
              <w:rPr>
                <w:noProof/>
                <w:webHidden/>
              </w:rPr>
              <w:fldChar w:fldCharType="end"/>
            </w:r>
          </w:hyperlink>
        </w:p>
        <w:p w14:paraId="5DF4665F" w14:textId="6502DCC7"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293" w:history="1">
            <w:r w:rsidR="0032486C" w:rsidRPr="00DF2435">
              <w:rPr>
                <w:rStyle w:val="Hyperlink"/>
                <w:noProof/>
              </w:rPr>
              <w:t>2.2.2.</w:t>
            </w:r>
            <w:r w:rsidR="0032486C">
              <w:rPr>
                <w:rFonts w:asciiTheme="minorHAnsi" w:eastAsiaTheme="minorEastAsia" w:hAnsiTheme="minorHAnsi"/>
                <w:noProof/>
                <w:szCs w:val="22"/>
                <w:lang w:val="en-ZA" w:eastAsia="en-ZA"/>
              </w:rPr>
              <w:tab/>
            </w:r>
            <w:r w:rsidR="0032486C" w:rsidRPr="00DF2435">
              <w:rPr>
                <w:rStyle w:val="Hyperlink"/>
                <w:noProof/>
              </w:rPr>
              <w:t>What’s the value and purpose of formative assessment?</w:t>
            </w:r>
            <w:r w:rsidR="0032486C">
              <w:rPr>
                <w:noProof/>
                <w:webHidden/>
              </w:rPr>
              <w:tab/>
            </w:r>
            <w:r w:rsidR="0032486C">
              <w:rPr>
                <w:noProof/>
                <w:webHidden/>
              </w:rPr>
              <w:fldChar w:fldCharType="begin"/>
            </w:r>
            <w:r w:rsidR="0032486C">
              <w:rPr>
                <w:noProof/>
                <w:webHidden/>
              </w:rPr>
              <w:instrText xml:space="preserve"> PAGEREF _Toc148779293 \h </w:instrText>
            </w:r>
            <w:r w:rsidR="0032486C">
              <w:rPr>
                <w:noProof/>
                <w:webHidden/>
              </w:rPr>
            </w:r>
            <w:r w:rsidR="0032486C">
              <w:rPr>
                <w:noProof/>
                <w:webHidden/>
              </w:rPr>
              <w:fldChar w:fldCharType="separate"/>
            </w:r>
            <w:r w:rsidR="0032486C">
              <w:rPr>
                <w:noProof/>
                <w:webHidden/>
              </w:rPr>
              <w:t>20</w:t>
            </w:r>
            <w:r w:rsidR="0032486C">
              <w:rPr>
                <w:noProof/>
                <w:webHidden/>
              </w:rPr>
              <w:fldChar w:fldCharType="end"/>
            </w:r>
          </w:hyperlink>
        </w:p>
        <w:p w14:paraId="040837C3" w14:textId="214CF063"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294" w:history="1">
            <w:r w:rsidR="0032486C" w:rsidRPr="00DF2435">
              <w:rPr>
                <w:rStyle w:val="Hyperlink"/>
                <w:noProof/>
              </w:rPr>
              <w:t>2.2.3.</w:t>
            </w:r>
            <w:r w:rsidR="0032486C">
              <w:rPr>
                <w:rFonts w:asciiTheme="minorHAnsi" w:eastAsiaTheme="minorEastAsia" w:hAnsiTheme="minorHAnsi"/>
                <w:noProof/>
                <w:szCs w:val="22"/>
                <w:lang w:val="en-ZA" w:eastAsia="en-ZA"/>
              </w:rPr>
              <w:tab/>
            </w:r>
            <w:r w:rsidR="0032486C" w:rsidRPr="00DF2435">
              <w:rPr>
                <w:rStyle w:val="Hyperlink"/>
                <w:noProof/>
              </w:rPr>
              <w:t>Effective ways of implementing formative assessment</w:t>
            </w:r>
            <w:r w:rsidR="0032486C">
              <w:rPr>
                <w:noProof/>
                <w:webHidden/>
              </w:rPr>
              <w:tab/>
            </w:r>
            <w:r w:rsidR="0032486C">
              <w:rPr>
                <w:noProof/>
                <w:webHidden/>
              </w:rPr>
              <w:fldChar w:fldCharType="begin"/>
            </w:r>
            <w:r w:rsidR="0032486C">
              <w:rPr>
                <w:noProof/>
                <w:webHidden/>
              </w:rPr>
              <w:instrText xml:space="preserve"> PAGEREF _Toc148779294 \h </w:instrText>
            </w:r>
            <w:r w:rsidR="0032486C">
              <w:rPr>
                <w:noProof/>
                <w:webHidden/>
              </w:rPr>
            </w:r>
            <w:r w:rsidR="0032486C">
              <w:rPr>
                <w:noProof/>
                <w:webHidden/>
              </w:rPr>
              <w:fldChar w:fldCharType="separate"/>
            </w:r>
            <w:r w:rsidR="0032486C">
              <w:rPr>
                <w:noProof/>
                <w:webHidden/>
              </w:rPr>
              <w:t>20</w:t>
            </w:r>
            <w:r w:rsidR="0032486C">
              <w:rPr>
                <w:noProof/>
                <w:webHidden/>
              </w:rPr>
              <w:fldChar w:fldCharType="end"/>
            </w:r>
          </w:hyperlink>
        </w:p>
        <w:p w14:paraId="4A4FE0DF" w14:textId="600A4BDA"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295" w:history="1">
            <w:r w:rsidR="0032486C" w:rsidRPr="00DF2435">
              <w:rPr>
                <w:rStyle w:val="Hyperlink"/>
                <w:noProof/>
              </w:rPr>
              <w:t>2.2.4.</w:t>
            </w:r>
            <w:r w:rsidR="0032486C">
              <w:rPr>
                <w:rFonts w:asciiTheme="minorHAnsi" w:eastAsiaTheme="minorEastAsia" w:hAnsiTheme="minorHAnsi"/>
                <w:noProof/>
                <w:szCs w:val="22"/>
                <w:lang w:val="en-ZA" w:eastAsia="en-ZA"/>
              </w:rPr>
              <w:tab/>
            </w:r>
            <w:r w:rsidR="0032486C" w:rsidRPr="00DF2435">
              <w:rPr>
                <w:rStyle w:val="Hyperlink"/>
                <w:noProof/>
              </w:rPr>
              <w:t>Teacher assessment</w:t>
            </w:r>
            <w:r w:rsidR="0032486C">
              <w:rPr>
                <w:noProof/>
                <w:webHidden/>
              </w:rPr>
              <w:tab/>
            </w:r>
            <w:r w:rsidR="0032486C">
              <w:rPr>
                <w:noProof/>
                <w:webHidden/>
              </w:rPr>
              <w:fldChar w:fldCharType="begin"/>
            </w:r>
            <w:r w:rsidR="0032486C">
              <w:rPr>
                <w:noProof/>
                <w:webHidden/>
              </w:rPr>
              <w:instrText xml:space="preserve"> PAGEREF _Toc148779295 \h </w:instrText>
            </w:r>
            <w:r w:rsidR="0032486C">
              <w:rPr>
                <w:noProof/>
                <w:webHidden/>
              </w:rPr>
            </w:r>
            <w:r w:rsidR="0032486C">
              <w:rPr>
                <w:noProof/>
                <w:webHidden/>
              </w:rPr>
              <w:fldChar w:fldCharType="separate"/>
            </w:r>
            <w:r w:rsidR="0032486C">
              <w:rPr>
                <w:noProof/>
                <w:webHidden/>
              </w:rPr>
              <w:t>21</w:t>
            </w:r>
            <w:r w:rsidR="0032486C">
              <w:rPr>
                <w:noProof/>
                <w:webHidden/>
              </w:rPr>
              <w:fldChar w:fldCharType="end"/>
            </w:r>
          </w:hyperlink>
        </w:p>
        <w:p w14:paraId="7572AB37" w14:textId="1C00D866"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296" w:history="1">
            <w:r w:rsidR="0032486C" w:rsidRPr="00DF2435">
              <w:rPr>
                <w:rStyle w:val="Hyperlink"/>
                <w:noProof/>
              </w:rPr>
              <w:t>2.2.5.</w:t>
            </w:r>
            <w:r w:rsidR="0032486C">
              <w:rPr>
                <w:rFonts w:asciiTheme="minorHAnsi" w:eastAsiaTheme="minorEastAsia" w:hAnsiTheme="minorHAnsi"/>
                <w:noProof/>
                <w:szCs w:val="22"/>
                <w:lang w:val="en-ZA" w:eastAsia="en-ZA"/>
              </w:rPr>
              <w:tab/>
            </w:r>
            <w:r w:rsidR="0032486C" w:rsidRPr="00DF2435">
              <w:rPr>
                <w:rStyle w:val="Hyperlink"/>
                <w:noProof/>
              </w:rPr>
              <w:t>Student Involvement</w:t>
            </w:r>
            <w:r w:rsidR="0032486C">
              <w:rPr>
                <w:noProof/>
                <w:webHidden/>
              </w:rPr>
              <w:tab/>
            </w:r>
            <w:r w:rsidR="0032486C">
              <w:rPr>
                <w:noProof/>
                <w:webHidden/>
              </w:rPr>
              <w:fldChar w:fldCharType="begin"/>
            </w:r>
            <w:r w:rsidR="0032486C">
              <w:rPr>
                <w:noProof/>
                <w:webHidden/>
              </w:rPr>
              <w:instrText xml:space="preserve"> PAGEREF _Toc148779296 \h </w:instrText>
            </w:r>
            <w:r w:rsidR="0032486C">
              <w:rPr>
                <w:noProof/>
                <w:webHidden/>
              </w:rPr>
            </w:r>
            <w:r w:rsidR="0032486C">
              <w:rPr>
                <w:noProof/>
                <w:webHidden/>
              </w:rPr>
              <w:fldChar w:fldCharType="separate"/>
            </w:r>
            <w:r w:rsidR="0032486C">
              <w:rPr>
                <w:noProof/>
                <w:webHidden/>
              </w:rPr>
              <w:t>21</w:t>
            </w:r>
            <w:r w:rsidR="0032486C">
              <w:rPr>
                <w:noProof/>
                <w:webHidden/>
              </w:rPr>
              <w:fldChar w:fldCharType="end"/>
            </w:r>
          </w:hyperlink>
        </w:p>
        <w:p w14:paraId="4B1F65E0" w14:textId="75A0F521" w:rsidR="0032486C" w:rsidRDefault="00000000">
          <w:pPr>
            <w:pStyle w:val="TOC2"/>
            <w:tabs>
              <w:tab w:val="left" w:pos="605"/>
            </w:tabs>
            <w:rPr>
              <w:rFonts w:asciiTheme="minorHAnsi" w:eastAsiaTheme="minorEastAsia" w:hAnsiTheme="minorHAnsi"/>
              <w:bCs w:val="0"/>
              <w:noProof/>
              <w:szCs w:val="22"/>
              <w:lang w:val="en-ZA" w:eastAsia="en-ZA"/>
            </w:rPr>
          </w:pPr>
          <w:hyperlink w:anchor="_Toc148779297" w:history="1">
            <w:r w:rsidR="0032486C" w:rsidRPr="00DF2435">
              <w:rPr>
                <w:rStyle w:val="Hyperlink"/>
                <w:noProof/>
              </w:rPr>
              <w:t>2.3.</w:t>
            </w:r>
            <w:r w:rsidR="0032486C">
              <w:rPr>
                <w:rFonts w:asciiTheme="minorHAnsi" w:eastAsiaTheme="minorEastAsia" w:hAnsiTheme="minorHAnsi"/>
                <w:bCs w:val="0"/>
                <w:noProof/>
                <w:szCs w:val="22"/>
                <w:lang w:val="en-ZA" w:eastAsia="en-ZA"/>
              </w:rPr>
              <w:tab/>
            </w:r>
            <w:r w:rsidR="0032486C" w:rsidRPr="00DF2435">
              <w:rPr>
                <w:rStyle w:val="Hyperlink"/>
                <w:noProof/>
              </w:rPr>
              <w:t>Blooms Taxonomy</w:t>
            </w:r>
            <w:r w:rsidR="0032486C">
              <w:rPr>
                <w:noProof/>
                <w:webHidden/>
              </w:rPr>
              <w:tab/>
            </w:r>
            <w:r w:rsidR="0032486C">
              <w:rPr>
                <w:noProof/>
                <w:webHidden/>
              </w:rPr>
              <w:fldChar w:fldCharType="begin"/>
            </w:r>
            <w:r w:rsidR="0032486C">
              <w:rPr>
                <w:noProof/>
                <w:webHidden/>
              </w:rPr>
              <w:instrText xml:space="preserve"> PAGEREF _Toc148779297 \h </w:instrText>
            </w:r>
            <w:r w:rsidR="0032486C">
              <w:rPr>
                <w:noProof/>
                <w:webHidden/>
              </w:rPr>
            </w:r>
            <w:r w:rsidR="0032486C">
              <w:rPr>
                <w:noProof/>
                <w:webHidden/>
              </w:rPr>
              <w:fldChar w:fldCharType="separate"/>
            </w:r>
            <w:r w:rsidR="0032486C">
              <w:rPr>
                <w:noProof/>
                <w:webHidden/>
              </w:rPr>
              <w:t>22</w:t>
            </w:r>
            <w:r w:rsidR="0032486C">
              <w:rPr>
                <w:noProof/>
                <w:webHidden/>
              </w:rPr>
              <w:fldChar w:fldCharType="end"/>
            </w:r>
          </w:hyperlink>
        </w:p>
        <w:p w14:paraId="0E9416D3" w14:textId="39BE4EA8"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298" w:history="1">
            <w:r w:rsidR="0032486C" w:rsidRPr="00DF2435">
              <w:rPr>
                <w:rStyle w:val="Hyperlink"/>
                <w:noProof/>
              </w:rPr>
              <w:t>2.3.1.</w:t>
            </w:r>
            <w:r w:rsidR="0032486C">
              <w:rPr>
                <w:rFonts w:asciiTheme="minorHAnsi" w:eastAsiaTheme="minorEastAsia" w:hAnsiTheme="minorHAnsi"/>
                <w:noProof/>
                <w:szCs w:val="22"/>
                <w:lang w:val="en-ZA" w:eastAsia="en-ZA"/>
              </w:rPr>
              <w:tab/>
            </w:r>
            <w:r w:rsidR="0032486C" w:rsidRPr="00DF2435">
              <w:rPr>
                <w:rStyle w:val="Hyperlink"/>
                <w:noProof/>
              </w:rPr>
              <w:t>Background</w:t>
            </w:r>
            <w:r w:rsidR="0032486C">
              <w:rPr>
                <w:noProof/>
                <w:webHidden/>
              </w:rPr>
              <w:tab/>
            </w:r>
            <w:r w:rsidR="0032486C">
              <w:rPr>
                <w:noProof/>
                <w:webHidden/>
              </w:rPr>
              <w:fldChar w:fldCharType="begin"/>
            </w:r>
            <w:r w:rsidR="0032486C">
              <w:rPr>
                <w:noProof/>
                <w:webHidden/>
              </w:rPr>
              <w:instrText xml:space="preserve"> PAGEREF _Toc148779298 \h </w:instrText>
            </w:r>
            <w:r w:rsidR="0032486C">
              <w:rPr>
                <w:noProof/>
                <w:webHidden/>
              </w:rPr>
            </w:r>
            <w:r w:rsidR="0032486C">
              <w:rPr>
                <w:noProof/>
                <w:webHidden/>
              </w:rPr>
              <w:fldChar w:fldCharType="separate"/>
            </w:r>
            <w:r w:rsidR="0032486C">
              <w:rPr>
                <w:noProof/>
                <w:webHidden/>
              </w:rPr>
              <w:t>22</w:t>
            </w:r>
            <w:r w:rsidR="0032486C">
              <w:rPr>
                <w:noProof/>
                <w:webHidden/>
              </w:rPr>
              <w:fldChar w:fldCharType="end"/>
            </w:r>
          </w:hyperlink>
        </w:p>
        <w:p w14:paraId="623C44F6" w14:textId="2C4E1A92"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299" w:history="1">
            <w:r w:rsidR="0032486C" w:rsidRPr="00DF2435">
              <w:rPr>
                <w:rStyle w:val="Hyperlink"/>
                <w:noProof/>
              </w:rPr>
              <w:t>2.3.2.</w:t>
            </w:r>
            <w:r w:rsidR="0032486C">
              <w:rPr>
                <w:rFonts w:asciiTheme="minorHAnsi" w:eastAsiaTheme="minorEastAsia" w:hAnsiTheme="minorHAnsi"/>
                <w:noProof/>
                <w:szCs w:val="22"/>
                <w:lang w:val="en-ZA" w:eastAsia="en-ZA"/>
              </w:rPr>
              <w:tab/>
            </w:r>
            <w:r w:rsidR="0032486C" w:rsidRPr="00DF2435">
              <w:rPr>
                <w:rStyle w:val="Hyperlink"/>
                <w:noProof/>
              </w:rPr>
              <w:t>Cognitive levels</w:t>
            </w:r>
            <w:r w:rsidR="0032486C">
              <w:rPr>
                <w:noProof/>
                <w:webHidden/>
              </w:rPr>
              <w:tab/>
            </w:r>
            <w:r w:rsidR="0032486C">
              <w:rPr>
                <w:noProof/>
                <w:webHidden/>
              </w:rPr>
              <w:fldChar w:fldCharType="begin"/>
            </w:r>
            <w:r w:rsidR="0032486C">
              <w:rPr>
                <w:noProof/>
                <w:webHidden/>
              </w:rPr>
              <w:instrText xml:space="preserve"> PAGEREF _Toc148779299 \h </w:instrText>
            </w:r>
            <w:r w:rsidR="0032486C">
              <w:rPr>
                <w:noProof/>
                <w:webHidden/>
              </w:rPr>
            </w:r>
            <w:r w:rsidR="0032486C">
              <w:rPr>
                <w:noProof/>
                <w:webHidden/>
              </w:rPr>
              <w:fldChar w:fldCharType="separate"/>
            </w:r>
            <w:r w:rsidR="0032486C">
              <w:rPr>
                <w:noProof/>
                <w:webHidden/>
              </w:rPr>
              <w:t>24</w:t>
            </w:r>
            <w:r w:rsidR="0032486C">
              <w:rPr>
                <w:noProof/>
                <w:webHidden/>
              </w:rPr>
              <w:fldChar w:fldCharType="end"/>
            </w:r>
          </w:hyperlink>
        </w:p>
        <w:p w14:paraId="3D2E86EE" w14:textId="7EAF4414"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300" w:history="1">
            <w:r w:rsidR="0032486C" w:rsidRPr="00DF2435">
              <w:rPr>
                <w:rStyle w:val="Hyperlink"/>
                <w:noProof/>
              </w:rPr>
              <w:t>2.3.3.</w:t>
            </w:r>
            <w:r w:rsidR="0032486C">
              <w:rPr>
                <w:rFonts w:asciiTheme="minorHAnsi" w:eastAsiaTheme="minorEastAsia" w:hAnsiTheme="minorHAnsi"/>
                <w:noProof/>
                <w:szCs w:val="22"/>
                <w:lang w:val="en-ZA" w:eastAsia="en-ZA"/>
              </w:rPr>
              <w:tab/>
            </w:r>
            <w:r w:rsidR="0032486C" w:rsidRPr="00DF2435">
              <w:rPr>
                <w:rStyle w:val="Hyperlink"/>
                <w:noProof/>
              </w:rPr>
              <w:t>Value of Bloom’s taxonomy in formative assessment</w:t>
            </w:r>
            <w:r w:rsidR="0032486C">
              <w:rPr>
                <w:noProof/>
                <w:webHidden/>
              </w:rPr>
              <w:tab/>
            </w:r>
            <w:r w:rsidR="0032486C">
              <w:rPr>
                <w:noProof/>
                <w:webHidden/>
              </w:rPr>
              <w:fldChar w:fldCharType="begin"/>
            </w:r>
            <w:r w:rsidR="0032486C">
              <w:rPr>
                <w:noProof/>
                <w:webHidden/>
              </w:rPr>
              <w:instrText xml:space="preserve"> PAGEREF _Toc148779300 \h </w:instrText>
            </w:r>
            <w:r w:rsidR="0032486C">
              <w:rPr>
                <w:noProof/>
                <w:webHidden/>
              </w:rPr>
            </w:r>
            <w:r w:rsidR="0032486C">
              <w:rPr>
                <w:noProof/>
                <w:webHidden/>
              </w:rPr>
              <w:fldChar w:fldCharType="separate"/>
            </w:r>
            <w:r w:rsidR="0032486C">
              <w:rPr>
                <w:noProof/>
                <w:webHidden/>
              </w:rPr>
              <w:t>25</w:t>
            </w:r>
            <w:r w:rsidR="0032486C">
              <w:rPr>
                <w:noProof/>
                <w:webHidden/>
              </w:rPr>
              <w:fldChar w:fldCharType="end"/>
            </w:r>
          </w:hyperlink>
        </w:p>
        <w:p w14:paraId="3CFB3213" w14:textId="42A82E4E"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01" w:history="1">
            <w:r w:rsidR="0032486C" w:rsidRPr="00DF2435">
              <w:rPr>
                <w:rStyle w:val="Hyperlink"/>
                <w:noProof/>
              </w:rPr>
              <w:t>2.4.</w:t>
            </w:r>
            <w:r w:rsidR="0032486C">
              <w:rPr>
                <w:rFonts w:asciiTheme="minorHAnsi" w:eastAsiaTheme="minorEastAsia" w:hAnsiTheme="minorHAnsi"/>
                <w:bCs w:val="0"/>
                <w:noProof/>
                <w:szCs w:val="22"/>
                <w:lang w:val="en-ZA" w:eastAsia="en-ZA"/>
              </w:rPr>
              <w:tab/>
            </w:r>
            <w:r w:rsidR="0032486C" w:rsidRPr="00DF2435">
              <w:rPr>
                <w:rStyle w:val="Hyperlink"/>
                <w:noProof/>
              </w:rPr>
              <w:t>SAQA</w:t>
            </w:r>
            <w:r w:rsidR="0032486C">
              <w:rPr>
                <w:noProof/>
                <w:webHidden/>
              </w:rPr>
              <w:tab/>
            </w:r>
            <w:r w:rsidR="0032486C">
              <w:rPr>
                <w:noProof/>
                <w:webHidden/>
              </w:rPr>
              <w:fldChar w:fldCharType="begin"/>
            </w:r>
            <w:r w:rsidR="0032486C">
              <w:rPr>
                <w:noProof/>
                <w:webHidden/>
              </w:rPr>
              <w:instrText xml:space="preserve"> PAGEREF _Toc148779301 \h </w:instrText>
            </w:r>
            <w:r w:rsidR="0032486C">
              <w:rPr>
                <w:noProof/>
                <w:webHidden/>
              </w:rPr>
            </w:r>
            <w:r w:rsidR="0032486C">
              <w:rPr>
                <w:noProof/>
                <w:webHidden/>
              </w:rPr>
              <w:fldChar w:fldCharType="separate"/>
            </w:r>
            <w:r w:rsidR="0032486C">
              <w:rPr>
                <w:noProof/>
                <w:webHidden/>
              </w:rPr>
              <w:t>26</w:t>
            </w:r>
            <w:r w:rsidR="0032486C">
              <w:rPr>
                <w:noProof/>
                <w:webHidden/>
              </w:rPr>
              <w:fldChar w:fldCharType="end"/>
            </w:r>
          </w:hyperlink>
        </w:p>
        <w:p w14:paraId="0BBCE609" w14:textId="22A361C7"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302" w:history="1">
            <w:r w:rsidR="0032486C" w:rsidRPr="00DF2435">
              <w:rPr>
                <w:rStyle w:val="Hyperlink"/>
                <w:noProof/>
              </w:rPr>
              <w:t>2.4.1.</w:t>
            </w:r>
            <w:r w:rsidR="0032486C">
              <w:rPr>
                <w:rFonts w:asciiTheme="minorHAnsi" w:eastAsiaTheme="minorEastAsia" w:hAnsiTheme="minorHAnsi"/>
                <w:noProof/>
                <w:szCs w:val="22"/>
                <w:lang w:val="en-ZA" w:eastAsia="en-ZA"/>
              </w:rPr>
              <w:tab/>
            </w:r>
            <w:r w:rsidR="0032486C" w:rsidRPr="00DF2435">
              <w:rPr>
                <w:rStyle w:val="Hyperlink"/>
                <w:noProof/>
              </w:rPr>
              <w:t>What is SAQA and what is its purpose?</w:t>
            </w:r>
            <w:r w:rsidR="0032486C">
              <w:rPr>
                <w:noProof/>
                <w:webHidden/>
              </w:rPr>
              <w:tab/>
            </w:r>
            <w:r w:rsidR="0032486C">
              <w:rPr>
                <w:noProof/>
                <w:webHidden/>
              </w:rPr>
              <w:fldChar w:fldCharType="begin"/>
            </w:r>
            <w:r w:rsidR="0032486C">
              <w:rPr>
                <w:noProof/>
                <w:webHidden/>
              </w:rPr>
              <w:instrText xml:space="preserve"> PAGEREF _Toc148779302 \h </w:instrText>
            </w:r>
            <w:r w:rsidR="0032486C">
              <w:rPr>
                <w:noProof/>
                <w:webHidden/>
              </w:rPr>
            </w:r>
            <w:r w:rsidR="0032486C">
              <w:rPr>
                <w:noProof/>
                <w:webHidden/>
              </w:rPr>
              <w:fldChar w:fldCharType="separate"/>
            </w:r>
            <w:r w:rsidR="0032486C">
              <w:rPr>
                <w:noProof/>
                <w:webHidden/>
              </w:rPr>
              <w:t>26</w:t>
            </w:r>
            <w:r w:rsidR="0032486C">
              <w:rPr>
                <w:noProof/>
                <w:webHidden/>
              </w:rPr>
              <w:fldChar w:fldCharType="end"/>
            </w:r>
          </w:hyperlink>
        </w:p>
        <w:p w14:paraId="68D1A6A8" w14:textId="4BCA383A"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303" w:history="1">
            <w:r w:rsidR="0032486C" w:rsidRPr="00DF2435">
              <w:rPr>
                <w:rStyle w:val="Hyperlink"/>
                <w:noProof/>
              </w:rPr>
              <w:t>2.4.2.</w:t>
            </w:r>
            <w:r w:rsidR="0032486C">
              <w:rPr>
                <w:rFonts w:asciiTheme="minorHAnsi" w:eastAsiaTheme="minorEastAsia" w:hAnsiTheme="minorHAnsi"/>
                <w:noProof/>
                <w:szCs w:val="22"/>
                <w:lang w:val="en-ZA" w:eastAsia="en-ZA"/>
              </w:rPr>
              <w:tab/>
            </w:r>
            <w:r w:rsidR="0032486C" w:rsidRPr="00DF2435">
              <w:rPr>
                <w:rStyle w:val="Hyperlink"/>
                <w:noProof/>
              </w:rPr>
              <w:t>Level descriptors</w:t>
            </w:r>
            <w:r w:rsidR="0032486C">
              <w:rPr>
                <w:noProof/>
                <w:webHidden/>
              </w:rPr>
              <w:tab/>
            </w:r>
            <w:r w:rsidR="0032486C">
              <w:rPr>
                <w:noProof/>
                <w:webHidden/>
              </w:rPr>
              <w:fldChar w:fldCharType="begin"/>
            </w:r>
            <w:r w:rsidR="0032486C">
              <w:rPr>
                <w:noProof/>
                <w:webHidden/>
              </w:rPr>
              <w:instrText xml:space="preserve"> PAGEREF _Toc148779303 \h </w:instrText>
            </w:r>
            <w:r w:rsidR="0032486C">
              <w:rPr>
                <w:noProof/>
                <w:webHidden/>
              </w:rPr>
            </w:r>
            <w:r w:rsidR="0032486C">
              <w:rPr>
                <w:noProof/>
                <w:webHidden/>
              </w:rPr>
              <w:fldChar w:fldCharType="separate"/>
            </w:r>
            <w:r w:rsidR="0032486C">
              <w:rPr>
                <w:noProof/>
                <w:webHidden/>
              </w:rPr>
              <w:t>26</w:t>
            </w:r>
            <w:r w:rsidR="0032486C">
              <w:rPr>
                <w:noProof/>
                <w:webHidden/>
              </w:rPr>
              <w:fldChar w:fldCharType="end"/>
            </w:r>
          </w:hyperlink>
        </w:p>
        <w:p w14:paraId="4DF36E7F" w14:textId="3A103500"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04" w:history="1">
            <w:r w:rsidR="0032486C" w:rsidRPr="00DF2435">
              <w:rPr>
                <w:rStyle w:val="Hyperlink"/>
                <w:noProof/>
              </w:rPr>
              <w:t>2.5.</w:t>
            </w:r>
            <w:r w:rsidR="0032486C">
              <w:rPr>
                <w:rFonts w:asciiTheme="minorHAnsi" w:eastAsiaTheme="minorEastAsia" w:hAnsiTheme="minorHAnsi"/>
                <w:bCs w:val="0"/>
                <w:noProof/>
                <w:szCs w:val="22"/>
                <w:lang w:val="en-ZA" w:eastAsia="en-ZA"/>
              </w:rPr>
              <w:tab/>
            </w:r>
            <w:r w:rsidR="0032486C" w:rsidRPr="00DF2435">
              <w:rPr>
                <w:rStyle w:val="Hyperlink"/>
                <w:noProof/>
              </w:rPr>
              <w:t>Construction Roadworks</w:t>
            </w:r>
            <w:r w:rsidR="0032486C">
              <w:rPr>
                <w:noProof/>
                <w:webHidden/>
              </w:rPr>
              <w:tab/>
            </w:r>
            <w:r w:rsidR="0032486C">
              <w:rPr>
                <w:noProof/>
                <w:webHidden/>
              </w:rPr>
              <w:fldChar w:fldCharType="begin"/>
            </w:r>
            <w:r w:rsidR="0032486C">
              <w:rPr>
                <w:noProof/>
                <w:webHidden/>
              </w:rPr>
              <w:instrText xml:space="preserve"> PAGEREF _Toc148779304 \h </w:instrText>
            </w:r>
            <w:r w:rsidR="0032486C">
              <w:rPr>
                <w:noProof/>
                <w:webHidden/>
              </w:rPr>
            </w:r>
            <w:r w:rsidR="0032486C">
              <w:rPr>
                <w:noProof/>
                <w:webHidden/>
              </w:rPr>
              <w:fldChar w:fldCharType="separate"/>
            </w:r>
            <w:r w:rsidR="0032486C">
              <w:rPr>
                <w:noProof/>
                <w:webHidden/>
              </w:rPr>
              <w:t>27</w:t>
            </w:r>
            <w:r w:rsidR="0032486C">
              <w:rPr>
                <w:noProof/>
                <w:webHidden/>
              </w:rPr>
              <w:fldChar w:fldCharType="end"/>
            </w:r>
          </w:hyperlink>
        </w:p>
        <w:p w14:paraId="0EE2D475" w14:textId="2E82FE95"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305" w:history="1">
            <w:r w:rsidR="0032486C" w:rsidRPr="00DF2435">
              <w:rPr>
                <w:rStyle w:val="Hyperlink"/>
                <w:noProof/>
              </w:rPr>
              <w:t>2.5.1.</w:t>
            </w:r>
            <w:r w:rsidR="0032486C">
              <w:rPr>
                <w:rFonts w:asciiTheme="minorHAnsi" w:eastAsiaTheme="minorEastAsia" w:hAnsiTheme="minorHAnsi"/>
                <w:noProof/>
                <w:szCs w:val="22"/>
                <w:lang w:val="en-ZA" w:eastAsia="en-ZA"/>
              </w:rPr>
              <w:tab/>
            </w:r>
            <w:r w:rsidR="0032486C" w:rsidRPr="00DF2435">
              <w:rPr>
                <w:rStyle w:val="Hyperlink"/>
                <w:noProof/>
              </w:rPr>
              <w:t>What is it?</w:t>
            </w:r>
            <w:r w:rsidR="0032486C">
              <w:rPr>
                <w:noProof/>
                <w:webHidden/>
              </w:rPr>
              <w:tab/>
            </w:r>
            <w:r w:rsidR="0032486C">
              <w:rPr>
                <w:noProof/>
                <w:webHidden/>
              </w:rPr>
              <w:fldChar w:fldCharType="begin"/>
            </w:r>
            <w:r w:rsidR="0032486C">
              <w:rPr>
                <w:noProof/>
                <w:webHidden/>
              </w:rPr>
              <w:instrText xml:space="preserve"> PAGEREF _Toc148779305 \h </w:instrText>
            </w:r>
            <w:r w:rsidR="0032486C">
              <w:rPr>
                <w:noProof/>
                <w:webHidden/>
              </w:rPr>
            </w:r>
            <w:r w:rsidR="0032486C">
              <w:rPr>
                <w:noProof/>
                <w:webHidden/>
              </w:rPr>
              <w:fldChar w:fldCharType="separate"/>
            </w:r>
            <w:r w:rsidR="0032486C">
              <w:rPr>
                <w:noProof/>
                <w:webHidden/>
              </w:rPr>
              <w:t>27</w:t>
            </w:r>
            <w:r w:rsidR="0032486C">
              <w:rPr>
                <w:noProof/>
                <w:webHidden/>
              </w:rPr>
              <w:fldChar w:fldCharType="end"/>
            </w:r>
          </w:hyperlink>
        </w:p>
        <w:p w14:paraId="2EFD4992" w14:textId="718ADC02"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306" w:history="1">
            <w:r w:rsidR="0032486C" w:rsidRPr="00DF2435">
              <w:rPr>
                <w:rStyle w:val="Hyperlink"/>
                <w:noProof/>
              </w:rPr>
              <w:t>2.5.2.</w:t>
            </w:r>
            <w:r w:rsidR="0032486C">
              <w:rPr>
                <w:rFonts w:asciiTheme="minorHAnsi" w:eastAsiaTheme="minorEastAsia" w:hAnsiTheme="minorHAnsi"/>
                <w:noProof/>
                <w:szCs w:val="22"/>
                <w:lang w:val="en-ZA" w:eastAsia="en-ZA"/>
              </w:rPr>
              <w:tab/>
            </w:r>
            <w:r w:rsidR="0032486C" w:rsidRPr="00DF2435">
              <w:rPr>
                <w:rStyle w:val="Hyperlink"/>
                <w:noProof/>
              </w:rPr>
              <w:t>Outcomes</w:t>
            </w:r>
            <w:r w:rsidR="0032486C">
              <w:rPr>
                <w:noProof/>
                <w:webHidden/>
              </w:rPr>
              <w:tab/>
            </w:r>
            <w:r w:rsidR="0032486C">
              <w:rPr>
                <w:noProof/>
                <w:webHidden/>
              </w:rPr>
              <w:fldChar w:fldCharType="begin"/>
            </w:r>
            <w:r w:rsidR="0032486C">
              <w:rPr>
                <w:noProof/>
                <w:webHidden/>
              </w:rPr>
              <w:instrText xml:space="preserve"> PAGEREF _Toc148779306 \h </w:instrText>
            </w:r>
            <w:r w:rsidR="0032486C">
              <w:rPr>
                <w:noProof/>
                <w:webHidden/>
              </w:rPr>
            </w:r>
            <w:r w:rsidR="0032486C">
              <w:rPr>
                <w:noProof/>
                <w:webHidden/>
              </w:rPr>
              <w:fldChar w:fldCharType="separate"/>
            </w:r>
            <w:r w:rsidR="0032486C">
              <w:rPr>
                <w:noProof/>
                <w:webHidden/>
              </w:rPr>
              <w:t>27</w:t>
            </w:r>
            <w:r w:rsidR="0032486C">
              <w:rPr>
                <w:noProof/>
                <w:webHidden/>
              </w:rPr>
              <w:fldChar w:fldCharType="end"/>
            </w:r>
          </w:hyperlink>
        </w:p>
        <w:p w14:paraId="45FC414D" w14:textId="5B2A7478"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307" w:history="1">
            <w:r w:rsidR="0032486C" w:rsidRPr="00DF2435">
              <w:rPr>
                <w:rStyle w:val="Hyperlink"/>
                <w:noProof/>
              </w:rPr>
              <w:t>2.5.3.</w:t>
            </w:r>
            <w:r w:rsidR="0032486C">
              <w:rPr>
                <w:rFonts w:asciiTheme="minorHAnsi" w:eastAsiaTheme="minorEastAsia" w:hAnsiTheme="minorHAnsi"/>
                <w:noProof/>
                <w:szCs w:val="22"/>
                <w:lang w:val="en-ZA" w:eastAsia="en-ZA"/>
              </w:rPr>
              <w:tab/>
            </w:r>
            <w:r w:rsidR="0032486C" w:rsidRPr="00DF2435">
              <w:rPr>
                <w:rStyle w:val="Hyperlink"/>
                <w:noProof/>
              </w:rPr>
              <w:t>Value of various levels of Bloom’s level within construction roadworks</w:t>
            </w:r>
            <w:r w:rsidR="0032486C">
              <w:rPr>
                <w:noProof/>
                <w:webHidden/>
              </w:rPr>
              <w:tab/>
            </w:r>
            <w:r w:rsidR="0032486C">
              <w:rPr>
                <w:noProof/>
                <w:webHidden/>
              </w:rPr>
              <w:fldChar w:fldCharType="begin"/>
            </w:r>
            <w:r w:rsidR="0032486C">
              <w:rPr>
                <w:noProof/>
                <w:webHidden/>
              </w:rPr>
              <w:instrText xml:space="preserve"> PAGEREF _Toc148779307 \h </w:instrText>
            </w:r>
            <w:r w:rsidR="0032486C">
              <w:rPr>
                <w:noProof/>
                <w:webHidden/>
              </w:rPr>
            </w:r>
            <w:r w:rsidR="0032486C">
              <w:rPr>
                <w:noProof/>
                <w:webHidden/>
              </w:rPr>
              <w:fldChar w:fldCharType="separate"/>
            </w:r>
            <w:r w:rsidR="0032486C">
              <w:rPr>
                <w:noProof/>
                <w:webHidden/>
              </w:rPr>
              <w:t>28</w:t>
            </w:r>
            <w:r w:rsidR="0032486C">
              <w:rPr>
                <w:noProof/>
                <w:webHidden/>
              </w:rPr>
              <w:fldChar w:fldCharType="end"/>
            </w:r>
          </w:hyperlink>
        </w:p>
        <w:p w14:paraId="796209F3" w14:textId="16484351"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08" w:history="1">
            <w:r w:rsidR="0032486C" w:rsidRPr="00DF2435">
              <w:rPr>
                <w:rStyle w:val="Hyperlink"/>
                <w:noProof/>
              </w:rPr>
              <w:t>2.6.</w:t>
            </w:r>
            <w:r w:rsidR="0032486C">
              <w:rPr>
                <w:rFonts w:asciiTheme="minorHAnsi" w:eastAsiaTheme="minorEastAsia" w:hAnsiTheme="minorHAnsi"/>
                <w:bCs w:val="0"/>
                <w:noProof/>
                <w:szCs w:val="22"/>
                <w:lang w:val="en-ZA" w:eastAsia="en-ZA"/>
              </w:rPr>
              <w:tab/>
            </w:r>
            <w:r w:rsidR="0032486C" w:rsidRPr="00DF2435">
              <w:rPr>
                <w:rStyle w:val="Hyperlink"/>
                <w:noProof/>
              </w:rPr>
              <w:t>SHORT LEARNING PROGRAMMES</w:t>
            </w:r>
            <w:r w:rsidR="0032486C">
              <w:rPr>
                <w:noProof/>
                <w:webHidden/>
              </w:rPr>
              <w:tab/>
            </w:r>
            <w:r w:rsidR="0032486C">
              <w:rPr>
                <w:noProof/>
                <w:webHidden/>
              </w:rPr>
              <w:fldChar w:fldCharType="begin"/>
            </w:r>
            <w:r w:rsidR="0032486C">
              <w:rPr>
                <w:noProof/>
                <w:webHidden/>
              </w:rPr>
              <w:instrText xml:space="preserve"> PAGEREF _Toc148779308 \h </w:instrText>
            </w:r>
            <w:r w:rsidR="0032486C">
              <w:rPr>
                <w:noProof/>
                <w:webHidden/>
              </w:rPr>
            </w:r>
            <w:r w:rsidR="0032486C">
              <w:rPr>
                <w:noProof/>
                <w:webHidden/>
              </w:rPr>
              <w:fldChar w:fldCharType="separate"/>
            </w:r>
            <w:r w:rsidR="0032486C">
              <w:rPr>
                <w:noProof/>
                <w:webHidden/>
              </w:rPr>
              <w:t>28</w:t>
            </w:r>
            <w:r w:rsidR="0032486C">
              <w:rPr>
                <w:noProof/>
                <w:webHidden/>
              </w:rPr>
              <w:fldChar w:fldCharType="end"/>
            </w:r>
          </w:hyperlink>
        </w:p>
        <w:p w14:paraId="4124AD75" w14:textId="7B407483"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309" w:history="1">
            <w:r w:rsidR="0032486C" w:rsidRPr="00DF2435">
              <w:rPr>
                <w:rStyle w:val="Hyperlink"/>
                <w:bCs/>
                <w:noProof/>
              </w:rPr>
              <w:t>2.6.1.</w:t>
            </w:r>
            <w:r w:rsidR="0032486C">
              <w:rPr>
                <w:rFonts w:asciiTheme="minorHAnsi" w:eastAsiaTheme="minorEastAsia" w:hAnsiTheme="minorHAnsi"/>
                <w:noProof/>
                <w:szCs w:val="22"/>
                <w:lang w:val="en-ZA" w:eastAsia="en-ZA"/>
              </w:rPr>
              <w:tab/>
            </w:r>
            <w:r w:rsidR="0032486C" w:rsidRPr="00DF2435">
              <w:rPr>
                <w:rStyle w:val="Hyperlink"/>
                <w:bCs/>
                <w:noProof/>
              </w:rPr>
              <w:t>What is it?</w:t>
            </w:r>
            <w:r w:rsidR="0032486C">
              <w:rPr>
                <w:noProof/>
                <w:webHidden/>
              </w:rPr>
              <w:tab/>
            </w:r>
            <w:r w:rsidR="0032486C">
              <w:rPr>
                <w:noProof/>
                <w:webHidden/>
              </w:rPr>
              <w:fldChar w:fldCharType="begin"/>
            </w:r>
            <w:r w:rsidR="0032486C">
              <w:rPr>
                <w:noProof/>
                <w:webHidden/>
              </w:rPr>
              <w:instrText xml:space="preserve"> PAGEREF _Toc148779309 \h </w:instrText>
            </w:r>
            <w:r w:rsidR="0032486C">
              <w:rPr>
                <w:noProof/>
                <w:webHidden/>
              </w:rPr>
            </w:r>
            <w:r w:rsidR="0032486C">
              <w:rPr>
                <w:noProof/>
                <w:webHidden/>
              </w:rPr>
              <w:fldChar w:fldCharType="separate"/>
            </w:r>
            <w:r w:rsidR="0032486C">
              <w:rPr>
                <w:noProof/>
                <w:webHidden/>
              </w:rPr>
              <w:t>28</w:t>
            </w:r>
            <w:r w:rsidR="0032486C">
              <w:rPr>
                <w:noProof/>
                <w:webHidden/>
              </w:rPr>
              <w:fldChar w:fldCharType="end"/>
            </w:r>
          </w:hyperlink>
        </w:p>
        <w:p w14:paraId="371F36D9" w14:textId="6B750028" w:rsidR="0032486C" w:rsidRDefault="00000000">
          <w:pPr>
            <w:pStyle w:val="TOC3"/>
            <w:tabs>
              <w:tab w:val="left" w:pos="1100"/>
              <w:tab w:val="right" w:leader="dot" w:pos="8630"/>
            </w:tabs>
            <w:rPr>
              <w:rFonts w:asciiTheme="minorHAnsi" w:eastAsiaTheme="minorEastAsia" w:hAnsiTheme="minorHAnsi"/>
              <w:noProof/>
              <w:szCs w:val="22"/>
              <w:lang w:val="en-ZA" w:eastAsia="en-ZA"/>
            </w:rPr>
          </w:pPr>
          <w:hyperlink w:anchor="_Toc148779310" w:history="1">
            <w:r w:rsidR="0032486C" w:rsidRPr="00DF2435">
              <w:rPr>
                <w:rStyle w:val="Hyperlink"/>
                <w:noProof/>
              </w:rPr>
              <w:t>2.6.2.</w:t>
            </w:r>
            <w:r w:rsidR="0032486C">
              <w:rPr>
                <w:rFonts w:asciiTheme="minorHAnsi" w:eastAsiaTheme="minorEastAsia" w:hAnsiTheme="minorHAnsi"/>
                <w:noProof/>
                <w:szCs w:val="22"/>
                <w:lang w:val="en-ZA" w:eastAsia="en-ZA"/>
              </w:rPr>
              <w:tab/>
            </w:r>
            <w:r w:rsidR="0032486C" w:rsidRPr="00DF2435">
              <w:rPr>
                <w:rStyle w:val="Hyperlink"/>
                <w:noProof/>
              </w:rPr>
              <w:t>Accreditation &amp; purpose</w:t>
            </w:r>
            <w:r w:rsidR="0032486C">
              <w:rPr>
                <w:noProof/>
                <w:webHidden/>
              </w:rPr>
              <w:tab/>
            </w:r>
            <w:r w:rsidR="0032486C">
              <w:rPr>
                <w:noProof/>
                <w:webHidden/>
              </w:rPr>
              <w:fldChar w:fldCharType="begin"/>
            </w:r>
            <w:r w:rsidR="0032486C">
              <w:rPr>
                <w:noProof/>
                <w:webHidden/>
              </w:rPr>
              <w:instrText xml:space="preserve"> PAGEREF _Toc148779310 \h </w:instrText>
            </w:r>
            <w:r w:rsidR="0032486C">
              <w:rPr>
                <w:noProof/>
                <w:webHidden/>
              </w:rPr>
            </w:r>
            <w:r w:rsidR="0032486C">
              <w:rPr>
                <w:noProof/>
                <w:webHidden/>
              </w:rPr>
              <w:fldChar w:fldCharType="separate"/>
            </w:r>
            <w:r w:rsidR="0032486C">
              <w:rPr>
                <w:noProof/>
                <w:webHidden/>
              </w:rPr>
              <w:t>29</w:t>
            </w:r>
            <w:r w:rsidR="0032486C">
              <w:rPr>
                <w:noProof/>
                <w:webHidden/>
              </w:rPr>
              <w:fldChar w:fldCharType="end"/>
            </w:r>
          </w:hyperlink>
        </w:p>
        <w:p w14:paraId="4387F866" w14:textId="1EAD5B52"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11" w:history="1">
            <w:r w:rsidR="0032486C" w:rsidRPr="00DF2435">
              <w:rPr>
                <w:rStyle w:val="Hyperlink"/>
                <w:noProof/>
              </w:rPr>
              <w:t>2.7.</w:t>
            </w:r>
            <w:r w:rsidR="0032486C">
              <w:rPr>
                <w:rFonts w:asciiTheme="minorHAnsi" w:eastAsiaTheme="minorEastAsia" w:hAnsiTheme="minorHAnsi"/>
                <w:bCs w:val="0"/>
                <w:noProof/>
                <w:szCs w:val="22"/>
                <w:lang w:val="en-ZA" w:eastAsia="en-ZA"/>
              </w:rPr>
              <w:tab/>
            </w:r>
            <w:r w:rsidR="0032486C" w:rsidRPr="00DF2435">
              <w:rPr>
                <w:rStyle w:val="Hyperlink"/>
                <w:noProof/>
              </w:rPr>
              <w:t>CONCLUSION</w:t>
            </w:r>
            <w:r w:rsidR="0032486C">
              <w:rPr>
                <w:noProof/>
                <w:webHidden/>
              </w:rPr>
              <w:tab/>
            </w:r>
            <w:r w:rsidR="0032486C">
              <w:rPr>
                <w:noProof/>
                <w:webHidden/>
              </w:rPr>
              <w:fldChar w:fldCharType="begin"/>
            </w:r>
            <w:r w:rsidR="0032486C">
              <w:rPr>
                <w:noProof/>
                <w:webHidden/>
              </w:rPr>
              <w:instrText xml:space="preserve"> PAGEREF _Toc148779311 \h </w:instrText>
            </w:r>
            <w:r w:rsidR="0032486C">
              <w:rPr>
                <w:noProof/>
                <w:webHidden/>
              </w:rPr>
            </w:r>
            <w:r w:rsidR="0032486C">
              <w:rPr>
                <w:noProof/>
                <w:webHidden/>
              </w:rPr>
              <w:fldChar w:fldCharType="separate"/>
            </w:r>
            <w:r w:rsidR="0032486C">
              <w:rPr>
                <w:noProof/>
                <w:webHidden/>
              </w:rPr>
              <w:t>29</w:t>
            </w:r>
            <w:r w:rsidR="0032486C">
              <w:rPr>
                <w:noProof/>
                <w:webHidden/>
              </w:rPr>
              <w:fldChar w:fldCharType="end"/>
            </w:r>
          </w:hyperlink>
        </w:p>
        <w:p w14:paraId="52514B87" w14:textId="5E275592" w:rsidR="0032486C" w:rsidRDefault="00000000">
          <w:pPr>
            <w:pStyle w:val="TOC1"/>
            <w:tabs>
              <w:tab w:val="right" w:leader="dot" w:pos="8630"/>
            </w:tabs>
            <w:rPr>
              <w:rFonts w:asciiTheme="minorHAnsi" w:eastAsiaTheme="minorEastAsia" w:hAnsiTheme="minorHAnsi"/>
              <w:b w:val="0"/>
              <w:bCs w:val="0"/>
              <w:noProof/>
              <w:szCs w:val="22"/>
              <w:lang w:val="en-ZA" w:eastAsia="en-ZA"/>
            </w:rPr>
          </w:pPr>
          <w:hyperlink w:anchor="_Toc148779312" w:history="1">
            <w:r w:rsidR="0032486C" w:rsidRPr="00DF2435">
              <w:rPr>
                <w:rStyle w:val="Hyperlink"/>
                <w:noProof/>
              </w:rPr>
              <w:t>3</w:t>
            </w:r>
            <w:r w:rsidR="0032486C">
              <w:rPr>
                <w:rFonts w:asciiTheme="minorHAnsi" w:eastAsiaTheme="minorEastAsia" w:hAnsiTheme="minorHAnsi"/>
                <w:b w:val="0"/>
                <w:bCs w:val="0"/>
                <w:noProof/>
                <w:szCs w:val="22"/>
                <w:lang w:val="en-ZA" w:eastAsia="en-ZA"/>
              </w:rPr>
              <w:tab/>
            </w:r>
            <w:r w:rsidR="0032486C" w:rsidRPr="00DF2435">
              <w:rPr>
                <w:rStyle w:val="Hyperlink"/>
                <w:noProof/>
              </w:rPr>
              <w:t>Research Methodology</w:t>
            </w:r>
            <w:r w:rsidR="0032486C">
              <w:rPr>
                <w:noProof/>
                <w:webHidden/>
              </w:rPr>
              <w:tab/>
            </w:r>
            <w:r w:rsidR="0032486C">
              <w:rPr>
                <w:noProof/>
                <w:webHidden/>
              </w:rPr>
              <w:fldChar w:fldCharType="begin"/>
            </w:r>
            <w:r w:rsidR="0032486C">
              <w:rPr>
                <w:noProof/>
                <w:webHidden/>
              </w:rPr>
              <w:instrText xml:space="preserve"> PAGEREF _Toc148779312 \h </w:instrText>
            </w:r>
            <w:r w:rsidR="0032486C">
              <w:rPr>
                <w:noProof/>
                <w:webHidden/>
              </w:rPr>
            </w:r>
            <w:r w:rsidR="0032486C">
              <w:rPr>
                <w:noProof/>
                <w:webHidden/>
              </w:rPr>
              <w:fldChar w:fldCharType="separate"/>
            </w:r>
            <w:r w:rsidR="0032486C">
              <w:rPr>
                <w:noProof/>
                <w:webHidden/>
              </w:rPr>
              <w:t>31</w:t>
            </w:r>
            <w:r w:rsidR="0032486C">
              <w:rPr>
                <w:noProof/>
                <w:webHidden/>
              </w:rPr>
              <w:fldChar w:fldCharType="end"/>
            </w:r>
          </w:hyperlink>
        </w:p>
        <w:p w14:paraId="13CB5828" w14:textId="45CF3B32"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13" w:history="1">
            <w:r w:rsidR="0032486C" w:rsidRPr="00DF2435">
              <w:rPr>
                <w:rStyle w:val="Hyperlink"/>
                <w:noProof/>
              </w:rPr>
              <w:t>3.1.</w:t>
            </w:r>
            <w:r w:rsidR="0032486C">
              <w:rPr>
                <w:rFonts w:asciiTheme="minorHAnsi" w:eastAsiaTheme="minorEastAsia" w:hAnsiTheme="minorHAnsi"/>
                <w:bCs w:val="0"/>
                <w:noProof/>
                <w:szCs w:val="22"/>
                <w:lang w:val="en-ZA" w:eastAsia="en-ZA"/>
              </w:rPr>
              <w:tab/>
            </w:r>
            <w:r w:rsidR="0032486C" w:rsidRPr="00DF2435">
              <w:rPr>
                <w:rStyle w:val="Hyperlink"/>
                <w:noProof/>
              </w:rPr>
              <w:t>Introduction</w:t>
            </w:r>
            <w:r w:rsidR="0032486C">
              <w:rPr>
                <w:noProof/>
                <w:webHidden/>
              </w:rPr>
              <w:tab/>
            </w:r>
            <w:r w:rsidR="0032486C">
              <w:rPr>
                <w:noProof/>
                <w:webHidden/>
              </w:rPr>
              <w:fldChar w:fldCharType="begin"/>
            </w:r>
            <w:r w:rsidR="0032486C">
              <w:rPr>
                <w:noProof/>
                <w:webHidden/>
              </w:rPr>
              <w:instrText xml:space="preserve"> PAGEREF _Toc148779313 \h </w:instrText>
            </w:r>
            <w:r w:rsidR="0032486C">
              <w:rPr>
                <w:noProof/>
                <w:webHidden/>
              </w:rPr>
            </w:r>
            <w:r w:rsidR="0032486C">
              <w:rPr>
                <w:noProof/>
                <w:webHidden/>
              </w:rPr>
              <w:fldChar w:fldCharType="separate"/>
            </w:r>
            <w:r w:rsidR="0032486C">
              <w:rPr>
                <w:noProof/>
                <w:webHidden/>
              </w:rPr>
              <w:t>31</w:t>
            </w:r>
            <w:r w:rsidR="0032486C">
              <w:rPr>
                <w:noProof/>
                <w:webHidden/>
              </w:rPr>
              <w:fldChar w:fldCharType="end"/>
            </w:r>
          </w:hyperlink>
        </w:p>
        <w:p w14:paraId="7B01AF66" w14:textId="56239F6E"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14" w:history="1">
            <w:r w:rsidR="0032486C" w:rsidRPr="00DF2435">
              <w:rPr>
                <w:rStyle w:val="Hyperlink"/>
                <w:noProof/>
              </w:rPr>
              <w:t>3.2.</w:t>
            </w:r>
            <w:r w:rsidR="0032486C">
              <w:rPr>
                <w:rFonts w:asciiTheme="minorHAnsi" w:eastAsiaTheme="minorEastAsia" w:hAnsiTheme="minorHAnsi"/>
                <w:bCs w:val="0"/>
                <w:noProof/>
                <w:szCs w:val="22"/>
                <w:lang w:val="en-ZA" w:eastAsia="en-ZA"/>
              </w:rPr>
              <w:tab/>
            </w:r>
            <w:r w:rsidR="0032486C" w:rsidRPr="00DF2435">
              <w:rPr>
                <w:rStyle w:val="Hyperlink"/>
                <w:noProof/>
              </w:rPr>
              <w:t>Quantitative research</w:t>
            </w:r>
            <w:r w:rsidR="0032486C">
              <w:rPr>
                <w:noProof/>
                <w:webHidden/>
              </w:rPr>
              <w:tab/>
            </w:r>
            <w:r w:rsidR="0032486C">
              <w:rPr>
                <w:noProof/>
                <w:webHidden/>
              </w:rPr>
              <w:fldChar w:fldCharType="begin"/>
            </w:r>
            <w:r w:rsidR="0032486C">
              <w:rPr>
                <w:noProof/>
                <w:webHidden/>
              </w:rPr>
              <w:instrText xml:space="preserve"> PAGEREF _Toc148779314 \h </w:instrText>
            </w:r>
            <w:r w:rsidR="0032486C">
              <w:rPr>
                <w:noProof/>
                <w:webHidden/>
              </w:rPr>
            </w:r>
            <w:r w:rsidR="0032486C">
              <w:rPr>
                <w:noProof/>
                <w:webHidden/>
              </w:rPr>
              <w:fldChar w:fldCharType="separate"/>
            </w:r>
            <w:r w:rsidR="0032486C">
              <w:rPr>
                <w:noProof/>
                <w:webHidden/>
              </w:rPr>
              <w:t>32</w:t>
            </w:r>
            <w:r w:rsidR="0032486C">
              <w:rPr>
                <w:noProof/>
                <w:webHidden/>
              </w:rPr>
              <w:fldChar w:fldCharType="end"/>
            </w:r>
          </w:hyperlink>
        </w:p>
        <w:p w14:paraId="0AB2D717" w14:textId="43260CCE"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15" w:history="1">
            <w:r w:rsidR="0032486C" w:rsidRPr="00DF2435">
              <w:rPr>
                <w:rStyle w:val="Hyperlink"/>
                <w:noProof/>
              </w:rPr>
              <w:t>3.3.</w:t>
            </w:r>
            <w:r w:rsidR="0032486C">
              <w:rPr>
                <w:rFonts w:asciiTheme="minorHAnsi" w:eastAsiaTheme="minorEastAsia" w:hAnsiTheme="minorHAnsi"/>
                <w:bCs w:val="0"/>
                <w:noProof/>
                <w:szCs w:val="22"/>
                <w:lang w:val="en-ZA" w:eastAsia="en-ZA"/>
              </w:rPr>
              <w:tab/>
            </w:r>
            <w:r w:rsidR="0032486C" w:rsidRPr="00DF2435">
              <w:rPr>
                <w:rStyle w:val="Hyperlink"/>
                <w:noProof/>
              </w:rPr>
              <w:t>Case Study</w:t>
            </w:r>
            <w:r w:rsidR="0032486C">
              <w:rPr>
                <w:noProof/>
                <w:webHidden/>
              </w:rPr>
              <w:tab/>
            </w:r>
            <w:r w:rsidR="0032486C">
              <w:rPr>
                <w:noProof/>
                <w:webHidden/>
              </w:rPr>
              <w:fldChar w:fldCharType="begin"/>
            </w:r>
            <w:r w:rsidR="0032486C">
              <w:rPr>
                <w:noProof/>
                <w:webHidden/>
              </w:rPr>
              <w:instrText xml:space="preserve"> PAGEREF _Toc148779315 \h </w:instrText>
            </w:r>
            <w:r w:rsidR="0032486C">
              <w:rPr>
                <w:noProof/>
                <w:webHidden/>
              </w:rPr>
            </w:r>
            <w:r w:rsidR="0032486C">
              <w:rPr>
                <w:noProof/>
                <w:webHidden/>
              </w:rPr>
              <w:fldChar w:fldCharType="separate"/>
            </w:r>
            <w:r w:rsidR="0032486C">
              <w:rPr>
                <w:noProof/>
                <w:webHidden/>
              </w:rPr>
              <w:t>33</w:t>
            </w:r>
            <w:r w:rsidR="0032486C">
              <w:rPr>
                <w:noProof/>
                <w:webHidden/>
              </w:rPr>
              <w:fldChar w:fldCharType="end"/>
            </w:r>
          </w:hyperlink>
        </w:p>
        <w:p w14:paraId="09F24ABA" w14:textId="1513A9CB"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16" w:history="1">
            <w:r w:rsidR="0032486C" w:rsidRPr="00DF2435">
              <w:rPr>
                <w:rStyle w:val="Hyperlink"/>
                <w:noProof/>
              </w:rPr>
              <w:t>3.4.</w:t>
            </w:r>
            <w:r w:rsidR="0032486C">
              <w:rPr>
                <w:rFonts w:asciiTheme="minorHAnsi" w:eastAsiaTheme="minorEastAsia" w:hAnsiTheme="minorHAnsi"/>
                <w:bCs w:val="0"/>
                <w:noProof/>
                <w:szCs w:val="22"/>
                <w:lang w:val="en-ZA" w:eastAsia="en-ZA"/>
              </w:rPr>
              <w:tab/>
            </w:r>
            <w:r w:rsidR="0032486C" w:rsidRPr="00DF2435">
              <w:rPr>
                <w:rStyle w:val="Hyperlink"/>
                <w:noProof/>
              </w:rPr>
              <w:t>Sampling</w:t>
            </w:r>
            <w:r w:rsidR="0032486C">
              <w:rPr>
                <w:noProof/>
                <w:webHidden/>
              </w:rPr>
              <w:tab/>
            </w:r>
            <w:r w:rsidR="0032486C">
              <w:rPr>
                <w:noProof/>
                <w:webHidden/>
              </w:rPr>
              <w:fldChar w:fldCharType="begin"/>
            </w:r>
            <w:r w:rsidR="0032486C">
              <w:rPr>
                <w:noProof/>
                <w:webHidden/>
              </w:rPr>
              <w:instrText xml:space="preserve"> PAGEREF _Toc148779316 \h </w:instrText>
            </w:r>
            <w:r w:rsidR="0032486C">
              <w:rPr>
                <w:noProof/>
                <w:webHidden/>
              </w:rPr>
            </w:r>
            <w:r w:rsidR="0032486C">
              <w:rPr>
                <w:noProof/>
                <w:webHidden/>
              </w:rPr>
              <w:fldChar w:fldCharType="separate"/>
            </w:r>
            <w:r w:rsidR="0032486C">
              <w:rPr>
                <w:noProof/>
                <w:webHidden/>
              </w:rPr>
              <w:t>34</w:t>
            </w:r>
            <w:r w:rsidR="0032486C">
              <w:rPr>
                <w:noProof/>
                <w:webHidden/>
              </w:rPr>
              <w:fldChar w:fldCharType="end"/>
            </w:r>
          </w:hyperlink>
        </w:p>
        <w:p w14:paraId="2F296BFB" w14:textId="5158F3A8"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17" w:history="1">
            <w:r w:rsidR="0032486C" w:rsidRPr="00DF2435">
              <w:rPr>
                <w:rStyle w:val="Hyperlink"/>
                <w:noProof/>
              </w:rPr>
              <w:t>3.5.</w:t>
            </w:r>
            <w:r w:rsidR="0032486C">
              <w:rPr>
                <w:rFonts w:asciiTheme="minorHAnsi" w:eastAsiaTheme="minorEastAsia" w:hAnsiTheme="minorHAnsi"/>
                <w:bCs w:val="0"/>
                <w:noProof/>
                <w:szCs w:val="22"/>
                <w:lang w:val="en-ZA" w:eastAsia="en-ZA"/>
              </w:rPr>
              <w:tab/>
            </w:r>
            <w:r w:rsidR="0032486C" w:rsidRPr="00DF2435">
              <w:rPr>
                <w:rStyle w:val="Hyperlink"/>
                <w:noProof/>
              </w:rPr>
              <w:t>Data collection strategy</w:t>
            </w:r>
            <w:r w:rsidR="0032486C">
              <w:rPr>
                <w:noProof/>
                <w:webHidden/>
              </w:rPr>
              <w:tab/>
            </w:r>
            <w:r w:rsidR="0032486C">
              <w:rPr>
                <w:noProof/>
                <w:webHidden/>
              </w:rPr>
              <w:fldChar w:fldCharType="begin"/>
            </w:r>
            <w:r w:rsidR="0032486C">
              <w:rPr>
                <w:noProof/>
                <w:webHidden/>
              </w:rPr>
              <w:instrText xml:space="preserve"> PAGEREF _Toc148779317 \h </w:instrText>
            </w:r>
            <w:r w:rsidR="0032486C">
              <w:rPr>
                <w:noProof/>
                <w:webHidden/>
              </w:rPr>
            </w:r>
            <w:r w:rsidR="0032486C">
              <w:rPr>
                <w:noProof/>
                <w:webHidden/>
              </w:rPr>
              <w:fldChar w:fldCharType="separate"/>
            </w:r>
            <w:r w:rsidR="0032486C">
              <w:rPr>
                <w:noProof/>
                <w:webHidden/>
              </w:rPr>
              <w:t>37</w:t>
            </w:r>
            <w:r w:rsidR="0032486C">
              <w:rPr>
                <w:noProof/>
                <w:webHidden/>
              </w:rPr>
              <w:fldChar w:fldCharType="end"/>
            </w:r>
          </w:hyperlink>
        </w:p>
        <w:p w14:paraId="63204EAE" w14:textId="1F752164"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18" w:history="1">
            <w:r w:rsidR="0032486C" w:rsidRPr="00DF2435">
              <w:rPr>
                <w:rStyle w:val="Hyperlink"/>
                <w:noProof/>
              </w:rPr>
              <w:t>3.6.</w:t>
            </w:r>
            <w:r w:rsidR="0032486C">
              <w:rPr>
                <w:rFonts w:asciiTheme="minorHAnsi" w:eastAsiaTheme="minorEastAsia" w:hAnsiTheme="minorHAnsi"/>
                <w:bCs w:val="0"/>
                <w:noProof/>
                <w:szCs w:val="22"/>
                <w:lang w:val="en-ZA" w:eastAsia="en-ZA"/>
              </w:rPr>
              <w:tab/>
            </w:r>
            <w:r w:rsidR="0032486C" w:rsidRPr="00DF2435">
              <w:rPr>
                <w:rStyle w:val="Hyperlink"/>
                <w:noProof/>
              </w:rPr>
              <w:t>Data analysis</w:t>
            </w:r>
            <w:r w:rsidR="0032486C">
              <w:rPr>
                <w:noProof/>
                <w:webHidden/>
              </w:rPr>
              <w:tab/>
            </w:r>
            <w:r w:rsidR="0032486C">
              <w:rPr>
                <w:noProof/>
                <w:webHidden/>
              </w:rPr>
              <w:fldChar w:fldCharType="begin"/>
            </w:r>
            <w:r w:rsidR="0032486C">
              <w:rPr>
                <w:noProof/>
                <w:webHidden/>
              </w:rPr>
              <w:instrText xml:space="preserve"> PAGEREF _Toc148779318 \h </w:instrText>
            </w:r>
            <w:r w:rsidR="0032486C">
              <w:rPr>
                <w:noProof/>
                <w:webHidden/>
              </w:rPr>
            </w:r>
            <w:r w:rsidR="0032486C">
              <w:rPr>
                <w:noProof/>
                <w:webHidden/>
              </w:rPr>
              <w:fldChar w:fldCharType="separate"/>
            </w:r>
            <w:r w:rsidR="0032486C">
              <w:rPr>
                <w:noProof/>
                <w:webHidden/>
              </w:rPr>
              <w:t>44</w:t>
            </w:r>
            <w:r w:rsidR="0032486C">
              <w:rPr>
                <w:noProof/>
                <w:webHidden/>
              </w:rPr>
              <w:fldChar w:fldCharType="end"/>
            </w:r>
          </w:hyperlink>
        </w:p>
        <w:p w14:paraId="69774286" w14:textId="23B74984"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19" w:history="1">
            <w:r w:rsidR="0032486C" w:rsidRPr="00DF2435">
              <w:rPr>
                <w:rStyle w:val="Hyperlink"/>
                <w:noProof/>
              </w:rPr>
              <w:t>3.7.</w:t>
            </w:r>
            <w:r w:rsidR="0032486C">
              <w:rPr>
                <w:rFonts w:asciiTheme="minorHAnsi" w:eastAsiaTheme="minorEastAsia" w:hAnsiTheme="minorHAnsi"/>
                <w:bCs w:val="0"/>
                <w:noProof/>
                <w:szCs w:val="22"/>
                <w:lang w:val="en-ZA" w:eastAsia="en-ZA"/>
              </w:rPr>
              <w:tab/>
            </w:r>
            <w:r w:rsidR="0032486C" w:rsidRPr="00DF2435">
              <w:rPr>
                <w:rStyle w:val="Hyperlink"/>
                <w:noProof/>
              </w:rPr>
              <w:t>Trustworthiness and credibility</w:t>
            </w:r>
            <w:r w:rsidR="0032486C">
              <w:rPr>
                <w:noProof/>
                <w:webHidden/>
              </w:rPr>
              <w:tab/>
            </w:r>
            <w:r w:rsidR="0032486C">
              <w:rPr>
                <w:noProof/>
                <w:webHidden/>
              </w:rPr>
              <w:fldChar w:fldCharType="begin"/>
            </w:r>
            <w:r w:rsidR="0032486C">
              <w:rPr>
                <w:noProof/>
                <w:webHidden/>
              </w:rPr>
              <w:instrText xml:space="preserve"> PAGEREF _Toc148779319 \h </w:instrText>
            </w:r>
            <w:r w:rsidR="0032486C">
              <w:rPr>
                <w:noProof/>
                <w:webHidden/>
              </w:rPr>
            </w:r>
            <w:r w:rsidR="0032486C">
              <w:rPr>
                <w:noProof/>
                <w:webHidden/>
              </w:rPr>
              <w:fldChar w:fldCharType="separate"/>
            </w:r>
            <w:r w:rsidR="0032486C">
              <w:rPr>
                <w:noProof/>
                <w:webHidden/>
              </w:rPr>
              <w:t>45</w:t>
            </w:r>
            <w:r w:rsidR="0032486C">
              <w:rPr>
                <w:noProof/>
                <w:webHidden/>
              </w:rPr>
              <w:fldChar w:fldCharType="end"/>
            </w:r>
          </w:hyperlink>
        </w:p>
        <w:p w14:paraId="1F3FFC4D" w14:textId="41778A85"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20" w:history="1">
            <w:r w:rsidR="0032486C" w:rsidRPr="00DF2435">
              <w:rPr>
                <w:rStyle w:val="Hyperlink"/>
                <w:noProof/>
              </w:rPr>
              <w:t>3.8.</w:t>
            </w:r>
            <w:r w:rsidR="0032486C">
              <w:rPr>
                <w:rFonts w:asciiTheme="minorHAnsi" w:eastAsiaTheme="minorEastAsia" w:hAnsiTheme="minorHAnsi"/>
                <w:bCs w:val="0"/>
                <w:noProof/>
                <w:szCs w:val="22"/>
                <w:lang w:val="en-ZA" w:eastAsia="en-ZA"/>
              </w:rPr>
              <w:tab/>
            </w:r>
            <w:r w:rsidR="0032486C" w:rsidRPr="00DF2435">
              <w:rPr>
                <w:rStyle w:val="Hyperlink"/>
                <w:noProof/>
              </w:rPr>
              <w:t>Ethical considerations</w:t>
            </w:r>
            <w:r w:rsidR="0032486C">
              <w:rPr>
                <w:noProof/>
                <w:webHidden/>
              </w:rPr>
              <w:tab/>
            </w:r>
            <w:r w:rsidR="0032486C">
              <w:rPr>
                <w:noProof/>
                <w:webHidden/>
              </w:rPr>
              <w:fldChar w:fldCharType="begin"/>
            </w:r>
            <w:r w:rsidR="0032486C">
              <w:rPr>
                <w:noProof/>
                <w:webHidden/>
              </w:rPr>
              <w:instrText xml:space="preserve"> PAGEREF _Toc148779320 \h </w:instrText>
            </w:r>
            <w:r w:rsidR="0032486C">
              <w:rPr>
                <w:noProof/>
                <w:webHidden/>
              </w:rPr>
            </w:r>
            <w:r w:rsidR="0032486C">
              <w:rPr>
                <w:noProof/>
                <w:webHidden/>
              </w:rPr>
              <w:fldChar w:fldCharType="separate"/>
            </w:r>
            <w:r w:rsidR="0032486C">
              <w:rPr>
                <w:noProof/>
                <w:webHidden/>
              </w:rPr>
              <w:t>47</w:t>
            </w:r>
            <w:r w:rsidR="0032486C">
              <w:rPr>
                <w:noProof/>
                <w:webHidden/>
              </w:rPr>
              <w:fldChar w:fldCharType="end"/>
            </w:r>
          </w:hyperlink>
        </w:p>
        <w:p w14:paraId="74BEE5D8" w14:textId="1965A119" w:rsidR="0032486C" w:rsidRDefault="00000000">
          <w:pPr>
            <w:pStyle w:val="TOC1"/>
            <w:tabs>
              <w:tab w:val="right" w:leader="dot" w:pos="8630"/>
            </w:tabs>
            <w:rPr>
              <w:rFonts w:asciiTheme="minorHAnsi" w:eastAsiaTheme="minorEastAsia" w:hAnsiTheme="minorHAnsi"/>
              <w:b w:val="0"/>
              <w:bCs w:val="0"/>
              <w:noProof/>
              <w:szCs w:val="22"/>
              <w:lang w:val="en-ZA" w:eastAsia="en-ZA"/>
            </w:rPr>
          </w:pPr>
          <w:hyperlink w:anchor="_Toc148779321" w:history="1">
            <w:r w:rsidR="0032486C" w:rsidRPr="00DF2435">
              <w:rPr>
                <w:rStyle w:val="Hyperlink"/>
                <w:noProof/>
              </w:rPr>
              <w:t>4</w:t>
            </w:r>
            <w:r w:rsidR="0032486C">
              <w:rPr>
                <w:rFonts w:asciiTheme="minorHAnsi" w:eastAsiaTheme="minorEastAsia" w:hAnsiTheme="minorHAnsi"/>
                <w:b w:val="0"/>
                <w:bCs w:val="0"/>
                <w:noProof/>
                <w:szCs w:val="22"/>
                <w:lang w:val="en-ZA" w:eastAsia="en-ZA"/>
              </w:rPr>
              <w:tab/>
            </w:r>
            <w:r w:rsidR="0032486C" w:rsidRPr="00DF2435">
              <w:rPr>
                <w:rStyle w:val="Hyperlink"/>
                <w:noProof/>
              </w:rPr>
              <w:t>Data presentation</w:t>
            </w:r>
            <w:r w:rsidR="0032486C">
              <w:rPr>
                <w:noProof/>
                <w:webHidden/>
              </w:rPr>
              <w:tab/>
            </w:r>
            <w:r w:rsidR="0032486C">
              <w:rPr>
                <w:noProof/>
                <w:webHidden/>
              </w:rPr>
              <w:fldChar w:fldCharType="begin"/>
            </w:r>
            <w:r w:rsidR="0032486C">
              <w:rPr>
                <w:noProof/>
                <w:webHidden/>
              </w:rPr>
              <w:instrText xml:space="preserve"> PAGEREF _Toc148779321 \h </w:instrText>
            </w:r>
            <w:r w:rsidR="0032486C">
              <w:rPr>
                <w:noProof/>
                <w:webHidden/>
              </w:rPr>
            </w:r>
            <w:r w:rsidR="0032486C">
              <w:rPr>
                <w:noProof/>
                <w:webHidden/>
              </w:rPr>
              <w:fldChar w:fldCharType="separate"/>
            </w:r>
            <w:r w:rsidR="0032486C">
              <w:rPr>
                <w:noProof/>
                <w:webHidden/>
              </w:rPr>
              <w:t>48</w:t>
            </w:r>
            <w:r w:rsidR="0032486C">
              <w:rPr>
                <w:noProof/>
                <w:webHidden/>
              </w:rPr>
              <w:fldChar w:fldCharType="end"/>
            </w:r>
          </w:hyperlink>
        </w:p>
        <w:p w14:paraId="5A84816F" w14:textId="2D97C19F"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22" w:history="1">
            <w:r w:rsidR="0032486C" w:rsidRPr="00DF2435">
              <w:rPr>
                <w:rStyle w:val="Hyperlink"/>
                <w:noProof/>
              </w:rPr>
              <w:t>4.1.</w:t>
            </w:r>
            <w:r w:rsidR="0032486C">
              <w:rPr>
                <w:rFonts w:asciiTheme="minorHAnsi" w:eastAsiaTheme="minorEastAsia" w:hAnsiTheme="minorHAnsi"/>
                <w:bCs w:val="0"/>
                <w:noProof/>
                <w:szCs w:val="22"/>
                <w:lang w:val="en-ZA" w:eastAsia="en-ZA"/>
              </w:rPr>
              <w:tab/>
            </w:r>
            <w:r w:rsidR="0032486C" w:rsidRPr="00DF2435">
              <w:rPr>
                <w:rStyle w:val="Hyperlink"/>
                <w:noProof/>
              </w:rPr>
              <w:t>Introduction</w:t>
            </w:r>
            <w:r w:rsidR="0032486C">
              <w:rPr>
                <w:noProof/>
                <w:webHidden/>
              </w:rPr>
              <w:tab/>
            </w:r>
            <w:r w:rsidR="0032486C">
              <w:rPr>
                <w:noProof/>
                <w:webHidden/>
              </w:rPr>
              <w:fldChar w:fldCharType="begin"/>
            </w:r>
            <w:r w:rsidR="0032486C">
              <w:rPr>
                <w:noProof/>
                <w:webHidden/>
              </w:rPr>
              <w:instrText xml:space="preserve"> PAGEREF _Toc148779322 \h </w:instrText>
            </w:r>
            <w:r w:rsidR="0032486C">
              <w:rPr>
                <w:noProof/>
                <w:webHidden/>
              </w:rPr>
            </w:r>
            <w:r w:rsidR="0032486C">
              <w:rPr>
                <w:noProof/>
                <w:webHidden/>
              </w:rPr>
              <w:fldChar w:fldCharType="separate"/>
            </w:r>
            <w:r w:rsidR="0032486C">
              <w:rPr>
                <w:noProof/>
                <w:webHidden/>
              </w:rPr>
              <w:t>48</w:t>
            </w:r>
            <w:r w:rsidR="0032486C">
              <w:rPr>
                <w:noProof/>
                <w:webHidden/>
              </w:rPr>
              <w:fldChar w:fldCharType="end"/>
            </w:r>
          </w:hyperlink>
        </w:p>
        <w:p w14:paraId="286663CE" w14:textId="53D71DBF"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23" w:history="1">
            <w:r w:rsidR="0032486C" w:rsidRPr="00DF2435">
              <w:rPr>
                <w:rStyle w:val="Hyperlink"/>
                <w:noProof/>
                <w:lang w:val="en-ZA"/>
              </w:rPr>
              <w:t>4.2.</w:t>
            </w:r>
            <w:r w:rsidR="0032486C">
              <w:rPr>
                <w:rFonts w:asciiTheme="minorHAnsi" w:eastAsiaTheme="minorEastAsia" w:hAnsiTheme="minorHAnsi"/>
                <w:bCs w:val="0"/>
                <w:noProof/>
                <w:szCs w:val="22"/>
                <w:lang w:val="en-ZA" w:eastAsia="en-ZA"/>
              </w:rPr>
              <w:tab/>
            </w:r>
            <w:r w:rsidR="0032486C" w:rsidRPr="00DF2435">
              <w:rPr>
                <w:rStyle w:val="Hyperlink"/>
                <w:noProof/>
              </w:rPr>
              <w:t>Formative Assessment Question Levels Within Bloom</w:t>
            </w:r>
            <w:r w:rsidR="0032486C">
              <w:rPr>
                <w:noProof/>
                <w:webHidden/>
              </w:rPr>
              <w:tab/>
            </w:r>
            <w:r w:rsidR="0032486C">
              <w:rPr>
                <w:noProof/>
                <w:webHidden/>
              </w:rPr>
              <w:fldChar w:fldCharType="begin"/>
            </w:r>
            <w:r w:rsidR="0032486C">
              <w:rPr>
                <w:noProof/>
                <w:webHidden/>
              </w:rPr>
              <w:instrText xml:space="preserve"> PAGEREF _Toc148779323 \h </w:instrText>
            </w:r>
            <w:r w:rsidR="0032486C">
              <w:rPr>
                <w:noProof/>
                <w:webHidden/>
              </w:rPr>
            </w:r>
            <w:r w:rsidR="0032486C">
              <w:rPr>
                <w:noProof/>
                <w:webHidden/>
              </w:rPr>
              <w:fldChar w:fldCharType="separate"/>
            </w:r>
            <w:r w:rsidR="0032486C">
              <w:rPr>
                <w:noProof/>
                <w:webHidden/>
              </w:rPr>
              <w:t>48</w:t>
            </w:r>
            <w:r w:rsidR="0032486C">
              <w:rPr>
                <w:noProof/>
                <w:webHidden/>
              </w:rPr>
              <w:fldChar w:fldCharType="end"/>
            </w:r>
          </w:hyperlink>
        </w:p>
        <w:p w14:paraId="7B0F9F90" w14:textId="6D86803B"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24" w:history="1">
            <w:r w:rsidR="0032486C" w:rsidRPr="00DF2435">
              <w:rPr>
                <w:rStyle w:val="Hyperlink"/>
                <w:noProof/>
              </w:rPr>
              <w:t>4.3.</w:t>
            </w:r>
            <w:r w:rsidR="0032486C">
              <w:rPr>
                <w:rFonts w:asciiTheme="minorHAnsi" w:eastAsiaTheme="minorEastAsia" w:hAnsiTheme="minorHAnsi"/>
                <w:bCs w:val="0"/>
                <w:noProof/>
                <w:szCs w:val="22"/>
                <w:lang w:val="en-ZA" w:eastAsia="en-ZA"/>
              </w:rPr>
              <w:tab/>
            </w:r>
            <w:r w:rsidR="0032486C" w:rsidRPr="00DF2435">
              <w:rPr>
                <w:rStyle w:val="Hyperlink"/>
                <w:noProof/>
              </w:rPr>
              <w:t>Cognitive level within Construction Roadworks SLP</w:t>
            </w:r>
            <w:r w:rsidR="0032486C">
              <w:rPr>
                <w:noProof/>
                <w:webHidden/>
              </w:rPr>
              <w:tab/>
            </w:r>
            <w:r w:rsidR="0032486C">
              <w:rPr>
                <w:noProof/>
                <w:webHidden/>
              </w:rPr>
              <w:fldChar w:fldCharType="begin"/>
            </w:r>
            <w:r w:rsidR="0032486C">
              <w:rPr>
                <w:noProof/>
                <w:webHidden/>
              </w:rPr>
              <w:instrText xml:space="preserve"> PAGEREF _Toc148779324 \h </w:instrText>
            </w:r>
            <w:r w:rsidR="0032486C">
              <w:rPr>
                <w:noProof/>
                <w:webHidden/>
              </w:rPr>
            </w:r>
            <w:r w:rsidR="0032486C">
              <w:rPr>
                <w:noProof/>
                <w:webHidden/>
              </w:rPr>
              <w:fldChar w:fldCharType="separate"/>
            </w:r>
            <w:r w:rsidR="0032486C">
              <w:rPr>
                <w:noProof/>
                <w:webHidden/>
              </w:rPr>
              <w:t>50</w:t>
            </w:r>
            <w:r w:rsidR="0032486C">
              <w:rPr>
                <w:noProof/>
                <w:webHidden/>
              </w:rPr>
              <w:fldChar w:fldCharType="end"/>
            </w:r>
          </w:hyperlink>
        </w:p>
        <w:p w14:paraId="21694D54" w14:textId="19A97A80"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25" w:history="1">
            <w:r w:rsidR="0032486C" w:rsidRPr="00DF2435">
              <w:rPr>
                <w:rStyle w:val="Hyperlink"/>
                <w:noProof/>
              </w:rPr>
              <w:t>4.4.</w:t>
            </w:r>
            <w:r w:rsidR="0032486C">
              <w:rPr>
                <w:rFonts w:asciiTheme="minorHAnsi" w:eastAsiaTheme="minorEastAsia" w:hAnsiTheme="minorHAnsi"/>
                <w:bCs w:val="0"/>
                <w:noProof/>
                <w:szCs w:val="22"/>
                <w:lang w:val="en-ZA" w:eastAsia="en-ZA"/>
              </w:rPr>
              <w:tab/>
            </w:r>
            <w:r w:rsidR="0032486C" w:rsidRPr="00DF2435">
              <w:rPr>
                <w:rStyle w:val="Hyperlink"/>
                <w:noProof/>
              </w:rPr>
              <w:t>Roadworks construction SAQA level descriptors matched to Bloom's taxonomy</w:t>
            </w:r>
            <w:r w:rsidR="0032486C">
              <w:rPr>
                <w:noProof/>
                <w:webHidden/>
              </w:rPr>
              <w:tab/>
            </w:r>
            <w:r w:rsidR="0032486C">
              <w:rPr>
                <w:noProof/>
                <w:webHidden/>
              </w:rPr>
              <w:fldChar w:fldCharType="begin"/>
            </w:r>
            <w:r w:rsidR="0032486C">
              <w:rPr>
                <w:noProof/>
                <w:webHidden/>
              </w:rPr>
              <w:instrText xml:space="preserve"> PAGEREF _Toc148779325 \h </w:instrText>
            </w:r>
            <w:r w:rsidR="0032486C">
              <w:rPr>
                <w:noProof/>
                <w:webHidden/>
              </w:rPr>
            </w:r>
            <w:r w:rsidR="0032486C">
              <w:rPr>
                <w:noProof/>
                <w:webHidden/>
              </w:rPr>
              <w:fldChar w:fldCharType="separate"/>
            </w:r>
            <w:r w:rsidR="0032486C">
              <w:rPr>
                <w:noProof/>
                <w:webHidden/>
              </w:rPr>
              <w:t>51</w:t>
            </w:r>
            <w:r w:rsidR="0032486C">
              <w:rPr>
                <w:noProof/>
                <w:webHidden/>
              </w:rPr>
              <w:fldChar w:fldCharType="end"/>
            </w:r>
          </w:hyperlink>
        </w:p>
        <w:p w14:paraId="5FC84649" w14:textId="52A4DE2C" w:rsidR="0032486C" w:rsidRDefault="00000000">
          <w:pPr>
            <w:pStyle w:val="TOC1"/>
            <w:tabs>
              <w:tab w:val="right" w:leader="dot" w:pos="8630"/>
            </w:tabs>
            <w:rPr>
              <w:rFonts w:asciiTheme="minorHAnsi" w:eastAsiaTheme="minorEastAsia" w:hAnsiTheme="minorHAnsi"/>
              <w:b w:val="0"/>
              <w:bCs w:val="0"/>
              <w:noProof/>
              <w:szCs w:val="22"/>
              <w:lang w:val="en-ZA" w:eastAsia="en-ZA"/>
            </w:rPr>
          </w:pPr>
          <w:hyperlink w:anchor="_Toc148779326" w:history="1">
            <w:r w:rsidR="0032486C" w:rsidRPr="00DF2435">
              <w:rPr>
                <w:rStyle w:val="Hyperlink"/>
                <w:noProof/>
              </w:rPr>
              <w:t>5</w:t>
            </w:r>
            <w:r w:rsidR="0032486C">
              <w:rPr>
                <w:rFonts w:asciiTheme="minorHAnsi" w:eastAsiaTheme="minorEastAsia" w:hAnsiTheme="minorHAnsi"/>
                <w:b w:val="0"/>
                <w:bCs w:val="0"/>
                <w:noProof/>
                <w:szCs w:val="22"/>
                <w:lang w:val="en-ZA" w:eastAsia="en-ZA"/>
              </w:rPr>
              <w:tab/>
            </w:r>
            <w:r w:rsidR="0032486C" w:rsidRPr="00DF2435">
              <w:rPr>
                <w:rStyle w:val="Hyperlink"/>
                <w:noProof/>
              </w:rPr>
              <w:t>Findings and Discussion</w:t>
            </w:r>
            <w:r w:rsidR="0032486C">
              <w:rPr>
                <w:noProof/>
                <w:webHidden/>
              </w:rPr>
              <w:tab/>
            </w:r>
            <w:r w:rsidR="0032486C">
              <w:rPr>
                <w:noProof/>
                <w:webHidden/>
              </w:rPr>
              <w:fldChar w:fldCharType="begin"/>
            </w:r>
            <w:r w:rsidR="0032486C">
              <w:rPr>
                <w:noProof/>
                <w:webHidden/>
              </w:rPr>
              <w:instrText xml:space="preserve"> PAGEREF _Toc148779326 \h </w:instrText>
            </w:r>
            <w:r w:rsidR="0032486C">
              <w:rPr>
                <w:noProof/>
                <w:webHidden/>
              </w:rPr>
            </w:r>
            <w:r w:rsidR="0032486C">
              <w:rPr>
                <w:noProof/>
                <w:webHidden/>
              </w:rPr>
              <w:fldChar w:fldCharType="separate"/>
            </w:r>
            <w:r w:rsidR="0032486C">
              <w:rPr>
                <w:noProof/>
                <w:webHidden/>
              </w:rPr>
              <w:t>53</w:t>
            </w:r>
            <w:r w:rsidR="0032486C">
              <w:rPr>
                <w:noProof/>
                <w:webHidden/>
              </w:rPr>
              <w:fldChar w:fldCharType="end"/>
            </w:r>
          </w:hyperlink>
        </w:p>
        <w:p w14:paraId="213D5642" w14:textId="247059EF"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27" w:history="1">
            <w:r w:rsidR="0032486C" w:rsidRPr="00DF2435">
              <w:rPr>
                <w:rStyle w:val="Hyperlink"/>
                <w:noProof/>
              </w:rPr>
              <w:t>5.1.</w:t>
            </w:r>
            <w:r w:rsidR="0032486C">
              <w:rPr>
                <w:rFonts w:asciiTheme="minorHAnsi" w:eastAsiaTheme="minorEastAsia" w:hAnsiTheme="minorHAnsi"/>
                <w:bCs w:val="0"/>
                <w:noProof/>
                <w:szCs w:val="22"/>
                <w:lang w:val="en-ZA" w:eastAsia="en-ZA"/>
              </w:rPr>
              <w:tab/>
            </w:r>
            <w:r w:rsidR="0032486C" w:rsidRPr="00DF2435">
              <w:rPr>
                <w:rStyle w:val="Hyperlink"/>
                <w:noProof/>
              </w:rPr>
              <w:t>Introduction</w:t>
            </w:r>
            <w:r w:rsidR="0032486C">
              <w:rPr>
                <w:noProof/>
                <w:webHidden/>
              </w:rPr>
              <w:tab/>
            </w:r>
            <w:r w:rsidR="0032486C">
              <w:rPr>
                <w:noProof/>
                <w:webHidden/>
              </w:rPr>
              <w:fldChar w:fldCharType="begin"/>
            </w:r>
            <w:r w:rsidR="0032486C">
              <w:rPr>
                <w:noProof/>
                <w:webHidden/>
              </w:rPr>
              <w:instrText xml:space="preserve"> PAGEREF _Toc148779327 \h </w:instrText>
            </w:r>
            <w:r w:rsidR="0032486C">
              <w:rPr>
                <w:noProof/>
                <w:webHidden/>
              </w:rPr>
            </w:r>
            <w:r w:rsidR="0032486C">
              <w:rPr>
                <w:noProof/>
                <w:webHidden/>
              </w:rPr>
              <w:fldChar w:fldCharType="separate"/>
            </w:r>
            <w:r w:rsidR="0032486C">
              <w:rPr>
                <w:noProof/>
                <w:webHidden/>
              </w:rPr>
              <w:t>53</w:t>
            </w:r>
            <w:r w:rsidR="0032486C">
              <w:rPr>
                <w:noProof/>
                <w:webHidden/>
              </w:rPr>
              <w:fldChar w:fldCharType="end"/>
            </w:r>
          </w:hyperlink>
        </w:p>
        <w:p w14:paraId="4922DF7E" w14:textId="555AFC92"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28" w:history="1">
            <w:r w:rsidR="0032486C" w:rsidRPr="00DF2435">
              <w:rPr>
                <w:rStyle w:val="Hyperlink"/>
                <w:noProof/>
              </w:rPr>
              <w:t>5.2.</w:t>
            </w:r>
            <w:r w:rsidR="0032486C">
              <w:rPr>
                <w:rFonts w:asciiTheme="minorHAnsi" w:eastAsiaTheme="minorEastAsia" w:hAnsiTheme="minorHAnsi"/>
                <w:bCs w:val="0"/>
                <w:noProof/>
                <w:szCs w:val="22"/>
                <w:lang w:val="en-ZA" w:eastAsia="en-ZA"/>
              </w:rPr>
              <w:tab/>
            </w:r>
            <w:r w:rsidR="0032486C" w:rsidRPr="00DF2435">
              <w:rPr>
                <w:rStyle w:val="Hyperlink"/>
                <w:noProof/>
              </w:rPr>
              <w:t>Exploring the Distribution of Formative Assessment Question Levels Within Bloom</w:t>
            </w:r>
            <w:r w:rsidR="0032486C">
              <w:rPr>
                <w:noProof/>
                <w:webHidden/>
              </w:rPr>
              <w:tab/>
            </w:r>
            <w:r w:rsidR="0032486C">
              <w:rPr>
                <w:noProof/>
                <w:webHidden/>
              </w:rPr>
              <w:fldChar w:fldCharType="begin"/>
            </w:r>
            <w:r w:rsidR="0032486C">
              <w:rPr>
                <w:noProof/>
                <w:webHidden/>
              </w:rPr>
              <w:instrText xml:space="preserve"> PAGEREF _Toc148779328 \h </w:instrText>
            </w:r>
            <w:r w:rsidR="0032486C">
              <w:rPr>
                <w:noProof/>
                <w:webHidden/>
              </w:rPr>
            </w:r>
            <w:r w:rsidR="0032486C">
              <w:rPr>
                <w:noProof/>
                <w:webHidden/>
              </w:rPr>
              <w:fldChar w:fldCharType="separate"/>
            </w:r>
            <w:r w:rsidR="0032486C">
              <w:rPr>
                <w:noProof/>
                <w:webHidden/>
              </w:rPr>
              <w:t>53</w:t>
            </w:r>
            <w:r w:rsidR="0032486C">
              <w:rPr>
                <w:noProof/>
                <w:webHidden/>
              </w:rPr>
              <w:fldChar w:fldCharType="end"/>
            </w:r>
          </w:hyperlink>
        </w:p>
        <w:p w14:paraId="59E4C37B" w14:textId="1087260C"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29" w:history="1">
            <w:r w:rsidR="0032486C" w:rsidRPr="00DF2435">
              <w:rPr>
                <w:rStyle w:val="Hyperlink"/>
                <w:noProof/>
              </w:rPr>
              <w:t>5.3.</w:t>
            </w:r>
            <w:r w:rsidR="0032486C">
              <w:rPr>
                <w:rFonts w:asciiTheme="minorHAnsi" w:eastAsiaTheme="minorEastAsia" w:hAnsiTheme="minorHAnsi"/>
                <w:bCs w:val="0"/>
                <w:noProof/>
                <w:szCs w:val="22"/>
                <w:lang w:val="en-ZA" w:eastAsia="en-ZA"/>
              </w:rPr>
              <w:tab/>
            </w:r>
            <w:r w:rsidR="0032486C" w:rsidRPr="00DF2435">
              <w:rPr>
                <w:rStyle w:val="Hyperlink"/>
                <w:noProof/>
              </w:rPr>
              <w:t>Alignment of SAQA with Blooms taxonomy for construction roadworks SLP</w:t>
            </w:r>
            <w:r w:rsidR="0032486C">
              <w:rPr>
                <w:noProof/>
                <w:webHidden/>
              </w:rPr>
              <w:tab/>
            </w:r>
            <w:r w:rsidR="0032486C">
              <w:rPr>
                <w:noProof/>
                <w:webHidden/>
              </w:rPr>
              <w:fldChar w:fldCharType="begin"/>
            </w:r>
            <w:r w:rsidR="0032486C">
              <w:rPr>
                <w:noProof/>
                <w:webHidden/>
              </w:rPr>
              <w:instrText xml:space="preserve"> PAGEREF _Toc148779329 \h </w:instrText>
            </w:r>
            <w:r w:rsidR="0032486C">
              <w:rPr>
                <w:noProof/>
                <w:webHidden/>
              </w:rPr>
            </w:r>
            <w:r w:rsidR="0032486C">
              <w:rPr>
                <w:noProof/>
                <w:webHidden/>
              </w:rPr>
              <w:fldChar w:fldCharType="separate"/>
            </w:r>
            <w:r w:rsidR="0032486C">
              <w:rPr>
                <w:noProof/>
                <w:webHidden/>
              </w:rPr>
              <w:t>54</w:t>
            </w:r>
            <w:r w:rsidR="0032486C">
              <w:rPr>
                <w:noProof/>
                <w:webHidden/>
              </w:rPr>
              <w:fldChar w:fldCharType="end"/>
            </w:r>
          </w:hyperlink>
        </w:p>
        <w:p w14:paraId="382C364D" w14:textId="364C7308" w:rsidR="0032486C" w:rsidRDefault="00000000">
          <w:pPr>
            <w:pStyle w:val="TOC1"/>
            <w:tabs>
              <w:tab w:val="right" w:leader="dot" w:pos="8630"/>
            </w:tabs>
            <w:rPr>
              <w:rFonts w:asciiTheme="minorHAnsi" w:eastAsiaTheme="minorEastAsia" w:hAnsiTheme="minorHAnsi"/>
              <w:b w:val="0"/>
              <w:bCs w:val="0"/>
              <w:noProof/>
              <w:szCs w:val="22"/>
              <w:lang w:val="en-ZA" w:eastAsia="en-ZA"/>
            </w:rPr>
          </w:pPr>
          <w:hyperlink w:anchor="_Toc148779330" w:history="1">
            <w:r w:rsidR="0032486C" w:rsidRPr="00DF2435">
              <w:rPr>
                <w:rStyle w:val="Hyperlink"/>
                <w:noProof/>
              </w:rPr>
              <w:t>6</w:t>
            </w:r>
            <w:r w:rsidR="0032486C">
              <w:rPr>
                <w:rFonts w:asciiTheme="minorHAnsi" w:eastAsiaTheme="minorEastAsia" w:hAnsiTheme="minorHAnsi"/>
                <w:b w:val="0"/>
                <w:bCs w:val="0"/>
                <w:noProof/>
                <w:szCs w:val="22"/>
                <w:lang w:val="en-ZA" w:eastAsia="en-ZA"/>
              </w:rPr>
              <w:tab/>
            </w:r>
            <w:r w:rsidR="0032486C" w:rsidRPr="00DF2435">
              <w:rPr>
                <w:rStyle w:val="Hyperlink"/>
                <w:noProof/>
              </w:rPr>
              <w:t>Conclusion and Recommendations</w:t>
            </w:r>
            <w:r w:rsidR="0032486C">
              <w:rPr>
                <w:noProof/>
                <w:webHidden/>
              </w:rPr>
              <w:tab/>
            </w:r>
            <w:r w:rsidR="0032486C">
              <w:rPr>
                <w:noProof/>
                <w:webHidden/>
              </w:rPr>
              <w:fldChar w:fldCharType="begin"/>
            </w:r>
            <w:r w:rsidR="0032486C">
              <w:rPr>
                <w:noProof/>
                <w:webHidden/>
              </w:rPr>
              <w:instrText xml:space="preserve"> PAGEREF _Toc148779330 \h </w:instrText>
            </w:r>
            <w:r w:rsidR="0032486C">
              <w:rPr>
                <w:noProof/>
                <w:webHidden/>
              </w:rPr>
            </w:r>
            <w:r w:rsidR="0032486C">
              <w:rPr>
                <w:noProof/>
                <w:webHidden/>
              </w:rPr>
              <w:fldChar w:fldCharType="separate"/>
            </w:r>
            <w:r w:rsidR="0032486C">
              <w:rPr>
                <w:noProof/>
                <w:webHidden/>
              </w:rPr>
              <w:t>56</w:t>
            </w:r>
            <w:r w:rsidR="0032486C">
              <w:rPr>
                <w:noProof/>
                <w:webHidden/>
              </w:rPr>
              <w:fldChar w:fldCharType="end"/>
            </w:r>
          </w:hyperlink>
        </w:p>
        <w:p w14:paraId="132C020A" w14:textId="7FCF8104"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31" w:history="1">
            <w:r w:rsidR="0032486C" w:rsidRPr="00DF2435">
              <w:rPr>
                <w:rStyle w:val="Hyperlink"/>
                <w:noProof/>
              </w:rPr>
              <w:t>6.1.</w:t>
            </w:r>
            <w:r w:rsidR="0032486C">
              <w:rPr>
                <w:rFonts w:asciiTheme="minorHAnsi" w:eastAsiaTheme="minorEastAsia" w:hAnsiTheme="minorHAnsi"/>
                <w:bCs w:val="0"/>
                <w:noProof/>
                <w:szCs w:val="22"/>
                <w:lang w:val="en-ZA" w:eastAsia="en-ZA"/>
              </w:rPr>
              <w:tab/>
            </w:r>
            <w:r w:rsidR="0032486C" w:rsidRPr="00DF2435">
              <w:rPr>
                <w:rStyle w:val="Hyperlink"/>
                <w:noProof/>
              </w:rPr>
              <w:t>Introduction</w:t>
            </w:r>
            <w:r w:rsidR="0032486C">
              <w:rPr>
                <w:noProof/>
                <w:webHidden/>
              </w:rPr>
              <w:tab/>
            </w:r>
            <w:r w:rsidR="0032486C">
              <w:rPr>
                <w:noProof/>
                <w:webHidden/>
              </w:rPr>
              <w:fldChar w:fldCharType="begin"/>
            </w:r>
            <w:r w:rsidR="0032486C">
              <w:rPr>
                <w:noProof/>
                <w:webHidden/>
              </w:rPr>
              <w:instrText xml:space="preserve"> PAGEREF _Toc148779331 \h </w:instrText>
            </w:r>
            <w:r w:rsidR="0032486C">
              <w:rPr>
                <w:noProof/>
                <w:webHidden/>
              </w:rPr>
            </w:r>
            <w:r w:rsidR="0032486C">
              <w:rPr>
                <w:noProof/>
                <w:webHidden/>
              </w:rPr>
              <w:fldChar w:fldCharType="separate"/>
            </w:r>
            <w:r w:rsidR="0032486C">
              <w:rPr>
                <w:noProof/>
                <w:webHidden/>
              </w:rPr>
              <w:t>56</w:t>
            </w:r>
            <w:r w:rsidR="0032486C">
              <w:rPr>
                <w:noProof/>
                <w:webHidden/>
              </w:rPr>
              <w:fldChar w:fldCharType="end"/>
            </w:r>
          </w:hyperlink>
        </w:p>
        <w:p w14:paraId="1A56F9D9" w14:textId="3A6CAF9E"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32" w:history="1">
            <w:r w:rsidR="0032486C" w:rsidRPr="00DF2435">
              <w:rPr>
                <w:rStyle w:val="Hyperlink"/>
                <w:noProof/>
              </w:rPr>
              <w:t>6.2.</w:t>
            </w:r>
            <w:r w:rsidR="0032486C">
              <w:rPr>
                <w:rFonts w:asciiTheme="minorHAnsi" w:eastAsiaTheme="minorEastAsia" w:hAnsiTheme="minorHAnsi"/>
                <w:bCs w:val="0"/>
                <w:noProof/>
                <w:szCs w:val="22"/>
                <w:lang w:val="en-ZA" w:eastAsia="en-ZA"/>
              </w:rPr>
              <w:tab/>
            </w:r>
            <w:r w:rsidR="0032486C" w:rsidRPr="00DF2435">
              <w:rPr>
                <w:rStyle w:val="Hyperlink"/>
                <w:noProof/>
              </w:rPr>
              <w:t>HOTS or LOTS?</w:t>
            </w:r>
            <w:r w:rsidR="0032486C">
              <w:rPr>
                <w:noProof/>
                <w:webHidden/>
              </w:rPr>
              <w:tab/>
            </w:r>
            <w:r w:rsidR="0032486C">
              <w:rPr>
                <w:noProof/>
                <w:webHidden/>
              </w:rPr>
              <w:fldChar w:fldCharType="begin"/>
            </w:r>
            <w:r w:rsidR="0032486C">
              <w:rPr>
                <w:noProof/>
                <w:webHidden/>
              </w:rPr>
              <w:instrText xml:space="preserve"> PAGEREF _Toc148779332 \h </w:instrText>
            </w:r>
            <w:r w:rsidR="0032486C">
              <w:rPr>
                <w:noProof/>
                <w:webHidden/>
              </w:rPr>
            </w:r>
            <w:r w:rsidR="0032486C">
              <w:rPr>
                <w:noProof/>
                <w:webHidden/>
              </w:rPr>
              <w:fldChar w:fldCharType="separate"/>
            </w:r>
            <w:r w:rsidR="0032486C">
              <w:rPr>
                <w:noProof/>
                <w:webHidden/>
              </w:rPr>
              <w:t>56</w:t>
            </w:r>
            <w:r w:rsidR="0032486C">
              <w:rPr>
                <w:noProof/>
                <w:webHidden/>
              </w:rPr>
              <w:fldChar w:fldCharType="end"/>
            </w:r>
          </w:hyperlink>
        </w:p>
        <w:p w14:paraId="15BBC6DC" w14:textId="41F5CADE"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33" w:history="1">
            <w:r w:rsidR="0032486C" w:rsidRPr="00DF2435">
              <w:rPr>
                <w:rStyle w:val="Hyperlink"/>
                <w:noProof/>
              </w:rPr>
              <w:t>6.3.</w:t>
            </w:r>
            <w:r w:rsidR="0032486C">
              <w:rPr>
                <w:rFonts w:asciiTheme="minorHAnsi" w:eastAsiaTheme="minorEastAsia" w:hAnsiTheme="minorHAnsi"/>
                <w:bCs w:val="0"/>
                <w:noProof/>
                <w:szCs w:val="22"/>
                <w:lang w:val="en-ZA" w:eastAsia="en-ZA"/>
              </w:rPr>
              <w:tab/>
            </w:r>
            <w:r w:rsidR="0032486C" w:rsidRPr="00DF2435">
              <w:rPr>
                <w:rStyle w:val="Hyperlink"/>
                <w:noProof/>
              </w:rPr>
              <w:t>Non alignment of formative assessments with SAQA &amp; Blooms taxonomy</w:t>
            </w:r>
            <w:r w:rsidR="0032486C">
              <w:rPr>
                <w:noProof/>
                <w:webHidden/>
              </w:rPr>
              <w:tab/>
            </w:r>
            <w:r w:rsidR="0032486C">
              <w:rPr>
                <w:noProof/>
                <w:webHidden/>
              </w:rPr>
              <w:fldChar w:fldCharType="begin"/>
            </w:r>
            <w:r w:rsidR="0032486C">
              <w:rPr>
                <w:noProof/>
                <w:webHidden/>
              </w:rPr>
              <w:instrText xml:space="preserve"> PAGEREF _Toc148779333 \h </w:instrText>
            </w:r>
            <w:r w:rsidR="0032486C">
              <w:rPr>
                <w:noProof/>
                <w:webHidden/>
              </w:rPr>
            </w:r>
            <w:r w:rsidR="0032486C">
              <w:rPr>
                <w:noProof/>
                <w:webHidden/>
              </w:rPr>
              <w:fldChar w:fldCharType="separate"/>
            </w:r>
            <w:r w:rsidR="0032486C">
              <w:rPr>
                <w:noProof/>
                <w:webHidden/>
              </w:rPr>
              <w:t>56</w:t>
            </w:r>
            <w:r w:rsidR="0032486C">
              <w:rPr>
                <w:noProof/>
                <w:webHidden/>
              </w:rPr>
              <w:fldChar w:fldCharType="end"/>
            </w:r>
          </w:hyperlink>
        </w:p>
        <w:p w14:paraId="5FC8B545" w14:textId="6C9DCC1B" w:rsidR="0032486C" w:rsidRDefault="00000000">
          <w:pPr>
            <w:pStyle w:val="TOC2"/>
            <w:tabs>
              <w:tab w:val="left" w:pos="605"/>
            </w:tabs>
            <w:rPr>
              <w:rFonts w:asciiTheme="minorHAnsi" w:eastAsiaTheme="minorEastAsia" w:hAnsiTheme="minorHAnsi"/>
              <w:bCs w:val="0"/>
              <w:noProof/>
              <w:szCs w:val="22"/>
              <w:lang w:val="en-ZA" w:eastAsia="en-ZA"/>
            </w:rPr>
          </w:pPr>
          <w:hyperlink w:anchor="_Toc148779334" w:history="1">
            <w:r w:rsidR="0032486C" w:rsidRPr="00DF2435">
              <w:rPr>
                <w:rStyle w:val="Hyperlink"/>
                <w:noProof/>
              </w:rPr>
              <w:t>6.4.</w:t>
            </w:r>
            <w:r w:rsidR="0032486C">
              <w:rPr>
                <w:rFonts w:asciiTheme="minorHAnsi" w:eastAsiaTheme="minorEastAsia" w:hAnsiTheme="minorHAnsi"/>
                <w:bCs w:val="0"/>
                <w:noProof/>
                <w:szCs w:val="22"/>
                <w:lang w:val="en-ZA" w:eastAsia="en-ZA"/>
              </w:rPr>
              <w:tab/>
            </w:r>
            <w:r w:rsidR="0032486C" w:rsidRPr="00DF2435">
              <w:rPr>
                <w:rStyle w:val="Hyperlink"/>
                <w:noProof/>
              </w:rPr>
              <w:t>Intervention strategies</w:t>
            </w:r>
            <w:r w:rsidR="0032486C">
              <w:rPr>
                <w:noProof/>
                <w:webHidden/>
              </w:rPr>
              <w:tab/>
            </w:r>
            <w:r w:rsidR="0032486C">
              <w:rPr>
                <w:noProof/>
                <w:webHidden/>
              </w:rPr>
              <w:fldChar w:fldCharType="begin"/>
            </w:r>
            <w:r w:rsidR="0032486C">
              <w:rPr>
                <w:noProof/>
                <w:webHidden/>
              </w:rPr>
              <w:instrText xml:space="preserve"> PAGEREF _Toc148779334 \h </w:instrText>
            </w:r>
            <w:r w:rsidR="0032486C">
              <w:rPr>
                <w:noProof/>
                <w:webHidden/>
              </w:rPr>
            </w:r>
            <w:r w:rsidR="0032486C">
              <w:rPr>
                <w:noProof/>
                <w:webHidden/>
              </w:rPr>
              <w:fldChar w:fldCharType="separate"/>
            </w:r>
            <w:r w:rsidR="0032486C">
              <w:rPr>
                <w:noProof/>
                <w:webHidden/>
              </w:rPr>
              <w:t>57</w:t>
            </w:r>
            <w:r w:rsidR="0032486C">
              <w:rPr>
                <w:noProof/>
                <w:webHidden/>
              </w:rPr>
              <w:fldChar w:fldCharType="end"/>
            </w:r>
          </w:hyperlink>
        </w:p>
        <w:p w14:paraId="31DEFF9E" w14:textId="705522A8" w:rsidR="0032486C" w:rsidRDefault="00000000">
          <w:pPr>
            <w:pStyle w:val="TOC1"/>
            <w:tabs>
              <w:tab w:val="right" w:leader="dot" w:pos="8630"/>
            </w:tabs>
            <w:rPr>
              <w:rFonts w:asciiTheme="minorHAnsi" w:eastAsiaTheme="minorEastAsia" w:hAnsiTheme="minorHAnsi"/>
              <w:b w:val="0"/>
              <w:bCs w:val="0"/>
              <w:noProof/>
              <w:szCs w:val="22"/>
              <w:lang w:val="en-ZA" w:eastAsia="en-ZA"/>
            </w:rPr>
          </w:pPr>
          <w:hyperlink w:anchor="_Toc148779335" w:history="1">
            <w:r w:rsidR="0032486C" w:rsidRPr="00DF2435">
              <w:rPr>
                <w:rStyle w:val="Hyperlink"/>
                <w:noProof/>
              </w:rPr>
              <w:t>References</w:t>
            </w:r>
            <w:r w:rsidR="0032486C">
              <w:rPr>
                <w:noProof/>
                <w:webHidden/>
              </w:rPr>
              <w:tab/>
            </w:r>
            <w:r w:rsidR="0032486C">
              <w:rPr>
                <w:noProof/>
                <w:webHidden/>
              </w:rPr>
              <w:fldChar w:fldCharType="begin"/>
            </w:r>
            <w:r w:rsidR="0032486C">
              <w:rPr>
                <w:noProof/>
                <w:webHidden/>
              </w:rPr>
              <w:instrText xml:space="preserve"> PAGEREF _Toc148779335 \h </w:instrText>
            </w:r>
            <w:r w:rsidR="0032486C">
              <w:rPr>
                <w:noProof/>
                <w:webHidden/>
              </w:rPr>
            </w:r>
            <w:r w:rsidR="0032486C">
              <w:rPr>
                <w:noProof/>
                <w:webHidden/>
              </w:rPr>
              <w:fldChar w:fldCharType="separate"/>
            </w:r>
            <w:r w:rsidR="0032486C">
              <w:rPr>
                <w:noProof/>
                <w:webHidden/>
              </w:rPr>
              <w:t>58</w:t>
            </w:r>
            <w:r w:rsidR="0032486C">
              <w:rPr>
                <w:noProof/>
                <w:webHidden/>
              </w:rPr>
              <w:fldChar w:fldCharType="end"/>
            </w:r>
          </w:hyperlink>
        </w:p>
        <w:p w14:paraId="53012B49" w14:textId="65C92967" w:rsidR="0032486C" w:rsidRDefault="00000000">
          <w:pPr>
            <w:pStyle w:val="TOC1"/>
            <w:tabs>
              <w:tab w:val="left" w:pos="1577"/>
              <w:tab w:val="right" w:leader="dot" w:pos="8630"/>
            </w:tabs>
            <w:rPr>
              <w:rFonts w:asciiTheme="minorHAnsi" w:eastAsiaTheme="minorEastAsia" w:hAnsiTheme="minorHAnsi"/>
              <w:b w:val="0"/>
              <w:bCs w:val="0"/>
              <w:noProof/>
              <w:szCs w:val="22"/>
              <w:lang w:val="en-ZA" w:eastAsia="en-ZA"/>
            </w:rPr>
          </w:pPr>
          <w:hyperlink w:anchor="_Toc148779336" w:history="1">
            <w:r w:rsidR="0032486C" w:rsidRPr="00DF2435">
              <w:rPr>
                <w:rStyle w:val="Hyperlink"/>
                <w:noProof/>
              </w:rPr>
              <w:t xml:space="preserve">Annexure A. </w:t>
            </w:r>
            <w:r w:rsidR="0032486C">
              <w:rPr>
                <w:rFonts w:asciiTheme="minorHAnsi" w:eastAsiaTheme="minorEastAsia" w:hAnsiTheme="minorHAnsi"/>
                <w:b w:val="0"/>
                <w:bCs w:val="0"/>
                <w:noProof/>
                <w:szCs w:val="22"/>
                <w:lang w:val="en-ZA" w:eastAsia="en-ZA"/>
              </w:rPr>
              <w:tab/>
            </w:r>
            <w:r w:rsidR="0032486C" w:rsidRPr="00DF2435">
              <w:rPr>
                <w:rStyle w:val="Hyperlink"/>
                <w:noProof/>
              </w:rPr>
              <w:t xml:space="preserve">  Blooms Taxonomy Action Verbs</w:t>
            </w:r>
            <w:r w:rsidR="0032486C">
              <w:rPr>
                <w:noProof/>
                <w:webHidden/>
              </w:rPr>
              <w:tab/>
            </w:r>
            <w:r w:rsidR="0032486C">
              <w:rPr>
                <w:noProof/>
                <w:webHidden/>
              </w:rPr>
              <w:fldChar w:fldCharType="begin"/>
            </w:r>
            <w:r w:rsidR="0032486C">
              <w:rPr>
                <w:noProof/>
                <w:webHidden/>
              </w:rPr>
              <w:instrText xml:space="preserve"> PAGEREF _Toc148779336 \h </w:instrText>
            </w:r>
            <w:r w:rsidR="0032486C">
              <w:rPr>
                <w:noProof/>
                <w:webHidden/>
              </w:rPr>
            </w:r>
            <w:r w:rsidR="0032486C">
              <w:rPr>
                <w:noProof/>
                <w:webHidden/>
              </w:rPr>
              <w:fldChar w:fldCharType="separate"/>
            </w:r>
            <w:r w:rsidR="0032486C">
              <w:rPr>
                <w:noProof/>
                <w:webHidden/>
              </w:rPr>
              <w:t>67</w:t>
            </w:r>
            <w:r w:rsidR="0032486C">
              <w:rPr>
                <w:noProof/>
                <w:webHidden/>
              </w:rPr>
              <w:fldChar w:fldCharType="end"/>
            </w:r>
          </w:hyperlink>
        </w:p>
        <w:p w14:paraId="5A0E00F6" w14:textId="3C1C8551" w:rsidR="00AF2FB6" w:rsidRPr="00A02098" w:rsidRDefault="00AF2FB6" w:rsidP="003C20E9">
          <w:r w:rsidRPr="00A02098">
            <w:rPr>
              <w:b/>
              <w:bCs/>
              <w:noProof/>
            </w:rPr>
            <w:fldChar w:fldCharType="end"/>
          </w:r>
        </w:p>
      </w:sdtContent>
    </w:sdt>
    <w:p w14:paraId="303E976A" w14:textId="77777777" w:rsidR="00AF2FB6" w:rsidRPr="00A02098" w:rsidRDefault="00AF2FB6" w:rsidP="003C20E9">
      <w:pPr>
        <w:pStyle w:val="1Para"/>
        <w:ind w:firstLine="0"/>
      </w:pPr>
    </w:p>
    <w:p w14:paraId="43EE6F4B" w14:textId="77777777" w:rsidR="00751639" w:rsidRPr="00A02098" w:rsidRDefault="00751639" w:rsidP="003C20E9">
      <w:pPr>
        <w:pStyle w:val="Heading1Preliminary"/>
        <w:rPr>
          <w:color w:val="auto"/>
        </w:rPr>
      </w:pPr>
      <w:bookmarkStart w:id="14" w:name="_Toc473286824"/>
      <w:bookmarkStart w:id="15" w:name="_Toc13040091"/>
      <w:bookmarkStart w:id="16" w:name="_Toc148779283"/>
      <w:r w:rsidRPr="00A02098">
        <w:rPr>
          <w:color w:val="auto"/>
        </w:rPr>
        <w:lastRenderedPageBreak/>
        <w:t>List of Acronyms</w:t>
      </w:r>
      <w:bookmarkEnd w:id="14"/>
      <w:bookmarkEnd w:id="15"/>
      <w:bookmarkEnd w:id="16"/>
    </w:p>
    <w:p w14:paraId="1B68C9C0" w14:textId="52190447" w:rsidR="00276693" w:rsidRPr="00A02098" w:rsidRDefault="00CE77AE" w:rsidP="00CE77AE">
      <w:pPr>
        <w:pStyle w:val="1Para"/>
        <w:numPr>
          <w:ilvl w:val="0"/>
          <w:numId w:val="11"/>
        </w:numPr>
        <w:rPr>
          <w:sz w:val="24"/>
        </w:rPr>
      </w:pPr>
      <w:r w:rsidRPr="00A02098">
        <w:rPr>
          <w:sz w:val="24"/>
        </w:rPr>
        <w:t>SLP- Short Learning Programme</w:t>
      </w:r>
    </w:p>
    <w:p w14:paraId="24C5F7DA" w14:textId="1F533AB1" w:rsidR="00CE77AE" w:rsidRPr="00A02098" w:rsidRDefault="00CE77AE" w:rsidP="00CE77AE">
      <w:pPr>
        <w:pStyle w:val="1Para"/>
        <w:numPr>
          <w:ilvl w:val="0"/>
          <w:numId w:val="11"/>
        </w:numPr>
        <w:rPr>
          <w:sz w:val="24"/>
        </w:rPr>
      </w:pPr>
      <w:r w:rsidRPr="00A02098">
        <w:rPr>
          <w:sz w:val="24"/>
        </w:rPr>
        <w:t>SAQA- South African Qualification Authority</w:t>
      </w:r>
    </w:p>
    <w:p w14:paraId="56FF5B49" w14:textId="0A2E141F" w:rsidR="00CE77AE" w:rsidRPr="00A02098" w:rsidRDefault="00CE77AE" w:rsidP="00CE77AE">
      <w:pPr>
        <w:pStyle w:val="1Para"/>
        <w:numPr>
          <w:ilvl w:val="0"/>
          <w:numId w:val="11"/>
        </w:numPr>
        <w:rPr>
          <w:sz w:val="24"/>
        </w:rPr>
      </w:pPr>
      <w:r w:rsidRPr="00A02098">
        <w:rPr>
          <w:sz w:val="24"/>
        </w:rPr>
        <w:t>HE- Higher Education</w:t>
      </w:r>
    </w:p>
    <w:p w14:paraId="24C6ABA6" w14:textId="46E9DB58" w:rsidR="00CE77AE" w:rsidRPr="00A02098" w:rsidRDefault="00CE77AE" w:rsidP="00CE77AE">
      <w:pPr>
        <w:pStyle w:val="1Para"/>
        <w:numPr>
          <w:ilvl w:val="0"/>
          <w:numId w:val="11"/>
        </w:numPr>
        <w:rPr>
          <w:sz w:val="24"/>
        </w:rPr>
      </w:pPr>
      <w:r w:rsidRPr="00A02098">
        <w:rPr>
          <w:sz w:val="24"/>
        </w:rPr>
        <w:t>HEI- Higher Education Institutions</w:t>
      </w:r>
    </w:p>
    <w:p w14:paraId="1490AB51" w14:textId="41443F0F" w:rsidR="00F515D1" w:rsidRPr="00A02098" w:rsidRDefault="00F515D1" w:rsidP="00CE77AE">
      <w:pPr>
        <w:pStyle w:val="1Para"/>
        <w:numPr>
          <w:ilvl w:val="0"/>
          <w:numId w:val="11"/>
        </w:numPr>
        <w:rPr>
          <w:sz w:val="24"/>
        </w:rPr>
      </w:pPr>
      <w:r w:rsidRPr="00A02098">
        <w:rPr>
          <w:sz w:val="24"/>
        </w:rPr>
        <w:t>NQF- National Qualification Framework</w:t>
      </w:r>
    </w:p>
    <w:p w14:paraId="0F990FC3" w14:textId="77777777" w:rsidR="00A542EF" w:rsidRPr="00A02098" w:rsidRDefault="00A542EF" w:rsidP="003C20E9">
      <w:pPr>
        <w:pStyle w:val="1Para"/>
      </w:pPr>
    </w:p>
    <w:p w14:paraId="7DFE54F9" w14:textId="77777777" w:rsidR="00A542EF" w:rsidRPr="00A02098" w:rsidRDefault="00A542EF" w:rsidP="003C20E9">
      <w:pPr>
        <w:pStyle w:val="1Para"/>
        <w:sectPr w:rsidR="00A542EF" w:rsidRPr="00A02098" w:rsidSect="00307E5C">
          <w:pgSz w:w="12240" w:h="15840"/>
          <w:pgMar w:top="1440" w:right="1800" w:bottom="1440" w:left="1800" w:header="720" w:footer="720" w:gutter="0"/>
          <w:pgNumType w:fmt="lowerRoman"/>
          <w:cols w:space="720"/>
          <w:titlePg/>
          <w:docGrid w:linePitch="360"/>
        </w:sectPr>
      </w:pPr>
    </w:p>
    <w:p w14:paraId="24DB500C" w14:textId="1CCF66D9" w:rsidR="009765ED" w:rsidRPr="00A02098" w:rsidRDefault="009765ED" w:rsidP="003C20E9">
      <w:pPr>
        <w:pStyle w:val="Heading2"/>
        <w:rPr>
          <w:color w:val="auto"/>
        </w:rPr>
      </w:pPr>
      <w:bookmarkStart w:id="17" w:name="_Toc13040093"/>
      <w:bookmarkStart w:id="18" w:name="_Toc148779284"/>
      <w:r w:rsidRPr="00A02098">
        <w:rPr>
          <w:color w:val="auto"/>
        </w:rPr>
        <w:lastRenderedPageBreak/>
        <w:t>Introduction</w:t>
      </w:r>
      <w:bookmarkEnd w:id="17"/>
      <w:bookmarkEnd w:id="18"/>
    </w:p>
    <w:p w14:paraId="4616F007" w14:textId="5CA477A8" w:rsidR="009763D4" w:rsidRPr="00A02098" w:rsidRDefault="009763D4" w:rsidP="00484B39">
      <w:pPr>
        <w:rPr>
          <w:sz w:val="24"/>
        </w:rPr>
      </w:pPr>
      <w:r w:rsidRPr="00A02098">
        <w:rPr>
          <w:sz w:val="24"/>
        </w:rPr>
        <w:t>The practice of assessments in education h</w:t>
      </w:r>
      <w:r w:rsidRPr="00A02098">
        <w:rPr>
          <w:sz w:val="24"/>
          <w:lang w:val="en-GB"/>
        </w:rPr>
        <w:t>as</w:t>
      </w:r>
      <w:r w:rsidRPr="00A02098">
        <w:rPr>
          <w:sz w:val="24"/>
        </w:rPr>
        <w:t xml:space="preserve"> evolved and adapted alongside instructional pedagogies over time (Jayne, 2015). </w:t>
      </w:r>
      <w:r w:rsidR="00DB08B8" w:rsidRPr="00A02098">
        <w:rPr>
          <w:sz w:val="24"/>
        </w:rPr>
        <w:t xml:space="preserve">Since assessments are made to monitor student learning and give feedback on how well education is working, there is a connection between assessments and instructional approaches. Education exams in the past frequently </w:t>
      </w:r>
      <w:proofErr w:type="spellStart"/>
      <w:r w:rsidR="00DB08B8" w:rsidRPr="00A02098">
        <w:rPr>
          <w:sz w:val="24"/>
        </w:rPr>
        <w:t>emphasised</w:t>
      </w:r>
      <w:proofErr w:type="spellEnd"/>
      <w:r w:rsidR="00DB08B8" w:rsidRPr="00A02098">
        <w:rPr>
          <w:sz w:val="24"/>
        </w:rPr>
        <w:t xml:space="preserve"> rote memorization and material recall. </w:t>
      </w:r>
      <w:r w:rsidRPr="00A02098">
        <w:rPr>
          <w:sz w:val="24"/>
        </w:rPr>
        <w:t xml:space="preserve">However, as instructional pedagogies shifted towards more student-centered and active learning approaches, assessments also underwent significant changes. </w:t>
      </w:r>
      <w:r w:rsidR="00DB08B8" w:rsidRPr="00A02098">
        <w:rPr>
          <w:sz w:val="24"/>
        </w:rPr>
        <w:t>Examining higher-order thinking capabilities, problem-solving aptitudes, critical thinking, and creativity took precedence over merely testing information memory.</w:t>
      </w:r>
    </w:p>
    <w:p w14:paraId="2494BCF3" w14:textId="08C23659" w:rsidR="00516C65" w:rsidRPr="00A02098" w:rsidRDefault="00BC6F7D" w:rsidP="00484B39">
      <w:pPr>
        <w:rPr>
          <w:sz w:val="24"/>
        </w:rPr>
      </w:pPr>
      <w:r w:rsidRPr="00A02098">
        <w:rPr>
          <w:sz w:val="24"/>
        </w:rPr>
        <w:t>In higher education (HE), assessment</w:t>
      </w:r>
      <w:r w:rsidR="00493652" w:rsidRPr="00A02098">
        <w:rPr>
          <w:sz w:val="24"/>
        </w:rPr>
        <w:t>s</w:t>
      </w:r>
      <w:r w:rsidRPr="00A02098">
        <w:rPr>
          <w:sz w:val="24"/>
        </w:rPr>
        <w:t xml:space="preserve"> serve a variety of functions. It promotes student learning, ensures that </w:t>
      </w:r>
      <w:r w:rsidR="00AB3954" w:rsidRPr="00A02098">
        <w:rPr>
          <w:sz w:val="24"/>
        </w:rPr>
        <w:t>students</w:t>
      </w:r>
      <w:r w:rsidRPr="00A02098">
        <w:rPr>
          <w:sz w:val="24"/>
        </w:rPr>
        <w:t xml:space="preserve"> are ready to satisfy the program's learning objectives</w:t>
      </w:r>
      <w:r w:rsidR="003D761F" w:rsidRPr="00A02098">
        <w:rPr>
          <w:sz w:val="24"/>
        </w:rPr>
        <w:t xml:space="preserve"> (</w:t>
      </w:r>
      <w:r w:rsidR="00506099" w:rsidRPr="00A02098">
        <w:rPr>
          <w:sz w:val="24"/>
        </w:rPr>
        <w:t>Irons &amp; Brown, 2022</w:t>
      </w:r>
      <w:r w:rsidRPr="00A02098">
        <w:rPr>
          <w:sz w:val="24"/>
        </w:rPr>
        <w:t>).</w:t>
      </w:r>
      <w:r w:rsidR="00DD065B" w:rsidRPr="00A02098">
        <w:rPr>
          <w:sz w:val="24"/>
        </w:rPr>
        <w:t xml:space="preserve"> </w:t>
      </w:r>
      <w:r w:rsidR="004433D4" w:rsidRPr="00A02098">
        <w:rPr>
          <w:sz w:val="24"/>
        </w:rPr>
        <w:t xml:space="preserve">However, </w:t>
      </w:r>
      <w:r w:rsidR="00493652" w:rsidRPr="00A02098">
        <w:rPr>
          <w:sz w:val="24"/>
        </w:rPr>
        <w:t>assessments</w:t>
      </w:r>
      <w:r w:rsidR="004433D4" w:rsidRPr="00A02098">
        <w:rPr>
          <w:sz w:val="24"/>
        </w:rPr>
        <w:t xml:space="preserve"> </w:t>
      </w:r>
      <w:r w:rsidR="00493652" w:rsidRPr="00A02098">
        <w:rPr>
          <w:sz w:val="24"/>
        </w:rPr>
        <w:t>are</w:t>
      </w:r>
      <w:r w:rsidR="004433D4" w:rsidRPr="00A02098">
        <w:rPr>
          <w:sz w:val="24"/>
        </w:rPr>
        <w:t xml:space="preserve"> intricate, multifaceted, and heavily impacted by the environment in which </w:t>
      </w:r>
      <w:r w:rsidR="00493652" w:rsidRPr="00A02098">
        <w:rPr>
          <w:sz w:val="24"/>
        </w:rPr>
        <w:t>they</w:t>
      </w:r>
      <w:r w:rsidR="004433D4" w:rsidRPr="00A02098">
        <w:rPr>
          <w:sz w:val="24"/>
        </w:rPr>
        <w:t xml:space="preserve"> </w:t>
      </w:r>
      <w:r w:rsidR="00DF5A88" w:rsidRPr="00A02098">
        <w:rPr>
          <w:sz w:val="24"/>
        </w:rPr>
        <w:t>occur</w:t>
      </w:r>
      <w:r w:rsidR="004433D4" w:rsidRPr="00A02098">
        <w:rPr>
          <w:sz w:val="24"/>
        </w:rPr>
        <w:t xml:space="preserve"> (Sambell et al., 2013).</w:t>
      </w:r>
      <w:r w:rsidR="007D2948" w:rsidRPr="00A02098">
        <w:rPr>
          <w:sz w:val="24"/>
        </w:rPr>
        <w:t xml:space="preserve"> </w:t>
      </w:r>
      <w:r w:rsidR="00514692" w:rsidRPr="00A02098">
        <w:rPr>
          <w:sz w:val="24"/>
        </w:rPr>
        <w:t xml:space="preserve">Formative assessment, commonly referred to as assessment for learning, is a generally accepted strategy for raising academic standards. </w:t>
      </w:r>
      <w:r w:rsidR="006E7E47" w:rsidRPr="00A02098">
        <w:rPr>
          <w:sz w:val="24"/>
        </w:rPr>
        <w:t xml:space="preserve">The relationship between assessment </w:t>
      </w:r>
      <w:proofErr w:type="spellStart"/>
      <w:r w:rsidR="006E7E47" w:rsidRPr="00A02098">
        <w:rPr>
          <w:sz w:val="24"/>
        </w:rPr>
        <w:t>practises</w:t>
      </w:r>
      <w:proofErr w:type="spellEnd"/>
      <w:r w:rsidR="006E7E47" w:rsidRPr="00A02098">
        <w:rPr>
          <w:sz w:val="24"/>
        </w:rPr>
        <w:t xml:space="preserve"> and learning in higher education is significantly influenced by formative assessment. </w:t>
      </w:r>
      <w:r w:rsidR="00516C65" w:rsidRPr="00A02098">
        <w:rPr>
          <w:sz w:val="24"/>
        </w:rPr>
        <w:t>Numerous studies have shown its positive impact on student learning and achievement</w:t>
      </w:r>
      <w:r w:rsidR="004C1BD0" w:rsidRPr="00A02098">
        <w:rPr>
          <w:sz w:val="24"/>
        </w:rPr>
        <w:t xml:space="preserve"> (Frunza, 2013)</w:t>
      </w:r>
      <w:r w:rsidR="00516C65" w:rsidRPr="00A02098">
        <w:rPr>
          <w:sz w:val="24"/>
        </w:rPr>
        <w:t>.</w:t>
      </w:r>
    </w:p>
    <w:p w14:paraId="14BD01F0" w14:textId="3DC835FF" w:rsidR="00516C65" w:rsidRPr="00A02098" w:rsidRDefault="00B25B69" w:rsidP="00484B39">
      <w:pPr>
        <w:rPr>
          <w:sz w:val="24"/>
        </w:rPr>
      </w:pPr>
      <w:r w:rsidRPr="00A02098">
        <w:rPr>
          <w:sz w:val="24"/>
        </w:rPr>
        <w:t>Among</w:t>
      </w:r>
      <w:r w:rsidR="00AE2EC2" w:rsidRPr="00A02098">
        <w:rPr>
          <w:sz w:val="24"/>
        </w:rPr>
        <w:t xml:space="preserve"> the key benefits of formative assessment is its role as a facilitator of learning. By collecting data on students' progress and understanding, teachers can </w:t>
      </w:r>
      <w:r w:rsidRPr="00A02098">
        <w:rPr>
          <w:sz w:val="24"/>
        </w:rPr>
        <w:t>recognize</w:t>
      </w:r>
      <w:r w:rsidR="00AE2EC2" w:rsidRPr="00A02098">
        <w:rPr>
          <w:sz w:val="24"/>
        </w:rPr>
        <w:t xml:space="preserve"> areas of </w:t>
      </w:r>
      <w:r w:rsidRPr="00A02098">
        <w:rPr>
          <w:sz w:val="24"/>
        </w:rPr>
        <w:t>strong point</w:t>
      </w:r>
      <w:r w:rsidR="00AE2EC2" w:rsidRPr="00A02098">
        <w:rPr>
          <w:sz w:val="24"/>
        </w:rPr>
        <w:t xml:space="preserve"> and </w:t>
      </w:r>
      <w:r w:rsidRPr="00A02098">
        <w:rPr>
          <w:sz w:val="24"/>
        </w:rPr>
        <w:t>fault</w:t>
      </w:r>
      <w:r w:rsidR="00AE2EC2" w:rsidRPr="00A02098">
        <w:rPr>
          <w:sz w:val="24"/>
        </w:rPr>
        <w:t xml:space="preserve">, tailor their instruction to meet individual needs, and provide targeted feedback to guide students' learning. This process allows teachers to make timely adjustments to their instructional </w:t>
      </w:r>
      <w:r w:rsidRPr="00A02098">
        <w:rPr>
          <w:sz w:val="24"/>
        </w:rPr>
        <w:t>tactics</w:t>
      </w:r>
      <w:r w:rsidR="00AE2EC2" w:rsidRPr="00A02098">
        <w:rPr>
          <w:sz w:val="24"/>
        </w:rPr>
        <w:t xml:space="preserve"> and provide additional support or challenges as necessary.</w:t>
      </w:r>
    </w:p>
    <w:p w14:paraId="226E2EC1" w14:textId="22C36712" w:rsidR="009C0841" w:rsidRPr="00A02098" w:rsidRDefault="009D37A7" w:rsidP="00484B39">
      <w:pPr>
        <w:rPr>
          <w:sz w:val="24"/>
        </w:rPr>
      </w:pPr>
      <w:r w:rsidRPr="00A02098">
        <w:rPr>
          <w:sz w:val="24"/>
        </w:rPr>
        <w:lastRenderedPageBreak/>
        <w:t xml:space="preserve">Formative assessment is not a new concept; in fact, it was initially described as "the continuous improvement of the curriculum" by Michael Scriven in 1967. Harold Bloom tied this to assessments provided in the classroom in 1969. </w:t>
      </w:r>
      <w:r w:rsidR="00AB7153" w:rsidRPr="00A02098">
        <w:rPr>
          <w:sz w:val="24"/>
        </w:rPr>
        <w:t>The</w:t>
      </w:r>
      <w:r w:rsidR="009C0841" w:rsidRPr="00A02098">
        <w:rPr>
          <w:sz w:val="24"/>
        </w:rPr>
        <w:t xml:space="preserve"> concept of formative evaluation, as mentioned by Bloom and Scriven, encompasses different perspectives regarding its usage and purpose in the educational context.</w:t>
      </w:r>
    </w:p>
    <w:p w14:paraId="5A1D8A79" w14:textId="5EB24794" w:rsidR="009C0841" w:rsidRPr="00A02098" w:rsidRDefault="009C0841" w:rsidP="00484B39">
      <w:pPr>
        <w:rPr>
          <w:sz w:val="24"/>
        </w:rPr>
      </w:pPr>
      <w:r w:rsidRPr="00A02098">
        <w:rPr>
          <w:sz w:val="24"/>
        </w:rPr>
        <w:t xml:space="preserve">According to Bloom, formative evaluation refers to brief tests or assessments employed by </w:t>
      </w:r>
      <w:r w:rsidR="00070106" w:rsidRPr="00A02098">
        <w:rPr>
          <w:sz w:val="24"/>
        </w:rPr>
        <w:t>educators</w:t>
      </w:r>
      <w:r w:rsidRPr="00A02098">
        <w:rPr>
          <w:sz w:val="24"/>
        </w:rPr>
        <w:t xml:space="preserve"> and </w:t>
      </w:r>
      <w:r w:rsidR="00070106" w:rsidRPr="00A02098">
        <w:rPr>
          <w:sz w:val="24"/>
        </w:rPr>
        <w:t>pupils</w:t>
      </w:r>
      <w:r w:rsidRPr="00A02098">
        <w:rPr>
          <w:sz w:val="24"/>
        </w:rPr>
        <w:t xml:space="preserve"> as tools to aid the </w:t>
      </w:r>
      <w:r w:rsidR="00070106" w:rsidRPr="00A02098">
        <w:rPr>
          <w:sz w:val="24"/>
        </w:rPr>
        <w:t>education</w:t>
      </w:r>
      <w:r w:rsidRPr="00A02098">
        <w:rPr>
          <w:sz w:val="24"/>
        </w:rPr>
        <w:t xml:space="preserve"> process. These </w:t>
      </w:r>
      <w:r w:rsidR="00C61512" w:rsidRPr="00A02098">
        <w:rPr>
          <w:sz w:val="24"/>
        </w:rPr>
        <w:t>valuations</w:t>
      </w:r>
      <w:r w:rsidRPr="00A02098">
        <w:rPr>
          <w:sz w:val="24"/>
        </w:rPr>
        <w:t xml:space="preserve"> are designed to </w:t>
      </w:r>
      <w:r w:rsidR="00C61512" w:rsidRPr="00A02098">
        <w:rPr>
          <w:sz w:val="24"/>
        </w:rPr>
        <w:t>afford</w:t>
      </w:r>
      <w:r w:rsidRPr="00A02098">
        <w:rPr>
          <w:sz w:val="24"/>
        </w:rPr>
        <w:t xml:space="preserve"> ongoing feedback on students' </w:t>
      </w:r>
      <w:r w:rsidR="00C61512" w:rsidRPr="00A02098">
        <w:rPr>
          <w:sz w:val="24"/>
        </w:rPr>
        <w:t>improvement</w:t>
      </w:r>
      <w:r w:rsidRPr="00A02098">
        <w:rPr>
          <w:sz w:val="24"/>
        </w:rPr>
        <w:t xml:space="preserve"> and understanding, enabling teachers to make informed instructional decisions and adjustments. By separating formative evaluation from the grading process, Bloom suggests that it can be more effectively utilized </w:t>
      </w:r>
      <w:r w:rsidR="00895490" w:rsidRPr="00A02098">
        <w:rPr>
          <w:sz w:val="24"/>
        </w:rPr>
        <w:t>to</w:t>
      </w:r>
      <w:r w:rsidRPr="00A02098">
        <w:rPr>
          <w:sz w:val="24"/>
        </w:rPr>
        <w:t xml:space="preserve"> enhance teaching and learning rather than solely focusing on assigning grades</w:t>
      </w:r>
      <w:r w:rsidR="00895490" w:rsidRPr="00A02098">
        <w:rPr>
          <w:sz w:val="24"/>
        </w:rPr>
        <w:t xml:space="preserve"> (Bloom, 1969)</w:t>
      </w:r>
      <w:r w:rsidRPr="00A02098">
        <w:rPr>
          <w:sz w:val="24"/>
        </w:rPr>
        <w:t xml:space="preserve">. In this context, formative evaluation serves as a tool for teachers and students to </w:t>
      </w:r>
      <w:r w:rsidR="00C61512" w:rsidRPr="00A02098">
        <w:rPr>
          <w:sz w:val="24"/>
        </w:rPr>
        <w:t>recognize</w:t>
      </w:r>
      <w:r w:rsidRPr="00A02098">
        <w:rPr>
          <w:sz w:val="24"/>
        </w:rPr>
        <w:t xml:space="preserve"> areas of </w:t>
      </w:r>
      <w:r w:rsidR="00C61512" w:rsidRPr="00A02098">
        <w:rPr>
          <w:sz w:val="24"/>
        </w:rPr>
        <w:t>strong point</w:t>
      </w:r>
      <w:r w:rsidRPr="00A02098">
        <w:rPr>
          <w:sz w:val="24"/>
        </w:rPr>
        <w:t xml:space="preserve"> and </w:t>
      </w:r>
      <w:r w:rsidR="00C61512" w:rsidRPr="00A02098">
        <w:rPr>
          <w:sz w:val="24"/>
        </w:rPr>
        <w:t>fault</w:t>
      </w:r>
      <w:r w:rsidRPr="00A02098">
        <w:rPr>
          <w:sz w:val="24"/>
        </w:rPr>
        <w:t>, guide instruction, and provide feedback that promotes learning.</w:t>
      </w:r>
    </w:p>
    <w:p w14:paraId="1773CDBF" w14:textId="10E49C44" w:rsidR="009C0841" w:rsidRPr="00A02098" w:rsidRDefault="009C0841" w:rsidP="00484B39">
      <w:pPr>
        <w:rPr>
          <w:sz w:val="24"/>
        </w:rPr>
      </w:pPr>
      <w:r w:rsidRPr="00A02098">
        <w:rPr>
          <w:sz w:val="24"/>
        </w:rPr>
        <w:t>Scriven expanded the concept of formative evaluation to encompass program evaluation. In this broader sense, formative evaluation refers to the assessment of an educational program's effectiveness, implementation, and improvement</w:t>
      </w:r>
      <w:r w:rsidR="00FF1069" w:rsidRPr="00A02098">
        <w:rPr>
          <w:sz w:val="24"/>
        </w:rPr>
        <w:t xml:space="preserve"> (Scriven, 1967)</w:t>
      </w:r>
      <w:r w:rsidRPr="00A02098">
        <w:rPr>
          <w:sz w:val="24"/>
        </w:rPr>
        <w:t>. Scriven's perspective suggests that formative evaluation can be used to guide program development and refine instructional strategies based on the feedback and data collected throughout the evaluation process.</w:t>
      </w:r>
    </w:p>
    <w:p w14:paraId="097E147D" w14:textId="03FFDAB3" w:rsidR="009C0841" w:rsidRPr="00A02098" w:rsidRDefault="009C0841" w:rsidP="00484B39">
      <w:pPr>
        <w:rPr>
          <w:sz w:val="24"/>
        </w:rPr>
      </w:pPr>
      <w:r w:rsidRPr="00A02098">
        <w:rPr>
          <w:sz w:val="24"/>
        </w:rPr>
        <w:t xml:space="preserve">It's </w:t>
      </w:r>
      <w:r w:rsidR="00C61512" w:rsidRPr="00A02098">
        <w:rPr>
          <w:sz w:val="24"/>
        </w:rPr>
        <w:t>vital</w:t>
      </w:r>
      <w:r w:rsidRPr="00A02098">
        <w:rPr>
          <w:sz w:val="24"/>
        </w:rPr>
        <w:t xml:space="preserve"> to note that both Bloom and Scriven's interpretations of formative evaluation are valid within their respective contexts. Bloom focuses on the evaluation of individual students within the learning process, while Scriven broadens the scope to include the eval</w:t>
      </w:r>
      <w:r w:rsidR="00931B48" w:rsidRPr="00A02098">
        <w:rPr>
          <w:sz w:val="24"/>
        </w:rPr>
        <w:t>uation of educational programs. The</w:t>
      </w:r>
      <w:r w:rsidRPr="00A02098">
        <w:rPr>
          <w:sz w:val="24"/>
        </w:rPr>
        <w:t xml:space="preserve"> study referenced, conducted by Meirav in 2013</w:t>
      </w:r>
      <w:r w:rsidR="00741CFD" w:rsidRPr="00A02098">
        <w:rPr>
          <w:sz w:val="24"/>
        </w:rPr>
        <w:t>,</w:t>
      </w:r>
      <w:r w:rsidRPr="00A02098">
        <w:rPr>
          <w:sz w:val="24"/>
        </w:rPr>
        <w:t xml:space="preserve"> explores these different perspectives and distinctions in the usage of formative evaluation. The research may highlight the benefits of separating formative evaluation from grading and emphasize its </w:t>
      </w:r>
      <w:r w:rsidRPr="00A02098">
        <w:rPr>
          <w:sz w:val="24"/>
        </w:rPr>
        <w:lastRenderedPageBreak/>
        <w:t xml:space="preserve">role as </w:t>
      </w:r>
      <w:proofErr w:type="spellStart"/>
      <w:proofErr w:type="gramStart"/>
      <w:r w:rsidRPr="00A02098">
        <w:rPr>
          <w:sz w:val="24"/>
        </w:rPr>
        <w:t>a</w:t>
      </w:r>
      <w:proofErr w:type="spellEnd"/>
      <w:proofErr w:type="gramEnd"/>
      <w:r w:rsidRPr="00A02098">
        <w:rPr>
          <w:sz w:val="24"/>
        </w:rPr>
        <w:t xml:space="preserve"> </w:t>
      </w:r>
      <w:r w:rsidR="00555FAB" w:rsidRPr="00A02098">
        <w:rPr>
          <w:sz w:val="24"/>
        </w:rPr>
        <w:t>instrument</w:t>
      </w:r>
      <w:r w:rsidRPr="00A02098">
        <w:rPr>
          <w:sz w:val="24"/>
        </w:rPr>
        <w:t xml:space="preserve"> for </w:t>
      </w:r>
      <w:r w:rsidR="00555FAB" w:rsidRPr="00A02098">
        <w:rPr>
          <w:sz w:val="24"/>
        </w:rPr>
        <w:t>improving</w:t>
      </w:r>
      <w:r w:rsidRPr="00A02098">
        <w:rPr>
          <w:sz w:val="24"/>
        </w:rPr>
        <w:t xml:space="preserve"> teaching and </w:t>
      </w:r>
      <w:r w:rsidR="00555FAB" w:rsidRPr="00A02098">
        <w:rPr>
          <w:sz w:val="24"/>
        </w:rPr>
        <w:t>education</w:t>
      </w:r>
      <w:r w:rsidRPr="00A02098">
        <w:rPr>
          <w:sz w:val="24"/>
        </w:rPr>
        <w:t>. Additionally, it might discuss Scriven's perspective on formative evaluation as applied to program evaluation and its impact on educational practices.</w:t>
      </w:r>
    </w:p>
    <w:p w14:paraId="76D95367" w14:textId="2536C0A4" w:rsidR="009C0841" w:rsidRPr="00A02098" w:rsidRDefault="009C0841" w:rsidP="00484B39">
      <w:pPr>
        <w:rPr>
          <w:sz w:val="24"/>
        </w:rPr>
      </w:pPr>
      <w:r w:rsidRPr="00A02098">
        <w:rPr>
          <w:sz w:val="24"/>
        </w:rPr>
        <w:t xml:space="preserve">Overall, the concept of formative evaluation encompasses various approaches, including its usage as a tool for student assessment and feedback, as well </w:t>
      </w:r>
      <w:r w:rsidR="0065119B" w:rsidRPr="00A02098">
        <w:rPr>
          <w:sz w:val="24"/>
        </w:rPr>
        <w:t>to</w:t>
      </w:r>
      <w:r w:rsidRPr="00A02098">
        <w:rPr>
          <w:sz w:val="24"/>
        </w:rPr>
        <w:t xml:space="preserve"> evaluate and improve educational programs. The specific context and purpose of formative evaluation may vary depending on the perspective adopted by researchers, educators, or practitioners in the field of education.</w:t>
      </w:r>
    </w:p>
    <w:p w14:paraId="128005CC" w14:textId="19608D7B" w:rsidR="004433D4" w:rsidRPr="00A02098" w:rsidRDefault="006A4656" w:rsidP="00484B39">
      <w:pPr>
        <w:rPr>
          <w:sz w:val="24"/>
        </w:rPr>
      </w:pPr>
      <w:proofErr w:type="spellStart"/>
      <w:r w:rsidRPr="00A02098">
        <w:rPr>
          <w:sz w:val="24"/>
        </w:rPr>
        <w:t>Rawlusyk</w:t>
      </w:r>
      <w:proofErr w:type="spellEnd"/>
      <w:r w:rsidRPr="00A02098">
        <w:rPr>
          <w:sz w:val="24"/>
        </w:rPr>
        <w:t xml:space="preserve"> </w:t>
      </w:r>
      <w:r w:rsidR="00DE2AF6" w:rsidRPr="00A02098">
        <w:rPr>
          <w:sz w:val="24"/>
        </w:rPr>
        <w:t>(</w:t>
      </w:r>
      <w:r w:rsidRPr="00A02098">
        <w:rPr>
          <w:sz w:val="24"/>
        </w:rPr>
        <w:t>2018),</w:t>
      </w:r>
      <w:r w:rsidR="004433D4" w:rsidRPr="00A02098">
        <w:rPr>
          <w:sz w:val="24"/>
        </w:rPr>
        <w:t xml:space="preserve"> claim that rather than emphasizing the promotion of learning itself, the prevalent rhetoric around assessment in higher education concentrates on "measuring" learning. Formative assessment is how, practically, we switch the emphasis from teaching to learning. This change is not always simple to implement since there are several things that might prevent formative practices from happening (</w:t>
      </w:r>
      <w:r w:rsidR="00506099" w:rsidRPr="00A02098">
        <w:rPr>
          <w:sz w:val="24"/>
        </w:rPr>
        <w:t>Irons &amp; Brown, 2022</w:t>
      </w:r>
      <w:r w:rsidR="004433D4" w:rsidRPr="00A02098">
        <w:rPr>
          <w:sz w:val="24"/>
        </w:rPr>
        <w:t>). According to the theory of assessment, an effective assessment technique may influence learning in addition to serving as a tool to signify accomplishment or results attained. In fact, formative learning and teaching exchanges exist between instructors and students in higher education (as well as between students) (</w:t>
      </w:r>
      <w:r w:rsidR="00506099" w:rsidRPr="00A02098">
        <w:rPr>
          <w:sz w:val="24"/>
        </w:rPr>
        <w:t>Irons &amp; Brown, 2022</w:t>
      </w:r>
      <w:r w:rsidR="004433D4" w:rsidRPr="00A02098">
        <w:rPr>
          <w:sz w:val="24"/>
        </w:rPr>
        <w:t>). According to certain study, formative evaluation has a favorable effect on students' learning re</w:t>
      </w:r>
      <w:r w:rsidR="00044401" w:rsidRPr="00A02098">
        <w:rPr>
          <w:sz w:val="24"/>
        </w:rPr>
        <w:t>sults (</w:t>
      </w:r>
      <w:proofErr w:type="spellStart"/>
      <w:r w:rsidR="00044401" w:rsidRPr="00A02098">
        <w:rPr>
          <w:sz w:val="24"/>
        </w:rPr>
        <w:t>Weurlandera</w:t>
      </w:r>
      <w:proofErr w:type="spellEnd"/>
      <w:r w:rsidR="00044401" w:rsidRPr="00A02098">
        <w:rPr>
          <w:sz w:val="24"/>
        </w:rPr>
        <w:t xml:space="preserve"> et. al., 2011</w:t>
      </w:r>
      <w:r w:rsidR="004433D4" w:rsidRPr="00A02098">
        <w:rPr>
          <w:sz w:val="24"/>
        </w:rPr>
        <w:t>).</w:t>
      </w:r>
    </w:p>
    <w:p w14:paraId="7B94FBCA" w14:textId="4E0620F0" w:rsidR="004433D4" w:rsidRPr="00A02098" w:rsidRDefault="00555FAB" w:rsidP="00484B39">
      <w:pPr>
        <w:rPr>
          <w:sz w:val="24"/>
        </w:rPr>
      </w:pPr>
      <w:r w:rsidRPr="00A02098">
        <w:rPr>
          <w:sz w:val="24"/>
        </w:rPr>
        <w:t>When it comes to teaching construction engineering</w:t>
      </w:r>
      <w:r w:rsidR="00435834" w:rsidRPr="00A02098">
        <w:rPr>
          <w:sz w:val="24"/>
        </w:rPr>
        <w:t xml:space="preserve">, it is crucial for </w:t>
      </w:r>
      <w:r w:rsidR="00AE1ECF" w:rsidRPr="00A02098">
        <w:rPr>
          <w:sz w:val="24"/>
        </w:rPr>
        <w:t>facilitators</w:t>
      </w:r>
      <w:r w:rsidR="00435834" w:rsidRPr="00A02098">
        <w:rPr>
          <w:sz w:val="24"/>
        </w:rPr>
        <w:t xml:space="preserve"> to employ appropriate assessment methodologies that align with their own and their students' responsibilities. To achieve this, </w:t>
      </w:r>
      <w:r w:rsidR="00AE1ECF" w:rsidRPr="00A02098">
        <w:rPr>
          <w:sz w:val="24"/>
        </w:rPr>
        <w:t>facilitators</w:t>
      </w:r>
      <w:r w:rsidR="00435834" w:rsidRPr="00A02098">
        <w:rPr>
          <w:sz w:val="24"/>
        </w:rPr>
        <w:t xml:space="preserve"> need to consider the context in which construction engineering activities and assessments are presented, aiming to mirror real-world workplace experiences for students.</w:t>
      </w:r>
    </w:p>
    <w:p w14:paraId="5E28B32D" w14:textId="5B235EAD" w:rsidR="00BE1683" w:rsidRPr="00A02098" w:rsidRDefault="00BE1683" w:rsidP="003C20E9">
      <w:pPr>
        <w:pStyle w:val="Heading2"/>
        <w:rPr>
          <w:color w:val="auto"/>
        </w:rPr>
      </w:pPr>
      <w:bookmarkStart w:id="19" w:name="_Toc148779285"/>
      <w:r w:rsidRPr="00A02098">
        <w:rPr>
          <w:color w:val="auto"/>
        </w:rPr>
        <w:t>Background</w:t>
      </w:r>
      <w:bookmarkEnd w:id="19"/>
    </w:p>
    <w:p w14:paraId="09382BC0" w14:textId="77777777" w:rsidR="00C44140" w:rsidRPr="00A02098" w:rsidRDefault="001E558A" w:rsidP="00484B39">
      <w:pPr>
        <w:rPr>
          <w:sz w:val="24"/>
        </w:rPr>
      </w:pPr>
      <w:r w:rsidRPr="00A02098">
        <w:rPr>
          <w:sz w:val="24"/>
        </w:rPr>
        <w:t xml:space="preserve">As a facilitator, I support the learner-centered approach, which is a teaching strategy that is being promoted in education more and more. This method's </w:t>
      </w:r>
      <w:r w:rsidRPr="00A02098">
        <w:rPr>
          <w:sz w:val="24"/>
        </w:rPr>
        <w:lastRenderedPageBreak/>
        <w:t xml:space="preserve">advantage is that it promotes </w:t>
      </w:r>
      <w:r w:rsidR="00C624BA" w:rsidRPr="00A02098">
        <w:rPr>
          <w:sz w:val="24"/>
        </w:rPr>
        <w:t>several</w:t>
      </w:r>
      <w:r w:rsidRPr="00A02098">
        <w:rPr>
          <w:sz w:val="24"/>
        </w:rPr>
        <w:t xml:space="preserve"> different sorts of approaches </w:t>
      </w:r>
      <w:r w:rsidR="00802AAB" w:rsidRPr="00A02098">
        <w:rPr>
          <w:sz w:val="24"/>
        </w:rPr>
        <w:t>relatively</w:t>
      </w:r>
      <w:r w:rsidRPr="00A02098">
        <w:rPr>
          <w:sz w:val="24"/>
        </w:rPr>
        <w:t xml:space="preserve"> than just one, </w:t>
      </w:r>
      <w:r w:rsidR="00802AAB" w:rsidRPr="00A02098">
        <w:rPr>
          <w:sz w:val="24"/>
        </w:rPr>
        <w:t>altering</w:t>
      </w:r>
      <w:r w:rsidRPr="00A02098">
        <w:rPr>
          <w:sz w:val="24"/>
        </w:rPr>
        <w:t xml:space="preserve"> the role of teachers from information </w:t>
      </w:r>
      <w:r w:rsidR="00802AAB" w:rsidRPr="00A02098">
        <w:rPr>
          <w:sz w:val="24"/>
        </w:rPr>
        <w:t>benefactors</w:t>
      </w:r>
      <w:r w:rsidRPr="00A02098">
        <w:rPr>
          <w:sz w:val="24"/>
        </w:rPr>
        <w:t xml:space="preserve"> to facilitators of </w:t>
      </w:r>
      <w:r w:rsidR="00802AAB" w:rsidRPr="00A02098">
        <w:rPr>
          <w:sz w:val="24"/>
        </w:rPr>
        <w:t>pupil</w:t>
      </w:r>
      <w:r w:rsidRPr="00A02098">
        <w:rPr>
          <w:sz w:val="24"/>
        </w:rPr>
        <w:t xml:space="preserve"> learning (</w:t>
      </w:r>
      <w:proofErr w:type="spellStart"/>
      <w:r w:rsidRPr="00A02098">
        <w:rPr>
          <w:sz w:val="24"/>
        </w:rPr>
        <w:t>Darsih</w:t>
      </w:r>
      <w:proofErr w:type="spellEnd"/>
      <w:r w:rsidRPr="00A02098">
        <w:rPr>
          <w:sz w:val="24"/>
        </w:rPr>
        <w:t xml:space="preserve">, 2018). Teachers tell less this way, and students learn more as a result. In the learner-centered </w:t>
      </w:r>
      <w:r w:rsidR="00802AAB" w:rsidRPr="00A02098">
        <w:rPr>
          <w:sz w:val="24"/>
        </w:rPr>
        <w:t>tactic</w:t>
      </w:r>
      <w:r w:rsidRPr="00A02098">
        <w:rPr>
          <w:sz w:val="24"/>
        </w:rPr>
        <w:t xml:space="preserve">, the </w:t>
      </w:r>
      <w:r w:rsidR="00802AAB" w:rsidRPr="00A02098">
        <w:rPr>
          <w:sz w:val="24"/>
        </w:rPr>
        <w:t>part</w:t>
      </w:r>
      <w:r w:rsidRPr="00A02098">
        <w:rPr>
          <w:sz w:val="24"/>
        </w:rPr>
        <w:t xml:space="preserve"> of the </w:t>
      </w:r>
      <w:r w:rsidR="00802AAB" w:rsidRPr="00A02098">
        <w:rPr>
          <w:sz w:val="24"/>
        </w:rPr>
        <w:t>educator</w:t>
      </w:r>
      <w:r w:rsidRPr="00A02098">
        <w:rPr>
          <w:sz w:val="24"/>
        </w:rPr>
        <w:t xml:space="preserve"> or lecturer is to </w:t>
      </w:r>
      <w:r w:rsidR="00FD2461" w:rsidRPr="00A02098">
        <w:rPr>
          <w:sz w:val="24"/>
        </w:rPr>
        <w:t>strategy</w:t>
      </w:r>
      <w:r w:rsidRPr="00A02098">
        <w:rPr>
          <w:sz w:val="24"/>
        </w:rPr>
        <w:t xml:space="preserve"> the course so that it fosters an environment for optimal learning, to serve as an example of acceptable student behavior, to </w:t>
      </w:r>
      <w:r w:rsidR="00FD2461" w:rsidRPr="00A02098">
        <w:rPr>
          <w:sz w:val="24"/>
        </w:rPr>
        <w:t>inspire</w:t>
      </w:r>
      <w:r w:rsidRPr="00A02098">
        <w:rPr>
          <w:sz w:val="24"/>
        </w:rPr>
        <w:t xml:space="preserve"> </w:t>
      </w:r>
      <w:r w:rsidR="00FD2461" w:rsidRPr="00A02098">
        <w:rPr>
          <w:sz w:val="24"/>
        </w:rPr>
        <w:t>scholars</w:t>
      </w:r>
      <w:r w:rsidRPr="00A02098">
        <w:rPr>
          <w:sz w:val="24"/>
        </w:rPr>
        <w:t xml:space="preserve"> to </w:t>
      </w:r>
      <w:proofErr w:type="spellStart"/>
      <w:r w:rsidRPr="00A02098">
        <w:rPr>
          <w:sz w:val="24"/>
        </w:rPr>
        <w:t>learn</w:t>
      </w:r>
      <w:r w:rsidR="00FD2461" w:rsidRPr="00A02098">
        <w:rPr>
          <w:sz w:val="24"/>
        </w:rPr>
        <w:t>from</w:t>
      </w:r>
      <w:proofErr w:type="spellEnd"/>
      <w:r w:rsidR="00FD2461" w:rsidRPr="00A02098">
        <w:rPr>
          <w:sz w:val="24"/>
        </w:rPr>
        <w:t xml:space="preserve"> each other</w:t>
      </w:r>
      <w:r w:rsidRPr="00A02098">
        <w:rPr>
          <w:sz w:val="24"/>
        </w:rPr>
        <w:t xml:space="preserve">, and to give </w:t>
      </w:r>
      <w:r w:rsidR="00FD2461" w:rsidRPr="00A02098">
        <w:rPr>
          <w:sz w:val="24"/>
        </w:rPr>
        <w:t>additional</w:t>
      </w:r>
      <w:r w:rsidRPr="00A02098">
        <w:rPr>
          <w:sz w:val="24"/>
        </w:rPr>
        <w:t xml:space="preserve"> feedback </w:t>
      </w:r>
      <w:r w:rsidR="00FD2461" w:rsidRPr="00A02098">
        <w:rPr>
          <w:sz w:val="24"/>
        </w:rPr>
        <w:t>through</w:t>
      </w:r>
      <w:r w:rsidRPr="00A02098">
        <w:rPr>
          <w:sz w:val="24"/>
        </w:rPr>
        <w:t xml:space="preserve"> the </w:t>
      </w:r>
      <w:r w:rsidR="00C44140" w:rsidRPr="00A02098">
        <w:rPr>
          <w:sz w:val="24"/>
        </w:rPr>
        <w:t xml:space="preserve">course. As a result, learning environments that are prepared and tailored for different learning styles have a direct impact on the learners' success and skills. However, it is first required to identify the learners' learning styles </w:t>
      </w:r>
      <w:proofErr w:type="gramStart"/>
      <w:r w:rsidR="00C44140" w:rsidRPr="00A02098">
        <w:rPr>
          <w:sz w:val="24"/>
        </w:rPr>
        <w:t>in order to</w:t>
      </w:r>
      <w:proofErr w:type="gramEnd"/>
      <w:r w:rsidR="00C44140" w:rsidRPr="00A02098">
        <w:rPr>
          <w:sz w:val="24"/>
        </w:rPr>
        <w:t xml:space="preserve"> build and prepare a space that is appropriate for their preferred learning style (Burak et al., 2021).</w:t>
      </w:r>
    </w:p>
    <w:p w14:paraId="6563D61F" w14:textId="150110AC" w:rsidR="00AE1ECF" w:rsidRPr="00A02098" w:rsidRDefault="00AE1ECF" w:rsidP="00484B39">
      <w:pPr>
        <w:rPr>
          <w:sz w:val="24"/>
        </w:rPr>
      </w:pPr>
      <w:r w:rsidRPr="00A02098">
        <w:rPr>
          <w:sz w:val="24"/>
        </w:rPr>
        <w:t xml:space="preserve">Construction engineering courses should </w:t>
      </w:r>
      <w:r w:rsidR="00061256" w:rsidRPr="00A02098">
        <w:rPr>
          <w:sz w:val="24"/>
        </w:rPr>
        <w:t>attempt</w:t>
      </w:r>
      <w:r w:rsidRPr="00A02098">
        <w:rPr>
          <w:sz w:val="24"/>
        </w:rPr>
        <w:t xml:space="preserve"> to </w:t>
      </w:r>
      <w:r w:rsidR="00061256" w:rsidRPr="00A02098">
        <w:rPr>
          <w:sz w:val="24"/>
        </w:rPr>
        <w:t>deliver</w:t>
      </w:r>
      <w:r w:rsidRPr="00A02098">
        <w:rPr>
          <w:sz w:val="24"/>
        </w:rPr>
        <w:t xml:space="preserve"> students with authentic </w:t>
      </w:r>
      <w:r w:rsidR="00FF77F6" w:rsidRPr="00A02098">
        <w:rPr>
          <w:sz w:val="24"/>
        </w:rPr>
        <w:t>education</w:t>
      </w:r>
      <w:r w:rsidRPr="00A02098">
        <w:rPr>
          <w:sz w:val="24"/>
        </w:rPr>
        <w:t xml:space="preserve"> experiences that reflect the challenges and expectations they will encounter in the workplace. This includes designing assessments that simulate real-world scenarios, tasks, and problem-solving situations commonly encountered in construction engineering practice</w:t>
      </w:r>
      <w:r w:rsidR="0069005E" w:rsidRPr="00A02098">
        <w:rPr>
          <w:sz w:val="24"/>
        </w:rPr>
        <w:t xml:space="preserve"> (Marcus et al, 2004)</w:t>
      </w:r>
      <w:r w:rsidRPr="00A02098">
        <w:rPr>
          <w:sz w:val="24"/>
        </w:rPr>
        <w:t>.</w:t>
      </w:r>
    </w:p>
    <w:p w14:paraId="03C67EB3" w14:textId="1E4F95B3" w:rsidR="00AE1ECF" w:rsidRPr="00A02098" w:rsidRDefault="00AE1ECF" w:rsidP="00484B39">
      <w:pPr>
        <w:rPr>
          <w:sz w:val="24"/>
        </w:rPr>
      </w:pPr>
      <w:r w:rsidRPr="00A02098">
        <w:rPr>
          <w:sz w:val="24"/>
        </w:rPr>
        <w:t>Practical skills assessment: Construction engineering is a hands-on field that requires practical skills and application of theoretical knowledge. Professors should incorporate assessments that evaluate students' ability to apply concepts, perform technical tasks, and demonstrate competency in essential construction engineering skills</w:t>
      </w:r>
      <w:r w:rsidR="00F250FB" w:rsidRPr="00A02098">
        <w:rPr>
          <w:sz w:val="24"/>
        </w:rPr>
        <w:t xml:space="preserve"> (</w:t>
      </w:r>
      <w:proofErr w:type="spellStart"/>
      <w:r w:rsidR="00F250FB" w:rsidRPr="00A02098">
        <w:rPr>
          <w:sz w:val="24"/>
        </w:rPr>
        <w:t>Slaÿana</w:t>
      </w:r>
      <w:proofErr w:type="spellEnd"/>
      <w:r w:rsidR="00F250FB" w:rsidRPr="00A02098">
        <w:rPr>
          <w:sz w:val="24"/>
        </w:rPr>
        <w:t>, 2016)</w:t>
      </w:r>
      <w:r w:rsidRPr="00A02098">
        <w:rPr>
          <w:sz w:val="24"/>
        </w:rPr>
        <w:t>. This could involve practical exercises, lab work, design projects, or case studies that emulate real-world construction projects.</w:t>
      </w:r>
    </w:p>
    <w:p w14:paraId="59222F56" w14:textId="672DCE1E" w:rsidR="00AE1ECF" w:rsidRPr="00A02098" w:rsidRDefault="00AE1ECF" w:rsidP="00484B39">
      <w:pPr>
        <w:rPr>
          <w:sz w:val="24"/>
        </w:rPr>
      </w:pPr>
      <w:r w:rsidRPr="00A02098">
        <w:rPr>
          <w:sz w:val="24"/>
        </w:rPr>
        <w:t>Construction projects often involve multidisciplinary teams, emphasizing the importance of effective collaboration and communication skills. Assessments should include opportunities for students to work in teams, showcasing their ability to collaborate, coordinate tasks, and contribute to group projects</w:t>
      </w:r>
      <w:r w:rsidR="0041117D" w:rsidRPr="00A02098">
        <w:rPr>
          <w:sz w:val="24"/>
        </w:rPr>
        <w:t xml:space="preserve"> (Diane, </w:t>
      </w:r>
      <w:r w:rsidR="0041117D" w:rsidRPr="00A02098">
        <w:rPr>
          <w:sz w:val="24"/>
        </w:rPr>
        <w:lastRenderedPageBreak/>
        <w:t>2011)</w:t>
      </w:r>
      <w:r w:rsidRPr="00A02098">
        <w:rPr>
          <w:sz w:val="24"/>
        </w:rPr>
        <w:t>. Peer evaluations and group assessments can be valuable tools to assess teamwork skills.</w:t>
      </w:r>
    </w:p>
    <w:p w14:paraId="12995DEB" w14:textId="4BBDA38C" w:rsidR="00AE1ECF" w:rsidRPr="00A02098" w:rsidRDefault="00AE1ECF" w:rsidP="00484B39">
      <w:pPr>
        <w:rPr>
          <w:sz w:val="24"/>
        </w:rPr>
      </w:pPr>
      <w:r w:rsidRPr="00A02098">
        <w:rPr>
          <w:sz w:val="24"/>
        </w:rPr>
        <w:t>Construction engineering professionals encounter complex problems that require analytical thinking, problem-solving abilities, and critical decision-making skills. Assessments should focus on evaluating students' capacity to analyze and solve construction-related problems, make informed judgments, and propose innovative solutions.</w:t>
      </w:r>
      <w:r w:rsidR="001959C6" w:rsidRPr="00A02098">
        <w:rPr>
          <w:sz w:val="24"/>
        </w:rPr>
        <w:t xml:space="preserve"> (Pham et al, 2019)</w:t>
      </w:r>
      <w:r w:rsidRPr="00A02098">
        <w:rPr>
          <w:sz w:val="24"/>
        </w:rPr>
        <w:t xml:space="preserve"> This can be achieved through assignments, case studies, simulations, or project-based assessments.</w:t>
      </w:r>
    </w:p>
    <w:p w14:paraId="5AA0F4CD" w14:textId="4F23060E" w:rsidR="004433D4" w:rsidRPr="00A02098" w:rsidRDefault="00AE1ECF" w:rsidP="00484B39">
      <w:pPr>
        <w:rPr>
          <w:sz w:val="24"/>
        </w:rPr>
      </w:pPr>
      <w:r w:rsidRPr="00A02098">
        <w:rPr>
          <w:sz w:val="24"/>
        </w:rPr>
        <w:t>By adopting appropriate assessment methodologies that mirror the workplace context, professors in construction engineering education can enhance students' learning experiences and better prepare them for future careers. These assessments should evaluate practical skills, teamwork, problem-solving abilities, and critical thinking, while also providing opportunities for continuous feedback and self-reflection.</w:t>
      </w:r>
    </w:p>
    <w:p w14:paraId="3AFB9022" w14:textId="32AA1A00" w:rsidR="00150013" w:rsidRPr="00A02098" w:rsidRDefault="00AF516C" w:rsidP="00484B39">
      <w:pPr>
        <w:rPr>
          <w:bCs/>
          <w:sz w:val="24"/>
        </w:rPr>
      </w:pPr>
      <w:r w:rsidRPr="00A02098">
        <w:rPr>
          <w:bCs/>
          <w:sz w:val="24"/>
        </w:rPr>
        <w:t>Traditional assessment systems often prioritize the measurement of rote memorization and recall of facts, typically through multiple-choice tests</w:t>
      </w:r>
      <w:r w:rsidR="00100E6B" w:rsidRPr="00A02098">
        <w:rPr>
          <w:bCs/>
          <w:sz w:val="24"/>
        </w:rPr>
        <w:t xml:space="preserve"> </w:t>
      </w:r>
      <w:r w:rsidR="00100E6B" w:rsidRPr="00A02098">
        <w:rPr>
          <w:sz w:val="24"/>
        </w:rPr>
        <w:t>(</w:t>
      </w:r>
      <w:r w:rsidR="00100E6B" w:rsidRPr="00A02098">
        <w:rPr>
          <w:bCs/>
          <w:sz w:val="24"/>
        </w:rPr>
        <w:t>Biggs, 2003)</w:t>
      </w:r>
      <w:r w:rsidRPr="00A02098">
        <w:rPr>
          <w:bCs/>
          <w:sz w:val="24"/>
        </w:rPr>
        <w:t>.</w:t>
      </w:r>
      <w:r w:rsidR="003405D3" w:rsidRPr="00A02098">
        <w:t xml:space="preserve"> </w:t>
      </w:r>
      <w:r w:rsidR="003405D3" w:rsidRPr="00A02098">
        <w:rPr>
          <w:bCs/>
          <w:sz w:val="24"/>
        </w:rPr>
        <w:t>These tests are useful for measuring specific elements of learning, but they might not accurately reflect a student's capacity for complex reasoning and problem-solving.</w:t>
      </w:r>
      <w:r w:rsidR="000D1A23" w:rsidRPr="00A02098">
        <w:t xml:space="preserve"> </w:t>
      </w:r>
      <w:r w:rsidR="000D1A23" w:rsidRPr="00A02098">
        <w:rPr>
          <w:bCs/>
          <w:sz w:val="24"/>
        </w:rPr>
        <w:t xml:space="preserve">According to Thomas and Thorne (2009), higher order thinking skills (HOTS) are cognitive processes that go beyond the basic memory or reproduction of information. </w:t>
      </w:r>
      <w:r w:rsidR="00AB7153" w:rsidRPr="00A02098">
        <w:rPr>
          <w:bCs/>
          <w:sz w:val="24"/>
        </w:rPr>
        <w:t xml:space="preserve">These skills involve the application, analysis, evaluation, and creation of knowledge. While all students have the capacity to think, it is essential to </w:t>
      </w:r>
      <w:r w:rsidR="00F60F65" w:rsidRPr="00A02098">
        <w:rPr>
          <w:bCs/>
          <w:sz w:val="24"/>
        </w:rPr>
        <w:t>afford</w:t>
      </w:r>
      <w:r w:rsidR="00AB7153" w:rsidRPr="00A02098">
        <w:rPr>
          <w:bCs/>
          <w:sz w:val="24"/>
        </w:rPr>
        <w:t xml:space="preserve"> them with the </w:t>
      </w:r>
      <w:r w:rsidR="00F60F65" w:rsidRPr="00A02098">
        <w:rPr>
          <w:bCs/>
          <w:sz w:val="24"/>
        </w:rPr>
        <w:t>essential</w:t>
      </w:r>
      <w:r w:rsidR="00AB7153" w:rsidRPr="00A02098">
        <w:rPr>
          <w:bCs/>
          <w:sz w:val="24"/>
        </w:rPr>
        <w:t xml:space="preserve"> </w:t>
      </w:r>
      <w:r w:rsidR="00F60F65" w:rsidRPr="00A02098">
        <w:rPr>
          <w:bCs/>
          <w:sz w:val="24"/>
        </w:rPr>
        <w:t>provision</w:t>
      </w:r>
      <w:r w:rsidR="00AB7153" w:rsidRPr="00A02098">
        <w:rPr>
          <w:bCs/>
          <w:sz w:val="24"/>
        </w:rPr>
        <w:t xml:space="preserve">, instruction, and encouragement to develop and enhance their higher order thinking </w:t>
      </w:r>
      <w:r w:rsidR="00C624BA" w:rsidRPr="00A02098">
        <w:rPr>
          <w:bCs/>
          <w:sz w:val="24"/>
        </w:rPr>
        <w:t>abilities.</w:t>
      </w:r>
    </w:p>
    <w:p w14:paraId="0E5E4ACC" w14:textId="7786F28A" w:rsidR="00150013" w:rsidRPr="00A02098" w:rsidRDefault="00AF516C" w:rsidP="00484B39">
      <w:pPr>
        <w:rPr>
          <w:bCs/>
          <w:sz w:val="24"/>
        </w:rPr>
      </w:pPr>
      <w:r w:rsidRPr="00A02098">
        <w:rPr>
          <w:bCs/>
          <w:sz w:val="24"/>
        </w:rPr>
        <w:t xml:space="preserve">Higher order thinking skills, such as critical thinking, analysis, synthesis, and evaluation, are better assessed through performance-based assessments that </w:t>
      </w:r>
      <w:r w:rsidR="00F60F65" w:rsidRPr="00A02098">
        <w:rPr>
          <w:bCs/>
          <w:sz w:val="24"/>
        </w:rPr>
        <w:t>need</w:t>
      </w:r>
      <w:r w:rsidRPr="00A02098">
        <w:rPr>
          <w:bCs/>
          <w:sz w:val="24"/>
        </w:rPr>
        <w:t xml:space="preserve"> students to apply their knowledge in real-world </w:t>
      </w:r>
      <w:r w:rsidR="00F60F65" w:rsidRPr="00A02098">
        <w:rPr>
          <w:bCs/>
          <w:sz w:val="24"/>
        </w:rPr>
        <w:t>settings</w:t>
      </w:r>
      <w:r w:rsidR="00FA090F" w:rsidRPr="00A02098">
        <w:rPr>
          <w:bCs/>
          <w:sz w:val="24"/>
        </w:rPr>
        <w:t xml:space="preserve"> (</w:t>
      </w:r>
      <w:r w:rsidR="00FA090F" w:rsidRPr="00A02098">
        <w:rPr>
          <w:sz w:val="24"/>
        </w:rPr>
        <w:t>Oser &amp; Biedermann, 2020)</w:t>
      </w:r>
      <w:r w:rsidRPr="00A02098">
        <w:rPr>
          <w:bCs/>
          <w:sz w:val="24"/>
        </w:rPr>
        <w:t>. These assessments can include tasks like research projects, case studies, essays, presentations, simulations, or hands-on experiments.</w:t>
      </w:r>
    </w:p>
    <w:p w14:paraId="38914E35" w14:textId="0EF6D235" w:rsidR="003920A0" w:rsidRPr="00A02098" w:rsidRDefault="00ED6B5F" w:rsidP="00484B39">
      <w:pPr>
        <w:rPr>
          <w:bCs/>
          <w:sz w:val="24"/>
        </w:rPr>
      </w:pPr>
      <w:r w:rsidRPr="00A02098">
        <w:rPr>
          <w:bCs/>
          <w:sz w:val="24"/>
        </w:rPr>
        <w:lastRenderedPageBreak/>
        <w:t xml:space="preserve">As societies and industries evolve, graduates are expected to possess not only a solid foundation of knowledge and skills acquired through education but also the capacity to apply that knowledge in innovative and adaptable </w:t>
      </w:r>
      <w:r w:rsidR="00A3432C" w:rsidRPr="00A02098">
        <w:rPr>
          <w:bCs/>
          <w:sz w:val="24"/>
        </w:rPr>
        <w:t>ways. The</w:t>
      </w:r>
      <w:r w:rsidR="003920A0" w:rsidRPr="00A02098">
        <w:rPr>
          <w:bCs/>
          <w:sz w:val="24"/>
        </w:rPr>
        <w:t xml:space="preserve"> rapid pace of technological advancements, globalization, and the complexity of modern challenges require individuals to think critically, analyze situations, and </w:t>
      </w:r>
      <w:r w:rsidR="006F0171" w:rsidRPr="00A02098">
        <w:rPr>
          <w:bCs/>
          <w:sz w:val="24"/>
        </w:rPr>
        <w:t>derive</w:t>
      </w:r>
      <w:r w:rsidR="003920A0" w:rsidRPr="00A02098">
        <w:rPr>
          <w:bCs/>
          <w:sz w:val="24"/>
        </w:rPr>
        <w:t xml:space="preserve"> up with creative and effective </w:t>
      </w:r>
      <w:r w:rsidR="006F0171" w:rsidRPr="00A02098">
        <w:rPr>
          <w:bCs/>
          <w:sz w:val="24"/>
        </w:rPr>
        <w:t>resolutions</w:t>
      </w:r>
      <w:r w:rsidR="001329BF" w:rsidRPr="00A02098">
        <w:rPr>
          <w:bCs/>
          <w:sz w:val="24"/>
        </w:rPr>
        <w:t xml:space="preserve"> (</w:t>
      </w:r>
      <w:r w:rsidR="001329BF" w:rsidRPr="00A02098">
        <w:rPr>
          <w:sz w:val="24"/>
        </w:rPr>
        <w:t>Pellegrino &amp; Hilton, 2012)</w:t>
      </w:r>
      <w:r w:rsidR="003920A0" w:rsidRPr="00A02098">
        <w:rPr>
          <w:bCs/>
          <w:sz w:val="24"/>
        </w:rPr>
        <w:t>. The traditional approach of relying solely on memorized information and following established procedures may not be sufficient to address the diverse and dynamic problems graduates will encounter.</w:t>
      </w:r>
    </w:p>
    <w:p w14:paraId="37E90FCD" w14:textId="03CC3CA8" w:rsidR="00AD7CAA" w:rsidRPr="00A02098" w:rsidRDefault="0022122F" w:rsidP="00484B39">
      <w:pPr>
        <w:rPr>
          <w:sz w:val="24"/>
        </w:rPr>
      </w:pPr>
      <w:r w:rsidRPr="00A02098">
        <w:rPr>
          <w:sz w:val="24"/>
        </w:rPr>
        <w:t>The impact of the built environment skills shortages in South Africa is recognized as a significant institutional challenge. The demand for construction management professionals and skilled workers in the built environment has increased substantially, leading to a shortage of qualified individuals in both the private and public sectors</w:t>
      </w:r>
      <w:r w:rsidR="00C1107E" w:rsidRPr="00A02098">
        <w:rPr>
          <w:sz w:val="24"/>
        </w:rPr>
        <w:t xml:space="preserve"> (</w:t>
      </w:r>
      <w:proofErr w:type="spellStart"/>
      <w:r w:rsidR="00C1107E" w:rsidRPr="00A02098">
        <w:rPr>
          <w:sz w:val="24"/>
        </w:rPr>
        <w:t>Pathegama</w:t>
      </w:r>
      <w:proofErr w:type="spellEnd"/>
      <w:r w:rsidR="00C1107E" w:rsidRPr="00A02098">
        <w:rPr>
          <w:sz w:val="24"/>
        </w:rPr>
        <w:t>, 2017)</w:t>
      </w:r>
      <w:r w:rsidRPr="00A02098">
        <w:rPr>
          <w:sz w:val="24"/>
        </w:rPr>
        <w:t>.</w:t>
      </w:r>
      <w:r w:rsidR="00A21525" w:rsidRPr="00A02098">
        <w:t xml:space="preserve"> </w:t>
      </w:r>
      <w:r w:rsidR="00A21525" w:rsidRPr="00A02098">
        <w:rPr>
          <w:sz w:val="24"/>
        </w:rPr>
        <w:t>Since more preparation and experience are demanded of graduates, educators must modify their methods of instruction and evaluation.</w:t>
      </w:r>
    </w:p>
    <w:p w14:paraId="58A3EF42" w14:textId="145516D2" w:rsidR="00344887" w:rsidRPr="00A02098" w:rsidRDefault="000F6070" w:rsidP="00484B39">
      <w:pPr>
        <w:rPr>
          <w:rFonts w:cs="Arial"/>
          <w:sz w:val="24"/>
          <w:shd w:val="clear" w:color="auto" w:fill="F7F7F8"/>
        </w:rPr>
      </w:pPr>
      <w:r w:rsidRPr="00A02098">
        <w:rPr>
          <w:rFonts w:cs="Arial"/>
          <w:sz w:val="24"/>
        </w:rPr>
        <w:t>For students to apply the module outcomes through assessment they need to first understand the learning outcomes through activities and teaching practices.</w:t>
      </w:r>
      <w:r w:rsidRPr="00A02098">
        <w:rPr>
          <w:rFonts w:cs="Arial"/>
          <w:sz w:val="24"/>
          <w:shd w:val="clear" w:color="auto" w:fill="F7F7F8"/>
        </w:rPr>
        <w:t xml:space="preserve"> It is essential for </w:t>
      </w:r>
      <w:r w:rsidR="00834FCD" w:rsidRPr="00A02098">
        <w:rPr>
          <w:rFonts w:cs="Arial"/>
          <w:sz w:val="24"/>
          <w:shd w:val="clear" w:color="auto" w:fill="F7F7F8"/>
        </w:rPr>
        <w:t>pupils</w:t>
      </w:r>
      <w:r w:rsidRPr="00A02098">
        <w:rPr>
          <w:rFonts w:cs="Arial"/>
          <w:sz w:val="24"/>
          <w:shd w:val="clear" w:color="auto" w:fill="F7F7F8"/>
        </w:rPr>
        <w:t xml:space="preserve"> to have a clear understanding of the </w:t>
      </w:r>
      <w:r w:rsidR="00834FCD" w:rsidRPr="00A02098">
        <w:rPr>
          <w:rFonts w:cs="Arial"/>
          <w:sz w:val="24"/>
          <w:shd w:val="clear" w:color="auto" w:fill="F7F7F8"/>
        </w:rPr>
        <w:t>intentional</w:t>
      </w:r>
      <w:r w:rsidRPr="00A02098">
        <w:rPr>
          <w:rFonts w:cs="Arial"/>
          <w:sz w:val="24"/>
          <w:shd w:val="clear" w:color="auto" w:fill="F7F7F8"/>
        </w:rPr>
        <w:t xml:space="preserve"> </w:t>
      </w:r>
      <w:r w:rsidR="00834FCD" w:rsidRPr="00A02098">
        <w:rPr>
          <w:rFonts w:cs="Arial"/>
          <w:sz w:val="24"/>
          <w:shd w:val="clear" w:color="auto" w:fill="F7F7F8"/>
        </w:rPr>
        <w:t>education</w:t>
      </w:r>
      <w:r w:rsidRPr="00A02098">
        <w:rPr>
          <w:rFonts w:cs="Arial"/>
          <w:sz w:val="24"/>
          <w:shd w:val="clear" w:color="auto" w:fill="F7F7F8"/>
        </w:rPr>
        <w:t xml:space="preserve"> outcomes and engage in relevant activities and teaching practices before they can successfully apply their knowledge and </w:t>
      </w:r>
      <w:r w:rsidR="00834FCD" w:rsidRPr="00A02098">
        <w:rPr>
          <w:rFonts w:cs="Arial"/>
          <w:sz w:val="24"/>
          <w:shd w:val="clear" w:color="auto" w:fill="F7F7F8"/>
        </w:rPr>
        <w:t>abilities</w:t>
      </w:r>
      <w:r w:rsidRPr="00A02098">
        <w:rPr>
          <w:rFonts w:cs="Arial"/>
          <w:sz w:val="24"/>
          <w:shd w:val="clear" w:color="auto" w:fill="F7F7F8"/>
        </w:rPr>
        <w:t xml:space="preserve"> in </w:t>
      </w:r>
      <w:r w:rsidR="00F30A3B" w:rsidRPr="00A02098">
        <w:rPr>
          <w:rFonts w:cs="Arial"/>
          <w:sz w:val="24"/>
          <w:shd w:val="clear" w:color="auto" w:fill="F7F7F8"/>
        </w:rPr>
        <w:t>assessments.</w:t>
      </w:r>
      <w:r w:rsidR="00F30A3B" w:rsidRPr="00A02098">
        <w:rPr>
          <w:rFonts w:cs="Arial"/>
          <w:sz w:val="24"/>
        </w:rPr>
        <w:t xml:space="preserve"> The</w:t>
      </w:r>
      <w:r w:rsidR="00344887" w:rsidRPr="00A02098">
        <w:rPr>
          <w:rFonts w:cs="Arial"/>
          <w:sz w:val="24"/>
        </w:rPr>
        <w:t xml:space="preserve"> goal is to enhance the alignment between learning outcomes, teaching methods, and assessments, ultimately promoting a more comprehensive and effective learning experience for students in the field of construction roadworks.</w:t>
      </w:r>
    </w:p>
    <w:p w14:paraId="05223545" w14:textId="2A66ABA8" w:rsidR="004C39B7" w:rsidRPr="00A02098" w:rsidRDefault="004C39B7" w:rsidP="00484B39">
      <w:pPr>
        <w:rPr>
          <w:rFonts w:cs="Arial"/>
          <w:sz w:val="24"/>
        </w:rPr>
      </w:pPr>
      <w:r w:rsidRPr="00A02098">
        <w:rPr>
          <w:rFonts w:cs="Arial"/>
          <w:sz w:val="24"/>
        </w:rPr>
        <w:t>Const</w:t>
      </w:r>
      <w:r w:rsidR="00FD5BC0" w:rsidRPr="00A02098">
        <w:rPr>
          <w:rFonts w:cs="Arial"/>
          <w:sz w:val="24"/>
        </w:rPr>
        <w:t>ructive alignment (CA) is</w:t>
      </w:r>
      <w:r w:rsidRPr="00A02098">
        <w:rPr>
          <w:rFonts w:cs="Arial"/>
          <w:sz w:val="24"/>
        </w:rPr>
        <w:t xml:space="preserve"> </w:t>
      </w:r>
      <w:r w:rsidR="00D665B7" w:rsidRPr="00A02098">
        <w:rPr>
          <w:rFonts w:cs="Arial"/>
          <w:sz w:val="24"/>
        </w:rPr>
        <w:t>grounded</w:t>
      </w:r>
      <w:r w:rsidRPr="00A02098">
        <w:rPr>
          <w:rFonts w:cs="Arial"/>
          <w:sz w:val="24"/>
        </w:rPr>
        <w:t xml:space="preserve"> on the principle that Teaching and Learning Activities (TLA) and Assessment Tasks (AT) should align with the identified Intended Learning Outcomes (ILO)</w:t>
      </w:r>
      <w:r w:rsidR="00874DE5" w:rsidRPr="00A02098">
        <w:rPr>
          <w:rFonts w:cs="Arial"/>
          <w:sz w:val="24"/>
        </w:rPr>
        <w:t xml:space="preserve"> (</w:t>
      </w:r>
      <w:r w:rsidR="00874DE5" w:rsidRPr="00A02098">
        <w:rPr>
          <w:sz w:val="24"/>
        </w:rPr>
        <w:t>Maffei, 2022)</w:t>
      </w:r>
      <w:r w:rsidRPr="00A02098">
        <w:rPr>
          <w:rFonts w:cs="Arial"/>
          <w:sz w:val="24"/>
        </w:rPr>
        <w:t xml:space="preserve">. This alignment ensures that the learning activities and assessments are directly connected to </w:t>
      </w:r>
      <w:r w:rsidRPr="00A02098">
        <w:rPr>
          <w:rFonts w:cs="Arial"/>
          <w:sz w:val="24"/>
        </w:rPr>
        <w:lastRenderedPageBreak/>
        <w:t>the desired outcomes, promoting a coherent and purposeful learning experience for students.</w:t>
      </w:r>
    </w:p>
    <w:p w14:paraId="5208DFC1" w14:textId="0C0BBA36" w:rsidR="00344887" w:rsidRPr="00A02098" w:rsidRDefault="004C39B7" w:rsidP="00484B39">
      <w:pPr>
        <w:rPr>
          <w:rFonts w:cs="Arial"/>
        </w:rPr>
      </w:pPr>
      <w:r w:rsidRPr="00A02098">
        <w:rPr>
          <w:rFonts w:cs="Arial"/>
          <w:sz w:val="24"/>
        </w:rPr>
        <w:t>One key aspect of ach</w:t>
      </w:r>
      <w:r w:rsidR="00C35F58" w:rsidRPr="00A02098">
        <w:rPr>
          <w:rFonts w:cs="Arial"/>
          <w:sz w:val="24"/>
        </w:rPr>
        <w:t>ieving alignment is the use of action</w:t>
      </w:r>
      <w:r w:rsidR="00D665B7" w:rsidRPr="00A02098">
        <w:rPr>
          <w:rFonts w:cs="Arial"/>
          <w:sz w:val="24"/>
        </w:rPr>
        <w:t xml:space="preserve"> verbs. The exact acts or </w:t>
      </w:r>
      <w:proofErr w:type="spellStart"/>
      <w:r w:rsidR="00D665B7" w:rsidRPr="00A02098">
        <w:rPr>
          <w:rFonts w:cs="Arial"/>
          <w:sz w:val="24"/>
        </w:rPr>
        <w:t>behaviours</w:t>
      </w:r>
      <w:proofErr w:type="spellEnd"/>
      <w:r w:rsidR="00D665B7" w:rsidRPr="00A02098">
        <w:rPr>
          <w:rFonts w:cs="Arial"/>
          <w:sz w:val="24"/>
        </w:rPr>
        <w:t xml:space="preserve"> that students should be able to exhibit to show that they have mastered the desired learning outcomes are described by action verbs (Stanny &amp; Claudia, 2016). </w:t>
      </w:r>
      <w:r w:rsidRPr="00A02098">
        <w:rPr>
          <w:rFonts w:cs="Arial"/>
          <w:sz w:val="24"/>
        </w:rPr>
        <w:t>These verbs are often associated with Bloom's Taxonomy and the different levels o</w:t>
      </w:r>
      <w:r w:rsidR="00722F5F" w:rsidRPr="00A02098">
        <w:rPr>
          <w:rFonts w:cs="Arial"/>
          <w:sz w:val="24"/>
        </w:rPr>
        <w:t>f cognitive processes.</w:t>
      </w:r>
      <w:r w:rsidR="00344887" w:rsidRPr="00A02098">
        <w:rPr>
          <w:rFonts w:cs="Arial"/>
          <w:vanish/>
        </w:rPr>
        <w:t>Top of Form</w:t>
      </w:r>
    </w:p>
    <w:p w14:paraId="0BC92E99" w14:textId="1DF9716B" w:rsidR="00BE1683" w:rsidRPr="00A02098" w:rsidRDefault="005E047D" w:rsidP="003C20E9">
      <w:pPr>
        <w:pStyle w:val="Heading2"/>
        <w:rPr>
          <w:color w:val="auto"/>
        </w:rPr>
      </w:pPr>
      <w:bookmarkStart w:id="20" w:name="_Toc148779286"/>
      <w:r w:rsidRPr="00A02098">
        <w:rPr>
          <w:color w:val="auto"/>
        </w:rPr>
        <w:t>Problem statement</w:t>
      </w:r>
      <w:bookmarkEnd w:id="20"/>
    </w:p>
    <w:p w14:paraId="6EE37C68" w14:textId="7ED986D7" w:rsidR="004433D4" w:rsidRPr="00A02098" w:rsidRDefault="00B13CC7" w:rsidP="00484B39">
      <w:pPr>
        <w:rPr>
          <w:sz w:val="24"/>
        </w:rPr>
      </w:pPr>
      <w:r w:rsidRPr="00A02098">
        <w:rPr>
          <w:sz w:val="24"/>
        </w:rPr>
        <w:t>Higher Education (HE)</w:t>
      </w:r>
      <w:r w:rsidR="004433D4" w:rsidRPr="00A02098">
        <w:rPr>
          <w:sz w:val="24"/>
        </w:rPr>
        <w:t xml:space="preserve"> assessment system continues to be dominated by summative exams and written assignments. The majority institutional </w:t>
      </w:r>
      <w:r w:rsidR="00076470" w:rsidRPr="00A02098">
        <w:rPr>
          <w:sz w:val="24"/>
        </w:rPr>
        <w:t>schooling</w:t>
      </w:r>
      <w:r w:rsidR="004433D4" w:rsidRPr="00A02098">
        <w:rPr>
          <w:sz w:val="24"/>
        </w:rPr>
        <w:t xml:space="preserve">, </w:t>
      </w:r>
      <w:r w:rsidR="00076470" w:rsidRPr="00A02098">
        <w:rPr>
          <w:sz w:val="24"/>
        </w:rPr>
        <w:t>education</w:t>
      </w:r>
      <w:r w:rsidR="004433D4" w:rsidRPr="00A02098">
        <w:rPr>
          <w:sz w:val="24"/>
        </w:rPr>
        <w:t>, and assessment methods urge for growing diversity in assess</w:t>
      </w:r>
      <w:r w:rsidRPr="00A02098">
        <w:rPr>
          <w:sz w:val="24"/>
        </w:rPr>
        <w:t>ment techniques (Medland, 2016)</w:t>
      </w:r>
      <w:r w:rsidR="004433D4" w:rsidRPr="00A02098">
        <w:rPr>
          <w:sz w:val="24"/>
        </w:rPr>
        <w:t>. There has been an increase in formative assessment systems over the past 10 to 15 years, however there are many various types and forms, and they</w:t>
      </w:r>
      <w:r w:rsidR="00AD7A7E" w:rsidRPr="00A02098">
        <w:rPr>
          <w:sz w:val="24"/>
        </w:rPr>
        <w:t xml:space="preserve"> do not</w:t>
      </w:r>
      <w:r w:rsidR="004433D4" w:rsidRPr="00A02098">
        <w:rPr>
          <w:sz w:val="24"/>
        </w:rPr>
        <w:t xml:space="preserve"> necessarily agree on the set of behaviors required to fulfill formative aims (Wylie &amp; Lyon, 2012). Recognition of the potential function of formative assessment in education has grown recently (Scully, 2017) due to its capacity to inform instructors of the successes and areas for improvement in learning, including evaluations of s</w:t>
      </w:r>
      <w:r w:rsidR="00FD7AB1" w:rsidRPr="00A02098">
        <w:rPr>
          <w:sz w:val="24"/>
        </w:rPr>
        <w:t>tudent growth (Eka &amp; Wayan, 2018</w:t>
      </w:r>
      <w:r w:rsidR="004433D4" w:rsidRPr="00A02098">
        <w:rPr>
          <w:sz w:val="24"/>
        </w:rPr>
        <w:t>).</w:t>
      </w:r>
    </w:p>
    <w:p w14:paraId="28288D28" w14:textId="2FAD4931" w:rsidR="004433D4" w:rsidRPr="00A02098" w:rsidRDefault="00CC31B7" w:rsidP="00484B39">
      <w:pPr>
        <w:rPr>
          <w:sz w:val="24"/>
        </w:rPr>
      </w:pPr>
      <w:r w:rsidRPr="00A02098">
        <w:rPr>
          <w:sz w:val="24"/>
        </w:rPr>
        <w:t xml:space="preserve">The two main evaluation methods </w:t>
      </w:r>
      <w:proofErr w:type="spellStart"/>
      <w:r w:rsidRPr="00A02098">
        <w:rPr>
          <w:sz w:val="24"/>
        </w:rPr>
        <w:t>utilised</w:t>
      </w:r>
      <w:proofErr w:type="spellEnd"/>
      <w:r w:rsidRPr="00A02098">
        <w:rPr>
          <w:sz w:val="24"/>
        </w:rPr>
        <w:t xml:space="preserve"> in schools are formative and summative, and both are crucial to our educational system. </w:t>
      </w:r>
      <w:r w:rsidR="00036AD4" w:rsidRPr="00A02098">
        <w:rPr>
          <w:sz w:val="24"/>
        </w:rPr>
        <w:t>There is a</w:t>
      </w:r>
      <w:r w:rsidR="004433D4" w:rsidRPr="00A02098">
        <w:rPr>
          <w:sz w:val="24"/>
        </w:rPr>
        <w:t xml:space="preserve"> need to see a </w:t>
      </w:r>
      <w:r w:rsidRPr="00A02098">
        <w:rPr>
          <w:sz w:val="24"/>
        </w:rPr>
        <w:t>change</w:t>
      </w:r>
      <w:r w:rsidR="004433D4" w:rsidRPr="00A02098">
        <w:rPr>
          <w:sz w:val="24"/>
        </w:rPr>
        <w:t xml:space="preserve"> in favor of further developing efficient formative assessment techniques in the </w:t>
      </w:r>
      <w:r w:rsidRPr="00A02098">
        <w:rPr>
          <w:sz w:val="24"/>
        </w:rPr>
        <w:t>teaching space</w:t>
      </w:r>
      <w:r w:rsidR="004433D4" w:rsidRPr="00A02098">
        <w:rPr>
          <w:sz w:val="24"/>
        </w:rPr>
        <w:t xml:space="preserve"> (Jayne, 2015). Tasks for formative assessment must be prepared methodically to ens</w:t>
      </w:r>
      <w:r w:rsidR="007548A4" w:rsidRPr="00A02098">
        <w:rPr>
          <w:sz w:val="24"/>
        </w:rPr>
        <w:t>ure that the learning promoted feeds forward</w:t>
      </w:r>
      <w:r w:rsidR="004433D4" w:rsidRPr="00A02098">
        <w:rPr>
          <w:sz w:val="24"/>
        </w:rPr>
        <w:t xml:space="preserve"> to pertinent tasks and difficulties (</w:t>
      </w:r>
      <w:r w:rsidR="00506099" w:rsidRPr="00A02098">
        <w:rPr>
          <w:sz w:val="24"/>
        </w:rPr>
        <w:t>Irons &amp; Brown, 2022</w:t>
      </w:r>
      <w:r w:rsidR="004433D4" w:rsidRPr="00A02098">
        <w:rPr>
          <w:sz w:val="24"/>
        </w:rPr>
        <w:t xml:space="preserve">). A good strategy to influence student learning is to alter the evaluation process. </w:t>
      </w:r>
    </w:p>
    <w:p w14:paraId="36BBF63F" w14:textId="23B4D371" w:rsidR="004433D4" w:rsidRPr="00A02098" w:rsidRDefault="00CC31B7" w:rsidP="00484B39">
      <w:pPr>
        <w:rPr>
          <w:sz w:val="24"/>
        </w:rPr>
      </w:pPr>
      <w:r w:rsidRPr="00A02098">
        <w:rPr>
          <w:sz w:val="24"/>
        </w:rPr>
        <w:t xml:space="preserve">We frequently think that kids who perform poorly on tests don't grasp the material, but they may </w:t>
      </w:r>
      <w:proofErr w:type="gramStart"/>
      <w:r w:rsidRPr="00A02098">
        <w:rPr>
          <w:sz w:val="24"/>
        </w:rPr>
        <w:t>actually be</w:t>
      </w:r>
      <w:proofErr w:type="gramEnd"/>
      <w:r w:rsidRPr="00A02098">
        <w:rPr>
          <w:sz w:val="24"/>
        </w:rPr>
        <w:t xml:space="preserve"> having trouble with certain cognitive abilities or </w:t>
      </w:r>
      <w:r w:rsidRPr="00A02098">
        <w:rPr>
          <w:sz w:val="24"/>
        </w:rPr>
        <w:lastRenderedPageBreak/>
        <w:t xml:space="preserve">the format of the questions. Teachers are forced to gauge their students' aptitude. To do this accurately, a taxonomy of stages of intellectual </w:t>
      </w:r>
      <w:proofErr w:type="spellStart"/>
      <w:r w:rsidRPr="00A02098">
        <w:rPr>
          <w:sz w:val="24"/>
        </w:rPr>
        <w:t>behaviour</w:t>
      </w:r>
      <w:proofErr w:type="spellEnd"/>
      <w:r w:rsidRPr="00A02098">
        <w:rPr>
          <w:sz w:val="24"/>
        </w:rPr>
        <w:t xml:space="preserve"> crucial to learning is required. Bloom's Taxonomy gave us a way to measure our thinking. According to Mohamed &amp; Lebar (2017), the concept of thinking skills is the act of using the intellect to make judgements and resolve issues. In terms of the capacity to think conceptually, Bloom's taxonomy has traditionally served as a guide (Eka &amp; Wayan, 2018).</w:t>
      </w:r>
    </w:p>
    <w:p w14:paraId="0580E825" w14:textId="704138CD" w:rsidR="005E047D" w:rsidRPr="00A02098" w:rsidRDefault="004433D4" w:rsidP="00484B39">
      <w:pPr>
        <w:rPr>
          <w:sz w:val="24"/>
        </w:rPr>
      </w:pPr>
      <w:r w:rsidRPr="00A02098">
        <w:rPr>
          <w:sz w:val="24"/>
        </w:rPr>
        <w:t>When assessments focus on application and comprehension instead of just basic information (recalling facts), students will learn more profoundly. Assessments that just access fundamental knowledge (recalling facts) will only support moderate growth (</w:t>
      </w:r>
      <w:proofErr w:type="spellStart"/>
      <w:r w:rsidRPr="00A02098">
        <w:rPr>
          <w:sz w:val="24"/>
        </w:rPr>
        <w:t>Weurlandera</w:t>
      </w:r>
      <w:proofErr w:type="spellEnd"/>
      <w:r w:rsidRPr="00A02098">
        <w:rPr>
          <w:sz w:val="24"/>
        </w:rPr>
        <w:t xml:space="preserve"> et. al., 2012). </w:t>
      </w:r>
      <w:r w:rsidR="0056707D" w:rsidRPr="00A02098">
        <w:rPr>
          <w:sz w:val="24"/>
        </w:rPr>
        <w:t>Assessing</w:t>
      </w:r>
      <w:r w:rsidRPr="00A02098">
        <w:rPr>
          <w:sz w:val="24"/>
        </w:rPr>
        <w:t xml:space="preserve"> pupils' </w:t>
      </w:r>
      <w:r w:rsidR="003F0D0D" w:rsidRPr="00A02098">
        <w:rPr>
          <w:sz w:val="24"/>
        </w:rPr>
        <w:t>high order</w:t>
      </w:r>
      <w:r w:rsidRPr="00A02098">
        <w:rPr>
          <w:sz w:val="24"/>
        </w:rPr>
        <w:t xml:space="preserve"> thinking abilities helps improve their cognitive abilities (Barak &amp; Dori, 2009). Pupils with higher order thinking skills (HOTS) are more likely to excel in the classroom than those with lower order thinking </w:t>
      </w:r>
      <w:r w:rsidR="00C6560F" w:rsidRPr="00A02098">
        <w:rPr>
          <w:sz w:val="24"/>
        </w:rPr>
        <w:t>skills (LOTS) (Eka &amp; Wayan, 2018</w:t>
      </w:r>
      <w:r w:rsidRPr="00A02098">
        <w:rPr>
          <w:sz w:val="24"/>
        </w:rPr>
        <w:t xml:space="preserve">). As a result, assessment that is also HOTS-focused must be used to access student engagement in HOTS-based learning and high-level thinking. To put it another way, instruction that aims to support and </w:t>
      </w:r>
      <w:r w:rsidR="00327A26" w:rsidRPr="00A02098">
        <w:rPr>
          <w:sz w:val="24"/>
        </w:rPr>
        <w:t>stimulate</w:t>
      </w:r>
      <w:r w:rsidRPr="00A02098">
        <w:rPr>
          <w:sz w:val="24"/>
        </w:rPr>
        <w:t xml:space="preserve"> students' HOTS should be followed by an evaluation that can access HOT. As a result, formative evaluation will serve as a "compass" to direct pupils toward improved learning and academic success (Hwang &amp; Chang, 2011)</w:t>
      </w:r>
    </w:p>
    <w:p w14:paraId="6C072CE2" w14:textId="19CA8A51" w:rsidR="005E047D" w:rsidRPr="00A02098" w:rsidRDefault="005E047D" w:rsidP="003C20E9">
      <w:pPr>
        <w:pStyle w:val="Heading2"/>
        <w:rPr>
          <w:color w:val="auto"/>
          <w:szCs w:val="30"/>
        </w:rPr>
      </w:pPr>
      <w:bookmarkStart w:id="21" w:name="_Toc148779287"/>
      <w:r w:rsidRPr="00A02098">
        <w:rPr>
          <w:color w:val="auto"/>
          <w:szCs w:val="30"/>
        </w:rPr>
        <w:t>Research questions</w:t>
      </w:r>
      <w:bookmarkEnd w:id="21"/>
    </w:p>
    <w:p w14:paraId="651112F7" w14:textId="74BE8C43" w:rsidR="004433D4" w:rsidRPr="00A02098" w:rsidRDefault="004433D4" w:rsidP="00484B39">
      <w:pPr>
        <w:rPr>
          <w:sz w:val="24"/>
        </w:rPr>
      </w:pPr>
      <w:r w:rsidRPr="00A02098">
        <w:rPr>
          <w:sz w:val="24"/>
        </w:rPr>
        <w:t xml:space="preserve">This research will be </w:t>
      </w:r>
      <w:r w:rsidR="00327A26" w:rsidRPr="00A02098">
        <w:rPr>
          <w:sz w:val="24"/>
        </w:rPr>
        <w:t>steered</w:t>
      </w:r>
      <w:r w:rsidRPr="00A02098">
        <w:rPr>
          <w:sz w:val="24"/>
        </w:rPr>
        <w:t xml:space="preserve"> by the following central research question:</w:t>
      </w:r>
    </w:p>
    <w:p w14:paraId="5B11823E" w14:textId="700F1E75" w:rsidR="004433D4" w:rsidRPr="00A02098" w:rsidRDefault="004433D4" w:rsidP="00484B39">
      <w:pPr>
        <w:rPr>
          <w:sz w:val="24"/>
        </w:rPr>
      </w:pPr>
      <w:r w:rsidRPr="00A02098">
        <w:rPr>
          <w:sz w:val="24"/>
        </w:rPr>
        <w:t xml:space="preserve">(1) What is the distribution of formative assessment question levels within bloom’s taxonomy, per unit, for the Construction Roadworks short learning </w:t>
      </w:r>
      <w:proofErr w:type="spellStart"/>
      <w:r w:rsidRPr="00A02098">
        <w:rPr>
          <w:sz w:val="24"/>
        </w:rPr>
        <w:t>programme</w:t>
      </w:r>
      <w:proofErr w:type="spellEnd"/>
      <w:r w:rsidRPr="00A02098">
        <w:rPr>
          <w:sz w:val="24"/>
        </w:rPr>
        <w:t xml:space="preserve"> (SLP)?</w:t>
      </w:r>
    </w:p>
    <w:p w14:paraId="49BE6FAC" w14:textId="143C8B7F" w:rsidR="004433D4" w:rsidRPr="00A02098" w:rsidRDefault="004433D4" w:rsidP="00484B39">
      <w:pPr>
        <w:rPr>
          <w:sz w:val="24"/>
        </w:rPr>
      </w:pPr>
      <w:r w:rsidRPr="00A02098">
        <w:rPr>
          <w:sz w:val="24"/>
        </w:rPr>
        <w:t>(2) How does this question level (Bloom’s taxonomy) distribution compare to those reflected in the SAQA level 3 outcomes?</w:t>
      </w:r>
    </w:p>
    <w:p w14:paraId="0E7C2C32" w14:textId="00EBA93A" w:rsidR="005E047D" w:rsidRPr="00A02098" w:rsidRDefault="004433D4" w:rsidP="00484B39">
      <w:pPr>
        <w:rPr>
          <w:sz w:val="24"/>
        </w:rPr>
      </w:pPr>
      <w:r w:rsidRPr="00A02098">
        <w:rPr>
          <w:sz w:val="24"/>
        </w:rPr>
        <w:lastRenderedPageBreak/>
        <w:t>(3) How should formative assessments for this module be changed in the future to better align with the SAQA framework regarding the required cognitive level targets?</w:t>
      </w:r>
    </w:p>
    <w:p w14:paraId="2C7D03C7" w14:textId="2E736F8F" w:rsidR="005E047D" w:rsidRPr="00A02098" w:rsidRDefault="005E047D" w:rsidP="003C20E9">
      <w:pPr>
        <w:pStyle w:val="Heading2"/>
        <w:rPr>
          <w:color w:val="auto"/>
        </w:rPr>
      </w:pPr>
      <w:bookmarkStart w:id="22" w:name="_Toc148779288"/>
      <w:r w:rsidRPr="00A02098">
        <w:rPr>
          <w:color w:val="auto"/>
        </w:rPr>
        <w:t>Aim of the study</w:t>
      </w:r>
      <w:bookmarkEnd w:id="22"/>
    </w:p>
    <w:p w14:paraId="0B90FD5E" w14:textId="6DBF51CD" w:rsidR="004433D4" w:rsidRPr="00A02098" w:rsidRDefault="004433D4" w:rsidP="00484B39">
      <w:pPr>
        <w:rPr>
          <w:sz w:val="24"/>
        </w:rPr>
      </w:pPr>
      <w:r w:rsidRPr="00A02098">
        <w:rPr>
          <w:sz w:val="24"/>
        </w:rPr>
        <w:t xml:space="preserve">The purpose of this study is </w:t>
      </w:r>
      <w:bookmarkStart w:id="23" w:name="_Hlk134278136"/>
      <w:r w:rsidRPr="00A02098">
        <w:rPr>
          <w:sz w:val="24"/>
        </w:rPr>
        <w:t xml:space="preserve">to </w:t>
      </w:r>
      <w:r w:rsidR="00327A26" w:rsidRPr="00A02098">
        <w:rPr>
          <w:sz w:val="24"/>
        </w:rPr>
        <w:t>find out</w:t>
      </w:r>
      <w:r w:rsidRPr="00A02098">
        <w:rPr>
          <w:sz w:val="24"/>
        </w:rPr>
        <w:t xml:space="preserve"> the extent to which Construction Roadworks SLP </w:t>
      </w:r>
      <w:r w:rsidR="006B116E" w:rsidRPr="00A02098">
        <w:rPr>
          <w:sz w:val="24"/>
        </w:rPr>
        <w:t>formative assessments assesses</w:t>
      </w:r>
      <w:r w:rsidRPr="00A02098">
        <w:rPr>
          <w:sz w:val="24"/>
        </w:rPr>
        <w:t xml:space="preserve"> students’ thinking skills/ cognitive level by using Blooms taxonomy against the SAQA exit level outcomes with the intent to enhance formative assessments for Construction Roadworks. </w:t>
      </w:r>
      <w:bookmarkEnd w:id="23"/>
    </w:p>
    <w:p w14:paraId="5454B3D2" w14:textId="77777777" w:rsidR="004433D4" w:rsidRPr="00A02098" w:rsidRDefault="004433D4" w:rsidP="00484B39">
      <w:pPr>
        <w:rPr>
          <w:sz w:val="24"/>
        </w:rPr>
      </w:pPr>
      <w:r w:rsidRPr="00A02098">
        <w:rPr>
          <w:sz w:val="24"/>
        </w:rPr>
        <w:t xml:space="preserve">This will be achieved with the following objectives: </w:t>
      </w:r>
    </w:p>
    <w:p w14:paraId="508373BA" w14:textId="3B23FEB6" w:rsidR="004433D4" w:rsidRPr="00A02098" w:rsidRDefault="004433D4" w:rsidP="00484B39">
      <w:pPr>
        <w:rPr>
          <w:sz w:val="24"/>
        </w:rPr>
      </w:pPr>
      <w:r w:rsidRPr="00A02098">
        <w:rPr>
          <w:sz w:val="24"/>
        </w:rPr>
        <w:t xml:space="preserve">(1) Determine the formative assessment question levels within bloom’s taxonomy, per unit, for the Construction Roadworks short learning </w:t>
      </w:r>
      <w:proofErr w:type="spellStart"/>
      <w:r w:rsidRPr="00A02098">
        <w:rPr>
          <w:sz w:val="24"/>
        </w:rPr>
        <w:t>programme</w:t>
      </w:r>
      <w:proofErr w:type="spellEnd"/>
      <w:r w:rsidRPr="00A02098">
        <w:rPr>
          <w:sz w:val="24"/>
        </w:rPr>
        <w:t>?</w:t>
      </w:r>
    </w:p>
    <w:p w14:paraId="5DFB8ABF" w14:textId="60128F10" w:rsidR="004433D4" w:rsidRPr="00A02098" w:rsidRDefault="004433D4" w:rsidP="00484B39">
      <w:pPr>
        <w:rPr>
          <w:sz w:val="24"/>
        </w:rPr>
      </w:pPr>
      <w:r w:rsidRPr="00A02098">
        <w:rPr>
          <w:sz w:val="24"/>
        </w:rPr>
        <w:t>(2) Evaluate question level (Bloom’s taxonomy) distribution in comparison with SAQA level 3 outcomes.</w:t>
      </w:r>
    </w:p>
    <w:p w14:paraId="14448B84" w14:textId="4D3817C6" w:rsidR="00BE1683" w:rsidRPr="00A02098" w:rsidRDefault="004433D4" w:rsidP="00484B39">
      <w:pPr>
        <w:rPr>
          <w:sz w:val="24"/>
        </w:rPr>
      </w:pPr>
      <w:r w:rsidRPr="00A02098">
        <w:rPr>
          <w:sz w:val="24"/>
        </w:rPr>
        <w:t>(3) Provide guidance on how formative assessments for this module be changed in the future to better align with the SAQA framework regarding the required cognitive level targets</w:t>
      </w:r>
    </w:p>
    <w:p w14:paraId="3172702F" w14:textId="77777777" w:rsidR="005E047D" w:rsidRPr="00A02098" w:rsidRDefault="005E047D" w:rsidP="003C20E9">
      <w:pPr>
        <w:pStyle w:val="Heading1"/>
        <w:jc w:val="center"/>
        <w:rPr>
          <w:color w:val="auto"/>
        </w:rPr>
      </w:pPr>
      <w:bookmarkStart w:id="24" w:name="_Toc148779289"/>
      <w:r w:rsidRPr="00A02098">
        <w:rPr>
          <w:color w:val="auto"/>
        </w:rPr>
        <w:lastRenderedPageBreak/>
        <w:t>Review of the literature</w:t>
      </w:r>
      <w:bookmarkEnd w:id="24"/>
    </w:p>
    <w:p w14:paraId="6A54DE3B" w14:textId="5B85D8BB" w:rsidR="004E2E47" w:rsidRPr="00A02098" w:rsidRDefault="00AC55D4" w:rsidP="003C20E9">
      <w:pPr>
        <w:pStyle w:val="Heading2"/>
        <w:rPr>
          <w:color w:val="auto"/>
        </w:rPr>
      </w:pPr>
      <w:bookmarkStart w:id="25" w:name="_Toc148779290"/>
      <w:r w:rsidRPr="00A02098">
        <w:rPr>
          <w:color w:val="auto"/>
        </w:rPr>
        <w:t>Introduction</w:t>
      </w:r>
      <w:bookmarkEnd w:id="25"/>
    </w:p>
    <w:p w14:paraId="66ADC317" w14:textId="68B81207" w:rsidR="00AF792E" w:rsidRPr="00A02098" w:rsidRDefault="00327A26" w:rsidP="00484B39">
      <w:pPr>
        <w:rPr>
          <w:sz w:val="24"/>
        </w:rPr>
      </w:pPr>
      <w:r w:rsidRPr="00A02098">
        <w:rPr>
          <w:sz w:val="24"/>
        </w:rPr>
        <w:t xml:space="preserve">This chapter focuses on the literature surrounding the primary ideas derived from the study's objectives. The study's goal is to determine how much the formative assessments used in the Construction Roadworks Short Learning </w:t>
      </w:r>
      <w:proofErr w:type="spellStart"/>
      <w:r w:rsidRPr="00A02098">
        <w:rPr>
          <w:sz w:val="24"/>
        </w:rPr>
        <w:t>Programme</w:t>
      </w:r>
      <w:proofErr w:type="spellEnd"/>
      <w:r w:rsidRPr="00A02098">
        <w:rPr>
          <w:sz w:val="24"/>
        </w:rPr>
        <w:t xml:space="preserve"> (Skills Development </w:t>
      </w:r>
      <w:proofErr w:type="spellStart"/>
      <w:r w:rsidRPr="00A02098">
        <w:rPr>
          <w:sz w:val="24"/>
        </w:rPr>
        <w:t>Programme</w:t>
      </w:r>
      <w:proofErr w:type="spellEnd"/>
      <w:r w:rsidRPr="00A02098">
        <w:rPr>
          <w:sz w:val="24"/>
        </w:rPr>
        <w:t xml:space="preserve">) evaluate students' thinking abilities at various cognitive levels and how this relates to the SAQA requirements for this </w:t>
      </w:r>
      <w:proofErr w:type="spellStart"/>
      <w:r w:rsidRPr="00A02098">
        <w:rPr>
          <w:sz w:val="24"/>
        </w:rPr>
        <w:t>programme</w:t>
      </w:r>
      <w:proofErr w:type="spellEnd"/>
      <w:r w:rsidRPr="00A02098">
        <w:rPr>
          <w:sz w:val="24"/>
        </w:rPr>
        <w:t xml:space="preserve">. </w:t>
      </w:r>
      <w:proofErr w:type="gramStart"/>
      <w:r w:rsidRPr="00A02098">
        <w:rPr>
          <w:sz w:val="24"/>
        </w:rPr>
        <w:t>In order to</w:t>
      </w:r>
      <w:proofErr w:type="gramEnd"/>
      <w:r w:rsidRPr="00A02098">
        <w:rPr>
          <w:sz w:val="24"/>
        </w:rPr>
        <w:t xml:space="preserve"> </w:t>
      </w:r>
      <w:proofErr w:type="spellStart"/>
      <w:r w:rsidRPr="00A02098">
        <w:rPr>
          <w:sz w:val="24"/>
        </w:rPr>
        <w:t>analyse</w:t>
      </w:r>
      <w:proofErr w:type="spellEnd"/>
      <w:r w:rsidRPr="00A02098">
        <w:rPr>
          <w:sz w:val="24"/>
        </w:rPr>
        <w:t xml:space="preserve"> the assessments in respect to the exit level outcomes set by the South African Qualifications Authority (SAQA), this research will employ Bloom's taxonomy as a framework. The sections that follow provide a thorough examination of formative assessment, Blooms taxonomy, SAQA exit level outcomes, and the Short Learning </w:t>
      </w:r>
      <w:proofErr w:type="spellStart"/>
      <w:r w:rsidRPr="00A02098">
        <w:rPr>
          <w:sz w:val="24"/>
        </w:rPr>
        <w:t>Programme</w:t>
      </w:r>
      <w:proofErr w:type="spellEnd"/>
      <w:r w:rsidRPr="00A02098">
        <w:rPr>
          <w:sz w:val="24"/>
        </w:rPr>
        <w:t xml:space="preserve"> (SLP) for Construction Roadworks.</w:t>
      </w:r>
    </w:p>
    <w:p w14:paraId="52640F06" w14:textId="77777777" w:rsidR="00AF792E" w:rsidRPr="00A02098" w:rsidRDefault="00AF792E" w:rsidP="003C20E9">
      <w:pPr>
        <w:pStyle w:val="Heading2"/>
        <w:rPr>
          <w:color w:val="auto"/>
        </w:rPr>
      </w:pPr>
      <w:bookmarkStart w:id="26" w:name="_Toc148779291"/>
      <w:r w:rsidRPr="00A02098">
        <w:rPr>
          <w:color w:val="auto"/>
        </w:rPr>
        <w:t>Formative Assessment</w:t>
      </w:r>
      <w:bookmarkEnd w:id="26"/>
    </w:p>
    <w:p w14:paraId="2202944C" w14:textId="77777777" w:rsidR="00AF792E" w:rsidRPr="00A02098" w:rsidRDefault="00AF792E" w:rsidP="003C20E9">
      <w:pPr>
        <w:pStyle w:val="Heading3"/>
        <w:rPr>
          <w:color w:val="auto"/>
        </w:rPr>
      </w:pPr>
      <w:bookmarkStart w:id="27" w:name="_Toc148779292"/>
      <w:r w:rsidRPr="00A02098">
        <w:rPr>
          <w:color w:val="auto"/>
        </w:rPr>
        <w:t>What is formative assessment?</w:t>
      </w:r>
      <w:bookmarkEnd w:id="27"/>
    </w:p>
    <w:p w14:paraId="233298FB" w14:textId="7DF18CF9" w:rsidR="00225EE9" w:rsidRPr="00A02098" w:rsidRDefault="00285D0F" w:rsidP="00484B39">
      <w:pPr>
        <w:rPr>
          <w:sz w:val="24"/>
        </w:rPr>
      </w:pPr>
      <w:r w:rsidRPr="00A02098">
        <w:rPr>
          <w:sz w:val="24"/>
        </w:rPr>
        <w:t xml:space="preserve">Formative assessment is a procedure that happens in the classroom and involves gathering proof of learning to comprehend current learning progress and make necessary changes to teaching or learning, according to a commonly accepted definition (Wylie &amp; Lyon, 2012 P1). </w:t>
      </w:r>
      <w:r w:rsidR="00DE759E" w:rsidRPr="00A02098">
        <w:rPr>
          <w:sz w:val="24"/>
        </w:rPr>
        <w:t>Understanding</w:t>
      </w:r>
      <w:r w:rsidR="00225EE9" w:rsidRPr="00A02098">
        <w:rPr>
          <w:sz w:val="24"/>
        </w:rPr>
        <w:t xml:space="preserve"> learning progress and making necessary adjustm</w:t>
      </w:r>
      <w:r w:rsidR="00DE759E" w:rsidRPr="00A02098">
        <w:rPr>
          <w:sz w:val="24"/>
        </w:rPr>
        <w:t xml:space="preserve">ents to teaching or learning is </w:t>
      </w:r>
      <w:r w:rsidR="00225EE9" w:rsidRPr="00A02098">
        <w:rPr>
          <w:sz w:val="24"/>
        </w:rPr>
        <w:t>important, as it reflects the idea that formative assessment is not just a one-time event, but rather an ongoing process that occurs throughout the learning experience</w:t>
      </w:r>
      <w:r w:rsidR="007A1EBB" w:rsidRPr="00A02098">
        <w:rPr>
          <w:sz w:val="24"/>
        </w:rPr>
        <w:t xml:space="preserve"> (OECD, 2008)</w:t>
      </w:r>
      <w:r w:rsidR="00014A71" w:rsidRPr="00A02098">
        <w:rPr>
          <w:sz w:val="24"/>
        </w:rPr>
        <w:t xml:space="preserve">. Additionally, </w:t>
      </w:r>
      <w:r w:rsidR="00225EE9" w:rsidRPr="00A02098">
        <w:rPr>
          <w:sz w:val="24"/>
        </w:rPr>
        <w:t>helping students understand their level of learning and the standards and objectives they are working towards is essential for promoting student engagement and motivation, as well as for guiding their ongoing learning efforts</w:t>
      </w:r>
      <w:r w:rsidR="00B404C6" w:rsidRPr="00A02098">
        <w:rPr>
          <w:sz w:val="24"/>
        </w:rPr>
        <w:t xml:space="preserve"> (Sherry, 2011)</w:t>
      </w:r>
      <w:r w:rsidR="00225EE9" w:rsidRPr="00A02098">
        <w:rPr>
          <w:sz w:val="24"/>
        </w:rPr>
        <w:t>.</w:t>
      </w:r>
    </w:p>
    <w:p w14:paraId="21311D55" w14:textId="71C70560" w:rsidR="00AC55D4" w:rsidRPr="00A02098" w:rsidRDefault="00AC55D4" w:rsidP="003C20E9">
      <w:pPr>
        <w:pStyle w:val="Heading3"/>
        <w:rPr>
          <w:color w:val="auto"/>
        </w:rPr>
      </w:pPr>
      <w:bookmarkStart w:id="28" w:name="_Toc148779293"/>
      <w:r w:rsidRPr="00A02098">
        <w:rPr>
          <w:color w:val="auto"/>
        </w:rPr>
        <w:lastRenderedPageBreak/>
        <w:t>What’s the value and purpose of formative assessment?</w:t>
      </w:r>
      <w:bookmarkEnd w:id="28"/>
    </w:p>
    <w:p w14:paraId="1C74AE9B" w14:textId="72D6BB9D" w:rsidR="002F0D03" w:rsidRPr="00A02098" w:rsidRDefault="00E7043E" w:rsidP="00484B39">
      <w:pPr>
        <w:rPr>
          <w:sz w:val="24"/>
        </w:rPr>
      </w:pPr>
      <w:r w:rsidRPr="00A02098">
        <w:rPr>
          <w:sz w:val="24"/>
        </w:rPr>
        <w:t>In terms of what it aims to accomplish, formative assessment differs from summative evaluation.</w:t>
      </w:r>
      <w:r w:rsidR="00447690" w:rsidRPr="00A02098">
        <w:rPr>
          <w:sz w:val="24"/>
        </w:rPr>
        <w:t xml:space="preserve"> According to Brookhart (2013),</w:t>
      </w:r>
      <w:r w:rsidR="00C16D80" w:rsidRPr="00A02098">
        <w:rPr>
          <w:sz w:val="24"/>
        </w:rPr>
        <w:t xml:space="preserve"> </w:t>
      </w:r>
      <w:r w:rsidR="002F0D03" w:rsidRPr="00A02098">
        <w:rPr>
          <w:sz w:val="24"/>
        </w:rPr>
        <w:t>f</w:t>
      </w:r>
      <w:r w:rsidR="00C16D80" w:rsidRPr="00A02098">
        <w:rPr>
          <w:sz w:val="24"/>
        </w:rPr>
        <w:t xml:space="preserve">ormative assessment is focused on shaping learning and improving teaching by providing students with frequent and constructive feedback that helps </w:t>
      </w:r>
      <w:r w:rsidR="00C92CEF" w:rsidRPr="00A02098">
        <w:rPr>
          <w:sz w:val="24"/>
        </w:rPr>
        <w:t>students to re</w:t>
      </w:r>
      <w:r w:rsidR="00C16D80" w:rsidRPr="00A02098">
        <w:rPr>
          <w:sz w:val="24"/>
        </w:rPr>
        <w:t>cognize areas for development and adjust their learning accordingly. The goal is to support ongoing learning and improvement throughout the learning process.</w:t>
      </w:r>
      <w:r w:rsidR="00447690" w:rsidRPr="00A02098">
        <w:rPr>
          <w:sz w:val="24"/>
        </w:rPr>
        <w:t xml:space="preserve"> </w:t>
      </w:r>
    </w:p>
    <w:p w14:paraId="5DEF6919" w14:textId="578EBE55" w:rsidR="00E7043E" w:rsidRPr="00A02098" w:rsidRDefault="005D5E9C" w:rsidP="00484B39">
      <w:pPr>
        <w:rPr>
          <w:sz w:val="24"/>
        </w:rPr>
      </w:pPr>
      <w:r w:rsidRPr="00A02098">
        <w:rPr>
          <w:sz w:val="24"/>
        </w:rPr>
        <w:t xml:space="preserve">By informing and adjusting the pace of instruction in accordance with the data amassed during the assessment process, formative assessment enhances teaching and learning (Meirav, 2013). </w:t>
      </w:r>
      <w:proofErr w:type="gramStart"/>
      <w:r w:rsidRPr="00A02098">
        <w:rPr>
          <w:sz w:val="24"/>
        </w:rPr>
        <w:t>In order to</w:t>
      </w:r>
      <w:proofErr w:type="gramEnd"/>
      <w:r w:rsidRPr="00A02098">
        <w:rPr>
          <w:sz w:val="24"/>
        </w:rPr>
        <w:t xml:space="preserve"> improve learning and formative evaluation, feedback is consequently crucial (Hattie, 2012). Creating methods to evaluate students' knowledge, abilities, and competences has become crucial to institutional success in higher education institutions all over the world. The government of South Africa has advised higher education institutions to use </w:t>
      </w:r>
      <w:proofErr w:type="gramStart"/>
      <w:r w:rsidRPr="00A02098">
        <w:rPr>
          <w:sz w:val="24"/>
        </w:rPr>
        <w:t>a number of</w:t>
      </w:r>
      <w:proofErr w:type="gramEnd"/>
      <w:r w:rsidRPr="00A02098">
        <w:rPr>
          <w:sz w:val="24"/>
        </w:rPr>
        <w:t xml:space="preserve"> effective strategies to increase students' knowledge and abilities (Du Plessis et al., 2022).</w:t>
      </w:r>
    </w:p>
    <w:p w14:paraId="41ADE5C0" w14:textId="01010DDB" w:rsidR="00FD2B81" w:rsidRPr="00A02098" w:rsidRDefault="00FD2B81" w:rsidP="003C20E9">
      <w:pPr>
        <w:pStyle w:val="Heading3"/>
        <w:rPr>
          <w:color w:val="auto"/>
        </w:rPr>
      </w:pPr>
      <w:bookmarkStart w:id="29" w:name="_Toc148779294"/>
      <w:r w:rsidRPr="00A02098">
        <w:rPr>
          <w:color w:val="auto"/>
        </w:rPr>
        <w:t>Effective ways of implementing formative assessment</w:t>
      </w:r>
      <w:bookmarkEnd w:id="29"/>
    </w:p>
    <w:p w14:paraId="0DC95661" w14:textId="331023BE" w:rsidR="00E73974" w:rsidRPr="00A02098" w:rsidRDefault="005D5E9C" w:rsidP="00484B39">
      <w:pPr>
        <w:rPr>
          <w:sz w:val="24"/>
        </w:rPr>
      </w:pPr>
      <w:r w:rsidRPr="00A02098">
        <w:rPr>
          <w:sz w:val="24"/>
        </w:rPr>
        <w:t xml:space="preserve">According to Wiliam and Thompson's 2007 research, formative assessment can be thought of as containing five essential procedures. As a means of conducting productive class discussions and other learning tasks that elicit evidence of student knowledge, one of the ways includes the use of classroom questioning (Cusi et al, 2017). In addition, group work, peer evaluation, self-evaluation, and the use of formative assessment tools like checklists or rubrics are possible. According to Paul Black and Dylan Wiliam (2009), the secret to implementing effective formative assessment is to employ a variety of strategies and approaches that enable the gathering of detailed and insightful evidence of </w:t>
      </w:r>
      <w:r w:rsidRPr="00A02098">
        <w:rPr>
          <w:sz w:val="24"/>
        </w:rPr>
        <w:lastRenderedPageBreak/>
        <w:t>student understanding and that foster continuous learning and improvement for all students.</w:t>
      </w:r>
    </w:p>
    <w:p w14:paraId="144601EF" w14:textId="423B7622" w:rsidR="00FD2B81" w:rsidRPr="00A02098" w:rsidRDefault="00FD2B81" w:rsidP="003C20E9">
      <w:pPr>
        <w:pStyle w:val="Heading3"/>
        <w:rPr>
          <w:color w:val="auto"/>
        </w:rPr>
      </w:pPr>
      <w:bookmarkStart w:id="30" w:name="_Toc148779295"/>
      <w:r w:rsidRPr="00A02098">
        <w:rPr>
          <w:color w:val="auto"/>
        </w:rPr>
        <w:t>Teacher assessment</w:t>
      </w:r>
      <w:bookmarkEnd w:id="30"/>
    </w:p>
    <w:p w14:paraId="4F55B765" w14:textId="23CDF1E2" w:rsidR="00640073" w:rsidRPr="00A02098" w:rsidRDefault="00252EDF" w:rsidP="00484B39">
      <w:pPr>
        <w:rPr>
          <w:sz w:val="24"/>
        </w:rPr>
      </w:pPr>
      <w:r w:rsidRPr="00A02098">
        <w:rPr>
          <w:sz w:val="24"/>
        </w:rPr>
        <w:t>Effective assessment practices by teachers are critical in improving student learning.</w:t>
      </w:r>
      <w:r w:rsidR="00272B6E" w:rsidRPr="00A02098">
        <w:rPr>
          <w:sz w:val="24"/>
        </w:rPr>
        <w:t xml:space="preserve"> It is</w:t>
      </w:r>
      <w:r w:rsidRPr="00A02098">
        <w:rPr>
          <w:sz w:val="24"/>
        </w:rPr>
        <w:t xml:space="preserve"> important for teachers to have clear aims for their instruction and to design learning activities that support those aims. Assessment can then be used to gather evidence of student understanding and progress towards those aims, and to adjust instruction as needed to support ongoing learning and improvement </w:t>
      </w:r>
      <w:bookmarkStart w:id="31" w:name="_Hlk134937684"/>
      <w:r w:rsidRPr="00A02098">
        <w:rPr>
          <w:sz w:val="24"/>
        </w:rPr>
        <w:t xml:space="preserve">(Paul Black &amp; Dylan </w:t>
      </w:r>
      <w:r w:rsidR="00E9238E" w:rsidRPr="00A02098">
        <w:rPr>
          <w:sz w:val="24"/>
        </w:rPr>
        <w:t>William</w:t>
      </w:r>
      <w:r w:rsidRPr="00A02098">
        <w:rPr>
          <w:sz w:val="24"/>
        </w:rPr>
        <w:t>, 2009</w:t>
      </w:r>
      <w:proofErr w:type="gramStart"/>
      <w:r w:rsidRPr="00A02098">
        <w:rPr>
          <w:sz w:val="24"/>
        </w:rPr>
        <w:t>).</w:t>
      </w:r>
      <w:bookmarkEnd w:id="31"/>
      <w:r w:rsidRPr="00A02098">
        <w:rPr>
          <w:sz w:val="24"/>
        </w:rPr>
        <w:t>Overall</w:t>
      </w:r>
      <w:proofErr w:type="gramEnd"/>
      <w:r w:rsidRPr="00A02098">
        <w:rPr>
          <w:sz w:val="24"/>
        </w:rPr>
        <w:t xml:space="preserve">, effective assessment practices require a collaborative approach between teachers and students, with a focus on using assessment as a tool for supporting ongoing </w:t>
      </w:r>
      <w:r w:rsidR="004F248C" w:rsidRPr="00A02098">
        <w:rPr>
          <w:sz w:val="24"/>
        </w:rPr>
        <w:t>education</w:t>
      </w:r>
      <w:r w:rsidRPr="00A02098">
        <w:rPr>
          <w:sz w:val="24"/>
        </w:rPr>
        <w:t xml:space="preserve"> and improvement.</w:t>
      </w:r>
    </w:p>
    <w:p w14:paraId="4D934FB3" w14:textId="5CEEB7CA" w:rsidR="00FD2B81" w:rsidRPr="00A02098" w:rsidRDefault="00FD2B81" w:rsidP="003C20E9">
      <w:pPr>
        <w:pStyle w:val="Heading3"/>
        <w:rPr>
          <w:color w:val="auto"/>
        </w:rPr>
      </w:pPr>
      <w:bookmarkStart w:id="32" w:name="_Toc148779296"/>
      <w:r w:rsidRPr="00A02098">
        <w:rPr>
          <w:color w:val="auto"/>
        </w:rPr>
        <w:t>Student Involvement</w:t>
      </w:r>
      <w:bookmarkEnd w:id="32"/>
    </w:p>
    <w:p w14:paraId="03CC73B5" w14:textId="31A9C2CD" w:rsidR="00C774CD" w:rsidRPr="00A02098" w:rsidRDefault="004F248C" w:rsidP="00484B39">
      <w:pPr>
        <w:rPr>
          <w:sz w:val="24"/>
        </w:rPr>
      </w:pPr>
      <w:r w:rsidRPr="00A02098">
        <w:rPr>
          <w:sz w:val="24"/>
        </w:rPr>
        <w:t xml:space="preserve">Since both the learner and the teacher are accountable for the learning process, it is each party's responsibility to take all reasonable steps to lessen the effects of the failings of the other. According to Hidi and </w:t>
      </w:r>
      <w:proofErr w:type="spellStart"/>
      <w:r w:rsidRPr="00A02098">
        <w:rPr>
          <w:sz w:val="24"/>
        </w:rPr>
        <w:t>Harackiewicz</w:t>
      </w:r>
      <w:proofErr w:type="spellEnd"/>
      <w:r w:rsidRPr="00A02098">
        <w:rPr>
          <w:sz w:val="24"/>
        </w:rPr>
        <w:t xml:space="preserve"> (2000), empowering students to take ownership of their education is a potent educational strategy that fosters metacognition, motivation, curiosity, attribution, and self-evaluations. Activities such as peer and self-assessment can be </w:t>
      </w:r>
      <w:proofErr w:type="spellStart"/>
      <w:r w:rsidRPr="00A02098">
        <w:rPr>
          <w:sz w:val="24"/>
        </w:rPr>
        <w:t>utilised</w:t>
      </w:r>
      <w:proofErr w:type="spellEnd"/>
      <w:r w:rsidRPr="00A02098">
        <w:rPr>
          <w:sz w:val="24"/>
        </w:rPr>
        <w:t xml:space="preserve"> to encourage students to use one another as educational resources and to take ownership of their own learning.</w:t>
      </w:r>
    </w:p>
    <w:p w14:paraId="3F14759C" w14:textId="59880637" w:rsidR="00C774CD" w:rsidRPr="00A02098" w:rsidRDefault="00431FF2" w:rsidP="00484B39">
      <w:pPr>
        <w:rPr>
          <w:sz w:val="24"/>
        </w:rPr>
      </w:pPr>
      <w:r w:rsidRPr="00A02098">
        <w:rPr>
          <w:sz w:val="24"/>
        </w:rPr>
        <w:t xml:space="preserve">As they encourage students to reflect on their own work and the work of others and to offer helpful criticism, self- and peer-assessment are good techniques for developing these abilities (Hidi and </w:t>
      </w:r>
      <w:proofErr w:type="spellStart"/>
      <w:r w:rsidRPr="00A02098">
        <w:rPr>
          <w:sz w:val="24"/>
        </w:rPr>
        <w:t>Harackiewicz</w:t>
      </w:r>
      <w:proofErr w:type="spellEnd"/>
      <w:r w:rsidRPr="00A02098">
        <w:rPr>
          <w:sz w:val="24"/>
        </w:rPr>
        <w:t xml:space="preserve"> 2000). Students can actively participate in their own learning and gain a greater grasp of the learning objectives and achievement criteria through self- and peer-assessment.</w:t>
      </w:r>
    </w:p>
    <w:p w14:paraId="4C96D8D6" w14:textId="18BCA80C" w:rsidR="00FD2B81" w:rsidRPr="00A02098" w:rsidRDefault="00FD2B81" w:rsidP="003C20E9">
      <w:pPr>
        <w:pStyle w:val="Heading2"/>
        <w:rPr>
          <w:color w:val="auto"/>
        </w:rPr>
      </w:pPr>
      <w:bookmarkStart w:id="33" w:name="_Toc148779297"/>
      <w:r w:rsidRPr="00A02098">
        <w:rPr>
          <w:color w:val="auto"/>
        </w:rPr>
        <w:lastRenderedPageBreak/>
        <w:t>Blooms Taxonomy</w:t>
      </w:r>
      <w:bookmarkEnd w:id="33"/>
    </w:p>
    <w:p w14:paraId="7F9F154E" w14:textId="5BAB2800" w:rsidR="00FD2B81" w:rsidRPr="00A02098" w:rsidRDefault="00FD2B81" w:rsidP="003C20E9">
      <w:pPr>
        <w:pStyle w:val="Heading3"/>
        <w:rPr>
          <w:color w:val="auto"/>
          <w:sz w:val="24"/>
        </w:rPr>
      </w:pPr>
      <w:bookmarkStart w:id="34" w:name="_Toc148779298"/>
      <w:r w:rsidRPr="00A02098">
        <w:rPr>
          <w:color w:val="auto"/>
          <w:sz w:val="24"/>
        </w:rPr>
        <w:t>Background</w:t>
      </w:r>
      <w:bookmarkEnd w:id="34"/>
    </w:p>
    <w:p w14:paraId="112F7F8A" w14:textId="70676C20" w:rsidR="00570334" w:rsidRPr="00A02098" w:rsidRDefault="00595578" w:rsidP="003C20E9">
      <w:pPr>
        <w:rPr>
          <w:rFonts w:cs="Arial"/>
          <w:sz w:val="24"/>
          <w:szCs w:val="24"/>
        </w:rPr>
      </w:pPr>
      <w:r w:rsidRPr="00A02098">
        <w:rPr>
          <w:rFonts w:cs="Arial"/>
          <w:sz w:val="24"/>
          <w:szCs w:val="24"/>
        </w:rPr>
        <w:t xml:space="preserve">According to Lord and </w:t>
      </w:r>
      <w:proofErr w:type="spellStart"/>
      <w:r w:rsidRPr="00A02098">
        <w:rPr>
          <w:rFonts w:cs="Arial"/>
          <w:sz w:val="24"/>
          <w:szCs w:val="24"/>
        </w:rPr>
        <w:t>Baviskar</w:t>
      </w:r>
      <w:proofErr w:type="spellEnd"/>
      <w:r w:rsidRPr="00A02098">
        <w:rPr>
          <w:rFonts w:cs="Arial"/>
          <w:sz w:val="24"/>
          <w:szCs w:val="24"/>
        </w:rPr>
        <w:t xml:space="preserve"> (2007), the Bloom's taxonomy is a hierarchical classification system for cognitive abilities and educational goals. It was created in the 1950s, soon after World War II, by a team of educators under the direction of Benjamin Bloom. Bloom's Taxonomy is one of the most widely used and frequently quoted references in education, despite receiving little attention when it was initially published and having been translated into 22 languages (Forehand, 2005). The most recent revision of the taxonomy, which was released in 2001, has undergone a few revisions but is still in widespread use today (Anderson et al., 2001). Figure 1 below depicts Bloom's taxonomy in its updated form.</w:t>
      </w:r>
    </w:p>
    <w:p w14:paraId="3DC06A11" w14:textId="227745AC" w:rsidR="00097161" w:rsidRPr="00A02098" w:rsidRDefault="00097161" w:rsidP="003C20E9">
      <w:pPr>
        <w:rPr>
          <w:rFonts w:cs="Arial"/>
          <w:sz w:val="24"/>
          <w:szCs w:val="24"/>
        </w:rPr>
      </w:pPr>
      <w:r w:rsidRPr="00A02098">
        <w:rPr>
          <w:rFonts w:cs="Arial"/>
          <w:noProof/>
          <w:sz w:val="24"/>
          <w:szCs w:val="24"/>
          <w:lang w:val="en-ZA" w:eastAsia="en-ZA"/>
        </w:rPr>
        <w:drawing>
          <wp:inline distT="0" distB="0" distL="0" distR="0" wp14:anchorId="54B88DF5" wp14:editId="26159B98">
            <wp:extent cx="5425440" cy="1475105"/>
            <wp:effectExtent l="19050" t="38100" r="41910" b="4889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1239877B" w14:textId="5789DEE1" w:rsidR="00097161" w:rsidRPr="00A02098" w:rsidRDefault="00097161" w:rsidP="003C20E9">
      <w:pPr>
        <w:pStyle w:val="Caption"/>
        <w:spacing w:line="360" w:lineRule="auto"/>
        <w:rPr>
          <w:rFonts w:cs="Arial"/>
          <w:color w:val="auto"/>
          <w:sz w:val="24"/>
          <w:szCs w:val="24"/>
        </w:rPr>
      </w:pPr>
      <w:r w:rsidRPr="00A02098">
        <w:rPr>
          <w:rFonts w:cs="Arial"/>
          <w:color w:val="auto"/>
          <w:sz w:val="24"/>
          <w:szCs w:val="24"/>
        </w:rPr>
        <w:t>Figure 1 Revised version of Blooms taxonomy</w:t>
      </w:r>
      <w:r w:rsidR="00BC06B5" w:rsidRPr="00A02098">
        <w:rPr>
          <w:rFonts w:cs="Arial"/>
          <w:color w:val="auto"/>
          <w:sz w:val="24"/>
          <w:szCs w:val="24"/>
        </w:rPr>
        <w:t xml:space="preserve"> (2001)</w:t>
      </w:r>
    </w:p>
    <w:p w14:paraId="70727707" w14:textId="2E7AAB25" w:rsidR="005E4161" w:rsidRPr="00A02098" w:rsidRDefault="005E4161" w:rsidP="00484B39">
      <w:pPr>
        <w:rPr>
          <w:sz w:val="24"/>
        </w:rPr>
      </w:pPr>
      <w:r w:rsidRPr="00A02098">
        <w:rPr>
          <w:sz w:val="24"/>
        </w:rPr>
        <w:t>The primary motivation behind the develop</w:t>
      </w:r>
      <w:r w:rsidR="00235071" w:rsidRPr="00A02098">
        <w:rPr>
          <w:sz w:val="24"/>
        </w:rPr>
        <w:t xml:space="preserve">ment of Bloom's taxonomy was to </w:t>
      </w:r>
      <w:r w:rsidRPr="00A02098">
        <w:rPr>
          <w:sz w:val="24"/>
        </w:rPr>
        <w:t>provide a systematic approach to educational objectives and assessment</w:t>
      </w:r>
      <w:r w:rsidR="00581726" w:rsidRPr="00A02098">
        <w:rPr>
          <w:sz w:val="24"/>
        </w:rPr>
        <w:t xml:space="preserve"> (Forehand, 2010)</w:t>
      </w:r>
      <w:r w:rsidRPr="00A02098">
        <w:rPr>
          <w:sz w:val="24"/>
        </w:rPr>
        <w:t xml:space="preserve">. Benjamin Bloom and his colleagues recognized the need for a clear and organized way to define and measure learning outcomes across different subject areas and grade levels. </w:t>
      </w:r>
      <w:r w:rsidR="00C14683" w:rsidRPr="00A02098">
        <w:rPr>
          <w:sz w:val="24"/>
        </w:rPr>
        <w:t xml:space="preserve">Their taxonomy intended to </w:t>
      </w:r>
      <w:proofErr w:type="spellStart"/>
      <w:r w:rsidR="00C14683" w:rsidRPr="00A02098">
        <w:rPr>
          <w:sz w:val="24"/>
        </w:rPr>
        <w:t>categorise</w:t>
      </w:r>
      <w:proofErr w:type="spellEnd"/>
      <w:r w:rsidR="00C14683" w:rsidRPr="00A02098">
        <w:rPr>
          <w:sz w:val="24"/>
        </w:rPr>
        <w:t xml:space="preserve"> various levels of cognitive abilities, from lower-order to higher-order abilities.</w:t>
      </w:r>
    </w:p>
    <w:p w14:paraId="19112435" w14:textId="73676CB1" w:rsidR="005E4161" w:rsidRPr="00A02098" w:rsidRDefault="0043331E" w:rsidP="00484B39">
      <w:pPr>
        <w:rPr>
          <w:sz w:val="24"/>
        </w:rPr>
      </w:pPr>
      <w:r w:rsidRPr="00A02098">
        <w:rPr>
          <w:sz w:val="24"/>
        </w:rPr>
        <w:t xml:space="preserve">After World War II, education became increasingly important, and its significance for both social and economic advancement was acknowledged (Johan &amp; Edward, </w:t>
      </w:r>
      <w:r w:rsidRPr="00A02098">
        <w:rPr>
          <w:sz w:val="24"/>
        </w:rPr>
        <w:lastRenderedPageBreak/>
        <w:t xml:space="preserve">2018). The importance of information and abilities in the growth of science and technology was brought home by the conflict. The need for a workforce with education and the ability to handle the complex difficulties of the modern world increased as civilizations </w:t>
      </w:r>
      <w:proofErr w:type="spellStart"/>
      <w:r w:rsidRPr="00A02098">
        <w:rPr>
          <w:sz w:val="24"/>
        </w:rPr>
        <w:t>industrialised</w:t>
      </w:r>
      <w:proofErr w:type="spellEnd"/>
      <w:r w:rsidRPr="00A02098">
        <w:rPr>
          <w:sz w:val="24"/>
        </w:rPr>
        <w:t xml:space="preserve"> (Klein, 2013). As governments and educational institutions increased their investments in education, formal schooling systems </w:t>
      </w:r>
      <w:proofErr w:type="gramStart"/>
      <w:r w:rsidRPr="00A02098">
        <w:rPr>
          <w:sz w:val="24"/>
        </w:rPr>
        <w:t>grew in size</w:t>
      </w:r>
      <w:proofErr w:type="gramEnd"/>
      <w:r w:rsidRPr="00A02098">
        <w:rPr>
          <w:sz w:val="24"/>
        </w:rPr>
        <w:t xml:space="preserve"> and </w:t>
      </w:r>
      <w:proofErr w:type="spellStart"/>
      <w:r w:rsidRPr="00A02098">
        <w:rPr>
          <w:sz w:val="24"/>
        </w:rPr>
        <w:t>standardised</w:t>
      </w:r>
      <w:proofErr w:type="spellEnd"/>
      <w:r w:rsidRPr="00A02098">
        <w:rPr>
          <w:sz w:val="24"/>
        </w:rPr>
        <w:t xml:space="preserve"> approaches to curriculum and assessment became necessary.</w:t>
      </w:r>
    </w:p>
    <w:p w14:paraId="3864FD6E" w14:textId="0E9D4711" w:rsidR="005E4161" w:rsidRPr="00A02098" w:rsidRDefault="005E4161" w:rsidP="00484B39">
      <w:pPr>
        <w:rPr>
          <w:sz w:val="24"/>
        </w:rPr>
      </w:pPr>
      <w:r w:rsidRPr="00A02098">
        <w:rPr>
          <w:sz w:val="24"/>
        </w:rPr>
        <w:t>In this context, Bloom's taxonomy provided a valuable tool for educators and curriculum developers</w:t>
      </w:r>
      <w:r w:rsidR="00A60C0E" w:rsidRPr="00A02098">
        <w:rPr>
          <w:sz w:val="24"/>
        </w:rPr>
        <w:t xml:space="preserve"> (Sobral, 2021)</w:t>
      </w:r>
      <w:r w:rsidRPr="00A02098">
        <w:rPr>
          <w:sz w:val="24"/>
        </w:rPr>
        <w:t xml:space="preserve">. </w:t>
      </w:r>
      <w:r w:rsidR="00BE1EA7" w:rsidRPr="00A02098">
        <w:rPr>
          <w:sz w:val="24"/>
        </w:rPr>
        <w:t>Blooms taxonomy</w:t>
      </w:r>
      <w:r w:rsidRPr="00A02098">
        <w:rPr>
          <w:sz w:val="24"/>
        </w:rPr>
        <w:t xml:space="preserve"> offered a way to articulate clear learning objectives and design instructional activities that targeted specific cognitive skills. The taxonomy also informed the development of assessment methods that could measure the extent to which students had achieved these objectives.</w:t>
      </w:r>
    </w:p>
    <w:p w14:paraId="648B7DED" w14:textId="3B900AB4" w:rsidR="005E4161" w:rsidRPr="00A02098" w:rsidRDefault="005E4161" w:rsidP="00484B39">
      <w:pPr>
        <w:rPr>
          <w:sz w:val="24"/>
        </w:rPr>
      </w:pPr>
      <w:r w:rsidRPr="00A02098">
        <w:rPr>
          <w:sz w:val="24"/>
        </w:rPr>
        <w:t>While Bloom's taxonomy reflects the increasing importance of education in industrialized societies, it is more directly associated with the need for a systematic approach to curriculum design and assessment</w:t>
      </w:r>
      <w:r w:rsidR="00260490" w:rsidRPr="00A02098">
        <w:rPr>
          <w:sz w:val="24"/>
        </w:rPr>
        <w:t xml:space="preserve"> (Thompson et al, 2008)</w:t>
      </w:r>
      <w:r w:rsidRPr="00A02098">
        <w:rPr>
          <w:sz w:val="24"/>
        </w:rPr>
        <w:t>. Its influence extends beyond formal education and has been widely adopted in various fields, including training, professional development, and instructional design, as a framework for organizing and evaluating learning outcomes.</w:t>
      </w:r>
    </w:p>
    <w:p w14:paraId="7FEB0218" w14:textId="2E21C5A0" w:rsidR="00367DEA" w:rsidRPr="00A02098" w:rsidRDefault="00140574" w:rsidP="00484B39">
      <w:pPr>
        <w:rPr>
          <w:sz w:val="24"/>
        </w:rPr>
      </w:pPr>
      <w:r w:rsidRPr="00A02098">
        <w:rPr>
          <w:sz w:val="24"/>
        </w:rPr>
        <w:t xml:space="preserve"> </w:t>
      </w:r>
      <w:r w:rsidR="00567736" w:rsidRPr="00A02098">
        <w:rPr>
          <w:sz w:val="24"/>
        </w:rPr>
        <w:t>S</w:t>
      </w:r>
      <w:r w:rsidR="00367DEA" w:rsidRPr="00A02098">
        <w:rPr>
          <w:sz w:val="24"/>
        </w:rPr>
        <w:t xml:space="preserve">tudents indeed need higher-order thinking skills (HOTS) to effectively navigate and </w:t>
      </w:r>
      <w:r w:rsidR="0043331E" w:rsidRPr="00A02098">
        <w:rPr>
          <w:sz w:val="24"/>
        </w:rPr>
        <w:t>adjust</w:t>
      </w:r>
      <w:r w:rsidR="00367DEA" w:rsidRPr="00A02098">
        <w:rPr>
          <w:sz w:val="24"/>
        </w:rPr>
        <w:t xml:space="preserve"> to a changing environment. In today's rapidly evolving world, simply acquiring and memorizing information is no longer </w:t>
      </w:r>
      <w:r w:rsidR="00DA1620" w:rsidRPr="00A02098">
        <w:rPr>
          <w:sz w:val="24"/>
        </w:rPr>
        <w:t>adequate</w:t>
      </w:r>
      <w:r w:rsidR="00367DEA" w:rsidRPr="00A02098">
        <w:rPr>
          <w:sz w:val="24"/>
        </w:rPr>
        <w:t xml:space="preserve">. Students must develop critical </w:t>
      </w:r>
      <w:r w:rsidR="00DA1620" w:rsidRPr="00A02098">
        <w:rPr>
          <w:sz w:val="24"/>
        </w:rPr>
        <w:t>intellectual</w:t>
      </w:r>
      <w:r w:rsidR="00367DEA" w:rsidRPr="00A02098">
        <w:rPr>
          <w:sz w:val="24"/>
        </w:rPr>
        <w:t xml:space="preserve">, problem-solving, analysis, synthesis, and evaluation skills to make sense of complex situations, apply knowledge in novel ways, and </w:t>
      </w:r>
      <w:r w:rsidR="00567736" w:rsidRPr="00A02098">
        <w:rPr>
          <w:sz w:val="24"/>
        </w:rPr>
        <w:t>innovate (</w:t>
      </w:r>
      <w:proofErr w:type="spellStart"/>
      <w:r w:rsidR="00212CEA" w:rsidRPr="00A02098">
        <w:rPr>
          <w:sz w:val="24"/>
        </w:rPr>
        <w:t>Hadzhikoleva</w:t>
      </w:r>
      <w:proofErr w:type="spellEnd"/>
      <w:r w:rsidR="00212CEA" w:rsidRPr="00A02098">
        <w:rPr>
          <w:sz w:val="24"/>
        </w:rPr>
        <w:t xml:space="preserve">, </w:t>
      </w:r>
      <w:proofErr w:type="spellStart"/>
      <w:r w:rsidR="00212CEA" w:rsidRPr="00A02098">
        <w:rPr>
          <w:sz w:val="24"/>
        </w:rPr>
        <w:t>Hadzhikolev</w:t>
      </w:r>
      <w:proofErr w:type="spellEnd"/>
      <w:r w:rsidR="00212CEA" w:rsidRPr="00A02098">
        <w:rPr>
          <w:sz w:val="24"/>
        </w:rPr>
        <w:t xml:space="preserve">, &amp; </w:t>
      </w:r>
      <w:proofErr w:type="spellStart"/>
      <w:r w:rsidR="00212CEA" w:rsidRPr="00A02098">
        <w:rPr>
          <w:sz w:val="24"/>
        </w:rPr>
        <w:t>Kasakliev</w:t>
      </w:r>
      <w:proofErr w:type="spellEnd"/>
      <w:r w:rsidR="00212CEA" w:rsidRPr="00A02098">
        <w:rPr>
          <w:sz w:val="24"/>
        </w:rPr>
        <w:t>, 2019).</w:t>
      </w:r>
    </w:p>
    <w:p w14:paraId="3CB08089" w14:textId="75BAD8EB" w:rsidR="00367DEA" w:rsidRPr="00A02098" w:rsidRDefault="00367DEA" w:rsidP="00484B39">
      <w:pPr>
        <w:rPr>
          <w:sz w:val="24"/>
        </w:rPr>
      </w:pPr>
      <w:r w:rsidRPr="00A02098">
        <w:rPr>
          <w:sz w:val="24"/>
        </w:rPr>
        <w:t xml:space="preserve">Explicitly evaluating questions is an important aspect of assessing whether students are developing higher-order thinking </w:t>
      </w:r>
      <w:r w:rsidR="00E37DDD" w:rsidRPr="00A02098">
        <w:rPr>
          <w:sz w:val="24"/>
        </w:rPr>
        <w:t>skills (</w:t>
      </w:r>
      <w:r w:rsidR="00C05607" w:rsidRPr="00A02098">
        <w:rPr>
          <w:sz w:val="24"/>
        </w:rPr>
        <w:t>David, 2002)</w:t>
      </w:r>
      <w:r w:rsidRPr="00A02098">
        <w:rPr>
          <w:sz w:val="24"/>
        </w:rPr>
        <w:t xml:space="preserve">. When teachers pose questions, they can structure them in a way that requires students </w:t>
      </w:r>
      <w:r w:rsidRPr="00A02098">
        <w:rPr>
          <w:sz w:val="24"/>
        </w:rPr>
        <w:lastRenderedPageBreak/>
        <w:t>to analyze information, think critically, and synthesize ideas. These types of questions typically go beyond simple recall or factual knowledge and prompt students to apply their understanding, evaluate evidence, and generate creative solutions.</w:t>
      </w:r>
    </w:p>
    <w:p w14:paraId="1D7C71B4" w14:textId="48791F9A" w:rsidR="00367DEA" w:rsidRPr="00A02098" w:rsidRDefault="00367DEA" w:rsidP="00484B39">
      <w:pPr>
        <w:rPr>
          <w:sz w:val="24"/>
        </w:rPr>
      </w:pPr>
      <w:r w:rsidRPr="00A02098">
        <w:rPr>
          <w:sz w:val="24"/>
        </w:rPr>
        <w:t>Explicitly evaluating questions also helps teachers provide constructive feedback to students, identify areas where further development is needed, and guide instructional decisions</w:t>
      </w:r>
      <w:r w:rsidR="00834F40" w:rsidRPr="00A02098">
        <w:rPr>
          <w:sz w:val="24"/>
        </w:rPr>
        <w:t xml:space="preserve"> (Shepard et al, 2018)</w:t>
      </w:r>
      <w:r w:rsidRPr="00A02098">
        <w:rPr>
          <w:sz w:val="24"/>
        </w:rPr>
        <w:t>. It enables educators to assess the effectiveness of their teaching methods in promoting higher-order thinking and adjust their strategies accordingly.</w:t>
      </w:r>
    </w:p>
    <w:p w14:paraId="7E7E76BA" w14:textId="1473814A" w:rsidR="00FD2B81" w:rsidRPr="00A02098" w:rsidRDefault="00FD2B81" w:rsidP="003C20E9">
      <w:pPr>
        <w:pStyle w:val="Heading3"/>
        <w:rPr>
          <w:color w:val="auto"/>
        </w:rPr>
      </w:pPr>
      <w:bookmarkStart w:id="35" w:name="_Toc148779299"/>
      <w:r w:rsidRPr="00A02098">
        <w:rPr>
          <w:color w:val="auto"/>
        </w:rPr>
        <w:t>Cognitive levels</w:t>
      </w:r>
      <w:bookmarkEnd w:id="35"/>
    </w:p>
    <w:p w14:paraId="18C76EBF" w14:textId="10A60483" w:rsidR="005C2DF0" w:rsidRPr="00A02098" w:rsidRDefault="00873A25" w:rsidP="00484B39">
      <w:pPr>
        <w:rPr>
          <w:sz w:val="24"/>
        </w:rPr>
      </w:pPr>
      <w:r w:rsidRPr="00A02098">
        <w:rPr>
          <w:sz w:val="24"/>
        </w:rPr>
        <w:t>In fact, Bloom's taxonomy's classification of query cognitive levels serves as a foundation for assessing if the right levels are being covered in educational contexts. According to Gulistan et al. (2018), Bloom's taxonomy is divided into six hierarchical categories, from lower-order thinking skills to higher-order thinking skills. Knowledge, comprehension, application, analysis, synthesis, and evaluation are all included at these levels. Higher-order thinking skills are at the top of Bloom's taxonomy's hierarchy of cognitive abilities, while lower-order thinking skills are at the bottom.</w:t>
      </w:r>
    </w:p>
    <w:p w14:paraId="435F10E9" w14:textId="77777777" w:rsidR="00E85A11" w:rsidRPr="00A02098" w:rsidRDefault="00E85A11" w:rsidP="003C20E9">
      <w:pPr>
        <w:pStyle w:val="1Para"/>
        <w:ind w:firstLine="0"/>
        <w:rPr>
          <w:b/>
          <w:i/>
        </w:rPr>
      </w:pPr>
      <w:r w:rsidRPr="00A02098">
        <w:rPr>
          <w:b/>
          <w:i/>
        </w:rPr>
        <w:t>Higher-Order Thinking Skills</w:t>
      </w:r>
    </w:p>
    <w:p w14:paraId="304F7C4F" w14:textId="678FCA46" w:rsidR="00E85A11" w:rsidRPr="00A02098" w:rsidRDefault="00873A25" w:rsidP="00484B39">
      <w:pPr>
        <w:rPr>
          <w:sz w:val="24"/>
        </w:rPr>
      </w:pPr>
      <w:r w:rsidRPr="00A02098">
        <w:rPr>
          <w:sz w:val="24"/>
        </w:rPr>
        <w:t xml:space="preserve">As this level entails integrating components or concepts to produce something new, synthesis is </w:t>
      </w:r>
      <w:proofErr w:type="spellStart"/>
      <w:r w:rsidRPr="00A02098">
        <w:rPr>
          <w:sz w:val="24"/>
        </w:rPr>
        <w:t>recognised</w:t>
      </w:r>
      <w:proofErr w:type="spellEnd"/>
      <w:r w:rsidRPr="00A02098">
        <w:rPr>
          <w:sz w:val="24"/>
        </w:rPr>
        <w:t xml:space="preserve"> as HOTS (David, 2002). It entails having the capacity to develop theories, design fixes, or produce creative works. Making judgements, assessments, or conclusions based on criteria and data constitutes evaluation as one of the HOTS. With analysis, it is necessary to dissect intricate thoughts or concepts into more manageable components </w:t>
      </w:r>
      <w:proofErr w:type="gramStart"/>
      <w:r w:rsidRPr="00A02098">
        <w:rPr>
          <w:sz w:val="24"/>
        </w:rPr>
        <w:t>in order to</w:t>
      </w:r>
      <w:proofErr w:type="gramEnd"/>
      <w:r w:rsidRPr="00A02098">
        <w:rPr>
          <w:sz w:val="24"/>
        </w:rPr>
        <w:t xml:space="preserve"> discover patterns and linkages (</w:t>
      </w:r>
      <w:proofErr w:type="spellStart"/>
      <w:r w:rsidRPr="00A02098">
        <w:rPr>
          <w:sz w:val="24"/>
        </w:rPr>
        <w:t>Hadzhikoleva</w:t>
      </w:r>
      <w:proofErr w:type="spellEnd"/>
      <w:r w:rsidRPr="00A02098">
        <w:rPr>
          <w:sz w:val="24"/>
        </w:rPr>
        <w:t xml:space="preserve">, </w:t>
      </w:r>
      <w:proofErr w:type="spellStart"/>
      <w:r w:rsidRPr="00A02098">
        <w:rPr>
          <w:sz w:val="24"/>
        </w:rPr>
        <w:t>Hadzhikolev</w:t>
      </w:r>
      <w:proofErr w:type="spellEnd"/>
      <w:r w:rsidRPr="00A02098">
        <w:rPr>
          <w:sz w:val="24"/>
        </w:rPr>
        <w:t xml:space="preserve">, &amp; </w:t>
      </w:r>
      <w:proofErr w:type="spellStart"/>
      <w:r w:rsidRPr="00A02098">
        <w:rPr>
          <w:sz w:val="24"/>
        </w:rPr>
        <w:t>Kasakliev</w:t>
      </w:r>
      <w:proofErr w:type="spellEnd"/>
      <w:r w:rsidRPr="00A02098">
        <w:rPr>
          <w:sz w:val="24"/>
        </w:rPr>
        <w:t xml:space="preserve">, 2019). It entails finding patterns, drawing conclusions, and </w:t>
      </w:r>
      <w:proofErr w:type="spellStart"/>
      <w:r w:rsidRPr="00A02098">
        <w:rPr>
          <w:sz w:val="24"/>
        </w:rPr>
        <w:t>organising</w:t>
      </w:r>
      <w:proofErr w:type="spellEnd"/>
      <w:r w:rsidRPr="00A02098">
        <w:rPr>
          <w:sz w:val="24"/>
        </w:rPr>
        <w:t xml:space="preserve"> data. </w:t>
      </w:r>
      <w:proofErr w:type="gramStart"/>
      <w:r w:rsidRPr="00A02098">
        <w:rPr>
          <w:sz w:val="24"/>
        </w:rPr>
        <w:t>Last but not least</w:t>
      </w:r>
      <w:proofErr w:type="gramEnd"/>
      <w:r w:rsidRPr="00A02098">
        <w:rPr>
          <w:sz w:val="24"/>
        </w:rPr>
        <w:t xml:space="preserve">, application entails employing newly acquired information and concepts to resolve </w:t>
      </w:r>
      <w:r w:rsidRPr="00A02098">
        <w:rPr>
          <w:sz w:val="24"/>
        </w:rPr>
        <w:lastRenderedPageBreak/>
        <w:t>issues or apply them in novel circumstances. It necessitates the capacity to apply knowledge or ideas in practical or real-world settings.</w:t>
      </w:r>
    </w:p>
    <w:p w14:paraId="51E7DC3E" w14:textId="18852BA8" w:rsidR="00B70BBF" w:rsidRPr="00A02098" w:rsidRDefault="00B70BBF" w:rsidP="003C20E9">
      <w:pPr>
        <w:pStyle w:val="1Para"/>
        <w:ind w:firstLine="0"/>
        <w:rPr>
          <w:b/>
        </w:rPr>
      </w:pPr>
      <w:r w:rsidRPr="00A02098">
        <w:rPr>
          <w:b/>
        </w:rPr>
        <w:t>Lower-Order Thinking Skills</w:t>
      </w:r>
    </w:p>
    <w:p w14:paraId="47E898E8" w14:textId="581B2155" w:rsidR="00B70BBF" w:rsidRPr="00A02098" w:rsidRDefault="00B70BBF" w:rsidP="00484B39">
      <w:pPr>
        <w:rPr>
          <w:b/>
          <w:sz w:val="24"/>
        </w:rPr>
      </w:pPr>
      <w:r w:rsidRPr="00A02098">
        <w:rPr>
          <w:sz w:val="24"/>
        </w:rPr>
        <w:t xml:space="preserve">Comprehension involves understanding and interpreting information. It includes the ability to summarize, explain, or paraphrase ideas. </w:t>
      </w:r>
      <w:r w:rsidR="00F921A6" w:rsidRPr="00A02098">
        <w:rPr>
          <w:sz w:val="24"/>
        </w:rPr>
        <w:t>While</w:t>
      </w:r>
      <w:r w:rsidR="00F921A6" w:rsidRPr="00A02098">
        <w:rPr>
          <w:b/>
          <w:sz w:val="24"/>
        </w:rPr>
        <w:t xml:space="preserve"> </w:t>
      </w:r>
      <w:r w:rsidRPr="00A02098">
        <w:rPr>
          <w:sz w:val="24"/>
        </w:rPr>
        <w:t xml:space="preserve">Knowledge represents the lowest level of cognitive skill in Bloom's taxonomy. It involves recalling or remembering </w:t>
      </w:r>
      <w:proofErr w:type="gramStart"/>
      <w:r w:rsidRPr="00A02098">
        <w:rPr>
          <w:sz w:val="24"/>
        </w:rPr>
        <w:t>factual information</w:t>
      </w:r>
      <w:proofErr w:type="gramEnd"/>
      <w:r w:rsidRPr="00A02098">
        <w:rPr>
          <w:sz w:val="24"/>
        </w:rPr>
        <w:t>, concepts, or terms</w:t>
      </w:r>
      <w:r w:rsidR="008922CE" w:rsidRPr="00A02098">
        <w:rPr>
          <w:sz w:val="24"/>
        </w:rPr>
        <w:t xml:space="preserve"> </w:t>
      </w:r>
      <w:r w:rsidR="00F921A6" w:rsidRPr="00A02098">
        <w:rPr>
          <w:rFonts w:cs="Arial"/>
          <w:sz w:val="24"/>
        </w:rPr>
        <w:t>(David, 2002)</w:t>
      </w:r>
      <w:r w:rsidR="00F921A6" w:rsidRPr="00A02098">
        <w:rPr>
          <w:sz w:val="24"/>
        </w:rPr>
        <w:t>.</w:t>
      </w:r>
    </w:p>
    <w:p w14:paraId="5CA0ABF9" w14:textId="10847ED8" w:rsidR="00FD2B81" w:rsidRPr="00A02098" w:rsidRDefault="00D073D1" w:rsidP="003C20E9">
      <w:pPr>
        <w:pStyle w:val="Heading3"/>
        <w:rPr>
          <w:color w:val="auto"/>
        </w:rPr>
      </w:pPr>
      <w:bookmarkStart w:id="36" w:name="_Toc148779300"/>
      <w:r w:rsidRPr="00A02098">
        <w:rPr>
          <w:color w:val="auto"/>
        </w:rPr>
        <w:t>Value of Bloom’s taxonomy in formative</w:t>
      </w:r>
      <w:r w:rsidR="00EF026C" w:rsidRPr="00A02098">
        <w:rPr>
          <w:color w:val="auto"/>
        </w:rPr>
        <w:t xml:space="preserve"> assessment</w:t>
      </w:r>
      <w:bookmarkEnd w:id="36"/>
    </w:p>
    <w:p w14:paraId="1EAC746D" w14:textId="790EE12A" w:rsidR="00C636E1" w:rsidRPr="00A02098" w:rsidRDefault="002178EB" w:rsidP="00484B39">
      <w:pPr>
        <w:rPr>
          <w:sz w:val="24"/>
        </w:rPr>
      </w:pPr>
      <w:r w:rsidRPr="00A02098">
        <w:rPr>
          <w:sz w:val="24"/>
        </w:rPr>
        <w:t>By analyzing assessment data</w:t>
      </w:r>
      <w:r w:rsidR="000813A3" w:rsidRPr="00A02098">
        <w:rPr>
          <w:sz w:val="24"/>
        </w:rPr>
        <w:t xml:space="preserve"> using Blooms taxonomy</w:t>
      </w:r>
      <w:r w:rsidRPr="00A02098">
        <w:rPr>
          <w:sz w:val="24"/>
        </w:rPr>
        <w:t>, teachers can identify gaps in understanding, misconceptions, or areas of student difficulty</w:t>
      </w:r>
      <w:r w:rsidR="000813A3" w:rsidRPr="00A02098">
        <w:rPr>
          <w:sz w:val="24"/>
        </w:rPr>
        <w:t xml:space="preserve"> (</w:t>
      </w:r>
      <w:proofErr w:type="spellStart"/>
      <w:r w:rsidR="00C529CF" w:rsidRPr="00A02098">
        <w:rPr>
          <w:sz w:val="24"/>
        </w:rPr>
        <w:t>Tanujaya</w:t>
      </w:r>
      <w:proofErr w:type="spellEnd"/>
      <w:r w:rsidR="00C529CF" w:rsidRPr="00A02098">
        <w:rPr>
          <w:sz w:val="24"/>
        </w:rPr>
        <w:t xml:space="preserve"> &amp; Mumu, 2020</w:t>
      </w:r>
      <w:r w:rsidR="000813A3" w:rsidRPr="00A02098">
        <w:rPr>
          <w:sz w:val="24"/>
        </w:rPr>
        <w:t>)</w:t>
      </w:r>
      <w:r w:rsidRPr="00A02098">
        <w:rPr>
          <w:sz w:val="24"/>
        </w:rPr>
        <w:t>. This information informs instructional planning, allowing teachers to address students' specific needs and modify teaching strategies to enhance learning outcomes.</w:t>
      </w:r>
      <w:r w:rsidR="00C636E1" w:rsidRPr="00A02098">
        <w:rPr>
          <w:sz w:val="24"/>
        </w:rPr>
        <w:t xml:space="preserve"> Bloom's taxonomy offers a systematic and comprehensive framework for designing and implementing formative assessments. It promotes clear learning objectives, appropriate assessment tasks, meaningful feedback, higher-order thinking, informed instructional decisions, and tracking of student progress</w:t>
      </w:r>
      <w:r w:rsidR="007B16C9" w:rsidRPr="00A02098">
        <w:rPr>
          <w:sz w:val="24"/>
        </w:rPr>
        <w:t xml:space="preserve"> (Sobral, 2021)</w:t>
      </w:r>
      <w:r w:rsidR="00C636E1" w:rsidRPr="00A02098">
        <w:rPr>
          <w:sz w:val="24"/>
        </w:rPr>
        <w:t>. By leveraging Bloom's taxonomy, formative assessment studies can be more effective in supporting student learning and promoting educational outcomes.</w:t>
      </w:r>
    </w:p>
    <w:p w14:paraId="74CDBD9C" w14:textId="5D0E327B" w:rsidR="000276A9" w:rsidRPr="00A02098" w:rsidRDefault="005B6AA4" w:rsidP="00484B39">
      <w:pPr>
        <w:rPr>
          <w:sz w:val="24"/>
        </w:rPr>
      </w:pPr>
      <w:r w:rsidRPr="00A02098">
        <w:rPr>
          <w:sz w:val="24"/>
        </w:rPr>
        <w:t xml:space="preserve">Bloom's taxonomy helps instructors establish a balanced approach to inquiry and assessment by classifying questions according to different cognitive levels (Hasan, 2016). It encourages instructors to create questions that call for higher-order thinking abilities including application, analysis, synthesis, and evaluation in addition to simple memory and comprehension. Teachers can examine if different cognitive levels are being addressed in their teaching materials, tests, and class discussions by using Bloom's taxonomy (Kahveci, 2010). It enables </w:t>
      </w:r>
      <w:r w:rsidRPr="00A02098">
        <w:rPr>
          <w:sz w:val="24"/>
        </w:rPr>
        <w:lastRenderedPageBreak/>
        <w:t xml:space="preserve">them to determine whether teachers are pushing pupils to think critically, solve issues, critically </w:t>
      </w:r>
      <w:proofErr w:type="spellStart"/>
      <w:r w:rsidRPr="00A02098">
        <w:rPr>
          <w:sz w:val="24"/>
        </w:rPr>
        <w:t>analyse</w:t>
      </w:r>
      <w:proofErr w:type="spellEnd"/>
      <w:r w:rsidRPr="00A02098">
        <w:rPr>
          <w:sz w:val="24"/>
        </w:rPr>
        <w:t xml:space="preserve"> data, and evaluate evidence.</w:t>
      </w:r>
    </w:p>
    <w:p w14:paraId="74AE28CA" w14:textId="252D983D" w:rsidR="00CF37A9" w:rsidRPr="00A02098" w:rsidRDefault="00CF37A9" w:rsidP="003C20E9">
      <w:pPr>
        <w:pStyle w:val="Heading2"/>
        <w:rPr>
          <w:color w:val="auto"/>
        </w:rPr>
      </w:pPr>
      <w:bookmarkStart w:id="37" w:name="_Toc148779301"/>
      <w:r w:rsidRPr="00A02098">
        <w:rPr>
          <w:color w:val="auto"/>
        </w:rPr>
        <w:t>SAQA</w:t>
      </w:r>
      <w:bookmarkEnd w:id="37"/>
    </w:p>
    <w:p w14:paraId="56FC664E" w14:textId="58B54EBD" w:rsidR="00CF37A9" w:rsidRPr="00A02098" w:rsidRDefault="00CF37A9" w:rsidP="003C20E9">
      <w:pPr>
        <w:pStyle w:val="Heading3"/>
        <w:rPr>
          <w:color w:val="auto"/>
        </w:rPr>
      </w:pPr>
      <w:bookmarkStart w:id="38" w:name="_Toc148779302"/>
      <w:r w:rsidRPr="00A02098">
        <w:rPr>
          <w:color w:val="auto"/>
        </w:rPr>
        <w:t>What is SAQA and what is its purpose?</w:t>
      </w:r>
      <w:bookmarkEnd w:id="38"/>
    </w:p>
    <w:p w14:paraId="5B171087" w14:textId="697799CC" w:rsidR="00B60841" w:rsidRPr="00A02098" w:rsidRDefault="00B60841" w:rsidP="00484B39">
      <w:pPr>
        <w:rPr>
          <w:sz w:val="24"/>
        </w:rPr>
      </w:pPr>
      <w:r w:rsidRPr="00A02098">
        <w:rPr>
          <w:sz w:val="24"/>
        </w:rPr>
        <w:t xml:space="preserve">It is essential that educational goals are clearly in line with regional, state, and national standards. According to Du Preez and Fossey (2012), the National Qualifications Framework in South Africa offers level descriptors for the incorporation of generic graduate traits at various educational levels in curricula. This framework's goal is to guarantee consistency in learning attainment when awards of qualifications are made (SAQA 2012, 3). </w:t>
      </w:r>
      <w:r w:rsidR="00DF7358" w:rsidRPr="00A02098">
        <w:rPr>
          <w:sz w:val="24"/>
        </w:rPr>
        <w:t>The alignment of educational objectives with standards in South Africa is driven by the pressure from companies and the government to produce graduates who are employable and have the necessary skills for the workforce</w:t>
      </w:r>
      <w:r w:rsidR="004C3111" w:rsidRPr="00A02098">
        <w:rPr>
          <w:sz w:val="24"/>
        </w:rPr>
        <w:t xml:space="preserve"> (Griesel &amp; Parker. 2009)</w:t>
      </w:r>
      <w:r w:rsidR="00DF7358" w:rsidRPr="00A02098">
        <w:rPr>
          <w:sz w:val="24"/>
        </w:rPr>
        <w:t>. This alignment ensures that educational programs are relevant, prepares students for the next stage of their education or careers, and provides a framework for evaluating the effectiveness of educational programs</w:t>
      </w:r>
      <w:r w:rsidR="002E5874" w:rsidRPr="00A02098">
        <w:rPr>
          <w:sz w:val="24"/>
        </w:rPr>
        <w:t xml:space="preserve"> (</w:t>
      </w:r>
      <w:proofErr w:type="spellStart"/>
      <w:r w:rsidR="002E5874" w:rsidRPr="00A02098">
        <w:rPr>
          <w:sz w:val="24"/>
        </w:rPr>
        <w:t>Manatos</w:t>
      </w:r>
      <w:proofErr w:type="spellEnd"/>
      <w:r w:rsidR="002E5874" w:rsidRPr="00A02098">
        <w:rPr>
          <w:sz w:val="24"/>
        </w:rPr>
        <w:t>, 2016)</w:t>
      </w:r>
      <w:r w:rsidR="00DF7358" w:rsidRPr="00A02098">
        <w:rPr>
          <w:sz w:val="24"/>
        </w:rPr>
        <w:t>.</w:t>
      </w:r>
      <w:r w:rsidR="0098226E" w:rsidRPr="00A02098">
        <w:rPr>
          <w:sz w:val="24"/>
        </w:rPr>
        <w:t xml:space="preserve"> </w:t>
      </w:r>
    </w:p>
    <w:p w14:paraId="152990B5" w14:textId="02F3E3AD" w:rsidR="00CF37A9" w:rsidRPr="00A02098" w:rsidRDefault="00CF37A9" w:rsidP="003C20E9">
      <w:pPr>
        <w:pStyle w:val="Heading3"/>
        <w:rPr>
          <w:color w:val="auto"/>
        </w:rPr>
      </w:pPr>
      <w:bookmarkStart w:id="39" w:name="_Toc148779303"/>
      <w:r w:rsidRPr="00A02098">
        <w:rPr>
          <w:color w:val="auto"/>
        </w:rPr>
        <w:t>Level descriptors</w:t>
      </w:r>
      <w:bookmarkEnd w:id="39"/>
    </w:p>
    <w:p w14:paraId="413B11A6" w14:textId="6EEA0DB4" w:rsidR="00297969" w:rsidRPr="00A02098" w:rsidRDefault="00194BFC" w:rsidP="00484B39">
      <w:pPr>
        <w:rPr>
          <w:sz w:val="24"/>
        </w:rPr>
      </w:pPr>
      <w:r w:rsidRPr="00A02098">
        <w:rPr>
          <w:sz w:val="24"/>
        </w:rPr>
        <w:t>The South African Qualifications Authority (SAQA) released level descriptors for the South African National Qualifications Framework (NQF) in 2012 (SAQA 2012, 1). To ensure consistency across learning in the assignment of qualifications to specific levels and to benchmark international comparability of qualifications, the South African Qualifications Authority (SAQA) has provided level descriptors for Levels One through Ten of the National Qualifications Framework (NQF) (SAQA 2010).</w:t>
      </w:r>
    </w:p>
    <w:p w14:paraId="01327E4D" w14:textId="302D3385" w:rsidR="005A42E0" w:rsidRPr="00A02098" w:rsidRDefault="003842AE" w:rsidP="00484B39">
      <w:pPr>
        <w:rPr>
          <w:sz w:val="24"/>
        </w:rPr>
      </w:pPr>
      <w:r w:rsidRPr="00A02098">
        <w:rPr>
          <w:sz w:val="24"/>
        </w:rPr>
        <w:t xml:space="preserve">In each module's or unit's learning goals as well as for the entire learning </w:t>
      </w:r>
      <w:proofErr w:type="spellStart"/>
      <w:r w:rsidRPr="00A02098">
        <w:rPr>
          <w:sz w:val="24"/>
        </w:rPr>
        <w:t>programme</w:t>
      </w:r>
      <w:proofErr w:type="spellEnd"/>
      <w:r w:rsidRPr="00A02098">
        <w:rPr>
          <w:sz w:val="24"/>
        </w:rPr>
        <w:t xml:space="preserve">, there are statements of what is expected of the student at the conclusion of their learning experience, or what SAQA refers to as learning </w:t>
      </w:r>
      <w:r w:rsidRPr="00A02098">
        <w:rPr>
          <w:sz w:val="24"/>
        </w:rPr>
        <w:lastRenderedPageBreak/>
        <w:t xml:space="preserve">achievements. Universities may clearly express expectations to students and make it easier for these talents to be assessed and </w:t>
      </w:r>
      <w:proofErr w:type="spellStart"/>
      <w:r w:rsidRPr="00A02098">
        <w:rPr>
          <w:sz w:val="24"/>
        </w:rPr>
        <w:t>recognised</w:t>
      </w:r>
      <w:proofErr w:type="spellEnd"/>
      <w:r w:rsidRPr="00A02098">
        <w:rPr>
          <w:sz w:val="24"/>
        </w:rPr>
        <w:t xml:space="preserve"> by introducing generic graduate qualities in learning </w:t>
      </w:r>
      <w:proofErr w:type="spellStart"/>
      <w:r w:rsidRPr="00A02098">
        <w:rPr>
          <w:sz w:val="24"/>
        </w:rPr>
        <w:t>programmes</w:t>
      </w:r>
      <w:proofErr w:type="spellEnd"/>
      <w:r w:rsidRPr="00A02098">
        <w:rPr>
          <w:sz w:val="24"/>
        </w:rPr>
        <w:t xml:space="preserve"> and openly integrating them with level descriptors (</w:t>
      </w:r>
      <w:proofErr w:type="spellStart"/>
      <w:r w:rsidRPr="00A02098">
        <w:rPr>
          <w:sz w:val="24"/>
        </w:rPr>
        <w:t>BitzerI</w:t>
      </w:r>
      <w:proofErr w:type="spellEnd"/>
      <w:r w:rsidRPr="00A02098">
        <w:rPr>
          <w:sz w:val="24"/>
        </w:rPr>
        <w:t xml:space="preserve"> &amp; Withering, 2020).</w:t>
      </w:r>
    </w:p>
    <w:p w14:paraId="42BF85D1" w14:textId="0D87FBDC" w:rsidR="005A42E0" w:rsidRPr="00A02098" w:rsidRDefault="005A42E0" w:rsidP="003C20E9">
      <w:pPr>
        <w:pStyle w:val="Heading2"/>
        <w:rPr>
          <w:color w:val="auto"/>
        </w:rPr>
      </w:pPr>
      <w:bookmarkStart w:id="40" w:name="_Toc148779304"/>
      <w:r w:rsidRPr="00A02098">
        <w:rPr>
          <w:color w:val="auto"/>
        </w:rPr>
        <w:t>Construction Roadworks</w:t>
      </w:r>
      <w:bookmarkEnd w:id="40"/>
    </w:p>
    <w:p w14:paraId="51E59355" w14:textId="78A41431" w:rsidR="005A42E0" w:rsidRPr="00A02098" w:rsidRDefault="005A42E0" w:rsidP="003C20E9">
      <w:pPr>
        <w:pStyle w:val="Heading3"/>
        <w:rPr>
          <w:color w:val="auto"/>
        </w:rPr>
      </w:pPr>
      <w:bookmarkStart w:id="41" w:name="_Toc148779305"/>
      <w:r w:rsidRPr="00A02098">
        <w:rPr>
          <w:color w:val="auto"/>
        </w:rPr>
        <w:t>What is it?</w:t>
      </w:r>
      <w:bookmarkEnd w:id="41"/>
    </w:p>
    <w:p w14:paraId="36620C8B" w14:textId="0F13A321" w:rsidR="00147E3F" w:rsidRPr="00A02098" w:rsidRDefault="00ED6A07" w:rsidP="00484B39">
      <w:pPr>
        <w:rPr>
          <w:sz w:val="24"/>
        </w:rPr>
      </w:pPr>
      <w:r w:rsidRPr="00A02098">
        <w:rPr>
          <w:sz w:val="24"/>
        </w:rPr>
        <w:t xml:space="preserve">Those who operate in or intend to work in a construction setting on a site and who want acknowledgment for crucial skills in roadworks construction operations may pursue this qualification. It is a level 3 NQF subfield of civil engineering construction, according to Janse (2005). The holders of this qualification ought to be capable of performing the main duties necessary for safe and effective work in the road construction industry. </w:t>
      </w:r>
      <w:proofErr w:type="gramStart"/>
      <w:r w:rsidRPr="00A02098">
        <w:rPr>
          <w:sz w:val="24"/>
        </w:rPr>
        <w:t>In order for</w:t>
      </w:r>
      <w:proofErr w:type="gramEnd"/>
      <w:r w:rsidRPr="00A02098">
        <w:rPr>
          <w:sz w:val="24"/>
        </w:rPr>
        <w:t xml:space="preserve"> a wide range of people to pursue and benefit from a qualification, it must be flexible and accessible (Training force, 2021).</w:t>
      </w:r>
    </w:p>
    <w:p w14:paraId="7F55F168" w14:textId="1DE5E712" w:rsidR="005A42E0" w:rsidRPr="00A02098" w:rsidRDefault="005A42E0" w:rsidP="003C20E9">
      <w:pPr>
        <w:pStyle w:val="Heading3"/>
        <w:rPr>
          <w:color w:val="auto"/>
        </w:rPr>
      </w:pPr>
      <w:bookmarkStart w:id="42" w:name="_Toc148779306"/>
      <w:r w:rsidRPr="00A02098">
        <w:rPr>
          <w:color w:val="auto"/>
        </w:rPr>
        <w:t>Outcomes</w:t>
      </w:r>
      <w:bookmarkEnd w:id="42"/>
    </w:p>
    <w:p w14:paraId="282E4DF2" w14:textId="18872D7D" w:rsidR="00D54ED9" w:rsidRPr="00A02098" w:rsidRDefault="006D7753" w:rsidP="00484B39">
      <w:pPr>
        <w:rPr>
          <w:sz w:val="24"/>
          <w:szCs w:val="24"/>
        </w:rPr>
      </w:pPr>
      <w:r w:rsidRPr="00A02098">
        <w:rPr>
          <w:sz w:val="24"/>
          <w:szCs w:val="24"/>
        </w:rPr>
        <w:t>People who earn the National Certificate (NC) Construction Roadworks credential must understand and be able to communicate (verbally, in writing, and by signs) in a road construction context</w:t>
      </w:r>
      <w:r w:rsidR="002C3FFF" w:rsidRPr="00A02098">
        <w:rPr>
          <w:sz w:val="24"/>
          <w:szCs w:val="24"/>
        </w:rPr>
        <w:t xml:space="preserve"> (</w:t>
      </w:r>
      <w:r w:rsidR="008B77B0" w:rsidRPr="00A02098">
        <w:rPr>
          <w:sz w:val="24"/>
          <w:szCs w:val="24"/>
        </w:rPr>
        <w:t>Training force, 2021</w:t>
      </w:r>
      <w:r w:rsidR="002C3FFF" w:rsidRPr="00A02098">
        <w:rPr>
          <w:sz w:val="24"/>
          <w:szCs w:val="24"/>
        </w:rPr>
        <w:t>)</w:t>
      </w:r>
      <w:r w:rsidR="002372BF" w:rsidRPr="00A02098">
        <w:rPr>
          <w:sz w:val="24"/>
          <w:szCs w:val="24"/>
        </w:rPr>
        <w:t>;</w:t>
      </w:r>
      <w:r w:rsidRPr="00A02098">
        <w:rPr>
          <w:sz w:val="24"/>
          <w:szCs w:val="24"/>
        </w:rPr>
        <w:t xml:space="preserve"> </w:t>
      </w:r>
      <w:r w:rsidR="002372BF" w:rsidRPr="00A02098">
        <w:rPr>
          <w:sz w:val="24"/>
          <w:szCs w:val="24"/>
        </w:rPr>
        <w:t>T</w:t>
      </w:r>
      <w:r w:rsidRPr="00A02098">
        <w:rPr>
          <w:sz w:val="24"/>
          <w:szCs w:val="24"/>
        </w:rPr>
        <w:t>o do calculations and plan operations using mathematics i</w:t>
      </w:r>
      <w:r w:rsidR="002372BF" w:rsidRPr="00A02098">
        <w:rPr>
          <w:sz w:val="24"/>
          <w:szCs w:val="24"/>
        </w:rPr>
        <w:t>n the context of building roads;</w:t>
      </w:r>
      <w:r w:rsidRPr="00A02098">
        <w:rPr>
          <w:sz w:val="24"/>
          <w:szCs w:val="24"/>
        </w:rPr>
        <w:t xml:space="preserve"> Conduct general construction tasks (using and maintaining small equipment) and roadwork tasks (according to the unit standard chosen)</w:t>
      </w:r>
      <w:r w:rsidR="002372BF" w:rsidRPr="00A02098">
        <w:rPr>
          <w:sz w:val="24"/>
          <w:szCs w:val="24"/>
        </w:rPr>
        <w:t>;</w:t>
      </w:r>
      <w:r w:rsidRPr="00A02098">
        <w:rPr>
          <w:sz w:val="24"/>
          <w:szCs w:val="24"/>
        </w:rPr>
        <w:t xml:space="preserve"> Additionally, carry out </w:t>
      </w:r>
      <w:r w:rsidR="008050A2" w:rsidRPr="00A02098">
        <w:rPr>
          <w:sz w:val="24"/>
          <w:szCs w:val="24"/>
        </w:rPr>
        <w:t>additio</w:t>
      </w:r>
      <w:r w:rsidR="008050A2" w:rsidRPr="00A02098">
        <w:rPr>
          <w:rStyle w:val="CommentReference"/>
          <w:rFonts w:cs="Arial"/>
          <w:sz w:val="24"/>
          <w:szCs w:val="24"/>
        </w:rPr>
        <w:t>n</w:t>
      </w:r>
      <w:r w:rsidR="008050A2" w:rsidRPr="00A02098">
        <w:rPr>
          <w:sz w:val="24"/>
          <w:szCs w:val="24"/>
        </w:rPr>
        <w:t>al</w:t>
      </w:r>
      <w:r w:rsidRPr="00A02098">
        <w:rPr>
          <w:sz w:val="24"/>
          <w:szCs w:val="24"/>
        </w:rPr>
        <w:t xml:space="preserve"> roadwork construction tasks (South African Qualifications Authority</w:t>
      </w:r>
      <w:r w:rsidR="00E53BDD" w:rsidRPr="00A02098">
        <w:rPr>
          <w:sz w:val="24"/>
          <w:szCs w:val="24"/>
        </w:rPr>
        <w:t>, 2012</w:t>
      </w:r>
      <w:r w:rsidRPr="00A02098">
        <w:rPr>
          <w:sz w:val="24"/>
          <w:szCs w:val="24"/>
        </w:rPr>
        <w:t>).</w:t>
      </w:r>
    </w:p>
    <w:p w14:paraId="2D1C041F" w14:textId="188899E5" w:rsidR="00B17C65" w:rsidRPr="00A02098" w:rsidRDefault="00B17C65" w:rsidP="003C20E9">
      <w:pPr>
        <w:pStyle w:val="Heading3"/>
        <w:rPr>
          <w:color w:val="auto"/>
        </w:rPr>
      </w:pPr>
      <w:bookmarkStart w:id="43" w:name="_Toc148779307"/>
      <w:r w:rsidRPr="00A02098">
        <w:rPr>
          <w:color w:val="auto"/>
        </w:rPr>
        <w:lastRenderedPageBreak/>
        <w:t>Value of various levels of Bloom’s level within construction roadworks</w:t>
      </w:r>
      <w:bookmarkEnd w:id="43"/>
    </w:p>
    <w:p w14:paraId="5964347A" w14:textId="7F5F8D58" w:rsidR="00447690" w:rsidRPr="00A02098" w:rsidRDefault="000819C3" w:rsidP="00484B39">
      <w:pPr>
        <w:rPr>
          <w:sz w:val="24"/>
        </w:rPr>
      </w:pPr>
      <w:r w:rsidRPr="00A02098">
        <w:rPr>
          <w:sz w:val="24"/>
        </w:rPr>
        <w:t xml:space="preserve">The applicants must be able to communicate on a building site using a range of means, including writing, after finishing the </w:t>
      </w:r>
      <w:proofErr w:type="spellStart"/>
      <w:r w:rsidRPr="00A02098">
        <w:rPr>
          <w:sz w:val="24"/>
        </w:rPr>
        <w:t>programme</w:t>
      </w:r>
      <w:proofErr w:type="spellEnd"/>
      <w:r w:rsidRPr="00A02098">
        <w:rPr>
          <w:sz w:val="24"/>
        </w:rPr>
        <w:t xml:space="preserve"> (Training force, 2021). Since construction work is by its very nature practical, the practical application of knowledge and ability within the sector, and particularly in roadworks, comprises a significant component of the </w:t>
      </w:r>
      <w:proofErr w:type="spellStart"/>
      <w:r w:rsidRPr="00A02098">
        <w:rPr>
          <w:sz w:val="24"/>
        </w:rPr>
        <w:t>programme</w:t>
      </w:r>
      <w:proofErr w:type="spellEnd"/>
      <w:r w:rsidRPr="00A02098">
        <w:rPr>
          <w:sz w:val="24"/>
        </w:rPr>
        <w:t xml:space="preserve"> results. Educational institutions must </w:t>
      </w:r>
      <w:proofErr w:type="spellStart"/>
      <w:r w:rsidRPr="00A02098">
        <w:rPr>
          <w:sz w:val="24"/>
        </w:rPr>
        <w:t>prioritise</w:t>
      </w:r>
      <w:proofErr w:type="spellEnd"/>
      <w:r w:rsidRPr="00A02098">
        <w:rPr>
          <w:sz w:val="24"/>
        </w:rPr>
        <w:t xml:space="preserve"> and incorporate 21st-century abilities into their instructional </w:t>
      </w:r>
      <w:proofErr w:type="spellStart"/>
      <w:r w:rsidRPr="00A02098">
        <w:rPr>
          <w:sz w:val="24"/>
        </w:rPr>
        <w:t>practises</w:t>
      </w:r>
      <w:proofErr w:type="spellEnd"/>
      <w:r w:rsidRPr="00A02098">
        <w:rPr>
          <w:sz w:val="24"/>
        </w:rPr>
        <w:t xml:space="preserve"> </w:t>
      </w:r>
      <w:proofErr w:type="gramStart"/>
      <w:r w:rsidRPr="00A02098">
        <w:rPr>
          <w:sz w:val="24"/>
        </w:rPr>
        <w:t>in order to</w:t>
      </w:r>
      <w:proofErr w:type="gramEnd"/>
      <w:r w:rsidRPr="00A02098">
        <w:rPr>
          <w:sz w:val="24"/>
        </w:rPr>
        <w:t xml:space="preserve"> meet the needs of the global economy (OECD, 2018). This involves encouraging pupils to develop their critical thinking, problem-solving, communication, teamwork, creativity, and innovation skills. The relationship between content, pedagogy, and knowledge must be understood by educators </w:t>
      </w:r>
      <w:proofErr w:type="gramStart"/>
      <w:r w:rsidRPr="00A02098">
        <w:rPr>
          <w:sz w:val="24"/>
        </w:rPr>
        <w:t>in order to</w:t>
      </w:r>
      <w:proofErr w:type="gramEnd"/>
      <w:r w:rsidRPr="00A02098">
        <w:rPr>
          <w:sz w:val="24"/>
        </w:rPr>
        <w:t xml:space="preserve"> effectively include these skills (Koehler et al, 2014).</w:t>
      </w:r>
    </w:p>
    <w:p w14:paraId="26D6F606" w14:textId="77777777" w:rsidR="00B17C65" w:rsidRPr="00A02098" w:rsidRDefault="00B17C65" w:rsidP="003C20E9">
      <w:pPr>
        <w:pStyle w:val="Heading2"/>
        <w:rPr>
          <w:color w:val="auto"/>
        </w:rPr>
      </w:pPr>
      <w:bookmarkStart w:id="44" w:name="_Toc148779308"/>
      <w:r w:rsidRPr="00A02098">
        <w:rPr>
          <w:color w:val="auto"/>
        </w:rPr>
        <w:t>SHORT LEARNING PROGRAMMES</w:t>
      </w:r>
      <w:bookmarkEnd w:id="44"/>
    </w:p>
    <w:p w14:paraId="1FA91913" w14:textId="55A45BE2" w:rsidR="00B17C65" w:rsidRPr="00A02098" w:rsidRDefault="00B17C65" w:rsidP="003C20E9">
      <w:pPr>
        <w:pStyle w:val="Heading3"/>
        <w:rPr>
          <w:rStyle w:val="Heading3Char"/>
          <w:b/>
          <w:bCs/>
          <w:color w:val="auto"/>
          <w:sz w:val="24"/>
        </w:rPr>
      </w:pPr>
      <w:bookmarkStart w:id="45" w:name="_Toc148779309"/>
      <w:r w:rsidRPr="00A02098">
        <w:rPr>
          <w:rStyle w:val="Heading3Char"/>
          <w:b/>
          <w:bCs/>
          <w:color w:val="auto"/>
          <w:sz w:val="24"/>
        </w:rPr>
        <w:t>What is it?</w:t>
      </w:r>
      <w:bookmarkEnd w:id="45"/>
    </w:p>
    <w:p w14:paraId="00BE9189" w14:textId="3F002F25" w:rsidR="00B4032C" w:rsidRPr="00A02098" w:rsidRDefault="00FF0223" w:rsidP="00484B39">
      <w:pPr>
        <w:rPr>
          <w:sz w:val="24"/>
        </w:rPr>
      </w:pPr>
      <w:r w:rsidRPr="00A02098">
        <w:rPr>
          <w:sz w:val="24"/>
        </w:rPr>
        <w:t xml:space="preserve">Short Learning </w:t>
      </w:r>
      <w:proofErr w:type="spellStart"/>
      <w:r w:rsidRPr="00A02098">
        <w:rPr>
          <w:sz w:val="24"/>
        </w:rPr>
        <w:t>Programmes</w:t>
      </w:r>
      <w:proofErr w:type="spellEnd"/>
      <w:r w:rsidRPr="00A02098">
        <w:rPr>
          <w:sz w:val="24"/>
        </w:rPr>
        <w:t xml:space="preserve"> (SLPs) are introductory, practical, non-degree </w:t>
      </w:r>
      <w:proofErr w:type="spellStart"/>
      <w:r w:rsidRPr="00A02098">
        <w:rPr>
          <w:sz w:val="24"/>
        </w:rPr>
        <w:t>programmes</w:t>
      </w:r>
      <w:proofErr w:type="spellEnd"/>
      <w:r w:rsidRPr="00A02098">
        <w:rPr>
          <w:sz w:val="24"/>
        </w:rPr>
        <w:t xml:space="preserve"> created to develop knowledge and abilities in a particular subject area quickly and effectively. They are intended to update or expand students' knowledge and skills in a particular area by addressing key fundamental principles. The SLPs employ a "just enough" learning technique, which means they are designed to meet the specific educational demands of a prospective student or a specific employment necessity (UNISA, 2023). SLPs can cover a wide range of subjects, from business management to computer programming, and can last anywhere from a few days to several months. People have the chance to swiftly pick up knowledge and skills that are applicable to their present or future careers through these </w:t>
      </w:r>
      <w:proofErr w:type="spellStart"/>
      <w:r w:rsidRPr="00A02098">
        <w:rPr>
          <w:sz w:val="24"/>
        </w:rPr>
        <w:t>programmes</w:t>
      </w:r>
      <w:proofErr w:type="spellEnd"/>
      <w:r w:rsidRPr="00A02098">
        <w:rPr>
          <w:sz w:val="24"/>
        </w:rPr>
        <w:t>.</w:t>
      </w:r>
    </w:p>
    <w:p w14:paraId="3533C006" w14:textId="388882B8" w:rsidR="00B17C65" w:rsidRPr="00A02098" w:rsidRDefault="00B17C65" w:rsidP="003C20E9">
      <w:pPr>
        <w:pStyle w:val="Heading3"/>
        <w:rPr>
          <w:color w:val="auto"/>
        </w:rPr>
      </w:pPr>
      <w:bookmarkStart w:id="46" w:name="_Toc148779310"/>
      <w:r w:rsidRPr="00A02098">
        <w:rPr>
          <w:color w:val="auto"/>
        </w:rPr>
        <w:lastRenderedPageBreak/>
        <w:t>Accreditation &amp; purpose</w:t>
      </w:r>
      <w:bookmarkEnd w:id="46"/>
    </w:p>
    <w:p w14:paraId="11AC8EAE" w14:textId="10AA1992" w:rsidR="00F133DF" w:rsidRPr="00A02098" w:rsidRDefault="007D2EFB" w:rsidP="00484B39">
      <w:pPr>
        <w:rPr>
          <w:sz w:val="24"/>
        </w:rPr>
      </w:pPr>
      <w:r w:rsidRPr="00A02098">
        <w:rPr>
          <w:sz w:val="24"/>
        </w:rPr>
        <w:t xml:space="preserve">The training provider will comply with the necessary standards and criteria for the delivery and assessment of the qualification provided they are accredited with the applicable Education and Training Quality Assurance body (ETQA). To make sure the provider is meeting the certification standards and requirements for quality assurance, the ETQA </w:t>
      </w:r>
      <w:proofErr w:type="gramStart"/>
      <w:r w:rsidRPr="00A02098">
        <w:rPr>
          <w:sz w:val="24"/>
        </w:rPr>
        <w:t>is in charge of</w:t>
      </w:r>
      <w:proofErr w:type="gramEnd"/>
      <w:r w:rsidRPr="00A02098">
        <w:rPr>
          <w:sz w:val="24"/>
        </w:rPr>
        <w:t xml:space="preserve"> monitoring and assessing the provider's performance (Zondo, 2021). To guarantee that learners are evaluated on their knowledge, abilities, and competences in a consistent and objective manner, the assessment process must be fair, valid, reliable, and practical (Burns &amp; Grove, 2001). </w:t>
      </w:r>
      <w:proofErr w:type="gramStart"/>
      <w:r w:rsidRPr="00A02098">
        <w:rPr>
          <w:sz w:val="24"/>
        </w:rPr>
        <w:t>In order to</w:t>
      </w:r>
      <w:proofErr w:type="gramEnd"/>
      <w:r w:rsidRPr="00A02098">
        <w:rPr>
          <w:sz w:val="24"/>
        </w:rPr>
        <w:t xml:space="preserve"> make sure that students are competent and have the abilities they need to do their jobs safely and successfully, assessment quality is crucial.</w:t>
      </w:r>
    </w:p>
    <w:p w14:paraId="74990DC5" w14:textId="0B72DB40" w:rsidR="005A42E0" w:rsidRPr="00A02098" w:rsidRDefault="00B17C65" w:rsidP="003C20E9">
      <w:pPr>
        <w:pStyle w:val="Heading2"/>
        <w:rPr>
          <w:color w:val="auto"/>
        </w:rPr>
      </w:pPr>
      <w:bookmarkStart w:id="47" w:name="_Toc148779311"/>
      <w:r w:rsidRPr="00A02098">
        <w:rPr>
          <w:color w:val="auto"/>
        </w:rPr>
        <w:t>CONCLUSION</w:t>
      </w:r>
      <w:bookmarkEnd w:id="47"/>
    </w:p>
    <w:p w14:paraId="69232EDA" w14:textId="09771549" w:rsidR="00BE1233" w:rsidRPr="00A02098" w:rsidRDefault="006664F1" w:rsidP="00AA1252">
      <w:pPr>
        <w:rPr>
          <w:sz w:val="24"/>
        </w:rPr>
      </w:pPr>
      <w:r w:rsidRPr="00A02098">
        <w:rPr>
          <w:sz w:val="24"/>
        </w:rPr>
        <w:t>Formative assessment is widely argued as an integral part of the teaching and learning process. It provides valuable insights into students' learning progress, guides instructional decisions, promotes student self-assessment and reflection, and enhances student engagement and motivation. Feedback is a key element of formative assessment, and its implementation is essential for enhancing learning outcomes. Formative assessment encompasses various strategies, including classroom questioning, group work, peer assessment, self-assessment, and the use of formative assessment tools. Effective assessment practices require clear instructional aims, alignment with learning activities, and ongoing monitoring of student progress. Activating students as owners of their own learning is a valuable approach that promotes metacognition, motivation, and self-assessment.</w:t>
      </w:r>
    </w:p>
    <w:p w14:paraId="05C9611A" w14:textId="5AF25479" w:rsidR="00BE1233" w:rsidRPr="00A02098" w:rsidRDefault="00BE1233" w:rsidP="00AA1252">
      <w:pPr>
        <w:rPr>
          <w:sz w:val="24"/>
        </w:rPr>
      </w:pPr>
      <w:r w:rsidRPr="00A02098">
        <w:rPr>
          <w:sz w:val="24"/>
        </w:rPr>
        <w:t xml:space="preserve">Bloom's taxonomy provides a valuable tool for designing instruction and assessing students' progress towards higher-order thinking skills. A </w:t>
      </w:r>
      <w:r w:rsidR="009C196A" w:rsidRPr="00A02098">
        <w:rPr>
          <w:sz w:val="24"/>
        </w:rPr>
        <w:t>criticism</w:t>
      </w:r>
      <w:r w:rsidRPr="00A02098">
        <w:rPr>
          <w:sz w:val="24"/>
        </w:rPr>
        <w:t xml:space="preserve"> of the literature revealed that by incorporating questions and assessments targeting </w:t>
      </w:r>
      <w:r w:rsidRPr="00A02098">
        <w:rPr>
          <w:sz w:val="24"/>
        </w:rPr>
        <w:lastRenderedPageBreak/>
        <w:t xml:space="preserve">different levels of cognitive skills, educators can assess students' understanding, application, analysis, synthesis, and evaluation abilities. Incorporation of level descriptors and the inclusion of generic graduate traits in learning programs contribute to clarity, coherence, and consistency in education. </w:t>
      </w:r>
    </w:p>
    <w:p w14:paraId="43FCFCC2" w14:textId="199ED83F" w:rsidR="00F415A4" w:rsidRPr="00A02098" w:rsidRDefault="00BE1233" w:rsidP="00AA1252">
      <w:pPr>
        <w:rPr>
          <w:sz w:val="24"/>
        </w:rPr>
      </w:pPr>
      <w:r w:rsidRPr="00A02098">
        <w:rPr>
          <w:sz w:val="24"/>
        </w:rPr>
        <w:t xml:space="preserve">Construction roadworks SLP is designed to align with the requirements of the </w:t>
      </w:r>
      <w:proofErr w:type="gramStart"/>
      <w:r w:rsidRPr="00A02098">
        <w:rPr>
          <w:sz w:val="24"/>
        </w:rPr>
        <w:t>NQF .The</w:t>
      </w:r>
      <w:proofErr w:type="gramEnd"/>
      <w:r w:rsidRPr="00A02098">
        <w:rPr>
          <w:sz w:val="24"/>
        </w:rPr>
        <w:t xml:space="preserve"> National Certificate Construction Roadworks program emphasizes the importance of communication skills, mathematical abilities, practical application of knowledge, and the integration of 21st-century skills within the construction industry, specifically in roadworks. By focusing on these aspects, the program prepares individuals for the demands of the construction sector and aligns with the evolving needs of the global economy. This Short Learning </w:t>
      </w:r>
      <w:proofErr w:type="spellStart"/>
      <w:r w:rsidRPr="00A02098">
        <w:rPr>
          <w:sz w:val="24"/>
        </w:rPr>
        <w:t>Programme</w:t>
      </w:r>
      <w:proofErr w:type="spellEnd"/>
      <w:r w:rsidRPr="00A02098">
        <w:rPr>
          <w:sz w:val="24"/>
        </w:rPr>
        <w:t xml:space="preserve"> (SLPs) is designed to provide rapid and effective learning experiences in specific subject areas. There is accreditation involved which provides assurance to learners and employers that the program meets recognized standards and that the learning outcomes are aligned with industry requirements. The following section describes the methodology employed in this study.</w:t>
      </w:r>
    </w:p>
    <w:p w14:paraId="59927231" w14:textId="3A26ADC9" w:rsidR="001D66B2" w:rsidRPr="00A02098" w:rsidRDefault="001D66B2" w:rsidP="003C20E9">
      <w:pPr>
        <w:pStyle w:val="Heading1"/>
        <w:jc w:val="center"/>
        <w:rPr>
          <w:color w:val="auto"/>
          <w:sz w:val="32"/>
        </w:rPr>
      </w:pPr>
      <w:bookmarkStart w:id="48" w:name="_Toc148779312"/>
      <w:r w:rsidRPr="00A02098">
        <w:rPr>
          <w:color w:val="auto"/>
          <w:sz w:val="32"/>
        </w:rPr>
        <w:lastRenderedPageBreak/>
        <w:t xml:space="preserve">Research </w:t>
      </w:r>
      <w:r w:rsidR="008F4008" w:rsidRPr="00A02098">
        <w:rPr>
          <w:color w:val="auto"/>
          <w:sz w:val="32"/>
        </w:rPr>
        <w:t>Methodology</w:t>
      </w:r>
      <w:bookmarkEnd w:id="48"/>
    </w:p>
    <w:p w14:paraId="71BB8F58" w14:textId="10973DAA" w:rsidR="001D66B2" w:rsidRPr="00A02098" w:rsidRDefault="001D66B2" w:rsidP="003C20E9">
      <w:pPr>
        <w:pStyle w:val="Heading2"/>
        <w:rPr>
          <w:color w:val="auto"/>
        </w:rPr>
      </w:pPr>
      <w:bookmarkStart w:id="49" w:name="_Toc148779313"/>
      <w:r w:rsidRPr="00A02098">
        <w:rPr>
          <w:color w:val="auto"/>
        </w:rPr>
        <w:t>Introduction</w:t>
      </w:r>
      <w:bookmarkEnd w:id="49"/>
    </w:p>
    <w:p w14:paraId="35474E9F" w14:textId="1A7CBCC1" w:rsidR="00770FDF" w:rsidRPr="00A02098" w:rsidRDefault="00770FDF" w:rsidP="00AA1252">
      <w:pPr>
        <w:rPr>
          <w:sz w:val="24"/>
        </w:rPr>
      </w:pPr>
      <w:r w:rsidRPr="00A02098">
        <w:rPr>
          <w:sz w:val="24"/>
        </w:rPr>
        <w:t>This chapter proceeds in eight sections/sub-chapters. Following the introduction, section</w:t>
      </w:r>
      <w:r w:rsidR="00CC643B" w:rsidRPr="00A02098">
        <w:rPr>
          <w:sz w:val="24"/>
        </w:rPr>
        <w:t xml:space="preserve"> two</w:t>
      </w:r>
      <w:r w:rsidRPr="00A02098">
        <w:rPr>
          <w:sz w:val="24"/>
        </w:rPr>
        <w:t xml:space="preserve"> l</w:t>
      </w:r>
      <w:r w:rsidR="00CC643B" w:rsidRPr="00A02098">
        <w:rPr>
          <w:sz w:val="24"/>
        </w:rPr>
        <w:t>ays out the quantitative research design</w:t>
      </w:r>
      <w:r w:rsidRPr="00A02098">
        <w:rPr>
          <w:sz w:val="24"/>
        </w:rPr>
        <w:t xml:space="preserve"> which outlines the</w:t>
      </w:r>
      <w:r w:rsidR="00CC643B" w:rsidRPr="00A02098">
        <w:rPr>
          <w:sz w:val="24"/>
        </w:rPr>
        <w:t xml:space="preserve"> nature of the study whether it’s textual or numerical. Section three proceed to case study type used for this study.</w:t>
      </w:r>
      <w:r w:rsidR="00903579" w:rsidRPr="00A02098">
        <w:rPr>
          <w:sz w:val="24"/>
        </w:rPr>
        <w:t xml:space="preserve"> </w:t>
      </w:r>
      <w:r w:rsidR="00CC643B" w:rsidRPr="00A02098">
        <w:rPr>
          <w:sz w:val="24"/>
        </w:rPr>
        <w:t xml:space="preserve">While section </w:t>
      </w:r>
      <w:r w:rsidR="00903579" w:rsidRPr="00A02098">
        <w:rPr>
          <w:sz w:val="24"/>
        </w:rPr>
        <w:t xml:space="preserve">four detailed the sampling method used. Section five outlines the data collection strategy used. </w:t>
      </w:r>
      <w:proofErr w:type="gramStart"/>
      <w:r w:rsidR="00903579" w:rsidRPr="00A02098">
        <w:rPr>
          <w:sz w:val="24"/>
        </w:rPr>
        <w:t>Following after</w:t>
      </w:r>
      <w:proofErr w:type="gramEnd"/>
      <w:r w:rsidR="00903579" w:rsidRPr="00A02098">
        <w:rPr>
          <w:sz w:val="24"/>
        </w:rPr>
        <w:t xml:space="preserve"> is section six which clarifies the data analysis method used. Section seven entails trustworthiness and credibility which seek to </w:t>
      </w:r>
      <w:r w:rsidR="00F32390" w:rsidRPr="00A02098">
        <w:rPr>
          <w:sz w:val="24"/>
        </w:rPr>
        <w:t xml:space="preserve">ink the research study's findings with reality </w:t>
      </w:r>
      <w:proofErr w:type="gramStart"/>
      <w:r w:rsidR="00F32390" w:rsidRPr="00A02098">
        <w:rPr>
          <w:sz w:val="24"/>
        </w:rPr>
        <w:t>in order to</w:t>
      </w:r>
      <w:proofErr w:type="gramEnd"/>
      <w:r w:rsidR="00F32390" w:rsidRPr="00A02098">
        <w:rPr>
          <w:sz w:val="24"/>
        </w:rPr>
        <w:t xml:space="preserve"> demonstrate the truth. The last section details ethical considerations applied to this study.</w:t>
      </w:r>
    </w:p>
    <w:p w14:paraId="59644951" w14:textId="3E07E775" w:rsidR="00A541E8" w:rsidRPr="00A02098" w:rsidRDefault="00A541E8" w:rsidP="00AA1252">
      <w:pPr>
        <w:rPr>
          <w:sz w:val="24"/>
        </w:rPr>
      </w:pPr>
      <w:r w:rsidRPr="00A02098">
        <w:rPr>
          <w:sz w:val="24"/>
        </w:rPr>
        <w:t xml:space="preserve">This research was </w:t>
      </w:r>
      <w:r w:rsidR="00DF569D" w:rsidRPr="00A02098">
        <w:rPr>
          <w:sz w:val="24"/>
        </w:rPr>
        <w:t>directed</w:t>
      </w:r>
      <w:r w:rsidRPr="00A02098">
        <w:rPr>
          <w:sz w:val="24"/>
        </w:rPr>
        <w:t xml:space="preserve"> by the following central research question:</w:t>
      </w:r>
    </w:p>
    <w:p w14:paraId="775D86E8" w14:textId="77777777" w:rsidR="00A541E8" w:rsidRPr="00A02098" w:rsidRDefault="00A541E8" w:rsidP="00AA1252">
      <w:pPr>
        <w:rPr>
          <w:sz w:val="24"/>
        </w:rPr>
      </w:pPr>
      <w:r w:rsidRPr="00A02098">
        <w:rPr>
          <w:sz w:val="24"/>
        </w:rPr>
        <w:t xml:space="preserve">(1) What is the distribution of formative assessment question levels within bloom’s taxonomy, per unit, for the Construction Roadworks short learning </w:t>
      </w:r>
      <w:proofErr w:type="spellStart"/>
      <w:r w:rsidRPr="00A02098">
        <w:rPr>
          <w:sz w:val="24"/>
        </w:rPr>
        <w:t>programme</w:t>
      </w:r>
      <w:proofErr w:type="spellEnd"/>
      <w:r w:rsidRPr="00A02098">
        <w:rPr>
          <w:sz w:val="24"/>
        </w:rPr>
        <w:t xml:space="preserve"> (SLP)?</w:t>
      </w:r>
    </w:p>
    <w:p w14:paraId="5A0D745B" w14:textId="77777777" w:rsidR="00A541E8" w:rsidRPr="00A02098" w:rsidRDefault="00A541E8" w:rsidP="00AA1252">
      <w:pPr>
        <w:rPr>
          <w:sz w:val="24"/>
        </w:rPr>
      </w:pPr>
      <w:r w:rsidRPr="00A02098">
        <w:rPr>
          <w:sz w:val="24"/>
        </w:rPr>
        <w:t>(2) How does this question level (Bloom’s taxonomy) distribution compare to those reflected in the SAQA level 3 outcomes?</w:t>
      </w:r>
    </w:p>
    <w:p w14:paraId="3E61F04F" w14:textId="5135AD7C" w:rsidR="00A541E8" w:rsidRPr="00A02098" w:rsidRDefault="00A541E8" w:rsidP="00AA1252">
      <w:pPr>
        <w:rPr>
          <w:sz w:val="24"/>
        </w:rPr>
      </w:pPr>
      <w:r w:rsidRPr="00A02098">
        <w:rPr>
          <w:sz w:val="24"/>
        </w:rPr>
        <w:t>(3) How should formative assessments for this module be changed in the future to better align with the SAQA framework regarding the required cognitive level targets?</w:t>
      </w:r>
    </w:p>
    <w:p w14:paraId="28EEC888" w14:textId="2B527CDF" w:rsidR="005C54F4" w:rsidRPr="00A02098" w:rsidRDefault="003D4A18" w:rsidP="00AA1252">
      <w:pPr>
        <w:rPr>
          <w:sz w:val="24"/>
        </w:rPr>
      </w:pPr>
      <w:r w:rsidRPr="00A02098">
        <w:rPr>
          <w:sz w:val="24"/>
        </w:rPr>
        <w:t>This study used a quantitative research design</w:t>
      </w:r>
      <w:r w:rsidR="00A4024F" w:rsidRPr="00A02098">
        <w:rPr>
          <w:rFonts w:ascii="Segoe UI" w:hAnsi="Segoe UI" w:cs="Segoe UI"/>
          <w:sz w:val="24"/>
          <w:shd w:val="clear" w:color="auto" w:fill="F7F7F8"/>
        </w:rPr>
        <w:t xml:space="preserve"> </w:t>
      </w:r>
      <w:r w:rsidR="00A4024F" w:rsidRPr="00A02098">
        <w:rPr>
          <w:sz w:val="24"/>
        </w:rPr>
        <w:t>underpinned by Bloom's Taxonomy framework</w:t>
      </w:r>
      <w:r w:rsidR="008F4008" w:rsidRPr="00A02098">
        <w:rPr>
          <w:sz w:val="24"/>
        </w:rPr>
        <w:t>. The reason for using</w:t>
      </w:r>
      <w:r w:rsidR="007779B3" w:rsidRPr="00A02098">
        <w:rPr>
          <w:sz w:val="24"/>
        </w:rPr>
        <w:t xml:space="preserve"> a</w:t>
      </w:r>
      <w:r w:rsidR="008F4008" w:rsidRPr="00A02098">
        <w:rPr>
          <w:sz w:val="24"/>
        </w:rPr>
        <w:t xml:space="preserve"> </w:t>
      </w:r>
      <w:r w:rsidR="0028431E" w:rsidRPr="00A02098">
        <w:rPr>
          <w:sz w:val="24"/>
        </w:rPr>
        <w:t>quantitative research design</w:t>
      </w:r>
      <w:r w:rsidR="0028431E" w:rsidRPr="00A02098">
        <w:rPr>
          <w:rFonts w:ascii="Segoe UI" w:hAnsi="Segoe UI" w:cs="Segoe UI"/>
          <w:sz w:val="24"/>
          <w:shd w:val="clear" w:color="auto" w:fill="F7F7F8"/>
        </w:rPr>
        <w:t xml:space="preserve"> </w:t>
      </w:r>
      <w:r w:rsidR="0028431E" w:rsidRPr="00A02098">
        <w:rPr>
          <w:sz w:val="24"/>
        </w:rPr>
        <w:t>was</w:t>
      </w:r>
      <w:r w:rsidR="007779B3" w:rsidRPr="00A02098">
        <w:rPr>
          <w:sz w:val="24"/>
        </w:rPr>
        <w:t xml:space="preserve"> because it was considered that the best way to answer the research questions was</w:t>
      </w:r>
      <w:r w:rsidR="0028431E" w:rsidRPr="00A02098">
        <w:rPr>
          <w:sz w:val="24"/>
        </w:rPr>
        <w:t xml:space="preserve"> to present</w:t>
      </w:r>
      <w:r w:rsidR="00C1361A" w:rsidRPr="00A02098">
        <w:rPr>
          <w:sz w:val="24"/>
        </w:rPr>
        <w:t xml:space="preserve"> </w:t>
      </w:r>
      <w:r w:rsidR="007779B3" w:rsidRPr="00A02098">
        <w:rPr>
          <w:sz w:val="24"/>
        </w:rPr>
        <w:t xml:space="preserve">the </w:t>
      </w:r>
      <w:r w:rsidR="00C1361A" w:rsidRPr="00A02098">
        <w:rPr>
          <w:sz w:val="24"/>
        </w:rPr>
        <w:t>extent to which</w:t>
      </w:r>
      <w:r w:rsidR="007779B3" w:rsidRPr="00A02098">
        <w:rPr>
          <w:sz w:val="24"/>
        </w:rPr>
        <w:t xml:space="preserve"> the</w:t>
      </w:r>
      <w:r w:rsidR="00C1361A" w:rsidRPr="00A02098">
        <w:rPr>
          <w:sz w:val="24"/>
        </w:rPr>
        <w:t xml:space="preserve"> Construction Roadworks SLP</w:t>
      </w:r>
      <w:r w:rsidR="007779B3" w:rsidRPr="00A02098">
        <w:rPr>
          <w:sz w:val="24"/>
        </w:rPr>
        <w:t>’s</w:t>
      </w:r>
      <w:r w:rsidR="00C1361A" w:rsidRPr="00A02098">
        <w:rPr>
          <w:sz w:val="24"/>
        </w:rPr>
        <w:t xml:space="preserve"> formative assessments assesses </w:t>
      </w:r>
      <w:r w:rsidR="007779B3" w:rsidRPr="00A02098">
        <w:rPr>
          <w:sz w:val="24"/>
        </w:rPr>
        <w:t xml:space="preserve">the cognitive level of </w:t>
      </w:r>
      <w:r w:rsidR="00C1361A" w:rsidRPr="00A02098">
        <w:rPr>
          <w:sz w:val="24"/>
        </w:rPr>
        <w:t xml:space="preserve">students’ thinking </w:t>
      </w:r>
      <w:r w:rsidR="007779B3" w:rsidRPr="00A02098">
        <w:rPr>
          <w:rFonts w:cs="Arial"/>
          <w:sz w:val="24"/>
        </w:rPr>
        <w:t xml:space="preserve">using frequencies and percentages, and to compare these to </w:t>
      </w:r>
      <w:r w:rsidR="00C1361A" w:rsidRPr="00A02098">
        <w:rPr>
          <w:sz w:val="24"/>
        </w:rPr>
        <w:t>the SAQA exit level outcomes</w:t>
      </w:r>
      <w:r w:rsidR="007779B3" w:rsidRPr="00A02098">
        <w:rPr>
          <w:sz w:val="24"/>
        </w:rPr>
        <w:t xml:space="preserve"> for this </w:t>
      </w:r>
      <w:r w:rsidR="007779B3" w:rsidRPr="00A02098">
        <w:rPr>
          <w:sz w:val="24"/>
        </w:rPr>
        <w:lastRenderedPageBreak/>
        <w:t>qualification</w:t>
      </w:r>
      <w:r w:rsidR="00C1361A" w:rsidRPr="00A02098">
        <w:rPr>
          <w:sz w:val="24"/>
        </w:rPr>
        <w:t>.</w:t>
      </w:r>
      <w:r w:rsidR="0028431E" w:rsidRPr="00A02098">
        <w:rPr>
          <w:sz w:val="24"/>
        </w:rPr>
        <w:t xml:space="preserve"> </w:t>
      </w:r>
      <w:r w:rsidR="008F4008" w:rsidRPr="00A02098">
        <w:rPr>
          <w:sz w:val="24"/>
        </w:rPr>
        <w:t>Da</w:t>
      </w:r>
      <w:r w:rsidR="00F14B1B" w:rsidRPr="00A02098">
        <w:rPr>
          <w:sz w:val="24"/>
        </w:rPr>
        <w:t xml:space="preserve">ta </w:t>
      </w:r>
      <w:r w:rsidR="00EC4EA5" w:rsidRPr="00A02098">
        <w:rPr>
          <w:sz w:val="24"/>
        </w:rPr>
        <w:t>were collected from</w:t>
      </w:r>
      <w:r w:rsidR="00F14B1B" w:rsidRPr="00A02098">
        <w:rPr>
          <w:sz w:val="24"/>
        </w:rPr>
        <w:t xml:space="preserve"> formative assessments </w:t>
      </w:r>
      <w:r w:rsidR="007779B3" w:rsidRPr="00A02098">
        <w:rPr>
          <w:sz w:val="24"/>
        </w:rPr>
        <w:t xml:space="preserve">from </w:t>
      </w:r>
      <w:r w:rsidR="00F14B1B" w:rsidRPr="00A02098">
        <w:rPr>
          <w:sz w:val="24"/>
        </w:rPr>
        <w:t xml:space="preserve">units of </w:t>
      </w:r>
      <w:r w:rsidR="007779B3" w:rsidRPr="00A02098">
        <w:rPr>
          <w:sz w:val="24"/>
        </w:rPr>
        <w:t xml:space="preserve">the </w:t>
      </w:r>
      <w:r w:rsidR="00F14B1B" w:rsidRPr="00A02098">
        <w:rPr>
          <w:sz w:val="24"/>
        </w:rPr>
        <w:t>Construction Roadworks SLP (NQF level 3).</w:t>
      </w:r>
      <w:r w:rsidR="008F4008" w:rsidRPr="00A02098">
        <w:rPr>
          <w:sz w:val="24"/>
        </w:rPr>
        <w:t xml:space="preserve"> The reason for this was to find out the</w:t>
      </w:r>
      <w:r w:rsidR="005C54F4" w:rsidRPr="00A02098">
        <w:rPr>
          <w:sz w:val="24"/>
        </w:rPr>
        <w:t xml:space="preserve"> alignment of the </w:t>
      </w:r>
      <w:r w:rsidR="007779B3" w:rsidRPr="00A02098">
        <w:rPr>
          <w:sz w:val="24"/>
        </w:rPr>
        <w:t xml:space="preserve">cognitive levels targeted by the </w:t>
      </w:r>
      <w:r w:rsidR="005C54F4" w:rsidRPr="00A02098">
        <w:rPr>
          <w:sz w:val="24"/>
        </w:rPr>
        <w:t xml:space="preserve">Construction Roadworks SLP formative assessments with </w:t>
      </w:r>
      <w:r w:rsidR="007779B3" w:rsidRPr="00A02098">
        <w:rPr>
          <w:sz w:val="24"/>
        </w:rPr>
        <w:t>the</w:t>
      </w:r>
      <w:r w:rsidR="005C54F4" w:rsidRPr="00A02098">
        <w:rPr>
          <w:sz w:val="24"/>
        </w:rPr>
        <w:t xml:space="preserve"> SAQA framework with an intent to </w:t>
      </w:r>
      <w:r w:rsidR="007779B3" w:rsidRPr="00A02098">
        <w:rPr>
          <w:sz w:val="24"/>
        </w:rPr>
        <w:t xml:space="preserve">suggest ways to </w:t>
      </w:r>
      <w:r w:rsidR="005C54F4" w:rsidRPr="00A02098">
        <w:rPr>
          <w:sz w:val="24"/>
        </w:rPr>
        <w:t>enhance the design of the Construction Roadworks SLP formative assessments.</w:t>
      </w:r>
    </w:p>
    <w:p w14:paraId="0F35D4CE" w14:textId="107F1C57" w:rsidR="005E047D" w:rsidRPr="00A02098" w:rsidRDefault="001B5179" w:rsidP="00AA1252">
      <w:pPr>
        <w:rPr>
          <w:sz w:val="24"/>
        </w:rPr>
      </w:pPr>
      <w:proofErr w:type="spellStart"/>
      <w:r w:rsidRPr="00A02098">
        <w:rPr>
          <w:sz w:val="24"/>
        </w:rPr>
        <w:t>Utilising</w:t>
      </w:r>
      <w:proofErr w:type="spellEnd"/>
      <w:r w:rsidRPr="00A02098">
        <w:rPr>
          <w:sz w:val="24"/>
        </w:rPr>
        <w:t xml:space="preserve"> descriptive statistics, data were examined. The statistical characterization, agglomeration, and presentation of the relevant constructs or relationships between these components are referred to as descriptive analysis. Simple descriptions about the sample and the observations are provided by descriptive statistics. These summaries may be quantitative, such as summary statistics, or visual, such as easily comprehensible graphs that offer information on the development of knowledge regarding the suitability of formative assessments for Construction Roadworks SLP.</w:t>
      </w:r>
    </w:p>
    <w:p w14:paraId="4FB63BFE" w14:textId="6ACA7121" w:rsidR="005E047D" w:rsidRPr="00A02098" w:rsidRDefault="00950C33" w:rsidP="003C20E9">
      <w:pPr>
        <w:pStyle w:val="Heading2"/>
        <w:rPr>
          <w:color w:val="auto"/>
        </w:rPr>
      </w:pPr>
      <w:bookmarkStart w:id="50" w:name="_Toc148779314"/>
      <w:r w:rsidRPr="00A02098">
        <w:rPr>
          <w:color w:val="auto"/>
        </w:rPr>
        <w:t>Quantitative</w:t>
      </w:r>
      <w:r w:rsidR="005E047D" w:rsidRPr="00A02098">
        <w:rPr>
          <w:color w:val="auto"/>
        </w:rPr>
        <w:t xml:space="preserve"> research</w:t>
      </w:r>
      <w:bookmarkEnd w:id="50"/>
    </w:p>
    <w:p w14:paraId="2C0276B6" w14:textId="4CD8C66F" w:rsidR="003E2498" w:rsidRPr="00A02098" w:rsidRDefault="0009131E" w:rsidP="00AA1252">
      <w:pPr>
        <w:rPr>
          <w:sz w:val="24"/>
        </w:rPr>
      </w:pPr>
      <w:r w:rsidRPr="00A02098">
        <w:rPr>
          <w:sz w:val="24"/>
          <w:lang w:eastAsia="en-ZA"/>
        </w:rPr>
        <w:t xml:space="preserve">This study employed quantitative data due to its emphasis </w:t>
      </w:r>
      <w:r w:rsidR="009F3B2A" w:rsidRPr="00A02098">
        <w:rPr>
          <w:sz w:val="24"/>
          <w:lang w:eastAsia="en-ZA"/>
        </w:rPr>
        <w:t xml:space="preserve">on </w:t>
      </w:r>
      <w:r w:rsidRPr="00A02098">
        <w:rPr>
          <w:sz w:val="24"/>
          <w:lang w:eastAsia="en-ZA"/>
        </w:rPr>
        <w:t>utilization and analysis of numerical data using specific statistical techniques to answer questions like how much, what, how many, and how</w:t>
      </w:r>
      <w:r w:rsidR="00021C8D" w:rsidRPr="00A02098">
        <w:rPr>
          <w:sz w:val="24"/>
          <w:lang w:eastAsia="en-ZA"/>
        </w:rPr>
        <w:t>. Quantitative study a</w:t>
      </w:r>
      <w:r w:rsidRPr="00A02098">
        <w:rPr>
          <w:sz w:val="24"/>
          <w:lang w:eastAsia="en-ZA"/>
        </w:rPr>
        <w:t>lso describes the methods of explaining an issue or phenomenon through gathering data in numerical form.</w:t>
      </w:r>
      <w:r w:rsidRPr="00A02098">
        <w:rPr>
          <w:sz w:val="24"/>
          <w:lang w:val="en-ZA" w:eastAsia="en-ZA"/>
        </w:rPr>
        <w:t xml:space="preserve"> </w:t>
      </w:r>
      <w:r w:rsidR="00021C8D" w:rsidRPr="00A02098">
        <w:rPr>
          <w:sz w:val="24"/>
          <w:lang w:eastAsia="en-ZA"/>
        </w:rPr>
        <w:t>Quantitative research</w:t>
      </w:r>
      <w:r w:rsidRPr="00A02098">
        <w:rPr>
          <w:sz w:val="24"/>
          <w:lang w:eastAsia="en-ZA"/>
        </w:rPr>
        <w:t xml:space="preserve"> designs are either experimental or non-experimental and seek to obtain accurate and reliable measurements [Rahman, 2017]</w:t>
      </w:r>
      <w:r w:rsidRPr="00A02098">
        <w:rPr>
          <w:sz w:val="24"/>
        </w:rPr>
        <w:t xml:space="preserve">. </w:t>
      </w:r>
      <w:r w:rsidR="00DB2AC1" w:rsidRPr="00A02098">
        <w:rPr>
          <w:sz w:val="24"/>
          <w:lang w:eastAsia="en-ZA"/>
        </w:rPr>
        <w:t xml:space="preserve">Quantitative assessment data came from formative </w:t>
      </w:r>
      <w:r w:rsidRPr="00A02098">
        <w:rPr>
          <w:sz w:val="24"/>
          <w:lang w:eastAsia="en-ZA"/>
        </w:rPr>
        <w:t>assessment</w:t>
      </w:r>
      <w:r w:rsidR="00DB2AC1" w:rsidRPr="00A02098">
        <w:rPr>
          <w:sz w:val="24"/>
          <w:lang w:eastAsia="en-ZA"/>
        </w:rPr>
        <w:t>s</w:t>
      </w:r>
      <w:r w:rsidRPr="00A02098">
        <w:rPr>
          <w:sz w:val="24"/>
          <w:lang w:eastAsia="en-ZA"/>
        </w:rPr>
        <w:t xml:space="preserve"> </w:t>
      </w:r>
      <w:r w:rsidR="00DB2AC1" w:rsidRPr="00A02098">
        <w:rPr>
          <w:sz w:val="24"/>
          <w:lang w:eastAsia="en-ZA"/>
        </w:rPr>
        <w:t>of the construction roadworks SLP</w:t>
      </w:r>
      <w:r w:rsidR="00290806" w:rsidRPr="00A02098">
        <w:rPr>
          <w:sz w:val="24"/>
          <w:lang w:eastAsia="en-ZA"/>
        </w:rPr>
        <w:t xml:space="preserve"> through categorizing questions marks according to marks allocated per cognitive level as informed by Blooms taxonomy</w:t>
      </w:r>
      <w:r w:rsidRPr="00A02098">
        <w:rPr>
          <w:sz w:val="24"/>
        </w:rPr>
        <w:t>.</w:t>
      </w:r>
      <w:r w:rsidR="00290806" w:rsidRPr="00A02098">
        <w:rPr>
          <w:sz w:val="24"/>
        </w:rPr>
        <w:t xml:space="preserve"> The data to answer objective two of the study was obtained through matching the Construction Roadworks SLP level descriptors against Blooms taxonomy hierarchy of cognitive levels.</w:t>
      </w:r>
      <w:r w:rsidRPr="00A02098">
        <w:rPr>
          <w:sz w:val="24"/>
        </w:rPr>
        <w:t xml:space="preserve"> </w:t>
      </w:r>
      <w:r w:rsidR="003E2498" w:rsidRPr="00A02098">
        <w:rPr>
          <w:sz w:val="24"/>
        </w:rPr>
        <w:t xml:space="preserve">Quantitative data </w:t>
      </w:r>
      <w:r w:rsidR="00290806" w:rsidRPr="00A02098">
        <w:rPr>
          <w:sz w:val="24"/>
        </w:rPr>
        <w:t>was</w:t>
      </w:r>
      <w:r w:rsidR="003E2498" w:rsidRPr="00A02098">
        <w:rPr>
          <w:sz w:val="24"/>
        </w:rPr>
        <w:t xml:space="preserve"> used to highlight the frequencies and percentage distributions of question </w:t>
      </w:r>
      <w:r w:rsidR="00FB05AC" w:rsidRPr="00A02098">
        <w:rPr>
          <w:sz w:val="24"/>
        </w:rPr>
        <w:t>within each</w:t>
      </w:r>
      <w:r w:rsidR="003E2498" w:rsidRPr="00A02098">
        <w:rPr>
          <w:sz w:val="24"/>
        </w:rPr>
        <w:t xml:space="preserve"> unit evaluated.</w:t>
      </w:r>
    </w:p>
    <w:p w14:paraId="07B7FE11" w14:textId="3DFB2447" w:rsidR="0009131E" w:rsidRPr="00A02098" w:rsidRDefault="001B5179" w:rsidP="00AA1252">
      <w:pPr>
        <w:rPr>
          <w:sz w:val="24"/>
        </w:rPr>
      </w:pPr>
      <w:r w:rsidRPr="00A02098">
        <w:rPr>
          <w:sz w:val="24"/>
        </w:rPr>
        <w:lastRenderedPageBreak/>
        <w:t>This method was chosen because, as a result of formative assessment marks being assigned based on Blooms taxonomy cognitive levels, the phenomenon being studied is very numerical (Keith, 2014</w:t>
      </w:r>
      <w:proofErr w:type="gramStart"/>
      <w:r w:rsidRPr="00A02098">
        <w:rPr>
          <w:sz w:val="24"/>
        </w:rPr>
        <w:t>).Therefore</w:t>
      </w:r>
      <w:proofErr w:type="gramEnd"/>
      <w:r w:rsidRPr="00A02098">
        <w:rPr>
          <w:sz w:val="24"/>
        </w:rPr>
        <w:t xml:space="preserve">, using this method was pertinent because it led to a full and in-depth understanding of the Construction Roadworks SLP formative assessment's adherence to Bloom's taxonomy and SAQA level outcomes. </w:t>
      </w:r>
      <w:r w:rsidR="0009131E" w:rsidRPr="00A02098">
        <w:rPr>
          <w:sz w:val="24"/>
        </w:rPr>
        <w:t xml:space="preserve"> Furthermore,</w:t>
      </w:r>
      <w:r w:rsidR="00D95930" w:rsidRPr="00A02098">
        <w:rPr>
          <w:sz w:val="24"/>
        </w:rPr>
        <w:t xml:space="preserve"> because this was</w:t>
      </w:r>
      <w:r w:rsidR="0009131E" w:rsidRPr="00A02098">
        <w:rPr>
          <w:sz w:val="24"/>
        </w:rPr>
        <w:t xml:space="preserve"> the document review (Formative a</w:t>
      </w:r>
      <w:r w:rsidR="00D95930" w:rsidRPr="00A02098">
        <w:rPr>
          <w:sz w:val="24"/>
        </w:rPr>
        <w:t>ssessments), the knowledge generated/</w:t>
      </w:r>
      <w:r w:rsidR="0009131E" w:rsidRPr="00A02098">
        <w:rPr>
          <w:sz w:val="24"/>
        </w:rPr>
        <w:t xml:space="preserve">constructed will be of great assistance to </w:t>
      </w:r>
      <w:proofErr w:type="spellStart"/>
      <w:r w:rsidR="0009131E" w:rsidRPr="00A02098">
        <w:rPr>
          <w:sz w:val="24"/>
        </w:rPr>
        <w:t>programme</w:t>
      </w:r>
      <w:proofErr w:type="spellEnd"/>
      <w:r w:rsidR="0009131E" w:rsidRPr="00A02098">
        <w:rPr>
          <w:sz w:val="24"/>
        </w:rPr>
        <w:t xml:space="preserve"> designers to improve the Construction Roadworks SLP </w:t>
      </w:r>
      <w:proofErr w:type="spellStart"/>
      <w:r w:rsidR="0009131E" w:rsidRPr="00A02098">
        <w:rPr>
          <w:sz w:val="24"/>
        </w:rPr>
        <w:t>programme</w:t>
      </w:r>
      <w:proofErr w:type="spellEnd"/>
      <w:r w:rsidR="0009131E" w:rsidRPr="00A02098">
        <w:rPr>
          <w:sz w:val="24"/>
        </w:rPr>
        <w:t>.</w:t>
      </w:r>
    </w:p>
    <w:p w14:paraId="7362E75C" w14:textId="77777777" w:rsidR="0009131E" w:rsidRPr="00A02098" w:rsidRDefault="0009131E" w:rsidP="0009131E">
      <w:pPr>
        <w:pStyle w:val="1Para"/>
        <w:ind w:firstLine="0"/>
      </w:pPr>
    </w:p>
    <w:p w14:paraId="1FD3355E" w14:textId="77777777" w:rsidR="00B60966" w:rsidRPr="00A02098" w:rsidRDefault="005E047D" w:rsidP="0095187C">
      <w:pPr>
        <w:pStyle w:val="Heading2"/>
        <w:spacing w:line="360" w:lineRule="auto"/>
        <w:rPr>
          <w:color w:val="auto"/>
        </w:rPr>
      </w:pPr>
      <w:bookmarkStart w:id="51" w:name="_Toc148779315"/>
      <w:r w:rsidRPr="00A02098">
        <w:rPr>
          <w:color w:val="auto"/>
        </w:rPr>
        <w:t>Case Study</w:t>
      </w:r>
      <w:bookmarkEnd w:id="51"/>
    </w:p>
    <w:p w14:paraId="2EDCD77D" w14:textId="509A0671" w:rsidR="00E55E8F" w:rsidRPr="00A02098" w:rsidRDefault="00671C73" w:rsidP="00AA1252">
      <w:pPr>
        <w:rPr>
          <w:sz w:val="24"/>
        </w:rPr>
      </w:pPr>
      <w:proofErr w:type="spellStart"/>
      <w:r w:rsidRPr="00A02098">
        <w:rPr>
          <w:sz w:val="24"/>
        </w:rPr>
        <w:t>Utilising</w:t>
      </w:r>
      <w:proofErr w:type="spellEnd"/>
      <w:r w:rsidRPr="00A02098">
        <w:rPr>
          <w:sz w:val="24"/>
        </w:rPr>
        <w:t xml:space="preserve"> quantitative data, a case study is used. One of the earliest research methods to be applied </w:t>
      </w:r>
      <w:proofErr w:type="gramStart"/>
      <w:r w:rsidRPr="00A02098">
        <w:rPr>
          <w:sz w:val="24"/>
        </w:rPr>
        <w:t>in the area of</w:t>
      </w:r>
      <w:proofErr w:type="gramEnd"/>
      <w:r w:rsidRPr="00A02098">
        <w:rPr>
          <w:sz w:val="24"/>
        </w:rPr>
        <w:t xml:space="preserve"> quantitative methodology was case studies (Baxter &amp; Jack, 2008). To name just a few of the fundamental sciences, they now make up a sizable amount of the research provided in books and articles on psychology, history, education, and medicine (Biba, 2013). A case study is a suitable strategy, according to Creswell (2012), when the researcher has clearly definable examples with boundaries and wants to offer a thorough comprehension of the cases or a comparison of numerous cases.</w:t>
      </w:r>
    </w:p>
    <w:p w14:paraId="2111F6DB" w14:textId="7C6D2B84" w:rsidR="001C1721" w:rsidRPr="00A02098" w:rsidRDefault="007866F0" w:rsidP="00AA1252">
      <w:pPr>
        <w:rPr>
          <w:sz w:val="24"/>
        </w:rPr>
      </w:pPr>
      <w:r w:rsidRPr="00A02098">
        <w:rPr>
          <w:sz w:val="24"/>
        </w:rPr>
        <w:t xml:space="preserve">A case study aims to thoroughly investigate a bounded system (Creswell and Plano, 2010). In this research, the formative assessments </w:t>
      </w:r>
      <w:proofErr w:type="spellStart"/>
      <w:r w:rsidRPr="00A02098">
        <w:rPr>
          <w:sz w:val="24"/>
        </w:rPr>
        <w:t>utilised</w:t>
      </w:r>
      <w:proofErr w:type="spellEnd"/>
      <w:r w:rsidRPr="00A02098">
        <w:rPr>
          <w:sz w:val="24"/>
        </w:rPr>
        <w:t xml:space="preserve"> to evaluate the Construction Roadworks SLP pupils are referred to as a system. The term "bounded" refers to the fact that the research was carried out inside the confines of a certain module, project, or site, in this case Construction Roadworks SLP.</w:t>
      </w:r>
    </w:p>
    <w:p w14:paraId="430952CB" w14:textId="01CA5444" w:rsidR="00FF4102" w:rsidRPr="00A02098" w:rsidRDefault="00DD663A" w:rsidP="00AA1252">
      <w:pPr>
        <w:rPr>
          <w:sz w:val="24"/>
        </w:rPr>
      </w:pPr>
      <w:r w:rsidRPr="00A02098">
        <w:rPr>
          <w:sz w:val="24"/>
        </w:rPr>
        <w:t xml:space="preserve">An instrumental case study was </w:t>
      </w:r>
      <w:r w:rsidR="00A05CA9" w:rsidRPr="00A02098">
        <w:rPr>
          <w:sz w:val="24"/>
        </w:rPr>
        <w:t>selected</w:t>
      </w:r>
      <w:r w:rsidRPr="00A02098">
        <w:rPr>
          <w:sz w:val="24"/>
        </w:rPr>
        <w:t xml:space="preserve"> as the research method for this study. </w:t>
      </w:r>
      <w:r w:rsidR="00064649" w:rsidRPr="00A02098">
        <w:rPr>
          <w:sz w:val="24"/>
        </w:rPr>
        <w:t>An instrumental case study refers to</w:t>
      </w:r>
      <w:r w:rsidR="003C176B" w:rsidRPr="00A02098">
        <w:rPr>
          <w:rFonts w:cs="Arial"/>
          <w:sz w:val="24"/>
          <w:shd w:val="clear" w:color="auto" w:fill="FFFFFF"/>
        </w:rPr>
        <w:t xml:space="preserve"> </w:t>
      </w:r>
      <w:r w:rsidR="003C176B" w:rsidRPr="00A02098">
        <w:rPr>
          <w:sz w:val="24"/>
        </w:rPr>
        <w:t xml:space="preserve">a case that is bound by time and place and that seeks to naturalistically </w:t>
      </w:r>
      <w:proofErr w:type="gramStart"/>
      <w:r w:rsidR="003C176B" w:rsidRPr="00A02098">
        <w:rPr>
          <w:sz w:val="24"/>
        </w:rPr>
        <w:t>make generalizations</w:t>
      </w:r>
      <w:proofErr w:type="gramEnd"/>
      <w:r w:rsidR="003C176B" w:rsidRPr="00A02098">
        <w:rPr>
          <w:sz w:val="24"/>
        </w:rPr>
        <w:t xml:space="preserve">. </w:t>
      </w:r>
      <w:r w:rsidRPr="00A02098">
        <w:rPr>
          <w:sz w:val="24"/>
        </w:rPr>
        <w:t xml:space="preserve">By focusing on an </w:t>
      </w:r>
      <w:r w:rsidRPr="00A02098">
        <w:rPr>
          <w:sz w:val="24"/>
        </w:rPr>
        <w:lastRenderedPageBreak/>
        <w:t xml:space="preserve">instrumental case study, a detailed qualitative data through documentation analysis method was gathered. </w:t>
      </w:r>
      <w:r w:rsidR="00FF4102" w:rsidRPr="00A02098">
        <w:rPr>
          <w:sz w:val="24"/>
        </w:rPr>
        <w:t>An instrumental case study design is particularly useful when researchers seek to explore issues in depth and challenge established viewpoints or theories</w:t>
      </w:r>
      <w:r w:rsidR="00BC1926" w:rsidRPr="00A02098">
        <w:rPr>
          <w:sz w:val="24"/>
        </w:rPr>
        <w:t xml:space="preserve"> (Stake, 2005)</w:t>
      </w:r>
      <w:r w:rsidR="00FF4102" w:rsidRPr="00A02098">
        <w:rPr>
          <w:sz w:val="24"/>
        </w:rPr>
        <w:t xml:space="preserve">. </w:t>
      </w:r>
      <w:r w:rsidR="00686129" w:rsidRPr="00A02098">
        <w:rPr>
          <w:sz w:val="24"/>
        </w:rPr>
        <w:t>Instrument case study allows</w:t>
      </w:r>
      <w:r w:rsidR="00FF4102" w:rsidRPr="00A02098">
        <w:rPr>
          <w:sz w:val="24"/>
        </w:rPr>
        <w:t xml:space="preserve"> researchers to thoroughly investigate the complexities and nuances of a specific case, leading to a richer understanding of the subject matter</w:t>
      </w:r>
      <w:r w:rsidR="0072593E" w:rsidRPr="00A02098">
        <w:rPr>
          <w:sz w:val="24"/>
        </w:rPr>
        <w:t xml:space="preserve"> (Kathryn &amp; Kim, 2009)</w:t>
      </w:r>
      <w:r w:rsidR="00FF4102" w:rsidRPr="00A02098">
        <w:rPr>
          <w:sz w:val="24"/>
        </w:rPr>
        <w:t>.</w:t>
      </w:r>
      <w:r w:rsidR="00A05CA9" w:rsidRPr="00A02098">
        <w:t xml:space="preserve"> </w:t>
      </w:r>
      <w:r w:rsidR="00A05CA9" w:rsidRPr="00A02098">
        <w:rPr>
          <w:sz w:val="24"/>
        </w:rPr>
        <w:t>Because the goal of this study was to determine the efficacy of assessments, alignment with Bloom's taxonomy, SAQA, and prospective changes, the instrumental case study approach was chosen.</w:t>
      </w:r>
    </w:p>
    <w:p w14:paraId="3CF5867D" w14:textId="5AC63BA0" w:rsidR="005E047D" w:rsidRPr="00A02098" w:rsidRDefault="005E047D" w:rsidP="003C20E9">
      <w:pPr>
        <w:pStyle w:val="Heading2"/>
        <w:rPr>
          <w:color w:val="auto"/>
        </w:rPr>
      </w:pPr>
      <w:bookmarkStart w:id="52" w:name="_Toc148779316"/>
      <w:r w:rsidRPr="00A02098">
        <w:rPr>
          <w:color w:val="auto"/>
        </w:rPr>
        <w:t>Sampling</w:t>
      </w:r>
      <w:bookmarkEnd w:id="52"/>
    </w:p>
    <w:p w14:paraId="70E9ECBC" w14:textId="65F37D2D" w:rsidR="002B19AC" w:rsidRPr="00A02098" w:rsidRDefault="00983F89" w:rsidP="00AA1252">
      <w:pPr>
        <w:rPr>
          <w:rFonts w:eastAsia="Calibri"/>
          <w:sz w:val="24"/>
        </w:rPr>
      </w:pPr>
      <w:r w:rsidRPr="00A02098">
        <w:rPr>
          <w:sz w:val="24"/>
        </w:rPr>
        <w:t xml:space="preserve">According to Sanjoy (2018), pp. 1–8, sampling is the definition of choosing a small sample of cases for a population study. Purposive sampling of the documentary sources </w:t>
      </w:r>
      <w:proofErr w:type="spellStart"/>
      <w:r w:rsidRPr="00A02098">
        <w:rPr>
          <w:sz w:val="24"/>
        </w:rPr>
        <w:t>utilised</w:t>
      </w:r>
      <w:proofErr w:type="spellEnd"/>
      <w:r w:rsidRPr="00A02098">
        <w:rPr>
          <w:sz w:val="24"/>
        </w:rPr>
        <w:t xml:space="preserve"> to gather data was part of the study design. In a category of non-probability sampling methods known as "purposive sampling," units are chosen because they meet the criteria for inclusion in the sample (Kassiani, 2022). Purposive sampling is used because it better matches the sample to the goals and objectives of the research, enhancing the study's </w:t>
      </w:r>
      <w:proofErr w:type="spellStart"/>
      <w:r w:rsidRPr="00A02098">
        <w:rPr>
          <w:sz w:val="24"/>
        </w:rPr>
        <w:t>rigour</w:t>
      </w:r>
      <w:proofErr w:type="spellEnd"/>
      <w:r w:rsidRPr="00A02098">
        <w:rPr>
          <w:sz w:val="24"/>
        </w:rPr>
        <w:t xml:space="preserve"> and the reliability of the data and findings.</w:t>
      </w:r>
      <w:r w:rsidR="00764868" w:rsidRPr="00A02098">
        <w:rPr>
          <w:rFonts w:eastAsia="Calibri"/>
          <w:sz w:val="24"/>
        </w:rPr>
        <w:t xml:space="preserve"> </w:t>
      </w:r>
      <w:r w:rsidRPr="00A02098">
        <w:rPr>
          <w:rFonts w:eastAsia="Calibri"/>
          <w:sz w:val="24"/>
        </w:rPr>
        <w:t>The major objective of sampling is to limit the amount of repetitious data in a study and use that percentage of data as support for the current hypothesis while being careful not to falsify research results.</w:t>
      </w:r>
    </w:p>
    <w:p w14:paraId="490EBF49" w14:textId="0BFE9933" w:rsidR="008B15A0" w:rsidRPr="00A02098" w:rsidRDefault="00764868" w:rsidP="00AA1252">
      <w:pPr>
        <w:rPr>
          <w:rFonts w:eastAsia="Calibri"/>
          <w:sz w:val="24"/>
        </w:rPr>
      </w:pPr>
      <w:r w:rsidRPr="00A02098">
        <w:rPr>
          <w:rFonts w:eastAsia="Calibri"/>
          <w:sz w:val="24"/>
        </w:rPr>
        <w:t xml:space="preserve">The </w:t>
      </w:r>
      <w:r w:rsidR="002B19AC" w:rsidRPr="00A02098">
        <w:rPr>
          <w:rFonts w:eastAsia="Calibri"/>
          <w:sz w:val="24"/>
        </w:rPr>
        <w:t xml:space="preserve">data collected </w:t>
      </w:r>
      <w:r w:rsidRPr="00A02098">
        <w:rPr>
          <w:rFonts w:eastAsia="Calibri"/>
          <w:sz w:val="24"/>
        </w:rPr>
        <w:t>consist</w:t>
      </w:r>
      <w:r w:rsidR="002B19AC" w:rsidRPr="00A02098">
        <w:rPr>
          <w:rFonts w:eastAsia="Calibri"/>
          <w:sz w:val="24"/>
        </w:rPr>
        <w:t>ed</w:t>
      </w:r>
      <w:r w:rsidRPr="00A02098">
        <w:rPr>
          <w:rFonts w:eastAsia="Calibri"/>
          <w:sz w:val="24"/>
        </w:rPr>
        <w:t xml:space="preserve"> of 15 formative assessments of </w:t>
      </w:r>
      <w:r w:rsidR="009F3B2A" w:rsidRPr="00A02098">
        <w:rPr>
          <w:rFonts w:eastAsia="Calibri"/>
          <w:sz w:val="24"/>
        </w:rPr>
        <w:t xml:space="preserve">the </w:t>
      </w:r>
      <w:r w:rsidRPr="00A02098">
        <w:rPr>
          <w:rFonts w:eastAsia="Calibri"/>
          <w:sz w:val="24"/>
        </w:rPr>
        <w:t>Const</w:t>
      </w:r>
      <w:r w:rsidR="002B19AC" w:rsidRPr="00A02098">
        <w:rPr>
          <w:rFonts w:eastAsia="Calibri"/>
          <w:sz w:val="24"/>
        </w:rPr>
        <w:t>ruction Roadworks SLP</w:t>
      </w:r>
      <w:r w:rsidR="00E87A97" w:rsidRPr="00A02098">
        <w:rPr>
          <w:rFonts w:eastAsia="Calibri"/>
          <w:sz w:val="24"/>
        </w:rPr>
        <w:t xml:space="preserve"> from each unit standard. A unit standard is a detailed document that specifies the expected knowledge, skills, and competencies for a particular task or job role (Leonie, 2023). It sets the criteria for successful performance and provides a framework for assessment and training.</w:t>
      </w:r>
      <w:r w:rsidR="00945FAF" w:rsidRPr="00A02098">
        <w:rPr>
          <w:rFonts w:eastAsia="Calibri"/>
          <w:sz w:val="24"/>
        </w:rPr>
        <w:t xml:space="preserve"> There are three types of unit standards </w:t>
      </w:r>
      <w:r w:rsidR="002B19AC" w:rsidRPr="00A02098">
        <w:rPr>
          <w:rFonts w:eastAsia="Calibri"/>
          <w:sz w:val="24"/>
        </w:rPr>
        <w:t>which</w:t>
      </w:r>
      <w:r w:rsidRPr="00A02098">
        <w:rPr>
          <w:rFonts w:eastAsia="Calibri"/>
          <w:sz w:val="24"/>
        </w:rPr>
        <w:t xml:space="preserve"> include</w:t>
      </w:r>
      <w:r w:rsidR="002B19AC" w:rsidRPr="00A02098">
        <w:rPr>
          <w:rFonts w:eastAsia="Calibri"/>
          <w:sz w:val="24"/>
        </w:rPr>
        <w:t>s</w:t>
      </w:r>
      <w:r w:rsidRPr="00A02098">
        <w:rPr>
          <w:rFonts w:eastAsia="Calibri"/>
          <w:sz w:val="24"/>
        </w:rPr>
        <w:t xml:space="preserve"> core, </w:t>
      </w:r>
      <w:proofErr w:type="gramStart"/>
      <w:r w:rsidRPr="00A02098">
        <w:rPr>
          <w:rFonts w:eastAsia="Calibri"/>
          <w:sz w:val="24"/>
        </w:rPr>
        <w:t>fundamentals</w:t>
      </w:r>
      <w:proofErr w:type="gramEnd"/>
      <w:r w:rsidRPr="00A02098">
        <w:rPr>
          <w:rFonts w:eastAsia="Calibri"/>
          <w:sz w:val="24"/>
        </w:rPr>
        <w:t xml:space="preserve"> and electives.</w:t>
      </w:r>
      <w:r w:rsidR="007559D4" w:rsidRPr="00A02098">
        <w:rPr>
          <w:sz w:val="24"/>
        </w:rPr>
        <w:t xml:space="preserve"> </w:t>
      </w:r>
      <w:r w:rsidR="007559D4" w:rsidRPr="00A02098">
        <w:rPr>
          <w:rFonts w:eastAsia="Calibri"/>
          <w:sz w:val="24"/>
        </w:rPr>
        <w:t>The goal of selecting these 15 formative assessments from</w:t>
      </w:r>
      <w:r w:rsidR="009F3B2A" w:rsidRPr="00A02098">
        <w:rPr>
          <w:rFonts w:eastAsia="Calibri"/>
          <w:sz w:val="24"/>
        </w:rPr>
        <w:t xml:space="preserve"> the</w:t>
      </w:r>
      <w:r w:rsidR="007559D4" w:rsidRPr="00A02098">
        <w:rPr>
          <w:rFonts w:eastAsia="Calibri"/>
          <w:sz w:val="24"/>
        </w:rPr>
        <w:t xml:space="preserve"> Construction Roadworks SLP, comprising 5 core, 5 fundamentals, and 5 electives, was to create a sample that </w:t>
      </w:r>
      <w:r w:rsidR="007559D4" w:rsidRPr="00A02098">
        <w:rPr>
          <w:rFonts w:eastAsia="Calibri"/>
          <w:sz w:val="24"/>
        </w:rPr>
        <w:lastRenderedPageBreak/>
        <w:t xml:space="preserve">accurately </w:t>
      </w:r>
      <w:r w:rsidR="0017609E" w:rsidRPr="00A02098">
        <w:rPr>
          <w:rFonts w:eastAsia="Calibri"/>
          <w:sz w:val="24"/>
        </w:rPr>
        <w:t>denotes</w:t>
      </w:r>
      <w:r w:rsidR="007559D4" w:rsidRPr="00A02098">
        <w:rPr>
          <w:rFonts w:eastAsia="Calibri"/>
          <w:sz w:val="24"/>
        </w:rPr>
        <w:t xml:space="preserve"> the entire population of assessments within the course.</w:t>
      </w:r>
      <w:r w:rsidR="00945FAF" w:rsidRPr="00A02098">
        <w:rPr>
          <w:rFonts w:eastAsia="Calibri"/>
          <w:sz w:val="24"/>
        </w:rPr>
        <w:t xml:space="preserve"> The assessments selection criteria </w:t>
      </w:r>
      <w:proofErr w:type="gramStart"/>
      <w:r w:rsidR="00945FAF" w:rsidRPr="00A02098">
        <w:rPr>
          <w:rFonts w:eastAsia="Calibri"/>
          <w:sz w:val="24"/>
        </w:rPr>
        <w:t>was</w:t>
      </w:r>
      <w:proofErr w:type="gramEnd"/>
      <w:r w:rsidR="00945FAF" w:rsidRPr="00A02098">
        <w:rPr>
          <w:rFonts w:eastAsia="Calibri"/>
          <w:sz w:val="24"/>
        </w:rPr>
        <w:t xml:space="preserve"> driven by purposive sampling, which in this study, assessment with clear and easy questions was used. </w:t>
      </w:r>
      <w:r w:rsidR="007559D4" w:rsidRPr="00A02098">
        <w:rPr>
          <w:rFonts w:eastAsia="Calibri"/>
          <w:sz w:val="24"/>
        </w:rPr>
        <w:t xml:space="preserve"> By including assessments from different categories, such as core, fundamentals, and electives, the intention was to capture a </w:t>
      </w:r>
      <w:r w:rsidR="00686D78" w:rsidRPr="00A02098">
        <w:rPr>
          <w:rFonts w:eastAsia="Calibri"/>
          <w:sz w:val="24"/>
        </w:rPr>
        <w:t>representative sample</w:t>
      </w:r>
      <w:r w:rsidR="007559D4" w:rsidRPr="00A02098">
        <w:rPr>
          <w:rFonts w:eastAsia="Calibri"/>
          <w:sz w:val="24"/>
        </w:rPr>
        <w:t xml:space="preserve"> of the formative assessments within</w:t>
      </w:r>
      <w:r w:rsidR="00686D78" w:rsidRPr="00A02098">
        <w:rPr>
          <w:rFonts w:eastAsia="Calibri"/>
          <w:sz w:val="24"/>
        </w:rPr>
        <w:t xml:space="preserve"> the</w:t>
      </w:r>
      <w:r w:rsidR="007559D4" w:rsidRPr="00A02098">
        <w:rPr>
          <w:rFonts w:eastAsia="Calibri"/>
          <w:sz w:val="24"/>
        </w:rPr>
        <w:t xml:space="preserve"> Construction Roadworks SLP.</w:t>
      </w:r>
    </w:p>
    <w:p w14:paraId="24902111" w14:textId="703E1D27" w:rsidR="00272A30" w:rsidRPr="00A02098" w:rsidRDefault="005E6AA7" w:rsidP="00AA1252">
      <w:pPr>
        <w:rPr>
          <w:sz w:val="24"/>
        </w:rPr>
      </w:pPr>
      <w:r w:rsidRPr="00A02098">
        <w:rPr>
          <w:sz w:val="24"/>
        </w:rPr>
        <w:t xml:space="preserve">Part of the formative assessments (exercises) used include cores, </w:t>
      </w:r>
      <w:proofErr w:type="gramStart"/>
      <w:r w:rsidRPr="00A02098">
        <w:rPr>
          <w:sz w:val="24"/>
        </w:rPr>
        <w:t>fundamentals</w:t>
      </w:r>
      <w:proofErr w:type="gramEnd"/>
      <w:r w:rsidRPr="00A02098">
        <w:rPr>
          <w:sz w:val="24"/>
        </w:rPr>
        <w:t xml:space="preserve"> and electives. </w:t>
      </w:r>
      <w:r w:rsidR="00A101FF" w:rsidRPr="00A02098">
        <w:rPr>
          <w:sz w:val="24"/>
        </w:rPr>
        <w:t>Candidates must earn forty credits in communication—twenty in their home tongue at the level of the qualification and twenty in English at level one—</w:t>
      </w:r>
      <w:proofErr w:type="gramStart"/>
      <w:r w:rsidR="00A101FF" w:rsidRPr="00A02098">
        <w:rPr>
          <w:sz w:val="24"/>
        </w:rPr>
        <w:t>in order to</w:t>
      </w:r>
      <w:proofErr w:type="gramEnd"/>
      <w:r w:rsidR="00A101FF" w:rsidRPr="00A02098">
        <w:rPr>
          <w:sz w:val="24"/>
        </w:rPr>
        <w:t xml:space="preserve"> demonstrate their ability to communicate in a variety of ways on a building site, including writing. The remaining credits have been given to the practical application of knowledge and skill within the construction business, notably in roadworks, due to the practical character of construction work; these assessments are referred to as fundamentals. Finally, candidates can choose (Electives) any 35 credits from the list of elective unit standards to reach the required 155 credits for the Construction Roadworks SLP qualification (Stanny &amp; Claudia, 2016).</w:t>
      </w:r>
    </w:p>
    <w:p w14:paraId="48514FD5" w14:textId="77777777" w:rsidR="00272A30" w:rsidRPr="00A02098" w:rsidRDefault="00272A30" w:rsidP="00AA1252">
      <w:pPr>
        <w:rPr>
          <w:sz w:val="24"/>
        </w:rPr>
      </w:pPr>
      <w:r w:rsidRPr="00A02098">
        <w:rPr>
          <w:sz w:val="24"/>
        </w:rPr>
        <w:t>Five assessments were used under each which made a total of fifteen assessments used as discussed above (Sampling). Table 1 below outline the formative assessment documentations used.</w:t>
      </w:r>
    </w:p>
    <w:p w14:paraId="7270833B" w14:textId="77777777" w:rsidR="00272A30" w:rsidRPr="00A02098" w:rsidRDefault="00272A30" w:rsidP="00272A30">
      <w:pPr>
        <w:pStyle w:val="Caption"/>
        <w:keepNext/>
        <w:rPr>
          <w:color w:val="auto"/>
        </w:rPr>
      </w:pPr>
      <w:r w:rsidRPr="00A02098">
        <w:rPr>
          <w:color w:val="auto"/>
        </w:rPr>
        <w:t xml:space="preserve">Table 1 indicating formative assessments selected to achieve the aim of this </w:t>
      </w:r>
      <w:proofErr w:type="gramStart"/>
      <w:r w:rsidRPr="00A02098">
        <w:rPr>
          <w:color w:val="auto"/>
        </w:rPr>
        <w:t>study</w:t>
      </w:r>
      <w:proofErr w:type="gramEnd"/>
      <w:r w:rsidRPr="00A02098">
        <w:rPr>
          <w:color w:val="auto"/>
        </w:rPr>
        <w:t xml:space="preserve"> </w:t>
      </w:r>
    </w:p>
    <w:tbl>
      <w:tblPr>
        <w:tblStyle w:val="TableGrid"/>
        <w:tblW w:w="10060" w:type="dxa"/>
        <w:tblLook w:val="04A0" w:firstRow="1" w:lastRow="0" w:firstColumn="1" w:lastColumn="0" w:noHBand="0" w:noVBand="1"/>
      </w:tblPr>
      <w:tblGrid>
        <w:gridCol w:w="1314"/>
        <w:gridCol w:w="2083"/>
        <w:gridCol w:w="2083"/>
        <w:gridCol w:w="1276"/>
        <w:gridCol w:w="3304"/>
      </w:tblGrid>
      <w:tr w:rsidR="00044922" w:rsidRPr="00A02098" w14:paraId="031F73F1" w14:textId="77777777" w:rsidTr="00E36A85">
        <w:tc>
          <w:tcPr>
            <w:tcW w:w="1314" w:type="dxa"/>
          </w:tcPr>
          <w:p w14:paraId="61675B01" w14:textId="77777777" w:rsidR="00272A30" w:rsidRPr="00A02098" w:rsidRDefault="00272A30" w:rsidP="00E36A85">
            <w:pPr>
              <w:pStyle w:val="1Para"/>
              <w:ind w:firstLine="0"/>
              <w:rPr>
                <w:b/>
                <w:lang w:val="en-US"/>
              </w:rPr>
            </w:pPr>
            <w:r w:rsidRPr="00A02098">
              <w:rPr>
                <w:b/>
                <w:lang w:val="en-US"/>
              </w:rPr>
              <w:t>NO</w:t>
            </w:r>
          </w:p>
        </w:tc>
        <w:tc>
          <w:tcPr>
            <w:tcW w:w="2083" w:type="dxa"/>
          </w:tcPr>
          <w:p w14:paraId="551B16D8" w14:textId="77777777" w:rsidR="00272A30" w:rsidRPr="00A02098" w:rsidRDefault="00272A30" w:rsidP="00E36A85">
            <w:pPr>
              <w:pStyle w:val="1Para"/>
              <w:ind w:firstLine="0"/>
              <w:rPr>
                <w:b/>
                <w:lang w:val="en-US"/>
              </w:rPr>
            </w:pPr>
          </w:p>
        </w:tc>
        <w:tc>
          <w:tcPr>
            <w:tcW w:w="2083" w:type="dxa"/>
          </w:tcPr>
          <w:p w14:paraId="0B484260" w14:textId="77777777" w:rsidR="00272A30" w:rsidRPr="00A02098" w:rsidRDefault="00272A30" w:rsidP="00E36A85">
            <w:pPr>
              <w:pStyle w:val="1Para"/>
              <w:ind w:firstLine="0"/>
              <w:rPr>
                <w:b/>
                <w:lang w:val="en-US"/>
              </w:rPr>
            </w:pPr>
            <w:r w:rsidRPr="00A02098">
              <w:rPr>
                <w:b/>
                <w:lang w:val="en-US"/>
              </w:rPr>
              <w:t>UNIT STANDARD</w:t>
            </w:r>
          </w:p>
        </w:tc>
        <w:tc>
          <w:tcPr>
            <w:tcW w:w="1276" w:type="dxa"/>
          </w:tcPr>
          <w:p w14:paraId="6E27118C" w14:textId="77777777" w:rsidR="00272A30" w:rsidRPr="00A02098" w:rsidRDefault="00272A30" w:rsidP="00E36A85">
            <w:pPr>
              <w:pStyle w:val="1Para"/>
              <w:ind w:firstLine="0"/>
              <w:rPr>
                <w:b/>
                <w:lang w:val="en-US"/>
              </w:rPr>
            </w:pPr>
            <w:r w:rsidRPr="00A02098">
              <w:rPr>
                <w:b/>
                <w:lang w:val="en-US"/>
              </w:rPr>
              <w:t>ID</w:t>
            </w:r>
          </w:p>
        </w:tc>
        <w:tc>
          <w:tcPr>
            <w:tcW w:w="3304" w:type="dxa"/>
          </w:tcPr>
          <w:p w14:paraId="6BD91C4C" w14:textId="77777777" w:rsidR="00272A30" w:rsidRPr="00A02098" w:rsidRDefault="00272A30" w:rsidP="00E36A85">
            <w:pPr>
              <w:pStyle w:val="1Para"/>
              <w:ind w:firstLine="0"/>
              <w:rPr>
                <w:b/>
                <w:lang w:val="en-US"/>
              </w:rPr>
            </w:pPr>
            <w:r w:rsidRPr="00A02098">
              <w:rPr>
                <w:b/>
                <w:lang w:val="en-US"/>
              </w:rPr>
              <w:t>UNIT STANDARD TITLE</w:t>
            </w:r>
          </w:p>
        </w:tc>
      </w:tr>
      <w:tr w:rsidR="00044922" w:rsidRPr="00A02098" w14:paraId="78972B20" w14:textId="77777777" w:rsidTr="00345487">
        <w:tc>
          <w:tcPr>
            <w:tcW w:w="1314" w:type="dxa"/>
          </w:tcPr>
          <w:p w14:paraId="68AFA06B" w14:textId="77777777" w:rsidR="00272A30" w:rsidRPr="00A02098" w:rsidRDefault="00272A30" w:rsidP="00E36A85">
            <w:pPr>
              <w:pStyle w:val="1Para"/>
              <w:ind w:firstLine="0"/>
              <w:rPr>
                <w:lang w:val="en-US"/>
              </w:rPr>
            </w:pPr>
            <w:r w:rsidRPr="00A02098">
              <w:rPr>
                <w:lang w:val="en-US"/>
              </w:rPr>
              <w:t>1</w:t>
            </w:r>
          </w:p>
        </w:tc>
        <w:tc>
          <w:tcPr>
            <w:tcW w:w="2083" w:type="dxa"/>
          </w:tcPr>
          <w:p w14:paraId="34AA07BC" w14:textId="77777777" w:rsidR="00272A30" w:rsidRPr="00A02098" w:rsidRDefault="00272A30" w:rsidP="00E36A85">
            <w:pPr>
              <w:pStyle w:val="1Para"/>
              <w:ind w:firstLine="0"/>
              <w:rPr>
                <w:lang w:val="en-US"/>
              </w:rPr>
            </w:pPr>
          </w:p>
        </w:tc>
        <w:tc>
          <w:tcPr>
            <w:tcW w:w="2083" w:type="dxa"/>
          </w:tcPr>
          <w:p w14:paraId="79F78020" w14:textId="77777777" w:rsidR="00272A30" w:rsidRPr="00A02098" w:rsidRDefault="00272A30" w:rsidP="00E36A85">
            <w:pPr>
              <w:pStyle w:val="1Para"/>
              <w:ind w:firstLine="0"/>
              <w:rPr>
                <w:lang w:val="en-US"/>
              </w:rPr>
            </w:pPr>
            <w:r w:rsidRPr="00A02098">
              <w:rPr>
                <w:lang w:val="en-US"/>
              </w:rPr>
              <w:t>Core</w:t>
            </w:r>
          </w:p>
        </w:tc>
        <w:tc>
          <w:tcPr>
            <w:tcW w:w="1276" w:type="dxa"/>
          </w:tcPr>
          <w:p w14:paraId="26FB3ABF" w14:textId="77777777" w:rsidR="00272A30" w:rsidRPr="00A02098" w:rsidRDefault="00272A30" w:rsidP="00E36A85">
            <w:pPr>
              <w:pStyle w:val="1Para"/>
              <w:ind w:firstLine="0"/>
              <w:rPr>
                <w:lang w:val="en-US"/>
              </w:rPr>
            </w:pPr>
            <w:r w:rsidRPr="00A02098">
              <w:rPr>
                <w:lang w:val="en-US"/>
              </w:rPr>
              <w:t>9966</w:t>
            </w:r>
          </w:p>
        </w:tc>
        <w:tc>
          <w:tcPr>
            <w:tcW w:w="3304" w:type="dxa"/>
          </w:tcPr>
          <w:p w14:paraId="0F097341" w14:textId="77777777" w:rsidR="00272A30" w:rsidRPr="00A02098" w:rsidRDefault="00272A30" w:rsidP="00E36A85">
            <w:pPr>
              <w:pStyle w:val="1Para"/>
              <w:ind w:firstLine="0"/>
              <w:rPr>
                <w:lang w:val="en-US"/>
              </w:rPr>
            </w:pPr>
            <w:r w:rsidRPr="00A02098">
              <w:rPr>
                <w:lang w:val="en-US"/>
              </w:rPr>
              <w:t>Establish and prepare a work area</w:t>
            </w:r>
          </w:p>
        </w:tc>
      </w:tr>
      <w:tr w:rsidR="00044922" w:rsidRPr="00A02098" w14:paraId="21B82F24" w14:textId="77777777" w:rsidTr="00345487">
        <w:tc>
          <w:tcPr>
            <w:tcW w:w="1314" w:type="dxa"/>
          </w:tcPr>
          <w:p w14:paraId="5A5E5266" w14:textId="77777777" w:rsidR="00272A30" w:rsidRPr="00A02098" w:rsidRDefault="00272A30" w:rsidP="00E36A85">
            <w:pPr>
              <w:pStyle w:val="1Para"/>
              <w:ind w:firstLine="0"/>
              <w:rPr>
                <w:lang w:val="en-US"/>
              </w:rPr>
            </w:pPr>
            <w:r w:rsidRPr="00A02098">
              <w:rPr>
                <w:lang w:val="en-US"/>
              </w:rPr>
              <w:t>2</w:t>
            </w:r>
          </w:p>
        </w:tc>
        <w:tc>
          <w:tcPr>
            <w:tcW w:w="2083" w:type="dxa"/>
          </w:tcPr>
          <w:p w14:paraId="6F8C02EC" w14:textId="77777777" w:rsidR="00272A30" w:rsidRPr="00A02098" w:rsidRDefault="00272A30" w:rsidP="00E36A85">
            <w:pPr>
              <w:pStyle w:val="1Para"/>
              <w:ind w:firstLine="0"/>
              <w:rPr>
                <w:lang w:val="en-US"/>
              </w:rPr>
            </w:pPr>
          </w:p>
        </w:tc>
        <w:tc>
          <w:tcPr>
            <w:tcW w:w="2083" w:type="dxa"/>
          </w:tcPr>
          <w:p w14:paraId="6958F8D7" w14:textId="77777777" w:rsidR="00272A30" w:rsidRPr="00A02098" w:rsidRDefault="00272A30" w:rsidP="00E36A85">
            <w:pPr>
              <w:pStyle w:val="1Para"/>
              <w:ind w:firstLine="0"/>
              <w:rPr>
                <w:lang w:val="en-US"/>
              </w:rPr>
            </w:pPr>
            <w:r w:rsidRPr="00A02098">
              <w:rPr>
                <w:lang w:val="en-US"/>
              </w:rPr>
              <w:t>Core</w:t>
            </w:r>
          </w:p>
        </w:tc>
        <w:tc>
          <w:tcPr>
            <w:tcW w:w="1276" w:type="dxa"/>
          </w:tcPr>
          <w:p w14:paraId="154F3988" w14:textId="77777777" w:rsidR="00272A30" w:rsidRPr="00A02098" w:rsidRDefault="00272A30" w:rsidP="00E36A85">
            <w:pPr>
              <w:pStyle w:val="1Para"/>
              <w:ind w:firstLine="0"/>
              <w:rPr>
                <w:lang w:val="en-US"/>
              </w:rPr>
            </w:pPr>
            <w:r w:rsidRPr="00A02098">
              <w:rPr>
                <w:lang w:val="en-US"/>
              </w:rPr>
              <w:t>120496</w:t>
            </w:r>
          </w:p>
        </w:tc>
        <w:tc>
          <w:tcPr>
            <w:tcW w:w="3304" w:type="dxa"/>
          </w:tcPr>
          <w:p w14:paraId="1B5EDFB0" w14:textId="77777777" w:rsidR="00272A30" w:rsidRPr="00A02098" w:rsidRDefault="00272A30" w:rsidP="00E36A85">
            <w:pPr>
              <w:pStyle w:val="1Para"/>
              <w:ind w:firstLine="0"/>
              <w:rPr>
                <w:lang w:val="en-US"/>
              </w:rPr>
            </w:pPr>
            <w:r w:rsidRPr="00A02098">
              <w:rPr>
                <w:lang w:val="en-US"/>
              </w:rPr>
              <w:t>Provide risk-based primary emergency care/first aid in the workplace</w:t>
            </w:r>
          </w:p>
        </w:tc>
      </w:tr>
      <w:tr w:rsidR="00044922" w:rsidRPr="00A02098" w14:paraId="4ED52292" w14:textId="77777777" w:rsidTr="00345487">
        <w:tc>
          <w:tcPr>
            <w:tcW w:w="1314" w:type="dxa"/>
          </w:tcPr>
          <w:p w14:paraId="31F54781" w14:textId="77777777" w:rsidR="00272A30" w:rsidRPr="00A02098" w:rsidRDefault="00272A30" w:rsidP="00E36A85">
            <w:pPr>
              <w:pStyle w:val="1Para"/>
              <w:ind w:firstLine="0"/>
              <w:rPr>
                <w:lang w:val="en-US"/>
              </w:rPr>
            </w:pPr>
            <w:r w:rsidRPr="00A02098">
              <w:rPr>
                <w:lang w:val="en-US"/>
              </w:rPr>
              <w:lastRenderedPageBreak/>
              <w:t>3</w:t>
            </w:r>
          </w:p>
        </w:tc>
        <w:tc>
          <w:tcPr>
            <w:tcW w:w="2083" w:type="dxa"/>
          </w:tcPr>
          <w:p w14:paraId="29C4E805" w14:textId="77777777" w:rsidR="00272A30" w:rsidRPr="00A02098" w:rsidRDefault="00272A30" w:rsidP="00E36A85">
            <w:pPr>
              <w:pStyle w:val="1Para"/>
              <w:ind w:firstLine="0"/>
              <w:rPr>
                <w:lang w:val="en-US"/>
              </w:rPr>
            </w:pPr>
          </w:p>
        </w:tc>
        <w:tc>
          <w:tcPr>
            <w:tcW w:w="2083" w:type="dxa"/>
          </w:tcPr>
          <w:p w14:paraId="0205DE96" w14:textId="77777777" w:rsidR="00272A30" w:rsidRPr="00A02098" w:rsidRDefault="00272A30" w:rsidP="00E36A85">
            <w:pPr>
              <w:pStyle w:val="1Para"/>
              <w:ind w:firstLine="0"/>
              <w:rPr>
                <w:lang w:val="en-US"/>
              </w:rPr>
            </w:pPr>
            <w:r w:rsidRPr="00A02098">
              <w:rPr>
                <w:lang w:val="en-US"/>
              </w:rPr>
              <w:t>Core</w:t>
            </w:r>
          </w:p>
        </w:tc>
        <w:tc>
          <w:tcPr>
            <w:tcW w:w="1276" w:type="dxa"/>
          </w:tcPr>
          <w:p w14:paraId="3638E102" w14:textId="77777777" w:rsidR="00272A30" w:rsidRPr="00A02098" w:rsidRDefault="00272A30" w:rsidP="00E36A85">
            <w:pPr>
              <w:pStyle w:val="1Para"/>
              <w:ind w:firstLine="0"/>
              <w:rPr>
                <w:lang w:val="en-US"/>
              </w:rPr>
            </w:pPr>
            <w:r w:rsidRPr="00A02098">
              <w:rPr>
                <w:lang w:val="en-US"/>
              </w:rPr>
              <w:t>9986</w:t>
            </w:r>
          </w:p>
        </w:tc>
        <w:tc>
          <w:tcPr>
            <w:tcW w:w="3304" w:type="dxa"/>
          </w:tcPr>
          <w:p w14:paraId="3F1CCC44" w14:textId="77777777" w:rsidR="00272A30" w:rsidRPr="00A02098" w:rsidRDefault="00272A30" w:rsidP="00E36A85">
            <w:pPr>
              <w:pStyle w:val="1Para"/>
              <w:ind w:firstLine="0"/>
              <w:rPr>
                <w:lang w:val="en-US"/>
              </w:rPr>
            </w:pPr>
            <w:r w:rsidRPr="00A02098">
              <w:rPr>
                <w:lang w:val="en-US"/>
              </w:rPr>
              <w:t>Apply quality principles on a construction site</w:t>
            </w:r>
          </w:p>
        </w:tc>
      </w:tr>
      <w:tr w:rsidR="00044922" w:rsidRPr="00A02098" w14:paraId="5CE00218" w14:textId="77777777" w:rsidTr="00345487">
        <w:tc>
          <w:tcPr>
            <w:tcW w:w="1314" w:type="dxa"/>
          </w:tcPr>
          <w:p w14:paraId="619C1B05" w14:textId="77777777" w:rsidR="00272A30" w:rsidRPr="00A02098" w:rsidRDefault="00272A30" w:rsidP="00E36A85">
            <w:pPr>
              <w:pStyle w:val="1Para"/>
              <w:ind w:firstLine="0"/>
              <w:rPr>
                <w:lang w:val="en-US"/>
              </w:rPr>
            </w:pPr>
            <w:r w:rsidRPr="00A02098">
              <w:rPr>
                <w:lang w:val="en-US"/>
              </w:rPr>
              <w:t>4</w:t>
            </w:r>
          </w:p>
        </w:tc>
        <w:tc>
          <w:tcPr>
            <w:tcW w:w="2083" w:type="dxa"/>
          </w:tcPr>
          <w:p w14:paraId="3CC582CE" w14:textId="77777777" w:rsidR="00272A30" w:rsidRPr="00A02098" w:rsidRDefault="00272A30" w:rsidP="00E36A85">
            <w:pPr>
              <w:pStyle w:val="1Para"/>
              <w:ind w:firstLine="0"/>
              <w:rPr>
                <w:lang w:val="en-US"/>
              </w:rPr>
            </w:pPr>
          </w:p>
        </w:tc>
        <w:tc>
          <w:tcPr>
            <w:tcW w:w="2083" w:type="dxa"/>
          </w:tcPr>
          <w:p w14:paraId="0037F993" w14:textId="77777777" w:rsidR="00272A30" w:rsidRPr="00A02098" w:rsidRDefault="00272A30" w:rsidP="00E36A85">
            <w:pPr>
              <w:pStyle w:val="1Para"/>
              <w:ind w:firstLine="0"/>
              <w:rPr>
                <w:lang w:val="en-US"/>
              </w:rPr>
            </w:pPr>
            <w:r w:rsidRPr="00A02098">
              <w:rPr>
                <w:lang w:val="en-US"/>
              </w:rPr>
              <w:t>Core</w:t>
            </w:r>
          </w:p>
        </w:tc>
        <w:tc>
          <w:tcPr>
            <w:tcW w:w="1276" w:type="dxa"/>
          </w:tcPr>
          <w:p w14:paraId="7E6E1C9E" w14:textId="77777777" w:rsidR="00272A30" w:rsidRPr="00A02098" w:rsidRDefault="00272A30" w:rsidP="00E36A85">
            <w:pPr>
              <w:pStyle w:val="1Para"/>
              <w:ind w:firstLine="0"/>
              <w:rPr>
                <w:lang w:val="en-US"/>
              </w:rPr>
            </w:pPr>
            <w:r w:rsidRPr="00A02098">
              <w:rPr>
                <w:lang w:val="en-US"/>
              </w:rPr>
              <w:t>14580</w:t>
            </w:r>
          </w:p>
        </w:tc>
        <w:tc>
          <w:tcPr>
            <w:tcW w:w="3304" w:type="dxa"/>
          </w:tcPr>
          <w:p w14:paraId="614CDDA6" w14:textId="77777777" w:rsidR="00272A30" w:rsidRPr="00A02098" w:rsidRDefault="00272A30" w:rsidP="00E36A85">
            <w:pPr>
              <w:pStyle w:val="1Para"/>
              <w:ind w:firstLine="0"/>
              <w:rPr>
                <w:lang w:val="en-US"/>
              </w:rPr>
            </w:pPr>
            <w:r w:rsidRPr="00A02098">
              <w:rPr>
                <w:lang w:val="en-US"/>
              </w:rPr>
              <w:t>Read and interpret construction drawings and specifications</w:t>
            </w:r>
          </w:p>
        </w:tc>
      </w:tr>
      <w:tr w:rsidR="00044922" w:rsidRPr="00A02098" w14:paraId="2357E4B3" w14:textId="77777777" w:rsidTr="00345487">
        <w:tc>
          <w:tcPr>
            <w:tcW w:w="1314" w:type="dxa"/>
          </w:tcPr>
          <w:p w14:paraId="18BD35ED" w14:textId="77777777" w:rsidR="00272A30" w:rsidRPr="00A02098" w:rsidRDefault="00272A30" w:rsidP="00E36A85">
            <w:pPr>
              <w:pStyle w:val="1Para"/>
              <w:ind w:firstLine="0"/>
              <w:rPr>
                <w:lang w:val="en-US"/>
              </w:rPr>
            </w:pPr>
            <w:r w:rsidRPr="00A02098">
              <w:rPr>
                <w:lang w:val="en-US"/>
              </w:rPr>
              <w:t>5</w:t>
            </w:r>
          </w:p>
        </w:tc>
        <w:tc>
          <w:tcPr>
            <w:tcW w:w="2083" w:type="dxa"/>
          </w:tcPr>
          <w:p w14:paraId="2DCA8B75" w14:textId="77777777" w:rsidR="00272A30" w:rsidRPr="00A02098" w:rsidRDefault="00272A30" w:rsidP="00E36A85">
            <w:pPr>
              <w:pStyle w:val="1Para"/>
              <w:ind w:firstLine="0"/>
              <w:rPr>
                <w:lang w:val="en-US"/>
              </w:rPr>
            </w:pPr>
          </w:p>
        </w:tc>
        <w:tc>
          <w:tcPr>
            <w:tcW w:w="2083" w:type="dxa"/>
          </w:tcPr>
          <w:p w14:paraId="4E54D07C" w14:textId="77777777" w:rsidR="00272A30" w:rsidRPr="00A02098" w:rsidRDefault="00272A30" w:rsidP="00E36A85">
            <w:pPr>
              <w:pStyle w:val="1Para"/>
              <w:ind w:firstLine="0"/>
              <w:rPr>
                <w:lang w:val="en-US"/>
              </w:rPr>
            </w:pPr>
            <w:r w:rsidRPr="00A02098">
              <w:rPr>
                <w:lang w:val="en-US"/>
              </w:rPr>
              <w:t>Core</w:t>
            </w:r>
          </w:p>
        </w:tc>
        <w:tc>
          <w:tcPr>
            <w:tcW w:w="1276" w:type="dxa"/>
          </w:tcPr>
          <w:p w14:paraId="26CEFBBE" w14:textId="77777777" w:rsidR="00272A30" w:rsidRPr="00A02098" w:rsidRDefault="00272A30" w:rsidP="00E36A85">
            <w:pPr>
              <w:pStyle w:val="1Para"/>
              <w:ind w:firstLine="0"/>
              <w:rPr>
                <w:lang w:val="en-US"/>
              </w:rPr>
            </w:pPr>
            <w:r w:rsidRPr="00A02098">
              <w:rPr>
                <w:lang w:val="en-US"/>
              </w:rPr>
              <w:t>110095</w:t>
            </w:r>
          </w:p>
        </w:tc>
        <w:tc>
          <w:tcPr>
            <w:tcW w:w="3304" w:type="dxa"/>
          </w:tcPr>
          <w:p w14:paraId="6D9C6191" w14:textId="77777777" w:rsidR="00272A30" w:rsidRPr="00A02098" w:rsidRDefault="00272A30" w:rsidP="00E36A85">
            <w:pPr>
              <w:pStyle w:val="1Para"/>
              <w:ind w:firstLine="0"/>
              <w:rPr>
                <w:lang w:val="en-US"/>
              </w:rPr>
            </w:pPr>
            <w:r w:rsidRPr="00A02098">
              <w:rPr>
                <w:lang w:val="en-US"/>
              </w:rPr>
              <w:t>Interpret the composition, construction sequence and processes of the construction industry</w:t>
            </w:r>
          </w:p>
        </w:tc>
      </w:tr>
      <w:tr w:rsidR="00044922" w:rsidRPr="00A02098" w14:paraId="66F4C8FD" w14:textId="77777777" w:rsidTr="00345487">
        <w:trPr>
          <w:trHeight w:val="384"/>
        </w:trPr>
        <w:tc>
          <w:tcPr>
            <w:tcW w:w="1314" w:type="dxa"/>
          </w:tcPr>
          <w:p w14:paraId="7DED6597" w14:textId="77777777" w:rsidR="00272A30" w:rsidRPr="00A02098" w:rsidRDefault="00272A30" w:rsidP="00E36A85">
            <w:pPr>
              <w:pStyle w:val="1Para"/>
              <w:ind w:firstLine="0"/>
              <w:rPr>
                <w:lang w:val="en-US"/>
              </w:rPr>
            </w:pPr>
            <w:r w:rsidRPr="00A02098">
              <w:rPr>
                <w:lang w:val="en-US"/>
              </w:rPr>
              <w:t>6</w:t>
            </w:r>
          </w:p>
        </w:tc>
        <w:tc>
          <w:tcPr>
            <w:tcW w:w="2083" w:type="dxa"/>
          </w:tcPr>
          <w:p w14:paraId="175F4566" w14:textId="77777777" w:rsidR="00272A30" w:rsidRPr="00A02098" w:rsidRDefault="00272A30" w:rsidP="00E36A85">
            <w:pPr>
              <w:pStyle w:val="1Para"/>
              <w:ind w:firstLine="0"/>
              <w:rPr>
                <w:lang w:val="en-US"/>
              </w:rPr>
            </w:pPr>
          </w:p>
        </w:tc>
        <w:tc>
          <w:tcPr>
            <w:tcW w:w="2083" w:type="dxa"/>
          </w:tcPr>
          <w:p w14:paraId="3CF61121" w14:textId="77777777" w:rsidR="00272A30" w:rsidRPr="00A02098" w:rsidRDefault="00272A30" w:rsidP="00E36A85">
            <w:pPr>
              <w:pStyle w:val="1Para"/>
              <w:ind w:firstLine="0"/>
              <w:rPr>
                <w:lang w:val="en-US"/>
              </w:rPr>
            </w:pPr>
            <w:r w:rsidRPr="00A02098">
              <w:rPr>
                <w:lang w:val="en-US"/>
              </w:rPr>
              <w:t>Fundamental</w:t>
            </w:r>
          </w:p>
        </w:tc>
        <w:tc>
          <w:tcPr>
            <w:tcW w:w="1276" w:type="dxa"/>
          </w:tcPr>
          <w:p w14:paraId="46FBE5DF" w14:textId="77777777" w:rsidR="00272A30" w:rsidRPr="00A02098" w:rsidRDefault="00272A30" w:rsidP="00E36A85">
            <w:pPr>
              <w:pStyle w:val="1Para"/>
              <w:ind w:firstLine="0"/>
              <w:rPr>
                <w:lang w:val="en-US"/>
              </w:rPr>
            </w:pPr>
            <w:r w:rsidRPr="00A02098">
              <w:rPr>
                <w:lang w:val="en-US"/>
              </w:rPr>
              <w:t>7456</w:t>
            </w:r>
          </w:p>
        </w:tc>
        <w:tc>
          <w:tcPr>
            <w:tcW w:w="3304" w:type="dxa"/>
          </w:tcPr>
          <w:p w14:paraId="48AE6F68" w14:textId="77777777" w:rsidR="00272A30" w:rsidRPr="00A02098" w:rsidRDefault="00272A30" w:rsidP="00E36A85">
            <w:pPr>
              <w:pStyle w:val="1Para"/>
              <w:ind w:firstLine="0"/>
              <w:rPr>
                <w:lang w:val="en-US"/>
              </w:rPr>
            </w:pPr>
            <w:r w:rsidRPr="00A02098">
              <w:rPr>
                <w:lang w:val="en-US"/>
              </w:rPr>
              <w:t xml:space="preserve">Use mathematics to investigate and monitor the financial aspects of personal, </w:t>
            </w:r>
            <w:proofErr w:type="gramStart"/>
            <w:r w:rsidRPr="00A02098">
              <w:rPr>
                <w:lang w:val="en-US"/>
              </w:rPr>
              <w:t>business</w:t>
            </w:r>
            <w:proofErr w:type="gramEnd"/>
            <w:r w:rsidRPr="00A02098">
              <w:rPr>
                <w:lang w:val="en-US"/>
              </w:rPr>
              <w:t xml:space="preserve"> and national issues</w:t>
            </w:r>
          </w:p>
        </w:tc>
      </w:tr>
      <w:tr w:rsidR="00044922" w:rsidRPr="00A02098" w14:paraId="465A06E7" w14:textId="77777777" w:rsidTr="00345487">
        <w:trPr>
          <w:trHeight w:val="235"/>
        </w:trPr>
        <w:tc>
          <w:tcPr>
            <w:tcW w:w="1314" w:type="dxa"/>
          </w:tcPr>
          <w:p w14:paraId="57CF7471" w14:textId="77777777" w:rsidR="00272A30" w:rsidRPr="00A02098" w:rsidRDefault="00272A30" w:rsidP="00E36A85">
            <w:pPr>
              <w:pStyle w:val="1Para"/>
              <w:ind w:firstLine="0"/>
              <w:rPr>
                <w:lang w:val="en-US"/>
              </w:rPr>
            </w:pPr>
            <w:r w:rsidRPr="00A02098">
              <w:rPr>
                <w:lang w:val="en-US"/>
              </w:rPr>
              <w:t>7</w:t>
            </w:r>
          </w:p>
        </w:tc>
        <w:tc>
          <w:tcPr>
            <w:tcW w:w="2083" w:type="dxa"/>
          </w:tcPr>
          <w:p w14:paraId="4CB2E76B" w14:textId="77777777" w:rsidR="00272A30" w:rsidRPr="00A02098" w:rsidRDefault="00272A30" w:rsidP="00E36A85">
            <w:pPr>
              <w:pStyle w:val="1Para"/>
              <w:ind w:firstLine="0"/>
              <w:rPr>
                <w:lang w:val="en-US"/>
              </w:rPr>
            </w:pPr>
          </w:p>
        </w:tc>
        <w:tc>
          <w:tcPr>
            <w:tcW w:w="2083" w:type="dxa"/>
          </w:tcPr>
          <w:p w14:paraId="0664E1F2" w14:textId="77777777" w:rsidR="00272A30" w:rsidRPr="00A02098" w:rsidRDefault="00272A30" w:rsidP="00E36A85">
            <w:pPr>
              <w:pStyle w:val="1Para"/>
              <w:ind w:firstLine="0"/>
              <w:rPr>
                <w:lang w:val="en-US"/>
              </w:rPr>
            </w:pPr>
            <w:r w:rsidRPr="00A02098">
              <w:rPr>
                <w:lang w:val="en-US"/>
              </w:rPr>
              <w:t>Fundamental</w:t>
            </w:r>
          </w:p>
        </w:tc>
        <w:tc>
          <w:tcPr>
            <w:tcW w:w="1276" w:type="dxa"/>
          </w:tcPr>
          <w:p w14:paraId="673CADDE" w14:textId="77777777" w:rsidR="00272A30" w:rsidRPr="00A02098" w:rsidRDefault="00272A30" w:rsidP="00E36A85">
            <w:pPr>
              <w:pStyle w:val="1Para"/>
              <w:ind w:firstLine="0"/>
              <w:rPr>
                <w:lang w:val="en-US"/>
              </w:rPr>
            </w:pPr>
            <w:r w:rsidRPr="00A02098">
              <w:rPr>
                <w:lang w:val="en-US"/>
              </w:rPr>
              <w:t>9012</w:t>
            </w:r>
          </w:p>
        </w:tc>
        <w:tc>
          <w:tcPr>
            <w:tcW w:w="3304" w:type="dxa"/>
          </w:tcPr>
          <w:p w14:paraId="1DE71D41" w14:textId="77777777" w:rsidR="00272A30" w:rsidRPr="00A02098" w:rsidRDefault="00272A30" w:rsidP="00E36A85">
            <w:pPr>
              <w:pStyle w:val="1Para"/>
              <w:ind w:firstLine="0"/>
              <w:rPr>
                <w:lang w:val="en-US"/>
              </w:rPr>
            </w:pPr>
            <w:r w:rsidRPr="00A02098">
              <w:rPr>
                <w:lang w:val="en-US"/>
              </w:rPr>
              <w:t xml:space="preserve">Investigate life and </w:t>
            </w:r>
            <w:proofErr w:type="gramStart"/>
            <w:r w:rsidRPr="00A02098">
              <w:rPr>
                <w:lang w:val="en-US"/>
              </w:rPr>
              <w:t>work related</w:t>
            </w:r>
            <w:proofErr w:type="gramEnd"/>
            <w:r w:rsidRPr="00A02098">
              <w:rPr>
                <w:lang w:val="en-US"/>
              </w:rPr>
              <w:t xml:space="preserve"> problems using data and probabilities</w:t>
            </w:r>
          </w:p>
        </w:tc>
      </w:tr>
      <w:tr w:rsidR="00044922" w:rsidRPr="00A02098" w14:paraId="1E9E7EE8" w14:textId="77777777" w:rsidTr="00345487">
        <w:trPr>
          <w:trHeight w:val="492"/>
        </w:trPr>
        <w:tc>
          <w:tcPr>
            <w:tcW w:w="1314" w:type="dxa"/>
          </w:tcPr>
          <w:p w14:paraId="06C79FEB" w14:textId="77777777" w:rsidR="00272A30" w:rsidRPr="00A02098" w:rsidRDefault="00272A30" w:rsidP="00E36A85">
            <w:pPr>
              <w:pStyle w:val="1Para"/>
              <w:ind w:firstLine="0"/>
              <w:rPr>
                <w:lang w:val="en-US"/>
              </w:rPr>
            </w:pPr>
            <w:r w:rsidRPr="00A02098">
              <w:rPr>
                <w:lang w:val="en-US"/>
              </w:rPr>
              <w:t>8</w:t>
            </w:r>
          </w:p>
        </w:tc>
        <w:tc>
          <w:tcPr>
            <w:tcW w:w="2083" w:type="dxa"/>
          </w:tcPr>
          <w:p w14:paraId="334E9F3D" w14:textId="77777777" w:rsidR="00272A30" w:rsidRPr="00A02098" w:rsidRDefault="00272A30" w:rsidP="00E36A85">
            <w:pPr>
              <w:pStyle w:val="1Para"/>
              <w:ind w:firstLine="0"/>
              <w:rPr>
                <w:lang w:val="en-US"/>
              </w:rPr>
            </w:pPr>
          </w:p>
        </w:tc>
        <w:tc>
          <w:tcPr>
            <w:tcW w:w="2083" w:type="dxa"/>
          </w:tcPr>
          <w:p w14:paraId="6A3FA8B8" w14:textId="77777777" w:rsidR="00272A30" w:rsidRPr="00A02098" w:rsidRDefault="00272A30" w:rsidP="00E36A85">
            <w:pPr>
              <w:pStyle w:val="1Para"/>
              <w:ind w:firstLine="0"/>
              <w:rPr>
                <w:lang w:val="en-US"/>
              </w:rPr>
            </w:pPr>
            <w:r w:rsidRPr="00A02098">
              <w:rPr>
                <w:lang w:val="en-US"/>
              </w:rPr>
              <w:t>Fundamental</w:t>
            </w:r>
          </w:p>
        </w:tc>
        <w:tc>
          <w:tcPr>
            <w:tcW w:w="1276" w:type="dxa"/>
          </w:tcPr>
          <w:p w14:paraId="27389893" w14:textId="77777777" w:rsidR="00272A30" w:rsidRPr="00A02098" w:rsidRDefault="00272A30" w:rsidP="00E36A85">
            <w:pPr>
              <w:pStyle w:val="1Para"/>
              <w:ind w:firstLine="0"/>
              <w:rPr>
                <w:lang w:val="en-US"/>
              </w:rPr>
            </w:pPr>
            <w:r w:rsidRPr="00A02098">
              <w:rPr>
                <w:lang w:val="en-US"/>
              </w:rPr>
              <w:t>9013</w:t>
            </w:r>
          </w:p>
        </w:tc>
        <w:tc>
          <w:tcPr>
            <w:tcW w:w="3304" w:type="dxa"/>
          </w:tcPr>
          <w:p w14:paraId="4142114D" w14:textId="77777777" w:rsidR="00272A30" w:rsidRPr="00A02098" w:rsidRDefault="00272A30" w:rsidP="00E36A85">
            <w:pPr>
              <w:pStyle w:val="1Para"/>
              <w:ind w:firstLine="0"/>
              <w:rPr>
                <w:lang w:val="en-US"/>
              </w:rPr>
            </w:pPr>
            <w:r w:rsidRPr="00A02098">
              <w:rPr>
                <w:lang w:val="en-US"/>
              </w:rPr>
              <w:t xml:space="preserve">Describe, apply, </w:t>
            </w:r>
            <w:proofErr w:type="spellStart"/>
            <w:proofErr w:type="gramStart"/>
            <w:r w:rsidRPr="00A02098">
              <w:rPr>
                <w:lang w:val="en-US"/>
              </w:rPr>
              <w:t>analyse</w:t>
            </w:r>
            <w:proofErr w:type="spellEnd"/>
            <w:proofErr w:type="gramEnd"/>
            <w:r w:rsidRPr="00A02098">
              <w:rPr>
                <w:lang w:val="en-US"/>
              </w:rPr>
              <w:t xml:space="preserve"> and calculate shape and motion in 2-and 3-dimensional space in different contexts</w:t>
            </w:r>
          </w:p>
        </w:tc>
      </w:tr>
      <w:tr w:rsidR="00044922" w:rsidRPr="00A02098" w14:paraId="12A8C7A5" w14:textId="77777777" w:rsidTr="00345487">
        <w:trPr>
          <w:trHeight w:val="372"/>
        </w:trPr>
        <w:tc>
          <w:tcPr>
            <w:tcW w:w="1314" w:type="dxa"/>
          </w:tcPr>
          <w:p w14:paraId="41774C25" w14:textId="77777777" w:rsidR="00272A30" w:rsidRPr="00A02098" w:rsidRDefault="00272A30" w:rsidP="00E36A85">
            <w:pPr>
              <w:pStyle w:val="1Para"/>
              <w:ind w:firstLine="0"/>
              <w:rPr>
                <w:lang w:val="en-US"/>
              </w:rPr>
            </w:pPr>
            <w:r w:rsidRPr="00A02098">
              <w:rPr>
                <w:lang w:val="en-US"/>
              </w:rPr>
              <w:t>9</w:t>
            </w:r>
          </w:p>
        </w:tc>
        <w:tc>
          <w:tcPr>
            <w:tcW w:w="2083" w:type="dxa"/>
          </w:tcPr>
          <w:p w14:paraId="18B0F452" w14:textId="77777777" w:rsidR="00272A30" w:rsidRPr="00A02098" w:rsidRDefault="00272A30" w:rsidP="00E36A85">
            <w:pPr>
              <w:pStyle w:val="1Para"/>
              <w:ind w:firstLine="0"/>
              <w:rPr>
                <w:lang w:val="en-US"/>
              </w:rPr>
            </w:pPr>
          </w:p>
        </w:tc>
        <w:tc>
          <w:tcPr>
            <w:tcW w:w="2083" w:type="dxa"/>
          </w:tcPr>
          <w:p w14:paraId="5799AF33" w14:textId="77777777" w:rsidR="00272A30" w:rsidRPr="00A02098" w:rsidRDefault="00272A30" w:rsidP="00E36A85">
            <w:pPr>
              <w:pStyle w:val="1Para"/>
              <w:ind w:firstLine="0"/>
              <w:rPr>
                <w:lang w:val="en-US"/>
              </w:rPr>
            </w:pPr>
            <w:r w:rsidRPr="00A02098">
              <w:rPr>
                <w:lang w:val="en-US"/>
              </w:rPr>
              <w:t>Fundamental</w:t>
            </w:r>
          </w:p>
        </w:tc>
        <w:tc>
          <w:tcPr>
            <w:tcW w:w="1276" w:type="dxa"/>
          </w:tcPr>
          <w:p w14:paraId="3DE32752" w14:textId="77777777" w:rsidR="00272A30" w:rsidRPr="00A02098" w:rsidRDefault="00272A30" w:rsidP="00E36A85">
            <w:pPr>
              <w:pStyle w:val="1Para"/>
              <w:ind w:firstLine="0"/>
              <w:rPr>
                <w:lang w:val="en-US"/>
              </w:rPr>
            </w:pPr>
            <w:r w:rsidRPr="00A02098">
              <w:rPr>
                <w:lang w:val="en-US"/>
              </w:rPr>
              <w:t>119465</w:t>
            </w:r>
          </w:p>
        </w:tc>
        <w:tc>
          <w:tcPr>
            <w:tcW w:w="3304" w:type="dxa"/>
          </w:tcPr>
          <w:p w14:paraId="4E684EED" w14:textId="77777777" w:rsidR="00272A30" w:rsidRPr="00A02098" w:rsidRDefault="00272A30" w:rsidP="00E36A85">
            <w:pPr>
              <w:pStyle w:val="1Para"/>
              <w:ind w:firstLine="0"/>
              <w:rPr>
                <w:lang w:val="en-US"/>
              </w:rPr>
            </w:pPr>
            <w:r w:rsidRPr="00A02098">
              <w:rPr>
                <w:lang w:val="en-US"/>
              </w:rPr>
              <w:t>Write/present/sign text for a range of communicative contexts</w:t>
            </w:r>
          </w:p>
        </w:tc>
      </w:tr>
      <w:tr w:rsidR="00044922" w:rsidRPr="00A02098" w14:paraId="3E86C30D" w14:textId="77777777" w:rsidTr="00345487">
        <w:trPr>
          <w:trHeight w:val="360"/>
        </w:trPr>
        <w:tc>
          <w:tcPr>
            <w:tcW w:w="1314" w:type="dxa"/>
          </w:tcPr>
          <w:p w14:paraId="6FFFCDD8" w14:textId="77777777" w:rsidR="00272A30" w:rsidRPr="00A02098" w:rsidRDefault="00272A30" w:rsidP="00E36A85">
            <w:pPr>
              <w:pStyle w:val="1Para"/>
              <w:ind w:firstLine="0"/>
              <w:rPr>
                <w:lang w:val="en-US"/>
              </w:rPr>
            </w:pPr>
            <w:r w:rsidRPr="00A02098">
              <w:rPr>
                <w:lang w:val="en-US"/>
              </w:rPr>
              <w:t>10</w:t>
            </w:r>
          </w:p>
        </w:tc>
        <w:tc>
          <w:tcPr>
            <w:tcW w:w="2083" w:type="dxa"/>
          </w:tcPr>
          <w:p w14:paraId="4388CD8E" w14:textId="77777777" w:rsidR="00272A30" w:rsidRPr="00A02098" w:rsidRDefault="00272A30" w:rsidP="00E36A85">
            <w:pPr>
              <w:pStyle w:val="1Para"/>
              <w:ind w:firstLine="0"/>
              <w:rPr>
                <w:lang w:val="en-US"/>
              </w:rPr>
            </w:pPr>
          </w:p>
        </w:tc>
        <w:tc>
          <w:tcPr>
            <w:tcW w:w="2083" w:type="dxa"/>
          </w:tcPr>
          <w:p w14:paraId="7242A49D" w14:textId="77777777" w:rsidR="00272A30" w:rsidRPr="00A02098" w:rsidRDefault="00272A30" w:rsidP="00E36A85">
            <w:pPr>
              <w:pStyle w:val="1Para"/>
              <w:ind w:firstLine="0"/>
              <w:rPr>
                <w:lang w:val="en-US"/>
              </w:rPr>
            </w:pPr>
            <w:r w:rsidRPr="00A02098">
              <w:rPr>
                <w:lang w:val="en-US"/>
              </w:rPr>
              <w:t>Fundamental</w:t>
            </w:r>
          </w:p>
        </w:tc>
        <w:tc>
          <w:tcPr>
            <w:tcW w:w="1276" w:type="dxa"/>
          </w:tcPr>
          <w:p w14:paraId="01B207AF" w14:textId="77777777" w:rsidR="00272A30" w:rsidRPr="00A02098" w:rsidRDefault="00272A30" w:rsidP="00E36A85">
            <w:pPr>
              <w:pStyle w:val="1Para"/>
              <w:ind w:firstLine="0"/>
              <w:rPr>
                <w:lang w:val="en-US"/>
              </w:rPr>
            </w:pPr>
            <w:r w:rsidRPr="00A02098">
              <w:rPr>
                <w:lang w:val="en-US"/>
              </w:rPr>
              <w:t>119457</w:t>
            </w:r>
          </w:p>
        </w:tc>
        <w:tc>
          <w:tcPr>
            <w:tcW w:w="3304" w:type="dxa"/>
          </w:tcPr>
          <w:p w14:paraId="25DD86BD" w14:textId="77777777" w:rsidR="00272A30" w:rsidRPr="00A02098" w:rsidRDefault="00272A30" w:rsidP="00E36A85">
            <w:pPr>
              <w:pStyle w:val="1Para"/>
              <w:ind w:firstLine="0"/>
              <w:rPr>
                <w:lang w:val="en-US"/>
              </w:rPr>
            </w:pPr>
            <w:r w:rsidRPr="00A02098">
              <w:rPr>
                <w:lang w:val="en-US"/>
              </w:rPr>
              <w:t>Interpret and use information from text</w:t>
            </w:r>
          </w:p>
        </w:tc>
      </w:tr>
      <w:tr w:rsidR="00044922" w:rsidRPr="00A02098" w14:paraId="3349AAAE" w14:textId="77777777" w:rsidTr="00345487">
        <w:trPr>
          <w:trHeight w:val="319"/>
        </w:trPr>
        <w:tc>
          <w:tcPr>
            <w:tcW w:w="1314" w:type="dxa"/>
          </w:tcPr>
          <w:p w14:paraId="52F591A7" w14:textId="77777777" w:rsidR="00272A30" w:rsidRPr="00A02098" w:rsidRDefault="00272A30" w:rsidP="00E36A85">
            <w:pPr>
              <w:pStyle w:val="1Para"/>
              <w:ind w:firstLine="0"/>
              <w:rPr>
                <w:lang w:val="en-US"/>
              </w:rPr>
            </w:pPr>
            <w:r w:rsidRPr="00A02098">
              <w:rPr>
                <w:lang w:val="en-US"/>
              </w:rPr>
              <w:lastRenderedPageBreak/>
              <w:t>11</w:t>
            </w:r>
          </w:p>
        </w:tc>
        <w:tc>
          <w:tcPr>
            <w:tcW w:w="2083" w:type="dxa"/>
          </w:tcPr>
          <w:p w14:paraId="31E19BE5" w14:textId="77777777" w:rsidR="00272A30" w:rsidRPr="00A02098" w:rsidRDefault="00272A30" w:rsidP="00E36A85">
            <w:pPr>
              <w:pStyle w:val="1Para"/>
              <w:ind w:firstLine="0"/>
              <w:rPr>
                <w:lang w:val="en-US"/>
              </w:rPr>
            </w:pPr>
          </w:p>
        </w:tc>
        <w:tc>
          <w:tcPr>
            <w:tcW w:w="2083" w:type="dxa"/>
          </w:tcPr>
          <w:p w14:paraId="37266D12" w14:textId="77777777" w:rsidR="00272A30" w:rsidRPr="00A02098" w:rsidRDefault="00272A30" w:rsidP="00E36A85">
            <w:pPr>
              <w:pStyle w:val="1Para"/>
              <w:ind w:firstLine="0"/>
              <w:rPr>
                <w:lang w:val="en-US"/>
              </w:rPr>
            </w:pPr>
            <w:r w:rsidRPr="00A02098">
              <w:rPr>
                <w:lang w:val="en-US"/>
              </w:rPr>
              <w:t>Electives</w:t>
            </w:r>
          </w:p>
        </w:tc>
        <w:tc>
          <w:tcPr>
            <w:tcW w:w="1276" w:type="dxa"/>
          </w:tcPr>
          <w:p w14:paraId="58330CF3" w14:textId="77777777" w:rsidR="00272A30" w:rsidRPr="00A02098" w:rsidRDefault="00272A30" w:rsidP="00E36A85">
            <w:pPr>
              <w:pStyle w:val="1Para"/>
              <w:ind w:firstLine="0"/>
              <w:rPr>
                <w:lang w:val="en-US"/>
              </w:rPr>
            </w:pPr>
            <w:r w:rsidRPr="00A02098">
              <w:rPr>
                <w:lang w:val="en-US"/>
              </w:rPr>
              <w:t>9357</w:t>
            </w:r>
          </w:p>
        </w:tc>
        <w:tc>
          <w:tcPr>
            <w:tcW w:w="3304" w:type="dxa"/>
          </w:tcPr>
          <w:p w14:paraId="3984B612" w14:textId="77777777" w:rsidR="00272A30" w:rsidRPr="00A02098" w:rsidRDefault="00272A30" w:rsidP="00E36A85">
            <w:pPr>
              <w:pStyle w:val="1Para"/>
              <w:ind w:firstLine="0"/>
              <w:rPr>
                <w:lang w:val="en-US"/>
              </w:rPr>
            </w:pPr>
            <w:r w:rsidRPr="00A02098">
              <w:rPr>
                <w:lang w:val="en-US"/>
              </w:rPr>
              <w:t>Develop and use keyboard skills to enter text </w:t>
            </w:r>
          </w:p>
        </w:tc>
      </w:tr>
      <w:tr w:rsidR="00044922" w:rsidRPr="00A02098" w14:paraId="452E5C35" w14:textId="77777777" w:rsidTr="00345487">
        <w:trPr>
          <w:trHeight w:val="343"/>
        </w:trPr>
        <w:tc>
          <w:tcPr>
            <w:tcW w:w="1314" w:type="dxa"/>
          </w:tcPr>
          <w:p w14:paraId="2C259C65" w14:textId="77777777" w:rsidR="00272A30" w:rsidRPr="00A02098" w:rsidRDefault="00272A30" w:rsidP="00E36A85">
            <w:pPr>
              <w:pStyle w:val="1Para"/>
              <w:ind w:firstLine="0"/>
              <w:rPr>
                <w:lang w:val="en-US"/>
              </w:rPr>
            </w:pPr>
            <w:r w:rsidRPr="00A02098">
              <w:rPr>
                <w:lang w:val="en-US"/>
              </w:rPr>
              <w:t>12</w:t>
            </w:r>
          </w:p>
        </w:tc>
        <w:tc>
          <w:tcPr>
            <w:tcW w:w="2083" w:type="dxa"/>
          </w:tcPr>
          <w:p w14:paraId="39ED9799" w14:textId="77777777" w:rsidR="00272A30" w:rsidRPr="00A02098" w:rsidRDefault="00272A30" w:rsidP="00E36A85">
            <w:pPr>
              <w:pStyle w:val="1Para"/>
              <w:ind w:firstLine="0"/>
              <w:rPr>
                <w:lang w:val="en-US"/>
              </w:rPr>
            </w:pPr>
          </w:p>
        </w:tc>
        <w:tc>
          <w:tcPr>
            <w:tcW w:w="2083" w:type="dxa"/>
          </w:tcPr>
          <w:p w14:paraId="6ADD984E" w14:textId="77777777" w:rsidR="00272A30" w:rsidRPr="00A02098" w:rsidRDefault="00272A30" w:rsidP="00E36A85">
            <w:pPr>
              <w:pStyle w:val="1Para"/>
              <w:ind w:firstLine="0"/>
              <w:rPr>
                <w:lang w:val="en-US"/>
              </w:rPr>
            </w:pPr>
            <w:r w:rsidRPr="00A02098">
              <w:rPr>
                <w:lang w:val="en-US"/>
              </w:rPr>
              <w:t>Electives</w:t>
            </w:r>
          </w:p>
        </w:tc>
        <w:tc>
          <w:tcPr>
            <w:tcW w:w="1276" w:type="dxa"/>
          </w:tcPr>
          <w:p w14:paraId="5228CC5D" w14:textId="77777777" w:rsidR="00272A30" w:rsidRPr="00A02098" w:rsidRDefault="00272A30" w:rsidP="00E36A85">
            <w:pPr>
              <w:pStyle w:val="1Para"/>
              <w:ind w:firstLine="0"/>
              <w:rPr>
                <w:lang w:val="en-US"/>
              </w:rPr>
            </w:pPr>
            <w:r w:rsidRPr="00A02098">
              <w:rPr>
                <w:lang w:val="en-US"/>
              </w:rPr>
              <w:t>114218</w:t>
            </w:r>
          </w:p>
        </w:tc>
        <w:tc>
          <w:tcPr>
            <w:tcW w:w="3304" w:type="dxa"/>
          </w:tcPr>
          <w:p w14:paraId="0234F883" w14:textId="77777777" w:rsidR="00272A30" w:rsidRPr="00A02098" w:rsidRDefault="00272A30" w:rsidP="00E36A85">
            <w:pPr>
              <w:pStyle w:val="1Para"/>
              <w:ind w:firstLine="0"/>
              <w:rPr>
                <w:lang w:val="en-US"/>
              </w:rPr>
            </w:pPr>
            <w:r w:rsidRPr="00A02098">
              <w:rPr>
                <w:lang w:val="en-US"/>
              </w:rPr>
              <w:t>Demonstrate an understanding and implement environmental initiatives on a construction project</w:t>
            </w:r>
          </w:p>
        </w:tc>
      </w:tr>
      <w:tr w:rsidR="00044922" w:rsidRPr="00A02098" w14:paraId="2173E270" w14:textId="77777777" w:rsidTr="00345487">
        <w:trPr>
          <w:trHeight w:val="372"/>
        </w:trPr>
        <w:tc>
          <w:tcPr>
            <w:tcW w:w="1314" w:type="dxa"/>
          </w:tcPr>
          <w:p w14:paraId="1E9433F3" w14:textId="77777777" w:rsidR="00272A30" w:rsidRPr="00A02098" w:rsidRDefault="00272A30" w:rsidP="00E36A85">
            <w:pPr>
              <w:pStyle w:val="1Para"/>
              <w:ind w:firstLine="0"/>
              <w:rPr>
                <w:lang w:val="en-US"/>
              </w:rPr>
            </w:pPr>
            <w:r w:rsidRPr="00A02098">
              <w:rPr>
                <w:lang w:val="en-US"/>
              </w:rPr>
              <w:t>13</w:t>
            </w:r>
          </w:p>
        </w:tc>
        <w:tc>
          <w:tcPr>
            <w:tcW w:w="2083" w:type="dxa"/>
          </w:tcPr>
          <w:p w14:paraId="3699C1D3" w14:textId="77777777" w:rsidR="00272A30" w:rsidRPr="00A02098" w:rsidRDefault="00272A30" w:rsidP="00E36A85">
            <w:pPr>
              <w:pStyle w:val="1Para"/>
              <w:ind w:firstLine="0"/>
              <w:rPr>
                <w:lang w:val="en-US"/>
              </w:rPr>
            </w:pPr>
          </w:p>
        </w:tc>
        <w:tc>
          <w:tcPr>
            <w:tcW w:w="2083" w:type="dxa"/>
          </w:tcPr>
          <w:p w14:paraId="43AD9F9B" w14:textId="77777777" w:rsidR="00272A30" w:rsidRPr="00A02098" w:rsidRDefault="00272A30" w:rsidP="00E36A85">
            <w:pPr>
              <w:pStyle w:val="1Para"/>
              <w:ind w:firstLine="0"/>
              <w:rPr>
                <w:lang w:val="en-US"/>
              </w:rPr>
            </w:pPr>
            <w:r w:rsidRPr="00A02098">
              <w:rPr>
                <w:lang w:val="en-US"/>
              </w:rPr>
              <w:t>Electives</w:t>
            </w:r>
          </w:p>
        </w:tc>
        <w:tc>
          <w:tcPr>
            <w:tcW w:w="1276" w:type="dxa"/>
          </w:tcPr>
          <w:p w14:paraId="76D0E2FC" w14:textId="77777777" w:rsidR="00272A30" w:rsidRPr="00A02098" w:rsidRDefault="00272A30" w:rsidP="00E36A85">
            <w:pPr>
              <w:pStyle w:val="1Para"/>
              <w:ind w:firstLine="0"/>
              <w:rPr>
                <w:lang w:val="en-US"/>
              </w:rPr>
            </w:pPr>
            <w:r w:rsidRPr="00A02098">
              <w:rPr>
                <w:lang w:val="en-US"/>
              </w:rPr>
              <w:t>117902</w:t>
            </w:r>
          </w:p>
        </w:tc>
        <w:tc>
          <w:tcPr>
            <w:tcW w:w="3304" w:type="dxa"/>
          </w:tcPr>
          <w:p w14:paraId="46A0CA0B" w14:textId="77777777" w:rsidR="00272A30" w:rsidRPr="00A02098" w:rsidRDefault="00272A30" w:rsidP="00E36A85">
            <w:pPr>
              <w:pStyle w:val="1Para"/>
              <w:ind w:firstLine="0"/>
              <w:rPr>
                <w:lang w:val="en-US"/>
              </w:rPr>
            </w:pPr>
            <w:r w:rsidRPr="00A02098">
              <w:rPr>
                <w:lang w:val="en-US"/>
              </w:rPr>
              <w:t>Use generic functions in a graphical user interface (GUI)-environment</w:t>
            </w:r>
          </w:p>
        </w:tc>
      </w:tr>
      <w:tr w:rsidR="00044922" w:rsidRPr="00A02098" w14:paraId="4FC247A8" w14:textId="77777777" w:rsidTr="00345487">
        <w:trPr>
          <w:trHeight w:val="360"/>
        </w:trPr>
        <w:tc>
          <w:tcPr>
            <w:tcW w:w="1314" w:type="dxa"/>
          </w:tcPr>
          <w:p w14:paraId="75C29F60" w14:textId="77777777" w:rsidR="00272A30" w:rsidRPr="00A02098" w:rsidRDefault="00272A30" w:rsidP="00E36A85">
            <w:pPr>
              <w:pStyle w:val="1Para"/>
              <w:ind w:firstLine="0"/>
              <w:rPr>
                <w:lang w:val="en-US"/>
              </w:rPr>
            </w:pPr>
            <w:r w:rsidRPr="00A02098">
              <w:rPr>
                <w:lang w:val="en-US"/>
              </w:rPr>
              <w:t>14</w:t>
            </w:r>
          </w:p>
        </w:tc>
        <w:tc>
          <w:tcPr>
            <w:tcW w:w="2083" w:type="dxa"/>
          </w:tcPr>
          <w:p w14:paraId="46692B06" w14:textId="77777777" w:rsidR="00272A30" w:rsidRPr="00A02098" w:rsidRDefault="00272A30" w:rsidP="00E36A85">
            <w:pPr>
              <w:pStyle w:val="1Para"/>
              <w:ind w:firstLine="0"/>
              <w:rPr>
                <w:lang w:val="en-US"/>
              </w:rPr>
            </w:pPr>
          </w:p>
        </w:tc>
        <w:tc>
          <w:tcPr>
            <w:tcW w:w="2083" w:type="dxa"/>
          </w:tcPr>
          <w:p w14:paraId="4BA4567A" w14:textId="77777777" w:rsidR="00272A30" w:rsidRPr="00A02098" w:rsidRDefault="00272A30" w:rsidP="00E36A85">
            <w:pPr>
              <w:pStyle w:val="1Para"/>
              <w:ind w:firstLine="0"/>
              <w:rPr>
                <w:lang w:val="en-US"/>
              </w:rPr>
            </w:pPr>
            <w:r w:rsidRPr="00A02098">
              <w:rPr>
                <w:lang w:val="en-US"/>
              </w:rPr>
              <w:t>Electives</w:t>
            </w:r>
          </w:p>
        </w:tc>
        <w:tc>
          <w:tcPr>
            <w:tcW w:w="1276" w:type="dxa"/>
          </w:tcPr>
          <w:p w14:paraId="7A96633A" w14:textId="77777777" w:rsidR="00272A30" w:rsidRPr="00A02098" w:rsidRDefault="00272A30" w:rsidP="00E36A85">
            <w:pPr>
              <w:pStyle w:val="1Para"/>
              <w:ind w:firstLine="0"/>
              <w:rPr>
                <w:lang w:val="en-US"/>
              </w:rPr>
            </w:pPr>
            <w:r w:rsidRPr="00A02098">
              <w:rPr>
                <w:lang w:val="en-US"/>
              </w:rPr>
              <w:t>12910</w:t>
            </w:r>
          </w:p>
        </w:tc>
        <w:tc>
          <w:tcPr>
            <w:tcW w:w="3304" w:type="dxa"/>
          </w:tcPr>
          <w:p w14:paraId="7669B143" w14:textId="77777777" w:rsidR="00272A30" w:rsidRPr="00A02098" w:rsidRDefault="00272A30" w:rsidP="00E36A85">
            <w:pPr>
              <w:pStyle w:val="1Para"/>
              <w:ind w:firstLine="0"/>
              <w:rPr>
                <w:lang w:val="en-US"/>
              </w:rPr>
            </w:pPr>
            <w:r w:rsidRPr="00A02098">
              <w:rPr>
                <w:lang w:val="en-US"/>
              </w:rPr>
              <w:t>Erect fencing</w:t>
            </w:r>
          </w:p>
        </w:tc>
      </w:tr>
      <w:tr w:rsidR="00272A30" w:rsidRPr="00A02098" w14:paraId="7DF54762" w14:textId="77777777" w:rsidTr="00345487">
        <w:trPr>
          <w:trHeight w:val="367"/>
        </w:trPr>
        <w:tc>
          <w:tcPr>
            <w:tcW w:w="1314" w:type="dxa"/>
          </w:tcPr>
          <w:p w14:paraId="6B43DCA8" w14:textId="77777777" w:rsidR="00272A30" w:rsidRPr="00A02098" w:rsidRDefault="00272A30" w:rsidP="00E36A85">
            <w:pPr>
              <w:pStyle w:val="1Para"/>
              <w:ind w:firstLine="0"/>
              <w:rPr>
                <w:lang w:val="en-US"/>
              </w:rPr>
            </w:pPr>
            <w:r w:rsidRPr="00A02098">
              <w:rPr>
                <w:lang w:val="en-US"/>
              </w:rPr>
              <w:t>15</w:t>
            </w:r>
          </w:p>
        </w:tc>
        <w:tc>
          <w:tcPr>
            <w:tcW w:w="2083" w:type="dxa"/>
          </w:tcPr>
          <w:p w14:paraId="25751710" w14:textId="77777777" w:rsidR="00272A30" w:rsidRPr="00A02098" w:rsidRDefault="00272A30" w:rsidP="00E36A85">
            <w:pPr>
              <w:pStyle w:val="1Para"/>
              <w:ind w:firstLine="0"/>
              <w:rPr>
                <w:lang w:val="en-US"/>
              </w:rPr>
            </w:pPr>
          </w:p>
        </w:tc>
        <w:tc>
          <w:tcPr>
            <w:tcW w:w="2083" w:type="dxa"/>
          </w:tcPr>
          <w:p w14:paraId="1802885F" w14:textId="77777777" w:rsidR="00272A30" w:rsidRPr="00A02098" w:rsidRDefault="00272A30" w:rsidP="00E36A85">
            <w:pPr>
              <w:pStyle w:val="1Para"/>
              <w:ind w:firstLine="0"/>
              <w:rPr>
                <w:lang w:val="en-US"/>
              </w:rPr>
            </w:pPr>
            <w:r w:rsidRPr="00A02098">
              <w:rPr>
                <w:lang w:val="en-US"/>
              </w:rPr>
              <w:t>Electives</w:t>
            </w:r>
          </w:p>
        </w:tc>
        <w:tc>
          <w:tcPr>
            <w:tcW w:w="1276" w:type="dxa"/>
          </w:tcPr>
          <w:p w14:paraId="343669E5" w14:textId="77777777" w:rsidR="00272A30" w:rsidRPr="00A02098" w:rsidRDefault="00272A30" w:rsidP="00E36A85">
            <w:pPr>
              <w:pStyle w:val="1Para"/>
              <w:ind w:firstLine="0"/>
              <w:rPr>
                <w:lang w:val="en-US"/>
              </w:rPr>
            </w:pPr>
            <w:r w:rsidRPr="00A02098">
              <w:rPr>
                <w:lang w:val="en-US"/>
              </w:rPr>
              <w:t>13958</w:t>
            </w:r>
          </w:p>
        </w:tc>
        <w:tc>
          <w:tcPr>
            <w:tcW w:w="3304" w:type="dxa"/>
          </w:tcPr>
          <w:p w14:paraId="268957AD" w14:textId="77777777" w:rsidR="00272A30" w:rsidRPr="00A02098" w:rsidRDefault="00272A30" w:rsidP="00E36A85">
            <w:pPr>
              <w:pStyle w:val="1Para"/>
              <w:ind w:firstLine="0"/>
              <w:rPr>
                <w:lang w:val="en-US"/>
              </w:rPr>
            </w:pPr>
            <w:r w:rsidRPr="00A02098">
              <w:rPr>
                <w:lang w:val="en-US"/>
              </w:rPr>
              <w:t>Maintain and repair bituminous road surfaces </w:t>
            </w:r>
          </w:p>
        </w:tc>
      </w:tr>
    </w:tbl>
    <w:p w14:paraId="4F226CFC" w14:textId="152B933B" w:rsidR="005E6AA7" w:rsidRPr="00A02098" w:rsidRDefault="005E6AA7" w:rsidP="002B19AC">
      <w:pPr>
        <w:pStyle w:val="1Para"/>
        <w:ind w:firstLine="0"/>
        <w:rPr>
          <w:rFonts w:eastAsia="Calibri" w:cs="Arial"/>
        </w:rPr>
      </w:pPr>
    </w:p>
    <w:p w14:paraId="1B5C6D55" w14:textId="59873676" w:rsidR="005E047D" w:rsidRPr="00A02098" w:rsidRDefault="005E047D" w:rsidP="003C20E9">
      <w:pPr>
        <w:pStyle w:val="Heading2"/>
        <w:rPr>
          <w:color w:val="auto"/>
        </w:rPr>
      </w:pPr>
      <w:bookmarkStart w:id="53" w:name="_Toc148779317"/>
      <w:r w:rsidRPr="00A02098">
        <w:rPr>
          <w:color w:val="auto"/>
        </w:rPr>
        <w:t>Data collection strategy</w:t>
      </w:r>
      <w:bookmarkEnd w:id="53"/>
    </w:p>
    <w:p w14:paraId="0499ED4A" w14:textId="538B9AEB" w:rsidR="00F14CDF" w:rsidRPr="00A02098" w:rsidRDefault="00A101FF" w:rsidP="00AA1252">
      <w:pPr>
        <w:rPr>
          <w:sz w:val="24"/>
        </w:rPr>
      </w:pPr>
      <w:proofErr w:type="spellStart"/>
      <w:r w:rsidRPr="00A02098">
        <w:rPr>
          <w:sz w:val="24"/>
        </w:rPr>
        <w:t>Utilising</w:t>
      </w:r>
      <w:proofErr w:type="spellEnd"/>
      <w:r w:rsidRPr="00A02098">
        <w:rPr>
          <w:sz w:val="24"/>
        </w:rPr>
        <w:t xml:space="preserve"> documentary analysis, the research goal was accomplished. Documentary analysis is a process that involves finding, confirming, and taking into account records that are relevant to the object under investigation (Selma at all, 2018</w:t>
      </w:r>
      <w:proofErr w:type="gramStart"/>
      <w:r w:rsidRPr="00A02098">
        <w:rPr>
          <w:sz w:val="24"/>
        </w:rPr>
        <w:t>).Information</w:t>
      </w:r>
      <w:proofErr w:type="gramEnd"/>
      <w:r w:rsidRPr="00A02098">
        <w:rPr>
          <w:sz w:val="24"/>
        </w:rPr>
        <w:t xml:space="preserve"> was gathered from formative tests created for students enrolled in the Construction Roadworks SLP over the previous academic year. Each activity (formative assessment) item was evaluated in relation to the revised Bloom's Taxonomy's cognitive tiers.</w:t>
      </w:r>
    </w:p>
    <w:p w14:paraId="79BDDD5E" w14:textId="2546B638" w:rsidR="00FC652F" w:rsidRPr="00A02098" w:rsidRDefault="00FC652F" w:rsidP="00AA1252">
      <w:pPr>
        <w:rPr>
          <w:sz w:val="24"/>
        </w:rPr>
      </w:pPr>
      <w:r w:rsidRPr="00A02098">
        <w:rPr>
          <w:sz w:val="24"/>
        </w:rPr>
        <w:t>A table for data collection was prepared to capture the marks allocation per cogniti</w:t>
      </w:r>
      <w:r w:rsidR="008C5B1B" w:rsidRPr="00A02098">
        <w:rPr>
          <w:sz w:val="24"/>
        </w:rPr>
        <w:t>ve level as indicated in table 2</w:t>
      </w:r>
      <w:r w:rsidRPr="00A02098">
        <w:rPr>
          <w:sz w:val="24"/>
        </w:rPr>
        <w:t xml:space="preserve"> below. Blooms taxonomy action verbs used in the questions in the formative assessment were used to place each question </w:t>
      </w:r>
      <w:r w:rsidRPr="00A02098">
        <w:rPr>
          <w:sz w:val="24"/>
        </w:rPr>
        <w:lastRenderedPageBreak/>
        <w:t>within Blooms taxonomy. The marks per cognitive levels were totaled and recorded in the data collection sheet</w:t>
      </w:r>
      <w:r w:rsidR="00737906" w:rsidRPr="00A02098">
        <w:rPr>
          <w:sz w:val="24"/>
        </w:rPr>
        <w:t>.</w:t>
      </w:r>
    </w:p>
    <w:p w14:paraId="6520F566" w14:textId="6682F017" w:rsidR="006851EB" w:rsidRPr="00A02098" w:rsidRDefault="006851EB" w:rsidP="006851EB">
      <w:pPr>
        <w:pStyle w:val="Caption"/>
        <w:keepNext/>
        <w:rPr>
          <w:color w:val="auto"/>
        </w:rPr>
      </w:pPr>
      <w:r w:rsidRPr="00A02098">
        <w:rPr>
          <w:color w:val="auto"/>
        </w:rPr>
        <w:t xml:space="preserve">Table </w:t>
      </w:r>
      <w:r w:rsidR="008C5B1B" w:rsidRPr="00A02098">
        <w:rPr>
          <w:color w:val="auto"/>
        </w:rPr>
        <w:t>2</w:t>
      </w:r>
      <w:r w:rsidR="004D1C3D" w:rsidRPr="00A02098">
        <w:rPr>
          <w:color w:val="auto"/>
        </w:rPr>
        <w:t xml:space="preserve"> Showing data collected to answer objective one of the </w:t>
      </w:r>
      <w:proofErr w:type="gramStart"/>
      <w:r w:rsidR="004D1C3D" w:rsidRPr="00A02098">
        <w:rPr>
          <w:color w:val="auto"/>
        </w:rPr>
        <w:t>study</w:t>
      </w:r>
      <w:proofErr w:type="gramEnd"/>
      <w:r w:rsidR="004D1C3D" w:rsidRPr="00A02098">
        <w:rPr>
          <w:color w:val="auto"/>
        </w:rPr>
        <w:t>.</w:t>
      </w:r>
    </w:p>
    <w:tbl>
      <w:tblPr>
        <w:tblStyle w:val="TableGrid"/>
        <w:tblW w:w="9971" w:type="dxa"/>
        <w:tblLook w:val="0000" w:firstRow="0" w:lastRow="0" w:firstColumn="0" w:lastColumn="0" w:noHBand="0" w:noVBand="0"/>
      </w:tblPr>
      <w:tblGrid>
        <w:gridCol w:w="951"/>
        <w:gridCol w:w="1023"/>
        <w:gridCol w:w="1500"/>
        <w:gridCol w:w="1756"/>
        <w:gridCol w:w="950"/>
        <w:gridCol w:w="1257"/>
        <w:gridCol w:w="11"/>
        <w:gridCol w:w="1402"/>
        <w:gridCol w:w="1121"/>
      </w:tblGrid>
      <w:tr w:rsidR="00044922" w:rsidRPr="00A02098" w14:paraId="665D87D6" w14:textId="77777777" w:rsidTr="00F14CDF">
        <w:trPr>
          <w:gridBefore w:val="2"/>
          <w:wBefore w:w="1974" w:type="dxa"/>
          <w:trHeight w:val="447"/>
        </w:trPr>
        <w:tc>
          <w:tcPr>
            <w:tcW w:w="7997" w:type="dxa"/>
            <w:gridSpan w:val="7"/>
          </w:tcPr>
          <w:p w14:paraId="1612B2AE" w14:textId="41417D53" w:rsidR="00F14CDF" w:rsidRPr="00A02098" w:rsidRDefault="00F14CDF" w:rsidP="00F14CDF">
            <w:pPr>
              <w:pStyle w:val="1Para"/>
              <w:ind w:firstLine="0"/>
              <w:jc w:val="center"/>
              <w:rPr>
                <w:b/>
              </w:rPr>
            </w:pPr>
            <w:r w:rsidRPr="00A02098">
              <w:rPr>
                <w:b/>
              </w:rPr>
              <w:t>MARKS ALLOCATED PER COGNITIVE</w:t>
            </w:r>
          </w:p>
        </w:tc>
      </w:tr>
      <w:tr w:rsidR="00044922" w:rsidRPr="00A02098" w14:paraId="0C7049D2" w14:textId="47342469" w:rsidTr="00F14CDF">
        <w:trPr>
          <w:gridBefore w:val="2"/>
          <w:wBefore w:w="1974" w:type="dxa"/>
          <w:trHeight w:val="332"/>
        </w:trPr>
        <w:tc>
          <w:tcPr>
            <w:tcW w:w="3256" w:type="dxa"/>
            <w:gridSpan w:val="2"/>
          </w:tcPr>
          <w:p w14:paraId="3DAF62DB" w14:textId="5061DE64" w:rsidR="00F14CDF" w:rsidRPr="00A02098" w:rsidRDefault="00F14CDF" w:rsidP="00F14CDF">
            <w:pPr>
              <w:pStyle w:val="1Para"/>
              <w:ind w:firstLine="0"/>
              <w:rPr>
                <w:b/>
              </w:rPr>
            </w:pPr>
            <w:r w:rsidRPr="00A02098">
              <w:rPr>
                <w:b/>
              </w:rPr>
              <w:t>LOW-ORDER THINKING SKILLS</w:t>
            </w:r>
          </w:p>
        </w:tc>
        <w:tc>
          <w:tcPr>
            <w:tcW w:w="2207" w:type="dxa"/>
            <w:gridSpan w:val="2"/>
          </w:tcPr>
          <w:p w14:paraId="4E78CC29" w14:textId="283B5BEA" w:rsidR="00F14CDF" w:rsidRPr="00A02098" w:rsidRDefault="00F14CDF" w:rsidP="00F14CDF">
            <w:pPr>
              <w:pStyle w:val="1Para"/>
              <w:ind w:firstLine="0"/>
              <w:rPr>
                <w:b/>
              </w:rPr>
            </w:pPr>
            <w:r w:rsidRPr="00A02098">
              <w:rPr>
                <w:b/>
              </w:rPr>
              <w:t>MEDIUM-ORDER THINKING SKILLS</w:t>
            </w:r>
          </w:p>
        </w:tc>
        <w:tc>
          <w:tcPr>
            <w:tcW w:w="2534" w:type="dxa"/>
            <w:gridSpan w:val="3"/>
          </w:tcPr>
          <w:p w14:paraId="3665AB7C" w14:textId="1C1F68D6" w:rsidR="00F14CDF" w:rsidRPr="00A02098" w:rsidRDefault="00F14CDF" w:rsidP="00F14CDF">
            <w:pPr>
              <w:pStyle w:val="1Para"/>
              <w:ind w:firstLine="0"/>
              <w:rPr>
                <w:b/>
              </w:rPr>
            </w:pPr>
            <w:r w:rsidRPr="00A02098">
              <w:rPr>
                <w:b/>
              </w:rPr>
              <w:t>HIGH-ORDER THINKING SKILLS</w:t>
            </w:r>
          </w:p>
        </w:tc>
      </w:tr>
      <w:tr w:rsidR="00044922" w:rsidRPr="00A02098" w14:paraId="047630F6" w14:textId="77777777" w:rsidTr="00F14CDF">
        <w:tblPrEx>
          <w:tblLook w:val="04A0" w:firstRow="1" w:lastRow="0" w:firstColumn="1" w:lastColumn="0" w:noHBand="0" w:noVBand="1"/>
        </w:tblPrEx>
        <w:tc>
          <w:tcPr>
            <w:tcW w:w="951" w:type="dxa"/>
          </w:tcPr>
          <w:p w14:paraId="559A67D6" w14:textId="6229E031" w:rsidR="00272A30" w:rsidRPr="00A02098" w:rsidRDefault="00401F28" w:rsidP="00F14CDF">
            <w:pPr>
              <w:pStyle w:val="1Para"/>
              <w:ind w:firstLine="0"/>
              <w:rPr>
                <w:b/>
              </w:rPr>
            </w:pPr>
            <w:r w:rsidRPr="00A02098">
              <w:rPr>
                <w:b/>
              </w:rPr>
              <w:t>UNIT</w:t>
            </w:r>
          </w:p>
        </w:tc>
        <w:tc>
          <w:tcPr>
            <w:tcW w:w="1023" w:type="dxa"/>
          </w:tcPr>
          <w:p w14:paraId="1F8E54A3" w14:textId="38540217" w:rsidR="00272A30" w:rsidRPr="00A02098" w:rsidRDefault="00401F28" w:rsidP="00F14CDF">
            <w:pPr>
              <w:pStyle w:val="1Para"/>
              <w:ind w:firstLine="0"/>
              <w:rPr>
                <w:b/>
              </w:rPr>
            </w:pPr>
            <w:r w:rsidRPr="00A02098">
              <w:rPr>
                <w:rFonts w:cs="Arial"/>
                <w:b/>
              </w:rPr>
              <w:t>Ʃ</w:t>
            </w:r>
            <w:r w:rsidRPr="00A02098">
              <w:rPr>
                <w:b/>
              </w:rPr>
              <w:t xml:space="preserve"> MARKS</w:t>
            </w:r>
          </w:p>
        </w:tc>
        <w:tc>
          <w:tcPr>
            <w:tcW w:w="1500" w:type="dxa"/>
          </w:tcPr>
          <w:p w14:paraId="3251A72A" w14:textId="2D7F9954" w:rsidR="00272A30" w:rsidRPr="00A02098" w:rsidRDefault="00401F28" w:rsidP="00F14CDF">
            <w:pPr>
              <w:pStyle w:val="1Para"/>
              <w:ind w:firstLine="0"/>
              <w:rPr>
                <w:b/>
              </w:rPr>
            </w:pPr>
            <w:r w:rsidRPr="00A02098">
              <w:rPr>
                <w:b/>
              </w:rPr>
              <w:t>REMEMBER</w:t>
            </w:r>
          </w:p>
        </w:tc>
        <w:tc>
          <w:tcPr>
            <w:tcW w:w="1756" w:type="dxa"/>
          </w:tcPr>
          <w:p w14:paraId="0186C7B6" w14:textId="7E52C8BB" w:rsidR="00272A30" w:rsidRPr="00A02098" w:rsidRDefault="00401F28" w:rsidP="00F14CDF">
            <w:pPr>
              <w:pStyle w:val="1Para"/>
              <w:ind w:firstLine="0"/>
              <w:rPr>
                <w:b/>
              </w:rPr>
            </w:pPr>
            <w:r w:rsidRPr="00A02098">
              <w:rPr>
                <w:b/>
              </w:rPr>
              <w:t>UNDERSTAND</w:t>
            </w:r>
          </w:p>
        </w:tc>
        <w:tc>
          <w:tcPr>
            <w:tcW w:w="950" w:type="dxa"/>
          </w:tcPr>
          <w:p w14:paraId="2AA82F3D" w14:textId="6D7BAD5B" w:rsidR="00272A30" w:rsidRPr="00A02098" w:rsidRDefault="00401F28" w:rsidP="00F14CDF">
            <w:pPr>
              <w:pStyle w:val="1Para"/>
              <w:ind w:firstLine="0"/>
              <w:rPr>
                <w:b/>
              </w:rPr>
            </w:pPr>
            <w:r w:rsidRPr="00A02098">
              <w:rPr>
                <w:b/>
              </w:rPr>
              <w:t>APPLY</w:t>
            </w:r>
          </w:p>
        </w:tc>
        <w:tc>
          <w:tcPr>
            <w:tcW w:w="1268" w:type="dxa"/>
            <w:gridSpan w:val="2"/>
          </w:tcPr>
          <w:p w14:paraId="112911C1" w14:textId="1A538A51" w:rsidR="00272A30" w:rsidRPr="00A02098" w:rsidRDefault="00401F28" w:rsidP="00F14CDF">
            <w:pPr>
              <w:pStyle w:val="1Para"/>
              <w:ind w:firstLine="0"/>
              <w:rPr>
                <w:b/>
              </w:rPr>
            </w:pPr>
            <w:r w:rsidRPr="00A02098">
              <w:rPr>
                <w:b/>
              </w:rPr>
              <w:t>ANALYSE</w:t>
            </w:r>
          </w:p>
        </w:tc>
        <w:tc>
          <w:tcPr>
            <w:tcW w:w="1402" w:type="dxa"/>
          </w:tcPr>
          <w:p w14:paraId="6F9AC8E1" w14:textId="11AF8AAB" w:rsidR="00272A30" w:rsidRPr="00A02098" w:rsidRDefault="00401F28" w:rsidP="00F14CDF">
            <w:pPr>
              <w:pStyle w:val="1Para"/>
              <w:ind w:firstLine="0"/>
              <w:rPr>
                <w:b/>
              </w:rPr>
            </w:pPr>
            <w:r w:rsidRPr="00A02098">
              <w:rPr>
                <w:b/>
              </w:rPr>
              <w:t>EVALUATE</w:t>
            </w:r>
          </w:p>
        </w:tc>
        <w:tc>
          <w:tcPr>
            <w:tcW w:w="1121" w:type="dxa"/>
          </w:tcPr>
          <w:p w14:paraId="201944EE" w14:textId="76EF9B49" w:rsidR="00272A30" w:rsidRPr="00A02098" w:rsidRDefault="00401F28" w:rsidP="00F14CDF">
            <w:pPr>
              <w:pStyle w:val="1Para"/>
              <w:ind w:firstLine="0"/>
              <w:rPr>
                <w:b/>
              </w:rPr>
            </w:pPr>
            <w:r w:rsidRPr="00A02098">
              <w:rPr>
                <w:b/>
              </w:rPr>
              <w:t>CREATE</w:t>
            </w:r>
          </w:p>
        </w:tc>
      </w:tr>
      <w:tr w:rsidR="00044922" w:rsidRPr="00A02098" w14:paraId="1D3043C3" w14:textId="77777777" w:rsidTr="00F14CDF">
        <w:tblPrEx>
          <w:tblLook w:val="04A0" w:firstRow="1" w:lastRow="0" w:firstColumn="1" w:lastColumn="0" w:noHBand="0" w:noVBand="1"/>
        </w:tblPrEx>
        <w:tc>
          <w:tcPr>
            <w:tcW w:w="951" w:type="dxa"/>
            <w:shd w:val="clear" w:color="auto" w:fill="FFFF00"/>
          </w:tcPr>
          <w:p w14:paraId="45410052" w14:textId="3E3B8A67" w:rsidR="00272A30" w:rsidRPr="00A02098" w:rsidRDefault="00401F28" w:rsidP="00F14CDF">
            <w:pPr>
              <w:pStyle w:val="1Para"/>
              <w:ind w:firstLine="0"/>
            </w:pPr>
            <w:r w:rsidRPr="00A02098">
              <w:t>120496</w:t>
            </w:r>
          </w:p>
        </w:tc>
        <w:tc>
          <w:tcPr>
            <w:tcW w:w="1023" w:type="dxa"/>
            <w:shd w:val="clear" w:color="auto" w:fill="FFFF00"/>
          </w:tcPr>
          <w:p w14:paraId="69B6110B" w14:textId="3F596613" w:rsidR="00272A30" w:rsidRPr="00A02098" w:rsidRDefault="00401F28" w:rsidP="00F14CDF">
            <w:pPr>
              <w:pStyle w:val="1Para"/>
              <w:ind w:firstLine="0"/>
            </w:pPr>
            <w:r w:rsidRPr="00A02098">
              <w:t>79</w:t>
            </w:r>
          </w:p>
        </w:tc>
        <w:tc>
          <w:tcPr>
            <w:tcW w:w="1500" w:type="dxa"/>
            <w:shd w:val="clear" w:color="auto" w:fill="FFFF00"/>
          </w:tcPr>
          <w:p w14:paraId="08B8C93D" w14:textId="1104299A" w:rsidR="00272A30" w:rsidRPr="00A02098" w:rsidRDefault="00F21BC2" w:rsidP="00F14CDF">
            <w:pPr>
              <w:pStyle w:val="1Para"/>
              <w:ind w:firstLine="0"/>
            </w:pPr>
            <w:r w:rsidRPr="00A02098">
              <w:t>48</w:t>
            </w:r>
          </w:p>
        </w:tc>
        <w:tc>
          <w:tcPr>
            <w:tcW w:w="1756" w:type="dxa"/>
            <w:shd w:val="clear" w:color="auto" w:fill="FFFF00"/>
          </w:tcPr>
          <w:p w14:paraId="340CCE67" w14:textId="2264B26B" w:rsidR="00272A30" w:rsidRPr="00A02098" w:rsidRDefault="00F21BC2" w:rsidP="00F14CDF">
            <w:pPr>
              <w:pStyle w:val="1Para"/>
              <w:ind w:firstLine="0"/>
            </w:pPr>
            <w:r w:rsidRPr="00A02098">
              <w:t>31</w:t>
            </w:r>
          </w:p>
        </w:tc>
        <w:tc>
          <w:tcPr>
            <w:tcW w:w="950" w:type="dxa"/>
            <w:shd w:val="clear" w:color="auto" w:fill="FFFF00"/>
          </w:tcPr>
          <w:p w14:paraId="6A570375" w14:textId="6D13B0A1" w:rsidR="00272A30" w:rsidRPr="00A02098" w:rsidRDefault="00F21BC2" w:rsidP="00F14CDF">
            <w:pPr>
              <w:pStyle w:val="1Para"/>
              <w:ind w:firstLine="0"/>
            </w:pPr>
            <w:r w:rsidRPr="00A02098">
              <w:t>5</w:t>
            </w:r>
          </w:p>
        </w:tc>
        <w:tc>
          <w:tcPr>
            <w:tcW w:w="1268" w:type="dxa"/>
            <w:gridSpan w:val="2"/>
            <w:shd w:val="clear" w:color="auto" w:fill="FFFF00"/>
          </w:tcPr>
          <w:p w14:paraId="272C88A1" w14:textId="4B5FC7CC" w:rsidR="00272A30" w:rsidRPr="00A02098" w:rsidRDefault="00F21BC2" w:rsidP="00F14CDF">
            <w:pPr>
              <w:pStyle w:val="1Para"/>
              <w:ind w:firstLine="0"/>
            </w:pPr>
            <w:r w:rsidRPr="00A02098">
              <w:t>0</w:t>
            </w:r>
          </w:p>
        </w:tc>
        <w:tc>
          <w:tcPr>
            <w:tcW w:w="1402" w:type="dxa"/>
            <w:shd w:val="clear" w:color="auto" w:fill="FFFF00"/>
          </w:tcPr>
          <w:p w14:paraId="72825C41" w14:textId="31FC707B" w:rsidR="00272A30" w:rsidRPr="00A02098" w:rsidRDefault="00F21BC2" w:rsidP="00F14CDF">
            <w:pPr>
              <w:pStyle w:val="1Para"/>
              <w:ind w:firstLine="0"/>
            </w:pPr>
            <w:r w:rsidRPr="00A02098">
              <w:t>0</w:t>
            </w:r>
          </w:p>
        </w:tc>
        <w:tc>
          <w:tcPr>
            <w:tcW w:w="1121" w:type="dxa"/>
            <w:shd w:val="clear" w:color="auto" w:fill="FFFF00"/>
          </w:tcPr>
          <w:p w14:paraId="0E1A2CAB" w14:textId="2CDCA062" w:rsidR="00272A30" w:rsidRPr="00A02098" w:rsidRDefault="00F21BC2" w:rsidP="00F14CDF">
            <w:pPr>
              <w:pStyle w:val="1Para"/>
              <w:ind w:firstLine="0"/>
            </w:pPr>
            <w:r w:rsidRPr="00A02098">
              <w:t>0</w:t>
            </w:r>
          </w:p>
        </w:tc>
      </w:tr>
      <w:tr w:rsidR="00044922" w:rsidRPr="00A02098" w14:paraId="2BA2D745" w14:textId="77777777" w:rsidTr="00F14CDF">
        <w:tblPrEx>
          <w:tblLook w:val="04A0" w:firstRow="1" w:lastRow="0" w:firstColumn="1" w:lastColumn="0" w:noHBand="0" w:noVBand="1"/>
        </w:tblPrEx>
        <w:tc>
          <w:tcPr>
            <w:tcW w:w="951" w:type="dxa"/>
            <w:shd w:val="clear" w:color="auto" w:fill="FFFF00"/>
          </w:tcPr>
          <w:p w14:paraId="5FA446B0" w14:textId="202BFAB9" w:rsidR="00272A30" w:rsidRPr="00A02098" w:rsidRDefault="00401F28" w:rsidP="00F14CDF">
            <w:pPr>
              <w:pStyle w:val="1Para"/>
              <w:ind w:firstLine="0"/>
            </w:pPr>
            <w:r w:rsidRPr="00A02098">
              <w:t>9966</w:t>
            </w:r>
          </w:p>
        </w:tc>
        <w:tc>
          <w:tcPr>
            <w:tcW w:w="1023" w:type="dxa"/>
            <w:shd w:val="clear" w:color="auto" w:fill="FFFF00"/>
          </w:tcPr>
          <w:p w14:paraId="3C38A647" w14:textId="42D7DF3C" w:rsidR="00272A30" w:rsidRPr="00A02098" w:rsidRDefault="00401F28" w:rsidP="00F14CDF">
            <w:pPr>
              <w:pStyle w:val="1Para"/>
              <w:ind w:firstLine="0"/>
            </w:pPr>
            <w:r w:rsidRPr="00A02098">
              <w:t>50</w:t>
            </w:r>
          </w:p>
        </w:tc>
        <w:tc>
          <w:tcPr>
            <w:tcW w:w="1500" w:type="dxa"/>
            <w:shd w:val="clear" w:color="auto" w:fill="FFFF00"/>
          </w:tcPr>
          <w:p w14:paraId="644FD18D" w14:textId="1E611EF2" w:rsidR="00272A30" w:rsidRPr="00A02098" w:rsidRDefault="00F21BC2" w:rsidP="00F14CDF">
            <w:pPr>
              <w:pStyle w:val="1Para"/>
              <w:ind w:firstLine="0"/>
            </w:pPr>
            <w:r w:rsidRPr="00A02098">
              <w:t>30</w:t>
            </w:r>
          </w:p>
        </w:tc>
        <w:tc>
          <w:tcPr>
            <w:tcW w:w="1756" w:type="dxa"/>
            <w:shd w:val="clear" w:color="auto" w:fill="FFFF00"/>
          </w:tcPr>
          <w:p w14:paraId="6526ED4E" w14:textId="5414D868" w:rsidR="00272A30" w:rsidRPr="00A02098" w:rsidRDefault="00F21BC2" w:rsidP="00F14CDF">
            <w:pPr>
              <w:pStyle w:val="1Para"/>
              <w:ind w:firstLine="0"/>
            </w:pPr>
            <w:r w:rsidRPr="00A02098">
              <w:t>15</w:t>
            </w:r>
          </w:p>
        </w:tc>
        <w:tc>
          <w:tcPr>
            <w:tcW w:w="950" w:type="dxa"/>
            <w:shd w:val="clear" w:color="auto" w:fill="FFFF00"/>
          </w:tcPr>
          <w:p w14:paraId="216AB66F" w14:textId="49D076B4" w:rsidR="00272A30" w:rsidRPr="00A02098" w:rsidRDefault="00F21BC2" w:rsidP="00F14CDF">
            <w:pPr>
              <w:pStyle w:val="1Para"/>
              <w:ind w:firstLine="0"/>
            </w:pPr>
            <w:r w:rsidRPr="00A02098">
              <w:t>5</w:t>
            </w:r>
          </w:p>
        </w:tc>
        <w:tc>
          <w:tcPr>
            <w:tcW w:w="1268" w:type="dxa"/>
            <w:gridSpan w:val="2"/>
            <w:shd w:val="clear" w:color="auto" w:fill="FFFF00"/>
          </w:tcPr>
          <w:p w14:paraId="15E585C9" w14:textId="331EF6DA" w:rsidR="00272A30" w:rsidRPr="00A02098" w:rsidRDefault="00F21BC2" w:rsidP="00F14CDF">
            <w:pPr>
              <w:pStyle w:val="1Para"/>
              <w:ind w:firstLine="0"/>
            </w:pPr>
            <w:r w:rsidRPr="00A02098">
              <w:t>0</w:t>
            </w:r>
          </w:p>
        </w:tc>
        <w:tc>
          <w:tcPr>
            <w:tcW w:w="1402" w:type="dxa"/>
            <w:shd w:val="clear" w:color="auto" w:fill="FFFF00"/>
          </w:tcPr>
          <w:p w14:paraId="214A321C" w14:textId="69B10290" w:rsidR="00272A30" w:rsidRPr="00A02098" w:rsidRDefault="00F21BC2" w:rsidP="00F14CDF">
            <w:pPr>
              <w:pStyle w:val="1Para"/>
              <w:ind w:firstLine="0"/>
            </w:pPr>
            <w:r w:rsidRPr="00A02098">
              <w:t>0</w:t>
            </w:r>
          </w:p>
        </w:tc>
        <w:tc>
          <w:tcPr>
            <w:tcW w:w="1121" w:type="dxa"/>
            <w:shd w:val="clear" w:color="auto" w:fill="FFFF00"/>
          </w:tcPr>
          <w:p w14:paraId="36711797" w14:textId="7EBB792C" w:rsidR="00272A30" w:rsidRPr="00A02098" w:rsidRDefault="00F21BC2" w:rsidP="00F14CDF">
            <w:pPr>
              <w:pStyle w:val="1Para"/>
              <w:ind w:firstLine="0"/>
            </w:pPr>
            <w:r w:rsidRPr="00A02098">
              <w:t>0</w:t>
            </w:r>
          </w:p>
        </w:tc>
      </w:tr>
      <w:tr w:rsidR="00044922" w:rsidRPr="00A02098" w14:paraId="32B02293" w14:textId="77777777" w:rsidTr="00F14CDF">
        <w:tblPrEx>
          <w:tblLook w:val="04A0" w:firstRow="1" w:lastRow="0" w:firstColumn="1" w:lastColumn="0" w:noHBand="0" w:noVBand="1"/>
        </w:tblPrEx>
        <w:tc>
          <w:tcPr>
            <w:tcW w:w="951" w:type="dxa"/>
            <w:shd w:val="clear" w:color="auto" w:fill="FFFF00"/>
          </w:tcPr>
          <w:p w14:paraId="21293C9F" w14:textId="59718D95" w:rsidR="00272A30" w:rsidRPr="00A02098" w:rsidRDefault="00F019F6" w:rsidP="00F14CDF">
            <w:pPr>
              <w:pStyle w:val="1Para"/>
              <w:ind w:firstLine="0"/>
            </w:pPr>
            <w:r w:rsidRPr="00A02098">
              <w:rPr>
                <w:noProof/>
                <w:lang w:val="en-ZA" w:eastAsia="en-ZA"/>
              </w:rPr>
              <mc:AlternateContent>
                <mc:Choice Requires="wps">
                  <w:drawing>
                    <wp:anchor distT="0" distB="0" distL="114300" distR="114300" simplePos="0" relativeHeight="251659264" behindDoc="0" locked="0" layoutInCell="1" allowOverlap="1" wp14:anchorId="680609DC" wp14:editId="7218E790">
                      <wp:simplePos x="0" y="0"/>
                      <wp:positionH relativeFrom="column">
                        <wp:posOffset>-505833</wp:posOffset>
                      </wp:positionH>
                      <wp:positionV relativeFrom="paragraph">
                        <wp:posOffset>-298843</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rot="16200000">
                                <a:off x="0" y="0"/>
                                <a:ext cx="1828800" cy="1828800"/>
                              </a:xfrm>
                              <a:prstGeom prst="rect">
                                <a:avLst/>
                              </a:prstGeom>
                              <a:noFill/>
                              <a:ln>
                                <a:noFill/>
                              </a:ln>
                            </wps:spPr>
                            <wps:txbx>
                              <w:txbxContent>
                                <w:p w14:paraId="7263FC3A" w14:textId="1EFA1321" w:rsidR="00FD2461" w:rsidRPr="00F019F6" w:rsidRDefault="00FD2461" w:rsidP="00F019F6">
                                  <w:pPr>
                                    <w:pStyle w:val="1Para"/>
                                    <w:jc w:val="center"/>
                                    <w:rPr>
                                      <w:color w:val="5B9BD5"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019F6">
                                    <w:t>CORE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80609DC" id="Text Box 1" o:spid="_x0000_s1028" type="#_x0000_t202" style="position:absolute;margin-left:-39.85pt;margin-top:-23.55pt;width:2in;height:2in;rotation:-90;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" filled="f" stroked="f">
                      <v:textbox style="mso-fit-shape-to-text:t">
                        <w:txbxContent>
                          <w:p w14:paraId="7263FC3A" w14:textId="1EFA1321" w:rsidR="00FD2461" w:rsidRPr="00F019F6" w:rsidRDefault="00FD2461" w:rsidP="00F019F6">
                            <w:pPr>
                              <w:pStyle w:val="1Para"/>
                              <w:jc w:val="center"/>
                              <w:rPr>
                                <w:color w:val="5B9BD5"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019F6">
                              <w:t>CORE</w:t>
                            </w:r>
                          </w:p>
                        </w:txbxContent>
                      </v:textbox>
                    </v:shape>
                  </w:pict>
                </mc:Fallback>
              </mc:AlternateContent>
            </w:r>
            <w:r w:rsidR="00401F28" w:rsidRPr="00A02098">
              <w:t>9986</w:t>
            </w:r>
          </w:p>
        </w:tc>
        <w:tc>
          <w:tcPr>
            <w:tcW w:w="1023" w:type="dxa"/>
            <w:shd w:val="clear" w:color="auto" w:fill="FFFF00"/>
          </w:tcPr>
          <w:p w14:paraId="46076F56" w14:textId="2F4417BD" w:rsidR="00272A30" w:rsidRPr="00A02098" w:rsidRDefault="00401F28" w:rsidP="00F14CDF">
            <w:pPr>
              <w:pStyle w:val="1Para"/>
              <w:ind w:firstLine="0"/>
            </w:pPr>
            <w:r w:rsidRPr="00A02098">
              <w:t>151</w:t>
            </w:r>
          </w:p>
        </w:tc>
        <w:tc>
          <w:tcPr>
            <w:tcW w:w="1500" w:type="dxa"/>
            <w:shd w:val="clear" w:color="auto" w:fill="FFFF00"/>
          </w:tcPr>
          <w:p w14:paraId="26470C56" w14:textId="323207FD" w:rsidR="00272A30" w:rsidRPr="00A02098" w:rsidRDefault="00F21BC2" w:rsidP="00F14CDF">
            <w:pPr>
              <w:pStyle w:val="1Para"/>
              <w:ind w:firstLine="0"/>
            </w:pPr>
            <w:r w:rsidRPr="00A02098">
              <w:t>13</w:t>
            </w:r>
          </w:p>
        </w:tc>
        <w:tc>
          <w:tcPr>
            <w:tcW w:w="1756" w:type="dxa"/>
            <w:shd w:val="clear" w:color="auto" w:fill="FFFF00"/>
          </w:tcPr>
          <w:p w14:paraId="0EB10DC5" w14:textId="1BCDA409" w:rsidR="00272A30" w:rsidRPr="00A02098" w:rsidRDefault="00F21BC2" w:rsidP="00F14CDF">
            <w:pPr>
              <w:pStyle w:val="1Para"/>
              <w:ind w:firstLine="0"/>
            </w:pPr>
            <w:r w:rsidRPr="00A02098">
              <w:t>93</w:t>
            </w:r>
          </w:p>
        </w:tc>
        <w:tc>
          <w:tcPr>
            <w:tcW w:w="950" w:type="dxa"/>
            <w:shd w:val="clear" w:color="auto" w:fill="FFFF00"/>
          </w:tcPr>
          <w:p w14:paraId="3969FFD4" w14:textId="606D37F5" w:rsidR="00272A30" w:rsidRPr="00A02098" w:rsidRDefault="00F21BC2" w:rsidP="00F14CDF">
            <w:pPr>
              <w:pStyle w:val="1Para"/>
              <w:ind w:firstLine="0"/>
            </w:pPr>
            <w:r w:rsidRPr="00A02098">
              <w:t>45</w:t>
            </w:r>
          </w:p>
        </w:tc>
        <w:tc>
          <w:tcPr>
            <w:tcW w:w="1268" w:type="dxa"/>
            <w:gridSpan w:val="2"/>
            <w:shd w:val="clear" w:color="auto" w:fill="FFFF00"/>
          </w:tcPr>
          <w:p w14:paraId="328849E0" w14:textId="25CCC205" w:rsidR="00272A30" w:rsidRPr="00A02098" w:rsidRDefault="00F21BC2" w:rsidP="00F14CDF">
            <w:pPr>
              <w:pStyle w:val="1Para"/>
              <w:ind w:firstLine="0"/>
            </w:pPr>
            <w:r w:rsidRPr="00A02098">
              <w:t>0</w:t>
            </w:r>
          </w:p>
        </w:tc>
        <w:tc>
          <w:tcPr>
            <w:tcW w:w="1402" w:type="dxa"/>
            <w:shd w:val="clear" w:color="auto" w:fill="FFFF00"/>
          </w:tcPr>
          <w:p w14:paraId="3186D265" w14:textId="6C628382" w:rsidR="00272A30" w:rsidRPr="00A02098" w:rsidRDefault="00F21BC2" w:rsidP="00F14CDF">
            <w:pPr>
              <w:pStyle w:val="1Para"/>
              <w:ind w:firstLine="0"/>
            </w:pPr>
            <w:r w:rsidRPr="00A02098">
              <w:t>0</w:t>
            </w:r>
          </w:p>
        </w:tc>
        <w:tc>
          <w:tcPr>
            <w:tcW w:w="1121" w:type="dxa"/>
            <w:shd w:val="clear" w:color="auto" w:fill="FFFF00"/>
          </w:tcPr>
          <w:p w14:paraId="1C423320" w14:textId="350C80DE" w:rsidR="00272A30" w:rsidRPr="00A02098" w:rsidRDefault="00F21BC2" w:rsidP="00F14CDF">
            <w:pPr>
              <w:pStyle w:val="1Para"/>
              <w:ind w:firstLine="0"/>
            </w:pPr>
            <w:r w:rsidRPr="00A02098">
              <w:t>0</w:t>
            </w:r>
          </w:p>
        </w:tc>
      </w:tr>
      <w:tr w:rsidR="00044922" w:rsidRPr="00A02098" w14:paraId="567F6B99" w14:textId="77777777" w:rsidTr="00F14CDF">
        <w:tblPrEx>
          <w:tblLook w:val="04A0" w:firstRow="1" w:lastRow="0" w:firstColumn="1" w:lastColumn="0" w:noHBand="0" w:noVBand="1"/>
        </w:tblPrEx>
        <w:tc>
          <w:tcPr>
            <w:tcW w:w="951" w:type="dxa"/>
            <w:shd w:val="clear" w:color="auto" w:fill="FFFF00"/>
          </w:tcPr>
          <w:p w14:paraId="2A2B33FA" w14:textId="613AAE83" w:rsidR="00272A30" w:rsidRPr="00A02098" w:rsidRDefault="00401F28" w:rsidP="00F14CDF">
            <w:pPr>
              <w:pStyle w:val="1Para"/>
              <w:ind w:firstLine="0"/>
            </w:pPr>
            <w:r w:rsidRPr="00A02098">
              <w:t>14580</w:t>
            </w:r>
          </w:p>
        </w:tc>
        <w:tc>
          <w:tcPr>
            <w:tcW w:w="1023" w:type="dxa"/>
            <w:shd w:val="clear" w:color="auto" w:fill="FFFF00"/>
          </w:tcPr>
          <w:p w14:paraId="5675B7BD" w14:textId="67E81F8E" w:rsidR="00272A30" w:rsidRPr="00A02098" w:rsidRDefault="00401F28" w:rsidP="00F14CDF">
            <w:pPr>
              <w:pStyle w:val="1Para"/>
              <w:ind w:firstLine="0"/>
            </w:pPr>
            <w:r w:rsidRPr="00A02098">
              <w:t>104</w:t>
            </w:r>
          </w:p>
        </w:tc>
        <w:tc>
          <w:tcPr>
            <w:tcW w:w="1500" w:type="dxa"/>
            <w:shd w:val="clear" w:color="auto" w:fill="FFFF00"/>
          </w:tcPr>
          <w:p w14:paraId="7D16B728" w14:textId="430CFDE9" w:rsidR="00272A30" w:rsidRPr="00A02098" w:rsidRDefault="00F21BC2" w:rsidP="00F14CDF">
            <w:pPr>
              <w:pStyle w:val="1Para"/>
              <w:ind w:firstLine="0"/>
            </w:pPr>
            <w:r w:rsidRPr="00A02098">
              <w:t>69</w:t>
            </w:r>
          </w:p>
        </w:tc>
        <w:tc>
          <w:tcPr>
            <w:tcW w:w="1756" w:type="dxa"/>
            <w:shd w:val="clear" w:color="auto" w:fill="FFFF00"/>
          </w:tcPr>
          <w:p w14:paraId="6B7D7024" w14:textId="791344AD" w:rsidR="00272A30" w:rsidRPr="00A02098" w:rsidRDefault="00F21BC2" w:rsidP="00F14CDF">
            <w:pPr>
              <w:pStyle w:val="1Para"/>
              <w:ind w:firstLine="0"/>
            </w:pPr>
            <w:r w:rsidRPr="00A02098">
              <w:t>35</w:t>
            </w:r>
          </w:p>
        </w:tc>
        <w:tc>
          <w:tcPr>
            <w:tcW w:w="950" w:type="dxa"/>
            <w:shd w:val="clear" w:color="auto" w:fill="FFFF00"/>
          </w:tcPr>
          <w:p w14:paraId="46440399" w14:textId="7DD00A7D" w:rsidR="00272A30" w:rsidRPr="00A02098" w:rsidRDefault="00F21BC2" w:rsidP="00F14CDF">
            <w:pPr>
              <w:pStyle w:val="1Para"/>
              <w:ind w:firstLine="0"/>
            </w:pPr>
            <w:r w:rsidRPr="00A02098">
              <w:t>0</w:t>
            </w:r>
          </w:p>
        </w:tc>
        <w:tc>
          <w:tcPr>
            <w:tcW w:w="1268" w:type="dxa"/>
            <w:gridSpan w:val="2"/>
            <w:shd w:val="clear" w:color="auto" w:fill="FFFF00"/>
          </w:tcPr>
          <w:p w14:paraId="3A4ADB6D" w14:textId="7FBB4800" w:rsidR="00272A30" w:rsidRPr="00A02098" w:rsidRDefault="00F21BC2" w:rsidP="00F14CDF">
            <w:pPr>
              <w:pStyle w:val="1Para"/>
              <w:ind w:firstLine="0"/>
            </w:pPr>
            <w:r w:rsidRPr="00A02098">
              <w:t>0</w:t>
            </w:r>
          </w:p>
        </w:tc>
        <w:tc>
          <w:tcPr>
            <w:tcW w:w="1402" w:type="dxa"/>
            <w:shd w:val="clear" w:color="auto" w:fill="FFFF00"/>
          </w:tcPr>
          <w:p w14:paraId="64D0AC14" w14:textId="234F05D6" w:rsidR="00272A30" w:rsidRPr="00A02098" w:rsidRDefault="00F21BC2" w:rsidP="00F14CDF">
            <w:pPr>
              <w:pStyle w:val="1Para"/>
              <w:ind w:firstLine="0"/>
            </w:pPr>
            <w:r w:rsidRPr="00A02098">
              <w:t>0</w:t>
            </w:r>
          </w:p>
        </w:tc>
        <w:tc>
          <w:tcPr>
            <w:tcW w:w="1121" w:type="dxa"/>
            <w:shd w:val="clear" w:color="auto" w:fill="FFFF00"/>
          </w:tcPr>
          <w:p w14:paraId="3466600C" w14:textId="298B59D0" w:rsidR="00272A30" w:rsidRPr="00A02098" w:rsidRDefault="00F21BC2" w:rsidP="00F14CDF">
            <w:pPr>
              <w:pStyle w:val="1Para"/>
              <w:ind w:firstLine="0"/>
            </w:pPr>
            <w:r w:rsidRPr="00A02098">
              <w:t>0</w:t>
            </w:r>
          </w:p>
        </w:tc>
      </w:tr>
      <w:tr w:rsidR="00044922" w:rsidRPr="00A02098" w14:paraId="23E1F6FD" w14:textId="77777777" w:rsidTr="00F14CDF">
        <w:tblPrEx>
          <w:tblLook w:val="04A0" w:firstRow="1" w:lastRow="0" w:firstColumn="1" w:lastColumn="0" w:noHBand="0" w:noVBand="1"/>
        </w:tblPrEx>
        <w:tc>
          <w:tcPr>
            <w:tcW w:w="951" w:type="dxa"/>
            <w:shd w:val="clear" w:color="auto" w:fill="FFFF00"/>
          </w:tcPr>
          <w:p w14:paraId="714FB21B" w14:textId="29C81140" w:rsidR="00272A30" w:rsidRPr="00A02098" w:rsidRDefault="00401F28" w:rsidP="00F14CDF">
            <w:pPr>
              <w:pStyle w:val="1Para"/>
              <w:ind w:firstLine="0"/>
            </w:pPr>
            <w:r w:rsidRPr="00A02098">
              <w:t>110095</w:t>
            </w:r>
          </w:p>
        </w:tc>
        <w:tc>
          <w:tcPr>
            <w:tcW w:w="1023" w:type="dxa"/>
            <w:shd w:val="clear" w:color="auto" w:fill="FFFF00"/>
          </w:tcPr>
          <w:p w14:paraId="1970BABC" w14:textId="44E8898C" w:rsidR="00272A30" w:rsidRPr="00A02098" w:rsidRDefault="00401F28" w:rsidP="00F14CDF">
            <w:pPr>
              <w:pStyle w:val="1Para"/>
              <w:ind w:firstLine="0"/>
            </w:pPr>
            <w:r w:rsidRPr="00A02098">
              <w:t>73</w:t>
            </w:r>
          </w:p>
        </w:tc>
        <w:tc>
          <w:tcPr>
            <w:tcW w:w="1500" w:type="dxa"/>
            <w:shd w:val="clear" w:color="auto" w:fill="FFFF00"/>
          </w:tcPr>
          <w:p w14:paraId="14B87AC4" w14:textId="1A0237D2" w:rsidR="00272A30" w:rsidRPr="00A02098" w:rsidRDefault="00E73468" w:rsidP="00F14CDF">
            <w:pPr>
              <w:pStyle w:val="1Para"/>
              <w:ind w:firstLine="0"/>
            </w:pPr>
            <w:r w:rsidRPr="00A02098">
              <w:t>20</w:t>
            </w:r>
          </w:p>
        </w:tc>
        <w:tc>
          <w:tcPr>
            <w:tcW w:w="1756" w:type="dxa"/>
            <w:shd w:val="clear" w:color="auto" w:fill="FFFF00"/>
          </w:tcPr>
          <w:p w14:paraId="044A7B16" w14:textId="12460584" w:rsidR="00272A30" w:rsidRPr="00A02098" w:rsidRDefault="003A0FCA" w:rsidP="00F14CDF">
            <w:pPr>
              <w:pStyle w:val="1Para"/>
              <w:ind w:firstLine="0"/>
            </w:pPr>
            <w:r w:rsidRPr="00A02098">
              <w:t>47</w:t>
            </w:r>
          </w:p>
        </w:tc>
        <w:tc>
          <w:tcPr>
            <w:tcW w:w="950" w:type="dxa"/>
            <w:shd w:val="clear" w:color="auto" w:fill="FFFF00"/>
          </w:tcPr>
          <w:p w14:paraId="3860B237" w14:textId="536D817D" w:rsidR="00272A30" w:rsidRPr="00A02098" w:rsidRDefault="003A0FCA" w:rsidP="00F14CDF">
            <w:pPr>
              <w:pStyle w:val="1Para"/>
              <w:ind w:firstLine="0"/>
            </w:pPr>
            <w:r w:rsidRPr="00A02098">
              <w:t>0</w:t>
            </w:r>
          </w:p>
        </w:tc>
        <w:tc>
          <w:tcPr>
            <w:tcW w:w="1268" w:type="dxa"/>
            <w:gridSpan w:val="2"/>
            <w:shd w:val="clear" w:color="auto" w:fill="FFFF00"/>
          </w:tcPr>
          <w:p w14:paraId="70A1BCCC" w14:textId="596C9210" w:rsidR="00272A30" w:rsidRPr="00A02098" w:rsidRDefault="003A0FCA" w:rsidP="00F14CDF">
            <w:pPr>
              <w:pStyle w:val="1Para"/>
              <w:ind w:firstLine="0"/>
            </w:pPr>
            <w:r w:rsidRPr="00A02098">
              <w:t>6</w:t>
            </w:r>
          </w:p>
        </w:tc>
        <w:tc>
          <w:tcPr>
            <w:tcW w:w="1402" w:type="dxa"/>
            <w:shd w:val="clear" w:color="auto" w:fill="FFFF00"/>
          </w:tcPr>
          <w:p w14:paraId="07D4CFA1" w14:textId="606A3EB0" w:rsidR="00272A30" w:rsidRPr="00A02098" w:rsidRDefault="003A0FCA" w:rsidP="00F14CDF">
            <w:pPr>
              <w:pStyle w:val="1Para"/>
              <w:ind w:firstLine="0"/>
            </w:pPr>
            <w:r w:rsidRPr="00A02098">
              <w:t>0</w:t>
            </w:r>
          </w:p>
        </w:tc>
        <w:tc>
          <w:tcPr>
            <w:tcW w:w="1121" w:type="dxa"/>
            <w:shd w:val="clear" w:color="auto" w:fill="FFFF00"/>
          </w:tcPr>
          <w:p w14:paraId="0A2E0E29" w14:textId="26603347" w:rsidR="00272A30" w:rsidRPr="00A02098" w:rsidRDefault="00F21BC2" w:rsidP="00F14CDF">
            <w:pPr>
              <w:pStyle w:val="1Para"/>
              <w:ind w:firstLine="0"/>
            </w:pPr>
            <w:r w:rsidRPr="00A02098">
              <w:t>0</w:t>
            </w:r>
          </w:p>
        </w:tc>
      </w:tr>
      <w:tr w:rsidR="00044922" w:rsidRPr="00A02098" w14:paraId="2E4BAA79" w14:textId="77777777" w:rsidTr="00F14CDF">
        <w:tblPrEx>
          <w:tblLook w:val="04A0" w:firstRow="1" w:lastRow="0" w:firstColumn="1" w:lastColumn="0" w:noHBand="0" w:noVBand="1"/>
        </w:tblPrEx>
        <w:tc>
          <w:tcPr>
            <w:tcW w:w="951" w:type="dxa"/>
            <w:shd w:val="clear" w:color="auto" w:fill="A8D08D" w:themeFill="accent6" w:themeFillTint="99"/>
          </w:tcPr>
          <w:p w14:paraId="2ECD1550" w14:textId="7FAEB603" w:rsidR="00272A30" w:rsidRPr="00A02098" w:rsidRDefault="00401F28" w:rsidP="00F14CDF">
            <w:pPr>
              <w:pStyle w:val="1Para"/>
              <w:ind w:firstLine="0"/>
            </w:pPr>
            <w:r w:rsidRPr="00A02098">
              <w:t>7456</w:t>
            </w:r>
          </w:p>
        </w:tc>
        <w:tc>
          <w:tcPr>
            <w:tcW w:w="1023" w:type="dxa"/>
            <w:shd w:val="clear" w:color="auto" w:fill="A8D08D" w:themeFill="accent6" w:themeFillTint="99"/>
          </w:tcPr>
          <w:p w14:paraId="0CB769E5" w14:textId="39E31096" w:rsidR="00272A30" w:rsidRPr="00A02098" w:rsidRDefault="00401F28" w:rsidP="00F14CDF">
            <w:pPr>
              <w:pStyle w:val="1Para"/>
              <w:ind w:firstLine="0"/>
            </w:pPr>
            <w:r w:rsidRPr="00A02098">
              <w:t>70</w:t>
            </w:r>
          </w:p>
        </w:tc>
        <w:tc>
          <w:tcPr>
            <w:tcW w:w="1500" w:type="dxa"/>
            <w:shd w:val="clear" w:color="auto" w:fill="A8D08D" w:themeFill="accent6" w:themeFillTint="99"/>
          </w:tcPr>
          <w:p w14:paraId="736622C5" w14:textId="453AB161" w:rsidR="00272A30" w:rsidRPr="00A02098" w:rsidRDefault="00080479" w:rsidP="00F14CDF">
            <w:pPr>
              <w:pStyle w:val="1Para"/>
              <w:ind w:firstLine="0"/>
            </w:pPr>
            <w:r w:rsidRPr="00A02098">
              <w:t>5</w:t>
            </w:r>
          </w:p>
        </w:tc>
        <w:tc>
          <w:tcPr>
            <w:tcW w:w="1756" w:type="dxa"/>
            <w:shd w:val="clear" w:color="auto" w:fill="A8D08D" w:themeFill="accent6" w:themeFillTint="99"/>
          </w:tcPr>
          <w:p w14:paraId="3050E2B1" w14:textId="1C368F97" w:rsidR="00272A30" w:rsidRPr="00A02098" w:rsidRDefault="00080479" w:rsidP="00F14CDF">
            <w:pPr>
              <w:pStyle w:val="1Para"/>
              <w:ind w:firstLine="0"/>
            </w:pPr>
            <w:r w:rsidRPr="00A02098">
              <w:t>20</w:t>
            </w:r>
          </w:p>
        </w:tc>
        <w:tc>
          <w:tcPr>
            <w:tcW w:w="950" w:type="dxa"/>
            <w:shd w:val="clear" w:color="auto" w:fill="A8D08D" w:themeFill="accent6" w:themeFillTint="99"/>
          </w:tcPr>
          <w:p w14:paraId="2A157559" w14:textId="15E1D22F" w:rsidR="00272A30" w:rsidRPr="00A02098" w:rsidRDefault="00080479" w:rsidP="00F14CDF">
            <w:pPr>
              <w:pStyle w:val="1Para"/>
              <w:ind w:firstLine="0"/>
            </w:pPr>
            <w:r w:rsidRPr="00A02098">
              <w:t>45</w:t>
            </w:r>
          </w:p>
        </w:tc>
        <w:tc>
          <w:tcPr>
            <w:tcW w:w="1268" w:type="dxa"/>
            <w:gridSpan w:val="2"/>
            <w:shd w:val="clear" w:color="auto" w:fill="A8D08D" w:themeFill="accent6" w:themeFillTint="99"/>
          </w:tcPr>
          <w:p w14:paraId="14439108" w14:textId="59317678" w:rsidR="00272A30" w:rsidRPr="00A02098" w:rsidRDefault="00080479" w:rsidP="00F14CDF">
            <w:pPr>
              <w:pStyle w:val="1Para"/>
              <w:ind w:firstLine="0"/>
            </w:pPr>
            <w:r w:rsidRPr="00A02098">
              <w:t>0</w:t>
            </w:r>
          </w:p>
        </w:tc>
        <w:tc>
          <w:tcPr>
            <w:tcW w:w="1402" w:type="dxa"/>
            <w:shd w:val="clear" w:color="auto" w:fill="A8D08D" w:themeFill="accent6" w:themeFillTint="99"/>
          </w:tcPr>
          <w:p w14:paraId="7F1F8E22" w14:textId="7D8A7393" w:rsidR="00272A30" w:rsidRPr="00A02098" w:rsidRDefault="00080479" w:rsidP="00F14CDF">
            <w:pPr>
              <w:pStyle w:val="1Para"/>
              <w:ind w:firstLine="0"/>
            </w:pPr>
            <w:r w:rsidRPr="00A02098">
              <w:t>0</w:t>
            </w:r>
          </w:p>
        </w:tc>
        <w:tc>
          <w:tcPr>
            <w:tcW w:w="1121" w:type="dxa"/>
            <w:shd w:val="clear" w:color="auto" w:fill="A8D08D" w:themeFill="accent6" w:themeFillTint="99"/>
          </w:tcPr>
          <w:p w14:paraId="789CB153" w14:textId="2130E25E" w:rsidR="00272A30" w:rsidRPr="00A02098" w:rsidRDefault="00F21BC2" w:rsidP="00F14CDF">
            <w:pPr>
              <w:pStyle w:val="1Para"/>
              <w:ind w:firstLine="0"/>
            </w:pPr>
            <w:r w:rsidRPr="00A02098">
              <w:t>0</w:t>
            </w:r>
          </w:p>
        </w:tc>
      </w:tr>
      <w:tr w:rsidR="00044922" w:rsidRPr="00A02098" w14:paraId="77B0701A" w14:textId="77777777" w:rsidTr="00F14CDF">
        <w:tblPrEx>
          <w:tblLook w:val="04A0" w:firstRow="1" w:lastRow="0" w:firstColumn="1" w:lastColumn="0" w:noHBand="0" w:noVBand="1"/>
        </w:tblPrEx>
        <w:trPr>
          <w:trHeight w:val="394"/>
        </w:trPr>
        <w:tc>
          <w:tcPr>
            <w:tcW w:w="951" w:type="dxa"/>
            <w:shd w:val="clear" w:color="auto" w:fill="A8D08D" w:themeFill="accent6" w:themeFillTint="99"/>
          </w:tcPr>
          <w:p w14:paraId="27D7BE66" w14:textId="5AAB0F9D" w:rsidR="00272A30" w:rsidRPr="00A02098" w:rsidRDefault="00401F28" w:rsidP="00F14CDF">
            <w:pPr>
              <w:pStyle w:val="1Para"/>
              <w:ind w:firstLine="0"/>
            </w:pPr>
            <w:r w:rsidRPr="00A02098">
              <w:t>9012</w:t>
            </w:r>
          </w:p>
        </w:tc>
        <w:tc>
          <w:tcPr>
            <w:tcW w:w="1023" w:type="dxa"/>
            <w:shd w:val="clear" w:color="auto" w:fill="A8D08D" w:themeFill="accent6" w:themeFillTint="99"/>
          </w:tcPr>
          <w:p w14:paraId="1AB00BC0" w14:textId="6C4329C3" w:rsidR="00272A30" w:rsidRPr="00A02098" w:rsidRDefault="00401F28" w:rsidP="00F14CDF">
            <w:pPr>
              <w:pStyle w:val="1Para"/>
              <w:ind w:firstLine="0"/>
            </w:pPr>
            <w:r w:rsidRPr="00A02098">
              <w:t>99</w:t>
            </w:r>
          </w:p>
        </w:tc>
        <w:tc>
          <w:tcPr>
            <w:tcW w:w="1500" w:type="dxa"/>
            <w:shd w:val="clear" w:color="auto" w:fill="A8D08D" w:themeFill="accent6" w:themeFillTint="99"/>
          </w:tcPr>
          <w:p w14:paraId="6EBF7D2B" w14:textId="21A7942E" w:rsidR="00272A30" w:rsidRPr="00A02098" w:rsidRDefault="00080479" w:rsidP="00F14CDF">
            <w:pPr>
              <w:pStyle w:val="1Para"/>
              <w:ind w:firstLine="0"/>
            </w:pPr>
            <w:r w:rsidRPr="00A02098">
              <w:t>37</w:t>
            </w:r>
          </w:p>
        </w:tc>
        <w:tc>
          <w:tcPr>
            <w:tcW w:w="1756" w:type="dxa"/>
            <w:shd w:val="clear" w:color="auto" w:fill="A8D08D" w:themeFill="accent6" w:themeFillTint="99"/>
          </w:tcPr>
          <w:p w14:paraId="4331D235" w14:textId="3E85C07F" w:rsidR="00272A30" w:rsidRPr="00A02098" w:rsidRDefault="00080479" w:rsidP="00F14CDF">
            <w:pPr>
              <w:pStyle w:val="1Para"/>
              <w:ind w:firstLine="0"/>
            </w:pPr>
            <w:r w:rsidRPr="00A02098">
              <w:t>62</w:t>
            </w:r>
          </w:p>
        </w:tc>
        <w:tc>
          <w:tcPr>
            <w:tcW w:w="950" w:type="dxa"/>
            <w:shd w:val="clear" w:color="auto" w:fill="A8D08D" w:themeFill="accent6" w:themeFillTint="99"/>
          </w:tcPr>
          <w:p w14:paraId="695A1132" w14:textId="5BA93D43" w:rsidR="00272A30" w:rsidRPr="00A02098" w:rsidRDefault="00080479" w:rsidP="00F14CDF">
            <w:pPr>
              <w:pStyle w:val="1Para"/>
              <w:ind w:firstLine="0"/>
            </w:pPr>
            <w:r w:rsidRPr="00A02098">
              <w:t>0</w:t>
            </w:r>
          </w:p>
        </w:tc>
        <w:tc>
          <w:tcPr>
            <w:tcW w:w="1268" w:type="dxa"/>
            <w:gridSpan w:val="2"/>
            <w:shd w:val="clear" w:color="auto" w:fill="A8D08D" w:themeFill="accent6" w:themeFillTint="99"/>
          </w:tcPr>
          <w:p w14:paraId="3F52921E" w14:textId="667A7D00" w:rsidR="00272A30" w:rsidRPr="00A02098" w:rsidRDefault="00080479" w:rsidP="00F14CDF">
            <w:pPr>
              <w:pStyle w:val="1Para"/>
              <w:ind w:firstLine="0"/>
            </w:pPr>
            <w:r w:rsidRPr="00A02098">
              <w:t>0</w:t>
            </w:r>
          </w:p>
        </w:tc>
        <w:tc>
          <w:tcPr>
            <w:tcW w:w="1402" w:type="dxa"/>
            <w:shd w:val="clear" w:color="auto" w:fill="A8D08D" w:themeFill="accent6" w:themeFillTint="99"/>
          </w:tcPr>
          <w:p w14:paraId="5DBC5267" w14:textId="386DB785" w:rsidR="00272A30" w:rsidRPr="00A02098" w:rsidRDefault="00080479" w:rsidP="00F14CDF">
            <w:pPr>
              <w:pStyle w:val="1Para"/>
              <w:ind w:firstLine="0"/>
            </w:pPr>
            <w:r w:rsidRPr="00A02098">
              <w:t>0</w:t>
            </w:r>
          </w:p>
        </w:tc>
        <w:tc>
          <w:tcPr>
            <w:tcW w:w="1121" w:type="dxa"/>
            <w:shd w:val="clear" w:color="auto" w:fill="A8D08D" w:themeFill="accent6" w:themeFillTint="99"/>
          </w:tcPr>
          <w:p w14:paraId="1CB21A87" w14:textId="1DF40D61" w:rsidR="00272A30" w:rsidRPr="00A02098" w:rsidRDefault="00F21BC2" w:rsidP="00F14CDF">
            <w:pPr>
              <w:pStyle w:val="1Para"/>
              <w:ind w:firstLine="0"/>
            </w:pPr>
            <w:r w:rsidRPr="00A02098">
              <w:t>0</w:t>
            </w:r>
          </w:p>
        </w:tc>
      </w:tr>
      <w:tr w:rsidR="00044922" w:rsidRPr="00A02098" w14:paraId="73656D22" w14:textId="77777777" w:rsidTr="00F14CDF">
        <w:tblPrEx>
          <w:tblLook w:val="04A0" w:firstRow="1" w:lastRow="0" w:firstColumn="1" w:lastColumn="0" w:noHBand="0" w:noVBand="1"/>
        </w:tblPrEx>
        <w:trPr>
          <w:trHeight w:val="353"/>
        </w:trPr>
        <w:tc>
          <w:tcPr>
            <w:tcW w:w="951" w:type="dxa"/>
            <w:shd w:val="clear" w:color="auto" w:fill="A8D08D" w:themeFill="accent6" w:themeFillTint="99"/>
          </w:tcPr>
          <w:p w14:paraId="5D90C4A6" w14:textId="7FE7944B" w:rsidR="00401F28" w:rsidRPr="00A02098" w:rsidRDefault="00F019F6" w:rsidP="00F14CDF">
            <w:pPr>
              <w:pStyle w:val="1Para"/>
              <w:ind w:firstLine="0"/>
            </w:pPr>
            <w:r w:rsidRPr="00A02098">
              <w:rPr>
                <w:noProof/>
                <w:lang w:val="en-ZA" w:eastAsia="en-ZA"/>
              </w:rPr>
              <mc:AlternateContent>
                <mc:Choice Requires="wps">
                  <w:drawing>
                    <wp:anchor distT="0" distB="0" distL="114300" distR="114300" simplePos="0" relativeHeight="251661312" behindDoc="0" locked="0" layoutInCell="1" allowOverlap="1" wp14:anchorId="13E4FB45" wp14:editId="56C08E3F">
                      <wp:simplePos x="0" y="0"/>
                      <wp:positionH relativeFrom="leftMargin">
                        <wp:posOffset>-458530</wp:posOffset>
                      </wp:positionH>
                      <wp:positionV relativeFrom="paragraph">
                        <wp:posOffset>-496438</wp:posOffset>
                      </wp:positionV>
                      <wp:extent cx="1828800" cy="1828800"/>
                      <wp:effectExtent l="0" t="0" r="0" b="0"/>
                      <wp:wrapNone/>
                      <wp:docPr id="14" name="Text Box 14"/>
                      <wp:cNvGraphicFramePr/>
                      <a:graphic xmlns:a="http://schemas.openxmlformats.org/drawingml/2006/main">
                        <a:graphicData uri="http://schemas.microsoft.com/office/word/2010/wordprocessingShape">
                          <wps:wsp>
                            <wps:cNvSpPr txBox="1"/>
                            <wps:spPr>
                              <a:xfrm rot="16200000">
                                <a:off x="0" y="0"/>
                                <a:ext cx="1828800" cy="1828800"/>
                              </a:xfrm>
                              <a:prstGeom prst="rect">
                                <a:avLst/>
                              </a:prstGeom>
                              <a:noFill/>
                              <a:ln>
                                <a:noFill/>
                              </a:ln>
                            </wps:spPr>
                            <wps:txbx>
                              <w:txbxContent>
                                <w:p w14:paraId="16044A31" w14:textId="1AD082C2" w:rsidR="00FD2461" w:rsidRPr="00F019F6" w:rsidRDefault="00FD2461" w:rsidP="00F019F6">
                                  <w:pPr>
                                    <w:pStyle w:val="1Para"/>
                                    <w:ind w:firstLine="0"/>
                                    <w:rPr>
                                      <w:color w:val="000000" w:themeColor="text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019F6">
                                    <w:t>FUNDAMENTAL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3E4FB45" id="Text Box 14" o:spid="_x0000_s1029" type="#_x0000_t202" style="position:absolute;margin-left:-36.1pt;margin-top:-39.1pt;width:2in;height:2in;rotation:-90;z-index:251661312;visibility:visible;mso-wrap-style:none;mso-wrap-distance-left:9pt;mso-wrap-distance-top:0;mso-wrap-distance-right:9pt;mso-wrap-distance-bottom:0;mso-position-horizontal:absolute;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" filled="f" stroked="f">
                      <v:textbox style="mso-fit-shape-to-text:t">
                        <w:txbxContent>
                          <w:p w14:paraId="16044A31" w14:textId="1AD082C2" w:rsidR="00FD2461" w:rsidRPr="00F019F6" w:rsidRDefault="00FD2461" w:rsidP="00F019F6">
                            <w:pPr>
                              <w:pStyle w:val="1Para"/>
                              <w:ind w:firstLine="0"/>
                              <w:rPr>
                                <w:color w:val="000000" w:themeColor="text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019F6">
                              <w:t>FUNDAMENTAL</w:t>
                            </w:r>
                          </w:p>
                        </w:txbxContent>
                      </v:textbox>
                      <w10:wrap anchorx="margin"/>
                    </v:shape>
                  </w:pict>
                </mc:Fallback>
              </mc:AlternateContent>
            </w:r>
            <w:r w:rsidR="00401F28" w:rsidRPr="00A02098">
              <w:t>9013</w:t>
            </w:r>
          </w:p>
        </w:tc>
        <w:tc>
          <w:tcPr>
            <w:tcW w:w="1023" w:type="dxa"/>
            <w:shd w:val="clear" w:color="auto" w:fill="A8D08D" w:themeFill="accent6" w:themeFillTint="99"/>
          </w:tcPr>
          <w:p w14:paraId="15D4F929" w14:textId="6E31D6AF" w:rsidR="00401F28" w:rsidRPr="00A02098" w:rsidRDefault="00401F28" w:rsidP="00F14CDF">
            <w:pPr>
              <w:pStyle w:val="1Para"/>
              <w:ind w:firstLine="0"/>
            </w:pPr>
            <w:r w:rsidRPr="00A02098">
              <w:t>35</w:t>
            </w:r>
          </w:p>
        </w:tc>
        <w:tc>
          <w:tcPr>
            <w:tcW w:w="1500" w:type="dxa"/>
            <w:shd w:val="clear" w:color="auto" w:fill="A8D08D" w:themeFill="accent6" w:themeFillTint="99"/>
          </w:tcPr>
          <w:p w14:paraId="2667601B" w14:textId="6A97D5A6" w:rsidR="00401F28" w:rsidRPr="00A02098" w:rsidRDefault="00080479" w:rsidP="00F14CDF">
            <w:pPr>
              <w:pStyle w:val="1Para"/>
              <w:ind w:firstLine="0"/>
            </w:pPr>
            <w:r w:rsidRPr="00A02098">
              <w:t>3</w:t>
            </w:r>
          </w:p>
        </w:tc>
        <w:tc>
          <w:tcPr>
            <w:tcW w:w="1756" w:type="dxa"/>
            <w:shd w:val="clear" w:color="auto" w:fill="A8D08D" w:themeFill="accent6" w:themeFillTint="99"/>
          </w:tcPr>
          <w:p w14:paraId="66DEA6DA" w14:textId="34743101" w:rsidR="00401F28" w:rsidRPr="00A02098" w:rsidRDefault="00080479" w:rsidP="00F14CDF">
            <w:pPr>
              <w:pStyle w:val="1Para"/>
              <w:ind w:firstLine="0"/>
            </w:pPr>
            <w:r w:rsidRPr="00A02098">
              <w:t>17</w:t>
            </w:r>
          </w:p>
        </w:tc>
        <w:tc>
          <w:tcPr>
            <w:tcW w:w="950" w:type="dxa"/>
            <w:shd w:val="clear" w:color="auto" w:fill="A8D08D" w:themeFill="accent6" w:themeFillTint="99"/>
          </w:tcPr>
          <w:p w14:paraId="06B3D822" w14:textId="3E1655B3" w:rsidR="00401F28" w:rsidRPr="00A02098" w:rsidRDefault="00080479" w:rsidP="00F14CDF">
            <w:pPr>
              <w:pStyle w:val="1Para"/>
              <w:ind w:firstLine="0"/>
            </w:pPr>
            <w:r w:rsidRPr="00A02098">
              <w:t>15</w:t>
            </w:r>
          </w:p>
        </w:tc>
        <w:tc>
          <w:tcPr>
            <w:tcW w:w="1268" w:type="dxa"/>
            <w:gridSpan w:val="2"/>
            <w:shd w:val="clear" w:color="auto" w:fill="A8D08D" w:themeFill="accent6" w:themeFillTint="99"/>
          </w:tcPr>
          <w:p w14:paraId="3C774926" w14:textId="44046F4A" w:rsidR="00401F28" w:rsidRPr="00A02098" w:rsidRDefault="00080479" w:rsidP="00F14CDF">
            <w:pPr>
              <w:pStyle w:val="1Para"/>
              <w:ind w:firstLine="0"/>
            </w:pPr>
            <w:r w:rsidRPr="00A02098">
              <w:t>0</w:t>
            </w:r>
          </w:p>
        </w:tc>
        <w:tc>
          <w:tcPr>
            <w:tcW w:w="1402" w:type="dxa"/>
            <w:shd w:val="clear" w:color="auto" w:fill="A8D08D" w:themeFill="accent6" w:themeFillTint="99"/>
          </w:tcPr>
          <w:p w14:paraId="473E0481" w14:textId="4ADD6662" w:rsidR="00401F28" w:rsidRPr="00A02098" w:rsidRDefault="00080479" w:rsidP="00F14CDF">
            <w:pPr>
              <w:pStyle w:val="1Para"/>
              <w:ind w:firstLine="0"/>
            </w:pPr>
            <w:r w:rsidRPr="00A02098">
              <w:t>0</w:t>
            </w:r>
          </w:p>
        </w:tc>
        <w:tc>
          <w:tcPr>
            <w:tcW w:w="1121" w:type="dxa"/>
            <w:shd w:val="clear" w:color="auto" w:fill="A8D08D" w:themeFill="accent6" w:themeFillTint="99"/>
          </w:tcPr>
          <w:p w14:paraId="313FB091" w14:textId="459435E9" w:rsidR="00401F28" w:rsidRPr="00A02098" w:rsidRDefault="00F21BC2" w:rsidP="00F14CDF">
            <w:pPr>
              <w:pStyle w:val="1Para"/>
              <w:ind w:firstLine="0"/>
            </w:pPr>
            <w:r w:rsidRPr="00A02098">
              <w:t>0</w:t>
            </w:r>
          </w:p>
        </w:tc>
      </w:tr>
      <w:tr w:rsidR="00044922" w:rsidRPr="00A02098" w14:paraId="5DEDA017" w14:textId="77777777" w:rsidTr="00F14CDF">
        <w:tblPrEx>
          <w:tblLook w:val="04A0" w:firstRow="1" w:lastRow="0" w:firstColumn="1" w:lastColumn="0" w:noHBand="0" w:noVBand="1"/>
        </w:tblPrEx>
        <w:trPr>
          <w:trHeight w:val="384"/>
        </w:trPr>
        <w:tc>
          <w:tcPr>
            <w:tcW w:w="951" w:type="dxa"/>
            <w:shd w:val="clear" w:color="auto" w:fill="A8D08D" w:themeFill="accent6" w:themeFillTint="99"/>
          </w:tcPr>
          <w:p w14:paraId="2794D3BC" w14:textId="43D355E6" w:rsidR="00401F28" w:rsidRPr="00A02098" w:rsidRDefault="00401F28" w:rsidP="00F14CDF">
            <w:pPr>
              <w:pStyle w:val="1Para"/>
              <w:ind w:firstLine="0"/>
            </w:pPr>
            <w:r w:rsidRPr="00A02098">
              <w:t>119457</w:t>
            </w:r>
          </w:p>
        </w:tc>
        <w:tc>
          <w:tcPr>
            <w:tcW w:w="1023" w:type="dxa"/>
            <w:shd w:val="clear" w:color="auto" w:fill="A8D08D" w:themeFill="accent6" w:themeFillTint="99"/>
          </w:tcPr>
          <w:p w14:paraId="138BAB1E" w14:textId="19CF19C6" w:rsidR="00401F28" w:rsidRPr="00A02098" w:rsidRDefault="00080479" w:rsidP="00F14CDF">
            <w:pPr>
              <w:pStyle w:val="1Para"/>
              <w:ind w:firstLine="0"/>
            </w:pPr>
            <w:r w:rsidRPr="00A02098">
              <w:t>50</w:t>
            </w:r>
          </w:p>
        </w:tc>
        <w:tc>
          <w:tcPr>
            <w:tcW w:w="1500" w:type="dxa"/>
            <w:shd w:val="clear" w:color="auto" w:fill="A8D08D" w:themeFill="accent6" w:themeFillTint="99"/>
          </w:tcPr>
          <w:p w14:paraId="70304CE0" w14:textId="6B0353AE" w:rsidR="00401F28" w:rsidRPr="00A02098" w:rsidRDefault="00080479" w:rsidP="00F14CDF">
            <w:pPr>
              <w:pStyle w:val="1Para"/>
              <w:ind w:firstLine="0"/>
            </w:pPr>
            <w:r w:rsidRPr="00A02098">
              <w:t>0</w:t>
            </w:r>
          </w:p>
        </w:tc>
        <w:tc>
          <w:tcPr>
            <w:tcW w:w="1756" w:type="dxa"/>
            <w:shd w:val="clear" w:color="auto" w:fill="A8D08D" w:themeFill="accent6" w:themeFillTint="99"/>
          </w:tcPr>
          <w:p w14:paraId="0802294F" w14:textId="6FE2FE30" w:rsidR="00401F28" w:rsidRPr="00A02098" w:rsidRDefault="00080479" w:rsidP="00F14CDF">
            <w:pPr>
              <w:pStyle w:val="1Para"/>
              <w:ind w:firstLine="0"/>
            </w:pPr>
            <w:r w:rsidRPr="00A02098">
              <w:t>30</w:t>
            </w:r>
          </w:p>
        </w:tc>
        <w:tc>
          <w:tcPr>
            <w:tcW w:w="950" w:type="dxa"/>
            <w:shd w:val="clear" w:color="auto" w:fill="A8D08D" w:themeFill="accent6" w:themeFillTint="99"/>
          </w:tcPr>
          <w:p w14:paraId="55F77FF5" w14:textId="6DDB7FA6" w:rsidR="00401F28" w:rsidRPr="00A02098" w:rsidRDefault="00F21BC2" w:rsidP="00F14CDF">
            <w:pPr>
              <w:pStyle w:val="1Para"/>
              <w:ind w:firstLine="0"/>
            </w:pPr>
            <w:r w:rsidRPr="00A02098">
              <w:t>0</w:t>
            </w:r>
          </w:p>
        </w:tc>
        <w:tc>
          <w:tcPr>
            <w:tcW w:w="1268" w:type="dxa"/>
            <w:gridSpan w:val="2"/>
            <w:shd w:val="clear" w:color="auto" w:fill="A8D08D" w:themeFill="accent6" w:themeFillTint="99"/>
          </w:tcPr>
          <w:p w14:paraId="12F4C60E" w14:textId="6C0781FE" w:rsidR="00401F28" w:rsidRPr="00A02098" w:rsidRDefault="00F21BC2" w:rsidP="00F14CDF">
            <w:pPr>
              <w:pStyle w:val="1Para"/>
              <w:ind w:firstLine="0"/>
            </w:pPr>
            <w:r w:rsidRPr="00A02098">
              <w:t>0</w:t>
            </w:r>
          </w:p>
        </w:tc>
        <w:tc>
          <w:tcPr>
            <w:tcW w:w="1402" w:type="dxa"/>
            <w:shd w:val="clear" w:color="auto" w:fill="A8D08D" w:themeFill="accent6" w:themeFillTint="99"/>
          </w:tcPr>
          <w:p w14:paraId="535EB7B7" w14:textId="54AE72E0" w:rsidR="00401F28" w:rsidRPr="00A02098" w:rsidRDefault="00080479" w:rsidP="00F14CDF">
            <w:pPr>
              <w:pStyle w:val="1Para"/>
              <w:ind w:firstLine="0"/>
            </w:pPr>
            <w:r w:rsidRPr="00A02098">
              <w:t>20</w:t>
            </w:r>
          </w:p>
        </w:tc>
        <w:tc>
          <w:tcPr>
            <w:tcW w:w="1121" w:type="dxa"/>
            <w:shd w:val="clear" w:color="auto" w:fill="A8D08D" w:themeFill="accent6" w:themeFillTint="99"/>
          </w:tcPr>
          <w:p w14:paraId="73BABCE5" w14:textId="7BD4A7FD" w:rsidR="00401F28" w:rsidRPr="00A02098" w:rsidRDefault="00F21BC2" w:rsidP="00F14CDF">
            <w:pPr>
              <w:pStyle w:val="1Para"/>
              <w:ind w:firstLine="0"/>
            </w:pPr>
            <w:r w:rsidRPr="00A02098">
              <w:t>0</w:t>
            </w:r>
          </w:p>
        </w:tc>
      </w:tr>
      <w:tr w:rsidR="00044922" w:rsidRPr="00A02098" w14:paraId="0858DABC" w14:textId="77777777" w:rsidTr="00F14CDF">
        <w:tblPrEx>
          <w:tblLook w:val="04A0" w:firstRow="1" w:lastRow="0" w:firstColumn="1" w:lastColumn="0" w:noHBand="0" w:noVBand="1"/>
        </w:tblPrEx>
        <w:trPr>
          <w:trHeight w:val="304"/>
        </w:trPr>
        <w:tc>
          <w:tcPr>
            <w:tcW w:w="951" w:type="dxa"/>
            <w:shd w:val="clear" w:color="auto" w:fill="A8D08D" w:themeFill="accent6" w:themeFillTint="99"/>
          </w:tcPr>
          <w:p w14:paraId="5B48BFA6" w14:textId="6E0BEA56" w:rsidR="00401F28" w:rsidRPr="00A02098" w:rsidRDefault="00401F28" w:rsidP="00F14CDF">
            <w:pPr>
              <w:pStyle w:val="1Para"/>
              <w:ind w:firstLine="0"/>
            </w:pPr>
            <w:r w:rsidRPr="00A02098">
              <w:t>119465</w:t>
            </w:r>
          </w:p>
        </w:tc>
        <w:tc>
          <w:tcPr>
            <w:tcW w:w="1023" w:type="dxa"/>
            <w:shd w:val="clear" w:color="auto" w:fill="A8D08D" w:themeFill="accent6" w:themeFillTint="99"/>
          </w:tcPr>
          <w:p w14:paraId="10ED35A6" w14:textId="680A0116" w:rsidR="00401F28" w:rsidRPr="00A02098" w:rsidRDefault="00401F28" w:rsidP="00F14CDF">
            <w:pPr>
              <w:pStyle w:val="1Para"/>
              <w:ind w:firstLine="0"/>
            </w:pPr>
            <w:r w:rsidRPr="00A02098">
              <w:t>30</w:t>
            </w:r>
          </w:p>
        </w:tc>
        <w:tc>
          <w:tcPr>
            <w:tcW w:w="1500" w:type="dxa"/>
            <w:shd w:val="clear" w:color="auto" w:fill="A8D08D" w:themeFill="accent6" w:themeFillTint="99"/>
          </w:tcPr>
          <w:p w14:paraId="772FDBD2" w14:textId="5F540670" w:rsidR="00401F28" w:rsidRPr="00A02098" w:rsidRDefault="00080479" w:rsidP="00F14CDF">
            <w:pPr>
              <w:pStyle w:val="1Para"/>
              <w:ind w:firstLine="0"/>
            </w:pPr>
            <w:r w:rsidRPr="00A02098">
              <w:t>10</w:t>
            </w:r>
          </w:p>
        </w:tc>
        <w:tc>
          <w:tcPr>
            <w:tcW w:w="1756" w:type="dxa"/>
            <w:shd w:val="clear" w:color="auto" w:fill="A8D08D" w:themeFill="accent6" w:themeFillTint="99"/>
          </w:tcPr>
          <w:p w14:paraId="0211022D" w14:textId="2144D1AE" w:rsidR="00401F28" w:rsidRPr="00A02098" w:rsidRDefault="00080479" w:rsidP="00F14CDF">
            <w:pPr>
              <w:pStyle w:val="1Para"/>
              <w:ind w:firstLine="0"/>
            </w:pPr>
            <w:r w:rsidRPr="00A02098">
              <w:t>15</w:t>
            </w:r>
          </w:p>
        </w:tc>
        <w:tc>
          <w:tcPr>
            <w:tcW w:w="950" w:type="dxa"/>
            <w:shd w:val="clear" w:color="auto" w:fill="A8D08D" w:themeFill="accent6" w:themeFillTint="99"/>
          </w:tcPr>
          <w:p w14:paraId="618D27A0" w14:textId="76E02BD6" w:rsidR="00401F28" w:rsidRPr="00A02098" w:rsidRDefault="00080479" w:rsidP="00F14CDF">
            <w:pPr>
              <w:pStyle w:val="1Para"/>
              <w:ind w:firstLine="0"/>
            </w:pPr>
            <w:r w:rsidRPr="00A02098">
              <w:t>0</w:t>
            </w:r>
          </w:p>
        </w:tc>
        <w:tc>
          <w:tcPr>
            <w:tcW w:w="1268" w:type="dxa"/>
            <w:gridSpan w:val="2"/>
            <w:shd w:val="clear" w:color="auto" w:fill="A8D08D" w:themeFill="accent6" w:themeFillTint="99"/>
          </w:tcPr>
          <w:p w14:paraId="7F361691" w14:textId="40BFA790" w:rsidR="00401F28" w:rsidRPr="00A02098" w:rsidRDefault="00080479" w:rsidP="00F14CDF">
            <w:pPr>
              <w:pStyle w:val="1Para"/>
              <w:ind w:firstLine="0"/>
            </w:pPr>
            <w:r w:rsidRPr="00A02098">
              <w:t>5</w:t>
            </w:r>
          </w:p>
        </w:tc>
        <w:tc>
          <w:tcPr>
            <w:tcW w:w="1402" w:type="dxa"/>
            <w:shd w:val="clear" w:color="auto" w:fill="A8D08D" w:themeFill="accent6" w:themeFillTint="99"/>
          </w:tcPr>
          <w:p w14:paraId="590CA9AB" w14:textId="0908F210" w:rsidR="00401F28" w:rsidRPr="00A02098" w:rsidRDefault="00080479" w:rsidP="00F14CDF">
            <w:pPr>
              <w:pStyle w:val="1Para"/>
              <w:ind w:firstLine="0"/>
            </w:pPr>
            <w:r w:rsidRPr="00A02098">
              <w:t>0</w:t>
            </w:r>
          </w:p>
        </w:tc>
        <w:tc>
          <w:tcPr>
            <w:tcW w:w="1121" w:type="dxa"/>
            <w:shd w:val="clear" w:color="auto" w:fill="A8D08D" w:themeFill="accent6" w:themeFillTint="99"/>
          </w:tcPr>
          <w:p w14:paraId="55D5DBAA" w14:textId="3D5CFBD2" w:rsidR="00401F28" w:rsidRPr="00A02098" w:rsidRDefault="00080479" w:rsidP="00F14CDF">
            <w:pPr>
              <w:pStyle w:val="1Para"/>
              <w:ind w:firstLine="0"/>
            </w:pPr>
            <w:r w:rsidRPr="00A02098">
              <w:t>0</w:t>
            </w:r>
          </w:p>
        </w:tc>
      </w:tr>
      <w:tr w:rsidR="00044922" w:rsidRPr="00A02098" w14:paraId="1C48013F" w14:textId="77777777" w:rsidTr="00F14CDF">
        <w:tblPrEx>
          <w:tblLook w:val="04A0" w:firstRow="1" w:lastRow="0" w:firstColumn="1" w:lastColumn="0" w:noHBand="0" w:noVBand="1"/>
        </w:tblPrEx>
        <w:trPr>
          <w:trHeight w:val="435"/>
        </w:trPr>
        <w:tc>
          <w:tcPr>
            <w:tcW w:w="951" w:type="dxa"/>
            <w:shd w:val="clear" w:color="auto" w:fill="C9C9C9" w:themeFill="accent3" w:themeFillTint="99"/>
          </w:tcPr>
          <w:p w14:paraId="31909413" w14:textId="63E89909" w:rsidR="00401F28" w:rsidRPr="00A02098" w:rsidRDefault="00401F28" w:rsidP="00F14CDF">
            <w:pPr>
              <w:pStyle w:val="1Para"/>
              <w:ind w:firstLine="0"/>
            </w:pPr>
            <w:r w:rsidRPr="00A02098">
              <w:t>9357</w:t>
            </w:r>
          </w:p>
        </w:tc>
        <w:tc>
          <w:tcPr>
            <w:tcW w:w="1023" w:type="dxa"/>
            <w:shd w:val="clear" w:color="auto" w:fill="C9C9C9" w:themeFill="accent3" w:themeFillTint="99"/>
          </w:tcPr>
          <w:p w14:paraId="128D7193" w14:textId="6202C332" w:rsidR="00401F28" w:rsidRPr="00A02098" w:rsidRDefault="00EA72B9" w:rsidP="00F14CDF">
            <w:pPr>
              <w:pStyle w:val="1Para"/>
              <w:ind w:firstLine="0"/>
            </w:pPr>
            <w:r w:rsidRPr="00A02098">
              <w:t>55</w:t>
            </w:r>
          </w:p>
        </w:tc>
        <w:tc>
          <w:tcPr>
            <w:tcW w:w="1500" w:type="dxa"/>
            <w:shd w:val="clear" w:color="auto" w:fill="C9C9C9" w:themeFill="accent3" w:themeFillTint="99"/>
          </w:tcPr>
          <w:p w14:paraId="574AD19E" w14:textId="5D258625" w:rsidR="00401F28" w:rsidRPr="00A02098" w:rsidRDefault="00EA72B9" w:rsidP="00F14CDF">
            <w:pPr>
              <w:pStyle w:val="1Para"/>
              <w:ind w:firstLine="0"/>
            </w:pPr>
            <w:r w:rsidRPr="00A02098">
              <w:t>10</w:t>
            </w:r>
          </w:p>
        </w:tc>
        <w:tc>
          <w:tcPr>
            <w:tcW w:w="1756" w:type="dxa"/>
            <w:shd w:val="clear" w:color="auto" w:fill="C9C9C9" w:themeFill="accent3" w:themeFillTint="99"/>
          </w:tcPr>
          <w:p w14:paraId="6C588398" w14:textId="1D623CFD" w:rsidR="00401F28" w:rsidRPr="00A02098" w:rsidRDefault="00EA72B9" w:rsidP="00F14CDF">
            <w:pPr>
              <w:pStyle w:val="1Para"/>
              <w:ind w:firstLine="0"/>
            </w:pPr>
            <w:r w:rsidRPr="00A02098">
              <w:t>0</w:t>
            </w:r>
          </w:p>
        </w:tc>
        <w:tc>
          <w:tcPr>
            <w:tcW w:w="950" w:type="dxa"/>
            <w:shd w:val="clear" w:color="auto" w:fill="C9C9C9" w:themeFill="accent3" w:themeFillTint="99"/>
          </w:tcPr>
          <w:p w14:paraId="1ABD5F53" w14:textId="73B9D437" w:rsidR="00401F28" w:rsidRPr="00A02098" w:rsidRDefault="00EA72B9" w:rsidP="00F14CDF">
            <w:pPr>
              <w:pStyle w:val="1Para"/>
              <w:ind w:firstLine="0"/>
            </w:pPr>
            <w:r w:rsidRPr="00A02098">
              <w:t>45</w:t>
            </w:r>
          </w:p>
        </w:tc>
        <w:tc>
          <w:tcPr>
            <w:tcW w:w="1268" w:type="dxa"/>
            <w:gridSpan w:val="2"/>
            <w:shd w:val="clear" w:color="auto" w:fill="C9C9C9" w:themeFill="accent3" w:themeFillTint="99"/>
          </w:tcPr>
          <w:p w14:paraId="6DFEA56D" w14:textId="212F29AE" w:rsidR="00401F28" w:rsidRPr="00A02098" w:rsidRDefault="00EA72B9" w:rsidP="00F14CDF">
            <w:pPr>
              <w:pStyle w:val="1Para"/>
              <w:ind w:firstLine="0"/>
            </w:pPr>
            <w:r w:rsidRPr="00A02098">
              <w:t>0</w:t>
            </w:r>
          </w:p>
        </w:tc>
        <w:tc>
          <w:tcPr>
            <w:tcW w:w="1402" w:type="dxa"/>
            <w:shd w:val="clear" w:color="auto" w:fill="C9C9C9" w:themeFill="accent3" w:themeFillTint="99"/>
          </w:tcPr>
          <w:p w14:paraId="5D1D423A" w14:textId="498102C2" w:rsidR="00401F28" w:rsidRPr="00A02098" w:rsidRDefault="00EA72B9" w:rsidP="00F14CDF">
            <w:pPr>
              <w:pStyle w:val="1Para"/>
              <w:ind w:firstLine="0"/>
            </w:pPr>
            <w:r w:rsidRPr="00A02098">
              <w:t>0</w:t>
            </w:r>
          </w:p>
        </w:tc>
        <w:tc>
          <w:tcPr>
            <w:tcW w:w="1121" w:type="dxa"/>
            <w:shd w:val="clear" w:color="auto" w:fill="C9C9C9" w:themeFill="accent3" w:themeFillTint="99"/>
          </w:tcPr>
          <w:p w14:paraId="4682A02F" w14:textId="3FAD0481" w:rsidR="00401F28" w:rsidRPr="00A02098" w:rsidRDefault="00EA72B9" w:rsidP="00F14CDF">
            <w:pPr>
              <w:pStyle w:val="1Para"/>
              <w:ind w:firstLine="0"/>
            </w:pPr>
            <w:r w:rsidRPr="00A02098">
              <w:t>0</w:t>
            </w:r>
          </w:p>
        </w:tc>
      </w:tr>
      <w:tr w:rsidR="00044922" w:rsidRPr="00A02098" w14:paraId="58AAD053" w14:textId="77777777" w:rsidTr="00F14CDF">
        <w:tblPrEx>
          <w:tblLook w:val="04A0" w:firstRow="1" w:lastRow="0" w:firstColumn="1" w:lastColumn="0" w:noHBand="0" w:noVBand="1"/>
        </w:tblPrEx>
        <w:trPr>
          <w:trHeight w:val="373"/>
        </w:trPr>
        <w:tc>
          <w:tcPr>
            <w:tcW w:w="951" w:type="dxa"/>
            <w:shd w:val="clear" w:color="auto" w:fill="C9C9C9" w:themeFill="accent3" w:themeFillTint="99"/>
          </w:tcPr>
          <w:p w14:paraId="62560C08" w14:textId="0309DEE2" w:rsidR="00401F28" w:rsidRPr="00A02098" w:rsidRDefault="00401F28" w:rsidP="00F14CDF">
            <w:pPr>
              <w:pStyle w:val="1Para"/>
              <w:ind w:firstLine="0"/>
            </w:pPr>
            <w:r w:rsidRPr="00A02098">
              <w:lastRenderedPageBreak/>
              <w:t>12910</w:t>
            </w:r>
          </w:p>
        </w:tc>
        <w:tc>
          <w:tcPr>
            <w:tcW w:w="1023" w:type="dxa"/>
            <w:shd w:val="clear" w:color="auto" w:fill="C9C9C9" w:themeFill="accent3" w:themeFillTint="99"/>
          </w:tcPr>
          <w:p w14:paraId="1A186CCB" w14:textId="68FB41E7" w:rsidR="00401F28" w:rsidRPr="00A02098" w:rsidRDefault="00401F28" w:rsidP="00F14CDF">
            <w:pPr>
              <w:pStyle w:val="1Para"/>
              <w:ind w:firstLine="0"/>
            </w:pPr>
            <w:r w:rsidRPr="00A02098">
              <w:t>139</w:t>
            </w:r>
          </w:p>
        </w:tc>
        <w:tc>
          <w:tcPr>
            <w:tcW w:w="1500" w:type="dxa"/>
            <w:shd w:val="clear" w:color="auto" w:fill="C9C9C9" w:themeFill="accent3" w:themeFillTint="99"/>
          </w:tcPr>
          <w:p w14:paraId="36127213" w14:textId="6839FAC5" w:rsidR="00401F28" w:rsidRPr="00A02098" w:rsidRDefault="00EA72B9" w:rsidP="00F14CDF">
            <w:pPr>
              <w:pStyle w:val="1Para"/>
              <w:ind w:firstLine="0"/>
            </w:pPr>
            <w:r w:rsidRPr="00A02098">
              <w:t>50</w:t>
            </w:r>
          </w:p>
        </w:tc>
        <w:tc>
          <w:tcPr>
            <w:tcW w:w="1756" w:type="dxa"/>
            <w:shd w:val="clear" w:color="auto" w:fill="C9C9C9" w:themeFill="accent3" w:themeFillTint="99"/>
          </w:tcPr>
          <w:p w14:paraId="7CAF23EE" w14:textId="654B64E0" w:rsidR="00401F28" w:rsidRPr="00A02098" w:rsidRDefault="00EA72B9" w:rsidP="00F14CDF">
            <w:pPr>
              <w:pStyle w:val="1Para"/>
              <w:ind w:firstLine="0"/>
            </w:pPr>
            <w:r w:rsidRPr="00A02098">
              <w:t>63</w:t>
            </w:r>
          </w:p>
        </w:tc>
        <w:tc>
          <w:tcPr>
            <w:tcW w:w="950" w:type="dxa"/>
            <w:shd w:val="clear" w:color="auto" w:fill="C9C9C9" w:themeFill="accent3" w:themeFillTint="99"/>
          </w:tcPr>
          <w:p w14:paraId="66026A47" w14:textId="13B59BA5" w:rsidR="00401F28" w:rsidRPr="00A02098" w:rsidRDefault="00EA72B9" w:rsidP="00F14CDF">
            <w:pPr>
              <w:pStyle w:val="1Para"/>
              <w:ind w:firstLine="0"/>
            </w:pPr>
            <w:r w:rsidRPr="00A02098">
              <w:t>20</w:t>
            </w:r>
          </w:p>
        </w:tc>
        <w:tc>
          <w:tcPr>
            <w:tcW w:w="1268" w:type="dxa"/>
            <w:gridSpan w:val="2"/>
            <w:shd w:val="clear" w:color="auto" w:fill="C9C9C9" w:themeFill="accent3" w:themeFillTint="99"/>
          </w:tcPr>
          <w:p w14:paraId="05B419B6" w14:textId="3652A3DA" w:rsidR="00401F28" w:rsidRPr="00A02098" w:rsidRDefault="00EA72B9" w:rsidP="00F14CDF">
            <w:pPr>
              <w:pStyle w:val="1Para"/>
              <w:ind w:firstLine="0"/>
            </w:pPr>
            <w:r w:rsidRPr="00A02098">
              <w:t>0</w:t>
            </w:r>
          </w:p>
        </w:tc>
        <w:tc>
          <w:tcPr>
            <w:tcW w:w="1402" w:type="dxa"/>
            <w:shd w:val="clear" w:color="auto" w:fill="C9C9C9" w:themeFill="accent3" w:themeFillTint="99"/>
          </w:tcPr>
          <w:p w14:paraId="694B0E84" w14:textId="1470D218" w:rsidR="00401F28" w:rsidRPr="00A02098" w:rsidRDefault="00EA72B9" w:rsidP="00F14CDF">
            <w:pPr>
              <w:pStyle w:val="1Para"/>
              <w:ind w:firstLine="0"/>
            </w:pPr>
            <w:r w:rsidRPr="00A02098">
              <w:t>0</w:t>
            </w:r>
          </w:p>
        </w:tc>
        <w:tc>
          <w:tcPr>
            <w:tcW w:w="1121" w:type="dxa"/>
            <w:shd w:val="clear" w:color="auto" w:fill="C9C9C9" w:themeFill="accent3" w:themeFillTint="99"/>
          </w:tcPr>
          <w:p w14:paraId="7F78CF04" w14:textId="38E89E85" w:rsidR="00401F28" w:rsidRPr="00A02098" w:rsidRDefault="00EA72B9" w:rsidP="00F14CDF">
            <w:pPr>
              <w:pStyle w:val="1Para"/>
              <w:ind w:firstLine="0"/>
            </w:pPr>
            <w:r w:rsidRPr="00A02098">
              <w:t>0</w:t>
            </w:r>
          </w:p>
        </w:tc>
      </w:tr>
      <w:tr w:rsidR="00044922" w:rsidRPr="00A02098" w14:paraId="2AD4E72D" w14:textId="77777777" w:rsidTr="00F14CDF">
        <w:tblPrEx>
          <w:tblLook w:val="04A0" w:firstRow="1" w:lastRow="0" w:firstColumn="1" w:lastColumn="0" w:noHBand="0" w:noVBand="1"/>
        </w:tblPrEx>
        <w:trPr>
          <w:trHeight w:val="363"/>
        </w:trPr>
        <w:tc>
          <w:tcPr>
            <w:tcW w:w="951" w:type="dxa"/>
            <w:shd w:val="clear" w:color="auto" w:fill="C9C9C9" w:themeFill="accent3" w:themeFillTint="99"/>
          </w:tcPr>
          <w:p w14:paraId="292882D3" w14:textId="49D94602" w:rsidR="00401F28" w:rsidRPr="00A02098" w:rsidRDefault="00401F28" w:rsidP="00F14CDF">
            <w:pPr>
              <w:pStyle w:val="1Para"/>
              <w:ind w:firstLine="0"/>
            </w:pPr>
            <w:r w:rsidRPr="00A02098">
              <w:t>13958</w:t>
            </w:r>
          </w:p>
        </w:tc>
        <w:tc>
          <w:tcPr>
            <w:tcW w:w="1023" w:type="dxa"/>
            <w:shd w:val="clear" w:color="auto" w:fill="C9C9C9" w:themeFill="accent3" w:themeFillTint="99"/>
          </w:tcPr>
          <w:p w14:paraId="122FAB00" w14:textId="1D7B5C41" w:rsidR="00401F28" w:rsidRPr="00A02098" w:rsidRDefault="00401F28" w:rsidP="00F14CDF">
            <w:pPr>
              <w:pStyle w:val="1Para"/>
              <w:ind w:firstLine="0"/>
            </w:pPr>
            <w:r w:rsidRPr="00A02098">
              <w:t>85</w:t>
            </w:r>
          </w:p>
        </w:tc>
        <w:tc>
          <w:tcPr>
            <w:tcW w:w="1500" w:type="dxa"/>
            <w:shd w:val="clear" w:color="auto" w:fill="C9C9C9" w:themeFill="accent3" w:themeFillTint="99"/>
          </w:tcPr>
          <w:p w14:paraId="49BFEA61" w14:textId="00423D68" w:rsidR="00401F28" w:rsidRPr="00A02098" w:rsidRDefault="00EA72B9" w:rsidP="00F14CDF">
            <w:pPr>
              <w:pStyle w:val="1Para"/>
              <w:ind w:firstLine="0"/>
            </w:pPr>
            <w:r w:rsidRPr="00A02098">
              <w:t>30</w:t>
            </w:r>
          </w:p>
        </w:tc>
        <w:tc>
          <w:tcPr>
            <w:tcW w:w="1756" w:type="dxa"/>
            <w:shd w:val="clear" w:color="auto" w:fill="C9C9C9" w:themeFill="accent3" w:themeFillTint="99"/>
          </w:tcPr>
          <w:p w14:paraId="628F5ABC" w14:textId="77B5AFF7" w:rsidR="00401F28" w:rsidRPr="00A02098" w:rsidRDefault="00EA72B9" w:rsidP="00F14CDF">
            <w:pPr>
              <w:pStyle w:val="1Para"/>
              <w:ind w:firstLine="0"/>
            </w:pPr>
            <w:r w:rsidRPr="00A02098">
              <w:t>55</w:t>
            </w:r>
          </w:p>
        </w:tc>
        <w:tc>
          <w:tcPr>
            <w:tcW w:w="950" w:type="dxa"/>
            <w:shd w:val="clear" w:color="auto" w:fill="C9C9C9" w:themeFill="accent3" w:themeFillTint="99"/>
          </w:tcPr>
          <w:p w14:paraId="3098D3C9" w14:textId="66948DAC" w:rsidR="00401F28" w:rsidRPr="00A02098" w:rsidRDefault="00EA72B9" w:rsidP="00F14CDF">
            <w:pPr>
              <w:pStyle w:val="1Para"/>
              <w:ind w:firstLine="0"/>
            </w:pPr>
            <w:r w:rsidRPr="00A02098">
              <w:t>0</w:t>
            </w:r>
          </w:p>
        </w:tc>
        <w:tc>
          <w:tcPr>
            <w:tcW w:w="1268" w:type="dxa"/>
            <w:gridSpan w:val="2"/>
            <w:shd w:val="clear" w:color="auto" w:fill="C9C9C9" w:themeFill="accent3" w:themeFillTint="99"/>
          </w:tcPr>
          <w:p w14:paraId="720198AA" w14:textId="1798E361" w:rsidR="00401F28" w:rsidRPr="00A02098" w:rsidRDefault="00EA72B9" w:rsidP="00F14CDF">
            <w:pPr>
              <w:pStyle w:val="1Para"/>
              <w:ind w:firstLine="0"/>
            </w:pPr>
            <w:r w:rsidRPr="00A02098">
              <w:t>0</w:t>
            </w:r>
          </w:p>
        </w:tc>
        <w:tc>
          <w:tcPr>
            <w:tcW w:w="1402" w:type="dxa"/>
            <w:shd w:val="clear" w:color="auto" w:fill="C9C9C9" w:themeFill="accent3" w:themeFillTint="99"/>
          </w:tcPr>
          <w:p w14:paraId="424A9902" w14:textId="40C499B0" w:rsidR="00401F28" w:rsidRPr="00A02098" w:rsidRDefault="00EA72B9" w:rsidP="00F14CDF">
            <w:pPr>
              <w:pStyle w:val="1Para"/>
              <w:ind w:firstLine="0"/>
            </w:pPr>
            <w:r w:rsidRPr="00A02098">
              <w:t>0</w:t>
            </w:r>
          </w:p>
        </w:tc>
        <w:tc>
          <w:tcPr>
            <w:tcW w:w="1121" w:type="dxa"/>
            <w:shd w:val="clear" w:color="auto" w:fill="C9C9C9" w:themeFill="accent3" w:themeFillTint="99"/>
          </w:tcPr>
          <w:p w14:paraId="42DCC741" w14:textId="7C7C30CC" w:rsidR="00401F28" w:rsidRPr="00A02098" w:rsidRDefault="00EA72B9" w:rsidP="00F14CDF">
            <w:pPr>
              <w:pStyle w:val="1Para"/>
              <w:ind w:firstLine="0"/>
            </w:pPr>
            <w:r w:rsidRPr="00A02098">
              <w:t>0</w:t>
            </w:r>
          </w:p>
        </w:tc>
      </w:tr>
      <w:tr w:rsidR="00044922" w:rsidRPr="00A02098" w14:paraId="7EFC24F6" w14:textId="77777777" w:rsidTr="00F14CDF">
        <w:tblPrEx>
          <w:tblLook w:val="04A0" w:firstRow="1" w:lastRow="0" w:firstColumn="1" w:lastColumn="0" w:noHBand="0" w:noVBand="1"/>
        </w:tblPrEx>
        <w:trPr>
          <w:trHeight w:val="373"/>
        </w:trPr>
        <w:tc>
          <w:tcPr>
            <w:tcW w:w="951" w:type="dxa"/>
            <w:shd w:val="clear" w:color="auto" w:fill="C9C9C9" w:themeFill="accent3" w:themeFillTint="99"/>
          </w:tcPr>
          <w:p w14:paraId="56BAC846" w14:textId="25F0A161" w:rsidR="00401F28" w:rsidRPr="00A02098" w:rsidRDefault="00401F28" w:rsidP="00F14CDF">
            <w:pPr>
              <w:pStyle w:val="1Para"/>
              <w:ind w:firstLine="0"/>
            </w:pPr>
            <w:r w:rsidRPr="00A02098">
              <w:t>114218</w:t>
            </w:r>
          </w:p>
        </w:tc>
        <w:tc>
          <w:tcPr>
            <w:tcW w:w="1023" w:type="dxa"/>
            <w:shd w:val="clear" w:color="auto" w:fill="C9C9C9" w:themeFill="accent3" w:themeFillTint="99"/>
          </w:tcPr>
          <w:p w14:paraId="56A20E2E" w14:textId="79BF2623" w:rsidR="00401F28" w:rsidRPr="00A02098" w:rsidRDefault="00401F28" w:rsidP="00F14CDF">
            <w:pPr>
              <w:pStyle w:val="1Para"/>
              <w:ind w:firstLine="0"/>
            </w:pPr>
            <w:r w:rsidRPr="00A02098">
              <w:t>56</w:t>
            </w:r>
          </w:p>
        </w:tc>
        <w:tc>
          <w:tcPr>
            <w:tcW w:w="1500" w:type="dxa"/>
            <w:shd w:val="clear" w:color="auto" w:fill="C9C9C9" w:themeFill="accent3" w:themeFillTint="99"/>
          </w:tcPr>
          <w:p w14:paraId="2206D201" w14:textId="6681F235" w:rsidR="00401F28" w:rsidRPr="00A02098" w:rsidRDefault="00EA72B9" w:rsidP="00F14CDF">
            <w:pPr>
              <w:pStyle w:val="1Para"/>
              <w:ind w:firstLine="0"/>
            </w:pPr>
            <w:r w:rsidRPr="00A02098">
              <w:t>0</w:t>
            </w:r>
          </w:p>
        </w:tc>
        <w:tc>
          <w:tcPr>
            <w:tcW w:w="1756" w:type="dxa"/>
            <w:shd w:val="clear" w:color="auto" w:fill="C9C9C9" w:themeFill="accent3" w:themeFillTint="99"/>
          </w:tcPr>
          <w:p w14:paraId="7AB33B4A" w14:textId="7968C16A" w:rsidR="00401F28" w:rsidRPr="00A02098" w:rsidRDefault="00EA72B9" w:rsidP="00F14CDF">
            <w:pPr>
              <w:pStyle w:val="1Para"/>
              <w:ind w:firstLine="0"/>
            </w:pPr>
            <w:r w:rsidRPr="00A02098">
              <w:t>56</w:t>
            </w:r>
          </w:p>
        </w:tc>
        <w:tc>
          <w:tcPr>
            <w:tcW w:w="950" w:type="dxa"/>
            <w:shd w:val="clear" w:color="auto" w:fill="C9C9C9" w:themeFill="accent3" w:themeFillTint="99"/>
          </w:tcPr>
          <w:p w14:paraId="48F6784C" w14:textId="37F284B4" w:rsidR="00401F28" w:rsidRPr="00A02098" w:rsidRDefault="00EA72B9" w:rsidP="00F14CDF">
            <w:pPr>
              <w:pStyle w:val="1Para"/>
              <w:ind w:firstLine="0"/>
            </w:pPr>
            <w:r w:rsidRPr="00A02098">
              <w:t>0</w:t>
            </w:r>
          </w:p>
        </w:tc>
        <w:tc>
          <w:tcPr>
            <w:tcW w:w="1268" w:type="dxa"/>
            <w:gridSpan w:val="2"/>
            <w:shd w:val="clear" w:color="auto" w:fill="C9C9C9" w:themeFill="accent3" w:themeFillTint="99"/>
          </w:tcPr>
          <w:p w14:paraId="3271E389" w14:textId="17784CCE" w:rsidR="00401F28" w:rsidRPr="00A02098" w:rsidRDefault="00EA72B9" w:rsidP="00F14CDF">
            <w:pPr>
              <w:pStyle w:val="1Para"/>
              <w:ind w:firstLine="0"/>
            </w:pPr>
            <w:r w:rsidRPr="00A02098">
              <w:t>0</w:t>
            </w:r>
          </w:p>
        </w:tc>
        <w:tc>
          <w:tcPr>
            <w:tcW w:w="1402" w:type="dxa"/>
            <w:shd w:val="clear" w:color="auto" w:fill="C9C9C9" w:themeFill="accent3" w:themeFillTint="99"/>
          </w:tcPr>
          <w:p w14:paraId="5632D623" w14:textId="4DF11E28" w:rsidR="00401F28" w:rsidRPr="00A02098" w:rsidRDefault="00EA72B9" w:rsidP="00F14CDF">
            <w:pPr>
              <w:pStyle w:val="1Para"/>
              <w:ind w:firstLine="0"/>
            </w:pPr>
            <w:r w:rsidRPr="00A02098">
              <w:t>0</w:t>
            </w:r>
          </w:p>
        </w:tc>
        <w:tc>
          <w:tcPr>
            <w:tcW w:w="1121" w:type="dxa"/>
            <w:shd w:val="clear" w:color="auto" w:fill="C9C9C9" w:themeFill="accent3" w:themeFillTint="99"/>
          </w:tcPr>
          <w:p w14:paraId="774DCE9C" w14:textId="66D32E2D" w:rsidR="00401F28" w:rsidRPr="00A02098" w:rsidRDefault="00EA72B9" w:rsidP="00F14CDF">
            <w:pPr>
              <w:pStyle w:val="1Para"/>
              <w:ind w:firstLine="0"/>
            </w:pPr>
            <w:r w:rsidRPr="00A02098">
              <w:t>0</w:t>
            </w:r>
          </w:p>
        </w:tc>
      </w:tr>
      <w:tr w:rsidR="00044922" w:rsidRPr="00A02098" w14:paraId="6CA0E048" w14:textId="77777777" w:rsidTr="00F14CDF">
        <w:tblPrEx>
          <w:tblLook w:val="04A0" w:firstRow="1" w:lastRow="0" w:firstColumn="1" w:lastColumn="0" w:noHBand="0" w:noVBand="1"/>
        </w:tblPrEx>
        <w:trPr>
          <w:trHeight w:val="356"/>
        </w:trPr>
        <w:tc>
          <w:tcPr>
            <w:tcW w:w="951" w:type="dxa"/>
            <w:shd w:val="clear" w:color="auto" w:fill="C9C9C9" w:themeFill="accent3" w:themeFillTint="99"/>
          </w:tcPr>
          <w:p w14:paraId="0E6E01F6" w14:textId="2E56712F" w:rsidR="00401F28" w:rsidRPr="00A02098" w:rsidRDefault="00401F28" w:rsidP="00F14CDF">
            <w:pPr>
              <w:pStyle w:val="1Para"/>
              <w:ind w:firstLine="0"/>
            </w:pPr>
            <w:r w:rsidRPr="00A02098">
              <w:t>117902</w:t>
            </w:r>
          </w:p>
        </w:tc>
        <w:tc>
          <w:tcPr>
            <w:tcW w:w="1023" w:type="dxa"/>
            <w:shd w:val="clear" w:color="auto" w:fill="C9C9C9" w:themeFill="accent3" w:themeFillTint="99"/>
          </w:tcPr>
          <w:p w14:paraId="2D4E0632" w14:textId="5C274558" w:rsidR="00401F28" w:rsidRPr="00A02098" w:rsidRDefault="00401F28" w:rsidP="00F14CDF">
            <w:pPr>
              <w:pStyle w:val="1Para"/>
              <w:ind w:firstLine="0"/>
            </w:pPr>
            <w:r w:rsidRPr="00A02098">
              <w:t>87</w:t>
            </w:r>
          </w:p>
        </w:tc>
        <w:tc>
          <w:tcPr>
            <w:tcW w:w="1500" w:type="dxa"/>
            <w:shd w:val="clear" w:color="auto" w:fill="C9C9C9" w:themeFill="accent3" w:themeFillTint="99"/>
          </w:tcPr>
          <w:p w14:paraId="25507F1D" w14:textId="0284EC18" w:rsidR="00401F28" w:rsidRPr="00A02098" w:rsidRDefault="00EA72B9" w:rsidP="00F14CDF">
            <w:pPr>
              <w:pStyle w:val="1Para"/>
              <w:ind w:firstLine="0"/>
            </w:pPr>
            <w:r w:rsidRPr="00A02098">
              <w:t>19</w:t>
            </w:r>
          </w:p>
        </w:tc>
        <w:tc>
          <w:tcPr>
            <w:tcW w:w="1756" w:type="dxa"/>
            <w:shd w:val="clear" w:color="auto" w:fill="C9C9C9" w:themeFill="accent3" w:themeFillTint="99"/>
          </w:tcPr>
          <w:p w14:paraId="1C2931F0" w14:textId="6A86E9FA" w:rsidR="00401F28" w:rsidRPr="00A02098" w:rsidRDefault="00EA72B9" w:rsidP="00F14CDF">
            <w:pPr>
              <w:pStyle w:val="1Para"/>
              <w:ind w:firstLine="0"/>
            </w:pPr>
            <w:r w:rsidRPr="00A02098">
              <w:t>68</w:t>
            </w:r>
          </w:p>
        </w:tc>
        <w:tc>
          <w:tcPr>
            <w:tcW w:w="950" w:type="dxa"/>
            <w:shd w:val="clear" w:color="auto" w:fill="C9C9C9" w:themeFill="accent3" w:themeFillTint="99"/>
          </w:tcPr>
          <w:p w14:paraId="736D72B7" w14:textId="30302F2A" w:rsidR="00401F28" w:rsidRPr="00A02098" w:rsidRDefault="00EA72B9" w:rsidP="00F14CDF">
            <w:pPr>
              <w:pStyle w:val="1Para"/>
              <w:ind w:firstLine="0"/>
            </w:pPr>
            <w:r w:rsidRPr="00A02098">
              <w:t>0</w:t>
            </w:r>
          </w:p>
        </w:tc>
        <w:tc>
          <w:tcPr>
            <w:tcW w:w="1268" w:type="dxa"/>
            <w:gridSpan w:val="2"/>
            <w:shd w:val="clear" w:color="auto" w:fill="C9C9C9" w:themeFill="accent3" w:themeFillTint="99"/>
          </w:tcPr>
          <w:p w14:paraId="48D6CEF7" w14:textId="44AFE8F5" w:rsidR="00401F28" w:rsidRPr="00A02098" w:rsidRDefault="00EA72B9" w:rsidP="00F14CDF">
            <w:pPr>
              <w:pStyle w:val="1Para"/>
              <w:ind w:firstLine="0"/>
            </w:pPr>
            <w:r w:rsidRPr="00A02098">
              <w:t>0</w:t>
            </w:r>
          </w:p>
        </w:tc>
        <w:tc>
          <w:tcPr>
            <w:tcW w:w="1402" w:type="dxa"/>
            <w:shd w:val="clear" w:color="auto" w:fill="C9C9C9" w:themeFill="accent3" w:themeFillTint="99"/>
          </w:tcPr>
          <w:p w14:paraId="73CEB690" w14:textId="7803188F" w:rsidR="00401F28" w:rsidRPr="00A02098" w:rsidRDefault="00EA72B9" w:rsidP="00F14CDF">
            <w:pPr>
              <w:pStyle w:val="1Para"/>
              <w:ind w:firstLine="0"/>
            </w:pPr>
            <w:r w:rsidRPr="00A02098">
              <w:t>0</w:t>
            </w:r>
          </w:p>
        </w:tc>
        <w:tc>
          <w:tcPr>
            <w:tcW w:w="1121" w:type="dxa"/>
            <w:shd w:val="clear" w:color="auto" w:fill="C9C9C9" w:themeFill="accent3" w:themeFillTint="99"/>
          </w:tcPr>
          <w:p w14:paraId="5C3EB489" w14:textId="69B09A1F" w:rsidR="00401F28" w:rsidRPr="00A02098" w:rsidRDefault="00EA72B9" w:rsidP="00F14CDF">
            <w:pPr>
              <w:pStyle w:val="1Para"/>
              <w:ind w:firstLine="0"/>
            </w:pPr>
            <w:r w:rsidRPr="00A02098">
              <w:t>0</w:t>
            </w:r>
          </w:p>
        </w:tc>
      </w:tr>
    </w:tbl>
    <w:p w14:paraId="3B7DB1A8" w14:textId="35270D38" w:rsidR="00401F28" w:rsidRPr="00A02098" w:rsidRDefault="004B0D37" w:rsidP="00272A30">
      <w:pPr>
        <w:pStyle w:val="1Para"/>
        <w:ind w:firstLine="0"/>
      </w:pPr>
      <w:r w:rsidRPr="00A02098">
        <w:rPr>
          <w:noProof/>
          <w:lang w:val="en-ZA" w:eastAsia="en-ZA"/>
        </w:rPr>
        <mc:AlternateContent>
          <mc:Choice Requires="wps">
            <w:drawing>
              <wp:anchor distT="0" distB="0" distL="114300" distR="114300" simplePos="0" relativeHeight="251663360" behindDoc="0" locked="0" layoutInCell="1" allowOverlap="1" wp14:anchorId="4B5B0576" wp14:editId="685884B3">
                <wp:simplePos x="0" y="0"/>
                <wp:positionH relativeFrom="column">
                  <wp:posOffset>-459434</wp:posOffset>
                </wp:positionH>
                <wp:positionV relativeFrom="paragraph">
                  <wp:posOffset>-1478696</wp:posOffset>
                </wp:positionV>
                <wp:extent cx="1828800" cy="1828800"/>
                <wp:effectExtent l="0" t="0" r="0" b="0"/>
                <wp:wrapNone/>
                <wp:docPr id="15" name="Text Box 15"/>
                <wp:cNvGraphicFramePr/>
                <a:graphic xmlns:a="http://schemas.openxmlformats.org/drawingml/2006/main">
                  <a:graphicData uri="http://schemas.microsoft.com/office/word/2010/wordprocessingShape">
                    <wps:wsp>
                      <wps:cNvSpPr txBox="1"/>
                      <wps:spPr>
                        <a:xfrm rot="16200000">
                          <a:off x="0" y="0"/>
                          <a:ext cx="1828800" cy="1828800"/>
                        </a:xfrm>
                        <a:prstGeom prst="rect">
                          <a:avLst/>
                        </a:prstGeom>
                        <a:noFill/>
                        <a:ln>
                          <a:noFill/>
                        </a:ln>
                      </wps:spPr>
                      <wps:txbx>
                        <w:txbxContent>
                          <w:p w14:paraId="21BBBD96" w14:textId="6B436CCC" w:rsidR="00FD2461" w:rsidRPr="004B0D37" w:rsidRDefault="00FD2461" w:rsidP="004B0D37">
                            <w:pPr>
                              <w:pStyle w:val="1Para"/>
                              <w:ind w:firstLine="0"/>
                              <w:rPr>
                                <w:rFonts w:eastAsia="Calibri" w:cs="Arial"/>
                                <w:color w:val="000000" w:themeColor="text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Calibri" w:cs="Arial"/>
                                <w:sz w:val="24"/>
                                <w:szCs w:val="24"/>
                                <w:lang w:val="en-US"/>
                              </w:rPr>
                              <w:t>ELECTIVES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B5B0576" id="Text Box 15" o:spid="_x0000_s1030" type="#_x0000_t202" style="position:absolute;margin-left:-36.2pt;margin-top:-116.45pt;width:2in;height:2in;rotation:-90;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" filled="f" stroked="f">
                <v:textbox style="mso-fit-shape-to-text:t">
                  <w:txbxContent>
                    <w:p w14:paraId="21BBBD96" w14:textId="6B436CCC" w:rsidR="00FD2461" w:rsidRPr="004B0D37" w:rsidRDefault="00FD2461" w:rsidP="004B0D37">
                      <w:pPr>
                        <w:pStyle w:val="1Para"/>
                        <w:ind w:firstLine="0"/>
                        <w:rPr>
                          <w:rFonts w:eastAsia="Calibri" w:cs="Arial"/>
                          <w:color w:val="000000" w:themeColor="text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Calibri" w:cs="Arial"/>
                          <w:sz w:val="24"/>
                          <w:szCs w:val="24"/>
                          <w:lang w:val="en-US"/>
                        </w:rPr>
                        <w:t>ELECTIVES</w:t>
                      </w:r>
                    </w:p>
                  </w:txbxContent>
                </v:textbox>
              </v:shape>
            </w:pict>
          </mc:Fallback>
        </mc:AlternateContent>
      </w:r>
    </w:p>
    <w:tbl>
      <w:tblPr>
        <w:tblW w:w="9821"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953"/>
        <w:gridCol w:w="1554"/>
        <w:gridCol w:w="1678"/>
        <w:gridCol w:w="963"/>
        <w:gridCol w:w="1274"/>
        <w:gridCol w:w="1430"/>
        <w:gridCol w:w="1016"/>
      </w:tblGrid>
      <w:tr w:rsidR="00044922" w:rsidRPr="00A02098" w14:paraId="0E78843F" w14:textId="7A62C67C" w:rsidTr="00F019F6">
        <w:trPr>
          <w:trHeight w:val="383"/>
        </w:trPr>
        <w:tc>
          <w:tcPr>
            <w:tcW w:w="953" w:type="dxa"/>
            <w:shd w:val="clear" w:color="auto" w:fill="auto"/>
          </w:tcPr>
          <w:p w14:paraId="74EC02D5" w14:textId="274AC934" w:rsidR="00F019F6" w:rsidRPr="00A02098" w:rsidRDefault="00F019F6" w:rsidP="00272A30">
            <w:pPr>
              <w:pStyle w:val="1Para"/>
              <w:ind w:firstLine="0"/>
              <w:rPr>
                <w:b/>
              </w:rPr>
            </w:pPr>
            <w:r w:rsidRPr="00A02098">
              <w:rPr>
                <w:b/>
              </w:rPr>
              <w:t>TOTAL</w:t>
            </w:r>
          </w:p>
        </w:tc>
        <w:tc>
          <w:tcPr>
            <w:tcW w:w="953" w:type="dxa"/>
          </w:tcPr>
          <w:p w14:paraId="675DA464" w14:textId="61116F69" w:rsidR="00F21BC2" w:rsidRPr="00A02098" w:rsidRDefault="00F019F6" w:rsidP="00272A30">
            <w:pPr>
              <w:pStyle w:val="1Para"/>
              <w:ind w:firstLine="0"/>
              <w:rPr>
                <w:b/>
              </w:rPr>
            </w:pPr>
            <w:r w:rsidRPr="00A02098">
              <w:rPr>
                <w:b/>
              </w:rPr>
              <w:t>1162</w:t>
            </w:r>
          </w:p>
        </w:tc>
        <w:tc>
          <w:tcPr>
            <w:tcW w:w="1554" w:type="dxa"/>
          </w:tcPr>
          <w:p w14:paraId="52EC5253" w14:textId="7BAEF222" w:rsidR="00F21BC2" w:rsidRPr="00A02098" w:rsidRDefault="00F019F6" w:rsidP="00272A30">
            <w:pPr>
              <w:pStyle w:val="1Para"/>
              <w:ind w:firstLine="0"/>
              <w:rPr>
                <w:b/>
              </w:rPr>
            </w:pPr>
            <w:r w:rsidRPr="00A02098">
              <w:rPr>
                <w:b/>
              </w:rPr>
              <w:t>344</w:t>
            </w:r>
          </w:p>
        </w:tc>
        <w:tc>
          <w:tcPr>
            <w:tcW w:w="1678" w:type="dxa"/>
          </w:tcPr>
          <w:p w14:paraId="58E5C750" w14:textId="5126A70D" w:rsidR="00F21BC2" w:rsidRPr="00A02098" w:rsidRDefault="00F019F6" w:rsidP="00272A30">
            <w:pPr>
              <w:pStyle w:val="1Para"/>
              <w:ind w:firstLine="0"/>
              <w:rPr>
                <w:b/>
              </w:rPr>
            </w:pPr>
            <w:r w:rsidRPr="00A02098">
              <w:rPr>
                <w:b/>
              </w:rPr>
              <w:t>607</w:t>
            </w:r>
          </w:p>
        </w:tc>
        <w:tc>
          <w:tcPr>
            <w:tcW w:w="963" w:type="dxa"/>
          </w:tcPr>
          <w:p w14:paraId="375D2128" w14:textId="68C940C9" w:rsidR="00F21BC2" w:rsidRPr="00A02098" w:rsidRDefault="00F019F6" w:rsidP="00272A30">
            <w:pPr>
              <w:pStyle w:val="1Para"/>
              <w:ind w:firstLine="0"/>
              <w:rPr>
                <w:b/>
              </w:rPr>
            </w:pPr>
            <w:r w:rsidRPr="00A02098">
              <w:rPr>
                <w:b/>
              </w:rPr>
              <w:t>180</w:t>
            </w:r>
          </w:p>
        </w:tc>
        <w:tc>
          <w:tcPr>
            <w:tcW w:w="1274" w:type="dxa"/>
          </w:tcPr>
          <w:p w14:paraId="70045BD1" w14:textId="3F79C115" w:rsidR="00F21BC2" w:rsidRPr="00A02098" w:rsidRDefault="00F019F6" w:rsidP="00272A30">
            <w:pPr>
              <w:pStyle w:val="1Para"/>
              <w:ind w:firstLine="0"/>
              <w:rPr>
                <w:b/>
              </w:rPr>
            </w:pPr>
            <w:r w:rsidRPr="00A02098">
              <w:rPr>
                <w:b/>
              </w:rPr>
              <w:t>11</w:t>
            </w:r>
          </w:p>
        </w:tc>
        <w:tc>
          <w:tcPr>
            <w:tcW w:w="1430" w:type="dxa"/>
          </w:tcPr>
          <w:p w14:paraId="158C660C" w14:textId="4E25C76A" w:rsidR="00F21BC2" w:rsidRPr="00A02098" w:rsidRDefault="00F019F6" w:rsidP="00272A30">
            <w:pPr>
              <w:pStyle w:val="1Para"/>
              <w:ind w:firstLine="0"/>
              <w:rPr>
                <w:b/>
              </w:rPr>
            </w:pPr>
            <w:r w:rsidRPr="00A02098">
              <w:rPr>
                <w:b/>
              </w:rPr>
              <w:t>20</w:t>
            </w:r>
          </w:p>
        </w:tc>
        <w:tc>
          <w:tcPr>
            <w:tcW w:w="1016" w:type="dxa"/>
          </w:tcPr>
          <w:p w14:paraId="3A657264" w14:textId="0608CEA0" w:rsidR="00F21BC2" w:rsidRPr="00A02098" w:rsidRDefault="00F019F6" w:rsidP="00272A30">
            <w:pPr>
              <w:pStyle w:val="1Para"/>
              <w:ind w:firstLine="0"/>
              <w:rPr>
                <w:b/>
              </w:rPr>
            </w:pPr>
            <w:r w:rsidRPr="00A02098">
              <w:rPr>
                <w:b/>
              </w:rPr>
              <w:t>0</w:t>
            </w:r>
          </w:p>
        </w:tc>
      </w:tr>
    </w:tbl>
    <w:p w14:paraId="46D3B263" w14:textId="77777777" w:rsidR="00AA5405" w:rsidRPr="00A02098" w:rsidRDefault="00AA5405" w:rsidP="007533C2">
      <w:pPr>
        <w:pStyle w:val="1Para"/>
        <w:ind w:firstLine="0"/>
      </w:pPr>
    </w:p>
    <w:p w14:paraId="4865E791" w14:textId="185D1AA4" w:rsidR="00D56E51" w:rsidRPr="00A02098" w:rsidRDefault="001E5BBF" w:rsidP="00AA1252">
      <w:pPr>
        <w:rPr>
          <w:sz w:val="24"/>
          <w:lang w:val="en-GB"/>
        </w:rPr>
      </w:pPr>
      <w:r w:rsidRPr="00A02098">
        <w:rPr>
          <w:sz w:val="24"/>
        </w:rPr>
        <w:t>T</w:t>
      </w:r>
      <w:r w:rsidR="00883FD2" w:rsidRPr="00A02098">
        <w:rPr>
          <w:sz w:val="24"/>
        </w:rPr>
        <w:t xml:space="preserve">he second objective of this study which pursued to </w:t>
      </w:r>
      <w:r w:rsidR="00883FD2" w:rsidRPr="00A02098">
        <w:rPr>
          <w:sz w:val="24"/>
          <w:lang w:val="en-GB"/>
        </w:rPr>
        <w:t>evaluate question level (Bloom’s taxonomy) distribution of the construction roadworks SLP in comparison with SAQA level 3 outcomes, SAQA Level Descriptors for the South African National Qualifications Framework</w:t>
      </w:r>
      <w:r w:rsidR="00055941" w:rsidRPr="00A02098">
        <w:rPr>
          <w:sz w:val="24"/>
          <w:lang w:val="en-GB"/>
        </w:rPr>
        <w:t xml:space="preserve"> </w:t>
      </w:r>
      <w:r w:rsidR="000A18F6" w:rsidRPr="00A02098">
        <w:rPr>
          <w:sz w:val="24"/>
          <w:lang w:val="en-GB"/>
        </w:rPr>
        <w:t>document was used</w:t>
      </w:r>
      <w:r w:rsidR="00883FD2" w:rsidRPr="00A02098">
        <w:rPr>
          <w:sz w:val="24"/>
          <w:lang w:val="en-GB"/>
        </w:rPr>
        <w:t>.</w:t>
      </w:r>
      <w:r w:rsidR="0086673A" w:rsidRPr="00A02098">
        <w:rPr>
          <w:sz w:val="24"/>
          <w:lang w:val="en-GB"/>
        </w:rPr>
        <w:t xml:space="preserve"> </w:t>
      </w:r>
      <w:r w:rsidR="008C5B1B" w:rsidRPr="00A02098">
        <w:rPr>
          <w:sz w:val="24"/>
          <w:lang w:val="en-GB"/>
        </w:rPr>
        <w:t>Table 3</w:t>
      </w:r>
      <w:r w:rsidR="00D5618C" w:rsidRPr="00A02098">
        <w:rPr>
          <w:sz w:val="24"/>
          <w:lang w:val="en-GB"/>
        </w:rPr>
        <w:t xml:space="preserve"> below indicate the SAQA NQF level 3 level descriptors used</w:t>
      </w:r>
      <w:r w:rsidR="00F730F1" w:rsidRPr="00A02098">
        <w:rPr>
          <w:sz w:val="24"/>
          <w:lang w:val="en-GB"/>
        </w:rPr>
        <w:t xml:space="preserve"> with</w:t>
      </w:r>
      <w:r w:rsidR="00F730F1" w:rsidRPr="00A02098">
        <w:rPr>
          <w:sz w:val="24"/>
        </w:rPr>
        <w:t xml:space="preserve"> </w:t>
      </w:r>
      <w:r w:rsidR="00F730F1" w:rsidRPr="00A02098">
        <w:rPr>
          <w:sz w:val="24"/>
          <w:lang w:val="en-GB"/>
        </w:rPr>
        <w:t xml:space="preserve">cognitive level targeted in Bloom’s Taxonomy. </w:t>
      </w:r>
      <w:r w:rsidR="00D5618C" w:rsidRPr="00A02098">
        <w:rPr>
          <w:sz w:val="24"/>
          <w:lang w:val="en-GB"/>
        </w:rPr>
        <w:t xml:space="preserve">This data was used </w:t>
      </w:r>
      <w:r w:rsidR="0086673A" w:rsidRPr="00A02098">
        <w:rPr>
          <w:sz w:val="24"/>
          <w:lang w:val="en-GB"/>
        </w:rPr>
        <w:t xml:space="preserve">to </w:t>
      </w:r>
      <w:r w:rsidR="00D5618C" w:rsidRPr="00A02098">
        <w:rPr>
          <w:sz w:val="24"/>
          <w:lang w:val="en-GB"/>
        </w:rPr>
        <w:t xml:space="preserve">determine the alignment of SAQA </w:t>
      </w:r>
      <w:r w:rsidR="00F063D3" w:rsidRPr="00A02098">
        <w:rPr>
          <w:sz w:val="24"/>
          <w:lang w:val="en-GB"/>
        </w:rPr>
        <w:t>level descriptors against Bloom’s taxonomy</w:t>
      </w:r>
      <w:r w:rsidR="00D5618C" w:rsidRPr="00A02098">
        <w:rPr>
          <w:sz w:val="24"/>
          <w:lang w:val="en-GB"/>
        </w:rPr>
        <w:t>.</w:t>
      </w:r>
    </w:p>
    <w:p w14:paraId="09822059" w14:textId="207D7BDA" w:rsidR="00BC3BA6" w:rsidRPr="00A02098" w:rsidRDefault="00F730F1" w:rsidP="00AA1252">
      <w:pPr>
        <w:rPr>
          <w:sz w:val="24"/>
          <w:lang w:val="en-GB"/>
        </w:rPr>
      </w:pPr>
      <w:r w:rsidRPr="00A02098">
        <w:rPr>
          <w:sz w:val="24"/>
          <w:lang w:val="en-GB"/>
        </w:rPr>
        <w:t xml:space="preserve">The cognitive level targeted in Bloom’s </w:t>
      </w:r>
      <w:r w:rsidR="00396618" w:rsidRPr="00A02098">
        <w:rPr>
          <w:sz w:val="24"/>
          <w:lang w:val="en-GB"/>
        </w:rPr>
        <w:t>Taxonomy for</w:t>
      </w:r>
      <w:r w:rsidRPr="00A02098">
        <w:rPr>
          <w:sz w:val="24"/>
          <w:lang w:val="en-GB"/>
        </w:rPr>
        <w:t xml:space="preserve"> each SAQA NQF level 3 level descriptors was assigned through the analysis of key phrases within the level descriptor. </w:t>
      </w:r>
      <w:r w:rsidR="00566EC7" w:rsidRPr="00A02098">
        <w:rPr>
          <w:sz w:val="24"/>
          <w:lang w:val="en-GB"/>
        </w:rPr>
        <w:t>For instance, if the level description states that the learner must be able to demonstrate the capacity to utilise one's knowledge to choose acceptable methods to solve problems within predetermined constraints, it follows that a learner may be capable of using knowledge to address issues. In that situation, "Apply" would be the cognitive level aim.</w:t>
      </w:r>
    </w:p>
    <w:p w14:paraId="59599FEA" w14:textId="5C6F3019" w:rsidR="00EF38D5" w:rsidRPr="00A02098" w:rsidRDefault="00EF38D5" w:rsidP="004D36D8">
      <w:pPr>
        <w:pStyle w:val="Caption"/>
        <w:keepNext/>
        <w:rPr>
          <w:color w:val="auto"/>
        </w:rPr>
      </w:pPr>
      <w:r w:rsidRPr="00A02098">
        <w:rPr>
          <w:color w:val="auto"/>
        </w:rPr>
        <w:lastRenderedPageBreak/>
        <w:t>Table</w:t>
      </w:r>
      <w:r w:rsidR="008C5B1B" w:rsidRPr="00A02098">
        <w:rPr>
          <w:color w:val="auto"/>
        </w:rPr>
        <w:t xml:space="preserve"> 3</w:t>
      </w:r>
      <w:r w:rsidR="00DC0BBB" w:rsidRPr="00A02098">
        <w:rPr>
          <w:color w:val="auto"/>
        </w:rPr>
        <w:t>: Level Descriptors for the South African National Qualifications Framework (SAQA, 2012)</w:t>
      </w:r>
      <w:r w:rsidRPr="00A02098">
        <w:rPr>
          <w:color w:val="auto"/>
        </w:rPr>
        <w:t xml:space="preserve"> </w:t>
      </w:r>
    </w:p>
    <w:tbl>
      <w:tblPr>
        <w:tblStyle w:val="TableGrid"/>
        <w:tblW w:w="0" w:type="auto"/>
        <w:tblLook w:val="04A0" w:firstRow="1" w:lastRow="0" w:firstColumn="1" w:lastColumn="0" w:noHBand="0" w:noVBand="1"/>
      </w:tblPr>
      <w:tblGrid>
        <w:gridCol w:w="869"/>
        <w:gridCol w:w="4164"/>
        <w:gridCol w:w="3597"/>
      </w:tblGrid>
      <w:tr w:rsidR="00044922" w:rsidRPr="00A02098" w14:paraId="48CE6247" w14:textId="14882901" w:rsidTr="00F730F1">
        <w:tc>
          <w:tcPr>
            <w:tcW w:w="5033" w:type="dxa"/>
            <w:gridSpan w:val="2"/>
          </w:tcPr>
          <w:p w14:paraId="30625E74" w14:textId="65946F5F" w:rsidR="0086673A" w:rsidRPr="00A02098" w:rsidRDefault="0086673A" w:rsidP="00973697">
            <w:pPr>
              <w:pStyle w:val="1Para"/>
              <w:ind w:firstLine="0"/>
              <w:jc w:val="center"/>
              <w:rPr>
                <w:rFonts w:eastAsia="Calibri" w:cs="Arial"/>
                <w:sz w:val="24"/>
                <w:szCs w:val="24"/>
                <w:lang w:val="en-GB"/>
              </w:rPr>
            </w:pPr>
            <w:r w:rsidRPr="00A02098">
              <w:rPr>
                <w:rFonts w:eastAsia="Calibri" w:cs="Arial"/>
                <w:sz w:val="24"/>
                <w:szCs w:val="24"/>
                <w:lang w:val="en-GB"/>
              </w:rPr>
              <w:t>SAQA NQF LEVEL 3 LEVEL DESCRIPTORS</w:t>
            </w:r>
          </w:p>
        </w:tc>
        <w:tc>
          <w:tcPr>
            <w:tcW w:w="3597" w:type="dxa"/>
          </w:tcPr>
          <w:p w14:paraId="4699C26F" w14:textId="718A98C1" w:rsidR="0086673A" w:rsidRPr="00A02098" w:rsidRDefault="0086673A" w:rsidP="00F730F1">
            <w:pPr>
              <w:pStyle w:val="1Para"/>
              <w:ind w:firstLine="0"/>
              <w:rPr>
                <w:rFonts w:eastAsia="Calibri" w:cs="Arial"/>
                <w:sz w:val="24"/>
                <w:szCs w:val="24"/>
                <w:lang w:val="en-GB"/>
              </w:rPr>
            </w:pPr>
            <w:r w:rsidRPr="00A02098">
              <w:rPr>
                <w:rFonts w:eastAsia="Calibri" w:cs="Arial"/>
                <w:sz w:val="24"/>
                <w:szCs w:val="24"/>
                <w:lang w:val="en-GB"/>
              </w:rPr>
              <w:t>Cognitive level targeted in Bloom’s Taxonomy</w:t>
            </w:r>
          </w:p>
        </w:tc>
      </w:tr>
      <w:tr w:rsidR="00044922" w:rsidRPr="00A02098" w14:paraId="18947183" w14:textId="13C50993" w:rsidTr="00F730F1">
        <w:tc>
          <w:tcPr>
            <w:tcW w:w="869" w:type="dxa"/>
          </w:tcPr>
          <w:p w14:paraId="309D2B57" w14:textId="2BE32213"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A (F1)</w:t>
            </w:r>
          </w:p>
        </w:tc>
        <w:tc>
          <w:tcPr>
            <w:tcW w:w="4164" w:type="dxa"/>
          </w:tcPr>
          <w:p w14:paraId="7E268E46" w14:textId="74773659"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 xml:space="preserve">Scope of knowledge, in respect of which a learner </w:t>
            </w:r>
            <w:proofErr w:type="gramStart"/>
            <w:r w:rsidRPr="00A02098">
              <w:rPr>
                <w:rFonts w:eastAsia="Calibri" w:cs="Arial"/>
                <w:sz w:val="24"/>
                <w:szCs w:val="24"/>
                <w:lang w:val="en-GB"/>
              </w:rPr>
              <w:t>is able to</w:t>
            </w:r>
            <w:proofErr w:type="gramEnd"/>
            <w:r w:rsidRPr="00A02098">
              <w:rPr>
                <w:rFonts w:eastAsia="Calibri" w:cs="Arial"/>
                <w:sz w:val="24"/>
                <w:szCs w:val="24"/>
                <w:lang w:val="en-GB"/>
              </w:rPr>
              <w:t xml:space="preserve"> demonstrate a basic understanding of the key concepts and knowledge of one or more fields or disciplines, in addition to the fundamental areas of study</w:t>
            </w:r>
          </w:p>
        </w:tc>
        <w:tc>
          <w:tcPr>
            <w:tcW w:w="3597" w:type="dxa"/>
          </w:tcPr>
          <w:p w14:paraId="090CF970" w14:textId="0DA2714B" w:rsidR="0086673A" w:rsidRPr="00A02098" w:rsidRDefault="00F063D3" w:rsidP="007533C2">
            <w:pPr>
              <w:pStyle w:val="1Para"/>
              <w:ind w:firstLine="0"/>
              <w:rPr>
                <w:rFonts w:eastAsia="Calibri" w:cs="Arial"/>
                <w:sz w:val="24"/>
                <w:szCs w:val="24"/>
                <w:lang w:val="en-GB"/>
              </w:rPr>
            </w:pPr>
            <w:r w:rsidRPr="00A02098">
              <w:rPr>
                <w:rFonts w:eastAsia="Calibri" w:cs="Arial"/>
                <w:sz w:val="24"/>
                <w:szCs w:val="24"/>
                <w:lang w:val="en-GB"/>
              </w:rPr>
              <w:t>Remember</w:t>
            </w:r>
          </w:p>
        </w:tc>
      </w:tr>
      <w:tr w:rsidR="00044922" w:rsidRPr="00A02098" w14:paraId="79A1A717" w14:textId="51C9F788" w:rsidTr="00F730F1">
        <w:tc>
          <w:tcPr>
            <w:tcW w:w="869" w:type="dxa"/>
          </w:tcPr>
          <w:p w14:paraId="11D37E51" w14:textId="402B035C"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B (F2)</w:t>
            </w:r>
          </w:p>
        </w:tc>
        <w:tc>
          <w:tcPr>
            <w:tcW w:w="4164" w:type="dxa"/>
          </w:tcPr>
          <w:p w14:paraId="38BB1097" w14:textId="7FE3A527"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 xml:space="preserve">Knowledge literacy, in respect of which a learner </w:t>
            </w:r>
            <w:proofErr w:type="gramStart"/>
            <w:r w:rsidRPr="00A02098">
              <w:rPr>
                <w:rFonts w:eastAsia="Calibri" w:cs="Arial"/>
                <w:sz w:val="24"/>
                <w:szCs w:val="24"/>
                <w:lang w:val="en-GB"/>
              </w:rPr>
              <w:t>is able to</w:t>
            </w:r>
            <w:proofErr w:type="gramEnd"/>
            <w:r w:rsidRPr="00A02098">
              <w:rPr>
                <w:rFonts w:eastAsia="Calibri" w:cs="Arial"/>
                <w:sz w:val="24"/>
                <w:szCs w:val="24"/>
                <w:lang w:val="en-GB"/>
              </w:rPr>
              <w:t xml:space="preserve"> demonstrate an understanding that knowledge in a field can only be applied if the knowledge, as well as its relationship to other relevant information in related fields, is understood</w:t>
            </w:r>
          </w:p>
        </w:tc>
        <w:tc>
          <w:tcPr>
            <w:tcW w:w="3597" w:type="dxa"/>
          </w:tcPr>
          <w:p w14:paraId="4C29FEF0" w14:textId="73178D88" w:rsidR="0086673A" w:rsidRPr="00A02098" w:rsidRDefault="00F063D3" w:rsidP="007533C2">
            <w:pPr>
              <w:pStyle w:val="1Para"/>
              <w:ind w:firstLine="0"/>
              <w:rPr>
                <w:rFonts w:eastAsia="Calibri" w:cs="Arial"/>
                <w:sz w:val="24"/>
                <w:szCs w:val="24"/>
                <w:lang w:val="en-GB"/>
              </w:rPr>
            </w:pPr>
            <w:r w:rsidRPr="00A02098">
              <w:rPr>
                <w:rFonts w:eastAsia="Calibri" w:cs="Arial"/>
                <w:sz w:val="24"/>
                <w:szCs w:val="24"/>
                <w:lang w:val="en-GB"/>
              </w:rPr>
              <w:t>Understand</w:t>
            </w:r>
          </w:p>
        </w:tc>
      </w:tr>
      <w:tr w:rsidR="00044922" w:rsidRPr="00A02098" w14:paraId="4F508A86" w14:textId="02261190" w:rsidTr="00F730F1">
        <w:tc>
          <w:tcPr>
            <w:tcW w:w="869" w:type="dxa"/>
          </w:tcPr>
          <w:p w14:paraId="49940A00" w14:textId="27E08C9E"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C (F3)</w:t>
            </w:r>
          </w:p>
        </w:tc>
        <w:tc>
          <w:tcPr>
            <w:tcW w:w="4164" w:type="dxa"/>
          </w:tcPr>
          <w:p w14:paraId="6DFEF58D" w14:textId="5E46F04A"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 xml:space="preserve">Method and procedure, in respect of which a learner is able to demonstrate </w:t>
            </w:r>
            <w:proofErr w:type="gramStart"/>
            <w:r w:rsidRPr="00A02098">
              <w:rPr>
                <w:rFonts w:eastAsia="Calibri" w:cs="Arial"/>
                <w:sz w:val="24"/>
                <w:szCs w:val="24"/>
                <w:lang w:val="en-GB"/>
              </w:rPr>
              <w:t>operational  literacy</w:t>
            </w:r>
            <w:proofErr w:type="gramEnd"/>
            <w:r w:rsidRPr="00A02098">
              <w:rPr>
                <w:rFonts w:eastAsia="Calibri" w:cs="Arial"/>
                <w:sz w:val="24"/>
                <w:szCs w:val="24"/>
                <w:lang w:val="en-GB"/>
              </w:rPr>
              <w:t>, the capacity to operate within clearly defined contexts, and the ability to work within a managed environment</w:t>
            </w:r>
          </w:p>
        </w:tc>
        <w:tc>
          <w:tcPr>
            <w:tcW w:w="3597" w:type="dxa"/>
          </w:tcPr>
          <w:p w14:paraId="097C62A9" w14:textId="529F0B1E" w:rsidR="0086673A" w:rsidRPr="00A02098" w:rsidRDefault="00F063D3" w:rsidP="007533C2">
            <w:pPr>
              <w:pStyle w:val="1Para"/>
              <w:ind w:firstLine="0"/>
              <w:rPr>
                <w:rFonts w:eastAsia="Calibri" w:cs="Arial"/>
                <w:sz w:val="24"/>
                <w:szCs w:val="24"/>
                <w:lang w:val="en-GB"/>
              </w:rPr>
            </w:pPr>
            <w:r w:rsidRPr="00A02098">
              <w:rPr>
                <w:rFonts w:eastAsia="Calibri" w:cs="Arial"/>
                <w:sz w:val="24"/>
                <w:szCs w:val="24"/>
                <w:lang w:val="en-GB"/>
              </w:rPr>
              <w:t>Apply</w:t>
            </w:r>
          </w:p>
        </w:tc>
      </w:tr>
      <w:tr w:rsidR="00044922" w:rsidRPr="00A02098" w14:paraId="0DC59641" w14:textId="03E19A5C" w:rsidTr="00F730F1">
        <w:tc>
          <w:tcPr>
            <w:tcW w:w="869" w:type="dxa"/>
          </w:tcPr>
          <w:p w14:paraId="5FDF1F6E" w14:textId="59EC99A4"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D (F4)</w:t>
            </w:r>
          </w:p>
        </w:tc>
        <w:tc>
          <w:tcPr>
            <w:tcW w:w="4164" w:type="dxa"/>
          </w:tcPr>
          <w:p w14:paraId="226882A7" w14:textId="2227E426"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 xml:space="preserve">Problem solving, in respect of which a learner </w:t>
            </w:r>
            <w:proofErr w:type="gramStart"/>
            <w:r w:rsidRPr="00A02098">
              <w:rPr>
                <w:rFonts w:eastAsia="Calibri" w:cs="Arial"/>
                <w:sz w:val="24"/>
                <w:szCs w:val="24"/>
                <w:lang w:val="en-GB"/>
              </w:rPr>
              <w:t>is able to</w:t>
            </w:r>
            <w:proofErr w:type="gramEnd"/>
            <w:r w:rsidRPr="00A02098">
              <w:rPr>
                <w:rFonts w:eastAsia="Calibri" w:cs="Arial"/>
                <w:sz w:val="24"/>
                <w:szCs w:val="24"/>
                <w:lang w:val="en-GB"/>
              </w:rPr>
              <w:t xml:space="preserve"> demonstrate the ability to use own knowledge to </w:t>
            </w:r>
            <w:r w:rsidRPr="00A02098">
              <w:rPr>
                <w:rFonts w:eastAsia="Calibri" w:cs="Arial"/>
                <w:sz w:val="24"/>
                <w:szCs w:val="24"/>
                <w:lang w:val="en-GB"/>
              </w:rPr>
              <w:lastRenderedPageBreak/>
              <w:t>select appropriate procedures to solve problems within given parameters</w:t>
            </w:r>
          </w:p>
        </w:tc>
        <w:tc>
          <w:tcPr>
            <w:tcW w:w="3597" w:type="dxa"/>
          </w:tcPr>
          <w:p w14:paraId="00EB5EEF" w14:textId="7337CCD3" w:rsidR="0086673A" w:rsidRPr="00A02098" w:rsidRDefault="00F063D3" w:rsidP="007533C2">
            <w:pPr>
              <w:pStyle w:val="1Para"/>
              <w:ind w:firstLine="0"/>
              <w:rPr>
                <w:rFonts w:eastAsia="Calibri" w:cs="Arial"/>
                <w:sz w:val="24"/>
                <w:szCs w:val="24"/>
                <w:lang w:val="en-GB"/>
              </w:rPr>
            </w:pPr>
            <w:r w:rsidRPr="00A02098">
              <w:rPr>
                <w:rFonts w:eastAsia="Calibri" w:cs="Arial"/>
                <w:sz w:val="24"/>
                <w:szCs w:val="24"/>
                <w:lang w:val="en-GB"/>
              </w:rPr>
              <w:lastRenderedPageBreak/>
              <w:t>Apply</w:t>
            </w:r>
          </w:p>
        </w:tc>
      </w:tr>
      <w:tr w:rsidR="00044922" w:rsidRPr="00A02098" w14:paraId="6461CE8C" w14:textId="60A59ECA" w:rsidTr="00F730F1">
        <w:tc>
          <w:tcPr>
            <w:tcW w:w="869" w:type="dxa"/>
          </w:tcPr>
          <w:p w14:paraId="7022068A" w14:textId="03A05DA4"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E (F5)</w:t>
            </w:r>
          </w:p>
        </w:tc>
        <w:tc>
          <w:tcPr>
            <w:tcW w:w="4164" w:type="dxa"/>
          </w:tcPr>
          <w:p w14:paraId="471056D0" w14:textId="1A48DDFD"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 xml:space="preserve">Ethics and professional practice, in respect of which a learner </w:t>
            </w:r>
            <w:proofErr w:type="gramStart"/>
            <w:r w:rsidRPr="00A02098">
              <w:rPr>
                <w:rFonts w:eastAsia="Calibri" w:cs="Arial"/>
                <w:sz w:val="24"/>
                <w:szCs w:val="24"/>
                <w:lang w:val="en-GB"/>
              </w:rPr>
              <w:t>is able to</w:t>
            </w:r>
            <w:proofErr w:type="gramEnd"/>
            <w:r w:rsidRPr="00A02098">
              <w:rPr>
                <w:rFonts w:eastAsia="Calibri" w:cs="Arial"/>
                <w:sz w:val="24"/>
                <w:szCs w:val="24"/>
                <w:lang w:val="en-GB"/>
              </w:rPr>
              <w:t xml:space="preserve"> demonstrate the ability to comply with organisational ethics</w:t>
            </w:r>
          </w:p>
        </w:tc>
        <w:tc>
          <w:tcPr>
            <w:tcW w:w="3597" w:type="dxa"/>
          </w:tcPr>
          <w:p w14:paraId="4CC98583" w14:textId="6E8292AB" w:rsidR="0086673A" w:rsidRPr="00A02098" w:rsidRDefault="00F063D3" w:rsidP="007533C2">
            <w:pPr>
              <w:pStyle w:val="1Para"/>
              <w:ind w:firstLine="0"/>
              <w:rPr>
                <w:rFonts w:eastAsia="Calibri" w:cs="Arial"/>
                <w:sz w:val="24"/>
                <w:szCs w:val="24"/>
                <w:lang w:val="en-GB"/>
              </w:rPr>
            </w:pPr>
            <w:r w:rsidRPr="00A02098">
              <w:rPr>
                <w:rFonts w:eastAsia="Calibri" w:cs="Arial"/>
                <w:sz w:val="24"/>
                <w:szCs w:val="24"/>
                <w:lang w:val="en-GB"/>
              </w:rPr>
              <w:t>Apply</w:t>
            </w:r>
          </w:p>
        </w:tc>
      </w:tr>
      <w:tr w:rsidR="00044922" w:rsidRPr="00A02098" w14:paraId="35E6CE63" w14:textId="6A13DC63" w:rsidTr="00F730F1">
        <w:tc>
          <w:tcPr>
            <w:tcW w:w="869" w:type="dxa"/>
          </w:tcPr>
          <w:p w14:paraId="173DB8CA" w14:textId="36A9705D"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F (F6)</w:t>
            </w:r>
          </w:p>
        </w:tc>
        <w:tc>
          <w:tcPr>
            <w:tcW w:w="4164" w:type="dxa"/>
          </w:tcPr>
          <w:p w14:paraId="6A3BBDC8" w14:textId="30E5955C"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 xml:space="preserve">Accessing, </w:t>
            </w:r>
            <w:proofErr w:type="gramStart"/>
            <w:r w:rsidRPr="00A02098">
              <w:rPr>
                <w:rFonts w:eastAsia="Calibri" w:cs="Arial"/>
                <w:sz w:val="24"/>
                <w:szCs w:val="24"/>
                <w:lang w:val="en-GB"/>
              </w:rPr>
              <w:t>processing</w:t>
            </w:r>
            <w:proofErr w:type="gramEnd"/>
            <w:r w:rsidRPr="00A02098">
              <w:rPr>
                <w:rFonts w:eastAsia="Calibri" w:cs="Arial"/>
                <w:sz w:val="24"/>
                <w:szCs w:val="24"/>
                <w:lang w:val="en-GB"/>
              </w:rPr>
              <w:t xml:space="preserve"> and managing information, in respect of which a learner is able to demonstrate the basic ability to summarise and interpret information relevant to the context from a range of sources, and the ability to take a position on available information, discuss the issues and reach a resolution</w:t>
            </w:r>
          </w:p>
        </w:tc>
        <w:tc>
          <w:tcPr>
            <w:tcW w:w="3597" w:type="dxa"/>
          </w:tcPr>
          <w:p w14:paraId="16FAAE17" w14:textId="310DFD0E" w:rsidR="0086673A" w:rsidRPr="00A02098" w:rsidRDefault="00F063D3" w:rsidP="007533C2">
            <w:pPr>
              <w:pStyle w:val="1Para"/>
              <w:ind w:firstLine="0"/>
              <w:rPr>
                <w:rFonts w:eastAsia="Calibri" w:cs="Arial"/>
                <w:sz w:val="24"/>
                <w:szCs w:val="24"/>
                <w:lang w:val="en-GB"/>
              </w:rPr>
            </w:pPr>
            <w:r w:rsidRPr="00A02098">
              <w:rPr>
                <w:rFonts w:eastAsia="Calibri" w:cs="Arial"/>
                <w:sz w:val="24"/>
                <w:szCs w:val="24"/>
                <w:lang w:val="en-GB"/>
              </w:rPr>
              <w:t>Evaluate</w:t>
            </w:r>
          </w:p>
        </w:tc>
      </w:tr>
      <w:tr w:rsidR="00044922" w:rsidRPr="00A02098" w14:paraId="79514F37" w14:textId="29F55FF4" w:rsidTr="00F730F1">
        <w:trPr>
          <w:trHeight w:val="384"/>
        </w:trPr>
        <w:tc>
          <w:tcPr>
            <w:tcW w:w="869" w:type="dxa"/>
          </w:tcPr>
          <w:p w14:paraId="72887DDC" w14:textId="15818AF7"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G (F7)</w:t>
            </w:r>
          </w:p>
        </w:tc>
        <w:tc>
          <w:tcPr>
            <w:tcW w:w="4164" w:type="dxa"/>
          </w:tcPr>
          <w:p w14:paraId="7E1BA19C" w14:textId="6F582C61"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 xml:space="preserve">Producing and communicating information, in respect of which a learner </w:t>
            </w:r>
            <w:proofErr w:type="gramStart"/>
            <w:r w:rsidRPr="00A02098">
              <w:rPr>
                <w:rFonts w:eastAsia="Calibri" w:cs="Arial"/>
                <w:sz w:val="24"/>
                <w:szCs w:val="24"/>
                <w:lang w:val="en-GB"/>
              </w:rPr>
              <w:t>is able to</w:t>
            </w:r>
            <w:proofErr w:type="gramEnd"/>
            <w:r w:rsidRPr="00A02098">
              <w:rPr>
                <w:rFonts w:eastAsia="Calibri" w:cs="Arial"/>
                <w:sz w:val="24"/>
                <w:szCs w:val="24"/>
                <w:lang w:val="en-GB"/>
              </w:rPr>
              <w:t xml:space="preserve"> produce a coherent presentation and report, providing explanations for positions taken</w:t>
            </w:r>
          </w:p>
        </w:tc>
        <w:tc>
          <w:tcPr>
            <w:tcW w:w="3597" w:type="dxa"/>
          </w:tcPr>
          <w:p w14:paraId="456EE4F0" w14:textId="6C06F749" w:rsidR="0086673A" w:rsidRPr="00A02098" w:rsidRDefault="00F063D3" w:rsidP="007533C2">
            <w:pPr>
              <w:pStyle w:val="1Para"/>
              <w:ind w:firstLine="0"/>
              <w:rPr>
                <w:rFonts w:eastAsia="Calibri" w:cs="Arial"/>
                <w:sz w:val="24"/>
                <w:szCs w:val="24"/>
                <w:lang w:val="en-GB"/>
              </w:rPr>
            </w:pPr>
            <w:r w:rsidRPr="00A02098">
              <w:rPr>
                <w:rFonts w:eastAsia="Calibri" w:cs="Arial"/>
                <w:sz w:val="24"/>
                <w:szCs w:val="24"/>
                <w:lang w:val="en-GB"/>
              </w:rPr>
              <w:t>Evaluate</w:t>
            </w:r>
          </w:p>
        </w:tc>
      </w:tr>
      <w:tr w:rsidR="00044922" w:rsidRPr="00A02098" w14:paraId="7F9AF25C" w14:textId="4A51A819" w:rsidTr="00F730F1">
        <w:trPr>
          <w:trHeight w:val="374"/>
        </w:trPr>
        <w:tc>
          <w:tcPr>
            <w:tcW w:w="869" w:type="dxa"/>
          </w:tcPr>
          <w:p w14:paraId="0E06591A" w14:textId="24147505"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H (F8)</w:t>
            </w:r>
          </w:p>
        </w:tc>
        <w:tc>
          <w:tcPr>
            <w:tcW w:w="4164" w:type="dxa"/>
          </w:tcPr>
          <w:p w14:paraId="2494E827" w14:textId="75340082"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 xml:space="preserve">Context and systems, in respect of which a learner </w:t>
            </w:r>
            <w:proofErr w:type="gramStart"/>
            <w:r w:rsidRPr="00A02098">
              <w:rPr>
                <w:rFonts w:eastAsia="Calibri" w:cs="Arial"/>
                <w:sz w:val="24"/>
                <w:szCs w:val="24"/>
                <w:lang w:val="en-GB"/>
              </w:rPr>
              <w:t>is able to</w:t>
            </w:r>
            <w:proofErr w:type="gramEnd"/>
            <w:r w:rsidRPr="00A02098">
              <w:rPr>
                <w:rFonts w:eastAsia="Calibri" w:cs="Arial"/>
                <w:sz w:val="24"/>
                <w:szCs w:val="24"/>
                <w:lang w:val="en-GB"/>
              </w:rPr>
              <w:t xml:space="preserve"> demonstrate an understanding of the organisation or operating environment as a system, and </w:t>
            </w:r>
            <w:r w:rsidRPr="00A02098">
              <w:rPr>
                <w:rFonts w:eastAsia="Calibri" w:cs="Arial"/>
                <w:sz w:val="24"/>
                <w:szCs w:val="24"/>
                <w:lang w:val="en-GB"/>
              </w:rPr>
              <w:lastRenderedPageBreak/>
              <w:t>application of skills in measuring the environment using key instruments and equipment.</w:t>
            </w:r>
          </w:p>
        </w:tc>
        <w:tc>
          <w:tcPr>
            <w:tcW w:w="3597" w:type="dxa"/>
          </w:tcPr>
          <w:p w14:paraId="39AAA9EA" w14:textId="2C5A95C8" w:rsidR="0086673A" w:rsidRPr="00A02098" w:rsidRDefault="00F063D3" w:rsidP="007533C2">
            <w:pPr>
              <w:pStyle w:val="1Para"/>
              <w:ind w:firstLine="0"/>
              <w:rPr>
                <w:rFonts w:eastAsia="Calibri" w:cs="Arial"/>
                <w:sz w:val="24"/>
                <w:szCs w:val="24"/>
                <w:lang w:val="en-GB"/>
              </w:rPr>
            </w:pPr>
            <w:r w:rsidRPr="00A02098">
              <w:rPr>
                <w:rFonts w:eastAsia="Calibri" w:cs="Arial"/>
                <w:sz w:val="24"/>
                <w:szCs w:val="24"/>
                <w:lang w:val="en-GB"/>
              </w:rPr>
              <w:lastRenderedPageBreak/>
              <w:t>Apply</w:t>
            </w:r>
          </w:p>
        </w:tc>
      </w:tr>
      <w:tr w:rsidR="00044922" w:rsidRPr="00A02098" w14:paraId="6FC8AC99" w14:textId="63453FE3" w:rsidTr="00F730F1">
        <w:trPr>
          <w:trHeight w:val="400"/>
        </w:trPr>
        <w:tc>
          <w:tcPr>
            <w:tcW w:w="869" w:type="dxa"/>
          </w:tcPr>
          <w:p w14:paraId="3DA36B79" w14:textId="491F633B"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I (F9)</w:t>
            </w:r>
          </w:p>
        </w:tc>
        <w:tc>
          <w:tcPr>
            <w:tcW w:w="4164" w:type="dxa"/>
          </w:tcPr>
          <w:p w14:paraId="415EE01E" w14:textId="723BB606"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 xml:space="preserve">Management of learning, in respect of which a learner </w:t>
            </w:r>
            <w:proofErr w:type="gramStart"/>
            <w:r w:rsidRPr="00A02098">
              <w:rPr>
                <w:rFonts w:eastAsia="Calibri" w:cs="Arial"/>
                <w:sz w:val="24"/>
                <w:szCs w:val="24"/>
                <w:lang w:val="en-GB"/>
              </w:rPr>
              <w:t>is able to</w:t>
            </w:r>
            <w:proofErr w:type="gramEnd"/>
            <w:r w:rsidRPr="00A02098">
              <w:rPr>
                <w:rFonts w:eastAsia="Calibri" w:cs="Arial"/>
                <w:sz w:val="24"/>
                <w:szCs w:val="24"/>
                <w:lang w:val="en-GB"/>
              </w:rPr>
              <w:t xml:space="preserve"> demonstrate the ability to learn within a managed environment</w:t>
            </w:r>
          </w:p>
        </w:tc>
        <w:tc>
          <w:tcPr>
            <w:tcW w:w="3597" w:type="dxa"/>
          </w:tcPr>
          <w:p w14:paraId="72B0C50C" w14:textId="4BF4FD38" w:rsidR="0086673A" w:rsidRPr="00A02098" w:rsidRDefault="00F063D3" w:rsidP="007533C2">
            <w:pPr>
              <w:pStyle w:val="1Para"/>
              <w:ind w:firstLine="0"/>
              <w:rPr>
                <w:rFonts w:eastAsia="Calibri" w:cs="Arial"/>
                <w:sz w:val="24"/>
                <w:szCs w:val="24"/>
                <w:lang w:val="en-GB"/>
              </w:rPr>
            </w:pPr>
            <w:r w:rsidRPr="00A02098">
              <w:rPr>
                <w:rFonts w:eastAsia="Calibri" w:cs="Arial"/>
                <w:sz w:val="24"/>
                <w:szCs w:val="24"/>
                <w:lang w:val="en-GB"/>
              </w:rPr>
              <w:t>Apply</w:t>
            </w:r>
          </w:p>
        </w:tc>
      </w:tr>
      <w:tr w:rsidR="0086673A" w:rsidRPr="00A02098" w14:paraId="7D14F55F" w14:textId="0284588C" w:rsidTr="00F730F1">
        <w:trPr>
          <w:trHeight w:val="400"/>
        </w:trPr>
        <w:tc>
          <w:tcPr>
            <w:tcW w:w="869" w:type="dxa"/>
          </w:tcPr>
          <w:p w14:paraId="3B0EAF54" w14:textId="1E29100F"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J (F10)</w:t>
            </w:r>
          </w:p>
        </w:tc>
        <w:tc>
          <w:tcPr>
            <w:tcW w:w="4164" w:type="dxa"/>
          </w:tcPr>
          <w:p w14:paraId="3D68EB3A" w14:textId="1DA710D9" w:rsidR="0086673A" w:rsidRPr="00A02098" w:rsidRDefault="0086673A" w:rsidP="007533C2">
            <w:pPr>
              <w:pStyle w:val="1Para"/>
              <w:ind w:firstLine="0"/>
              <w:rPr>
                <w:rFonts w:eastAsia="Calibri" w:cs="Arial"/>
                <w:sz w:val="24"/>
                <w:szCs w:val="24"/>
                <w:lang w:val="en-GB"/>
              </w:rPr>
            </w:pPr>
            <w:r w:rsidRPr="00A02098">
              <w:rPr>
                <w:rFonts w:eastAsia="Calibri" w:cs="Arial"/>
                <w:sz w:val="24"/>
                <w:szCs w:val="24"/>
                <w:lang w:val="en-GB"/>
              </w:rPr>
              <w:t xml:space="preserve">Accountability, in respect of which a learner </w:t>
            </w:r>
            <w:proofErr w:type="gramStart"/>
            <w:r w:rsidRPr="00A02098">
              <w:rPr>
                <w:rFonts w:eastAsia="Calibri" w:cs="Arial"/>
                <w:sz w:val="24"/>
                <w:szCs w:val="24"/>
                <w:lang w:val="en-GB"/>
              </w:rPr>
              <w:t>is able to</w:t>
            </w:r>
            <w:proofErr w:type="gramEnd"/>
            <w:r w:rsidRPr="00A02098">
              <w:rPr>
                <w:rFonts w:eastAsia="Calibri" w:cs="Arial"/>
                <w:sz w:val="24"/>
                <w:szCs w:val="24"/>
                <w:lang w:val="en-GB"/>
              </w:rPr>
              <w:t xml:space="preserve"> demonstrate the capacity to actively contribute to team effectiveness</w:t>
            </w:r>
          </w:p>
        </w:tc>
        <w:tc>
          <w:tcPr>
            <w:tcW w:w="3597" w:type="dxa"/>
          </w:tcPr>
          <w:p w14:paraId="2A4597A7" w14:textId="18F550B9" w:rsidR="0086673A" w:rsidRPr="00A02098" w:rsidRDefault="00F063D3" w:rsidP="007533C2">
            <w:pPr>
              <w:pStyle w:val="1Para"/>
              <w:ind w:firstLine="0"/>
              <w:rPr>
                <w:rFonts w:eastAsia="Calibri" w:cs="Arial"/>
                <w:sz w:val="24"/>
                <w:szCs w:val="24"/>
                <w:lang w:val="en-GB"/>
              </w:rPr>
            </w:pPr>
            <w:r w:rsidRPr="00A02098">
              <w:rPr>
                <w:rFonts w:eastAsia="Calibri" w:cs="Arial"/>
                <w:sz w:val="24"/>
                <w:szCs w:val="24"/>
                <w:lang w:val="en-GB"/>
              </w:rPr>
              <w:t>Create</w:t>
            </w:r>
          </w:p>
        </w:tc>
      </w:tr>
    </w:tbl>
    <w:p w14:paraId="7D08605A" w14:textId="1A75EB05" w:rsidR="00BC3BA6" w:rsidRPr="00A02098" w:rsidRDefault="00BC3BA6" w:rsidP="007533C2">
      <w:pPr>
        <w:pStyle w:val="1Para"/>
        <w:ind w:firstLine="0"/>
        <w:rPr>
          <w:rFonts w:eastAsia="Calibri" w:cs="Arial"/>
          <w:sz w:val="24"/>
          <w:szCs w:val="24"/>
          <w:lang w:val="en-GB"/>
        </w:rPr>
      </w:pPr>
    </w:p>
    <w:p w14:paraId="02C55331" w14:textId="6972355F" w:rsidR="000968A7" w:rsidRPr="00A02098" w:rsidRDefault="00E36A85" w:rsidP="00AA1252">
      <w:pPr>
        <w:rPr>
          <w:sz w:val="24"/>
        </w:rPr>
      </w:pPr>
      <w:r w:rsidRPr="00A02098">
        <w:rPr>
          <w:sz w:val="24"/>
        </w:rPr>
        <w:t>Each test question used was analyzed and converted according to the cognitive level of Bloom’s taxonomy. The verbs used in the formative assessments questions was used to locate the question within Blooms taxonomy framework. The reason for that was to gauge cognitive levels addressed by these questions.</w:t>
      </w:r>
      <w:r w:rsidR="00396618" w:rsidRPr="00A02098">
        <w:rPr>
          <w:sz w:val="24"/>
        </w:rPr>
        <w:t xml:space="preserve"> </w:t>
      </w:r>
      <w:r w:rsidR="008C5B1B" w:rsidRPr="00A02098">
        <w:rPr>
          <w:sz w:val="24"/>
        </w:rPr>
        <w:t>Table 4</w:t>
      </w:r>
      <w:r w:rsidR="000968A7" w:rsidRPr="00A02098">
        <w:rPr>
          <w:sz w:val="24"/>
        </w:rPr>
        <w:t xml:space="preserve"> below provide cognitive levels based on Blooms taxonomy and their associated cognitive process, operational verbs and criteria which used when collecting the data.</w:t>
      </w:r>
    </w:p>
    <w:p w14:paraId="67153F76" w14:textId="4227678D" w:rsidR="000968A7" w:rsidRPr="00A02098" w:rsidRDefault="000968A7" w:rsidP="000968A7">
      <w:pPr>
        <w:pStyle w:val="Caption"/>
        <w:keepNext/>
        <w:spacing w:line="360" w:lineRule="auto"/>
        <w:rPr>
          <w:rFonts w:cs="Arial"/>
          <w:color w:val="auto"/>
          <w:sz w:val="22"/>
          <w:szCs w:val="24"/>
        </w:rPr>
      </w:pPr>
      <w:r w:rsidRPr="00A02098">
        <w:rPr>
          <w:rFonts w:cs="Arial"/>
          <w:color w:val="auto"/>
          <w:sz w:val="24"/>
          <w:szCs w:val="24"/>
        </w:rPr>
        <w:t xml:space="preserve">Table </w:t>
      </w:r>
      <w:r w:rsidR="008C5B1B" w:rsidRPr="00A02098">
        <w:rPr>
          <w:rFonts w:cs="Arial"/>
          <w:color w:val="auto"/>
          <w:sz w:val="24"/>
          <w:szCs w:val="24"/>
        </w:rPr>
        <w:t>4</w:t>
      </w:r>
      <w:r w:rsidRPr="00A02098">
        <w:rPr>
          <w:rFonts w:cs="Arial"/>
          <w:color w:val="auto"/>
          <w:sz w:val="24"/>
          <w:szCs w:val="24"/>
        </w:rPr>
        <w:t xml:space="preserve">: </w:t>
      </w:r>
      <w:r w:rsidRPr="00A02098">
        <w:rPr>
          <w:rFonts w:cs="Arial"/>
          <w:color w:val="auto"/>
          <w:sz w:val="22"/>
          <w:szCs w:val="24"/>
        </w:rPr>
        <w:t xml:space="preserve">Cognitive Levels from Bloom's Taxonomy </w:t>
      </w:r>
    </w:p>
    <w:tbl>
      <w:tblPr>
        <w:tblStyle w:val="TableGrid"/>
        <w:tblW w:w="0" w:type="auto"/>
        <w:tblLook w:val="04A0" w:firstRow="1" w:lastRow="0" w:firstColumn="1" w:lastColumn="0" w:noHBand="0" w:noVBand="1"/>
      </w:tblPr>
      <w:tblGrid>
        <w:gridCol w:w="2684"/>
        <w:gridCol w:w="2685"/>
        <w:gridCol w:w="2091"/>
        <w:gridCol w:w="1170"/>
      </w:tblGrid>
      <w:tr w:rsidR="00044922" w:rsidRPr="00A02098" w14:paraId="4AFBD2AB" w14:textId="77777777" w:rsidTr="009E5AA1">
        <w:tc>
          <w:tcPr>
            <w:tcW w:w="3672" w:type="dxa"/>
          </w:tcPr>
          <w:p w14:paraId="353088B5" w14:textId="77777777" w:rsidR="000968A7" w:rsidRPr="00A02098" w:rsidRDefault="000968A7" w:rsidP="009E5AA1">
            <w:pPr>
              <w:rPr>
                <w:rFonts w:cs="Arial"/>
                <w:b/>
                <w:bCs/>
                <w:szCs w:val="24"/>
              </w:rPr>
            </w:pPr>
            <w:r w:rsidRPr="00A02098">
              <w:rPr>
                <w:rFonts w:cs="Arial"/>
                <w:b/>
                <w:bCs/>
                <w:szCs w:val="24"/>
              </w:rPr>
              <w:t>Cognitive Level</w:t>
            </w:r>
          </w:p>
        </w:tc>
        <w:tc>
          <w:tcPr>
            <w:tcW w:w="3672" w:type="dxa"/>
          </w:tcPr>
          <w:p w14:paraId="21F95562" w14:textId="77777777" w:rsidR="000968A7" w:rsidRPr="00A02098" w:rsidRDefault="000968A7" w:rsidP="009E5AA1">
            <w:pPr>
              <w:rPr>
                <w:rFonts w:cs="Arial"/>
                <w:b/>
                <w:bCs/>
                <w:szCs w:val="24"/>
              </w:rPr>
            </w:pPr>
            <w:r w:rsidRPr="00A02098">
              <w:rPr>
                <w:rFonts w:cs="Arial"/>
                <w:b/>
                <w:bCs/>
                <w:szCs w:val="24"/>
              </w:rPr>
              <w:t>Cognitive process</w:t>
            </w:r>
          </w:p>
        </w:tc>
        <w:tc>
          <w:tcPr>
            <w:tcW w:w="2471" w:type="dxa"/>
          </w:tcPr>
          <w:p w14:paraId="754D4AF8" w14:textId="77777777" w:rsidR="000968A7" w:rsidRPr="00A02098" w:rsidRDefault="000968A7" w:rsidP="009E5AA1">
            <w:pPr>
              <w:rPr>
                <w:rFonts w:cs="Arial"/>
                <w:b/>
                <w:bCs/>
                <w:szCs w:val="24"/>
              </w:rPr>
            </w:pPr>
            <w:r w:rsidRPr="00A02098">
              <w:rPr>
                <w:rFonts w:cs="Arial"/>
                <w:b/>
                <w:bCs/>
                <w:szCs w:val="24"/>
              </w:rPr>
              <w:t>Operational Verbs</w:t>
            </w:r>
          </w:p>
        </w:tc>
        <w:tc>
          <w:tcPr>
            <w:tcW w:w="1148" w:type="dxa"/>
            <w:shd w:val="clear" w:color="auto" w:fill="auto"/>
          </w:tcPr>
          <w:p w14:paraId="3141F90A" w14:textId="4B4045B1" w:rsidR="000968A7" w:rsidRPr="00A02098" w:rsidRDefault="000968A7" w:rsidP="009E5AA1">
            <w:pPr>
              <w:rPr>
                <w:rFonts w:cs="Arial"/>
                <w:b/>
                <w:bCs/>
                <w:szCs w:val="24"/>
              </w:rPr>
            </w:pPr>
            <w:r w:rsidRPr="00A02098">
              <w:rPr>
                <w:rFonts w:cs="Arial"/>
                <w:b/>
                <w:bCs/>
                <w:szCs w:val="24"/>
              </w:rPr>
              <w:t>Category</w:t>
            </w:r>
          </w:p>
        </w:tc>
      </w:tr>
      <w:tr w:rsidR="00044922" w:rsidRPr="00A02098" w14:paraId="70B1656B" w14:textId="77777777" w:rsidTr="009E5AA1">
        <w:tc>
          <w:tcPr>
            <w:tcW w:w="3672" w:type="dxa"/>
          </w:tcPr>
          <w:p w14:paraId="39CDC263" w14:textId="77777777" w:rsidR="000968A7" w:rsidRPr="00A02098" w:rsidRDefault="000968A7" w:rsidP="009E5AA1">
            <w:pPr>
              <w:rPr>
                <w:rFonts w:cs="Arial"/>
                <w:szCs w:val="24"/>
              </w:rPr>
            </w:pPr>
            <w:r w:rsidRPr="00A02098">
              <w:rPr>
                <w:rFonts w:cs="Arial"/>
                <w:szCs w:val="24"/>
              </w:rPr>
              <w:t>Remembering (C1)</w:t>
            </w:r>
          </w:p>
        </w:tc>
        <w:tc>
          <w:tcPr>
            <w:tcW w:w="3672" w:type="dxa"/>
          </w:tcPr>
          <w:p w14:paraId="25A728C2" w14:textId="77777777" w:rsidR="000968A7" w:rsidRPr="00A02098" w:rsidRDefault="000968A7" w:rsidP="009E5AA1">
            <w:pPr>
              <w:rPr>
                <w:rFonts w:cs="Arial"/>
                <w:szCs w:val="24"/>
              </w:rPr>
            </w:pPr>
            <w:proofErr w:type="spellStart"/>
            <w:r w:rsidRPr="00A02098">
              <w:rPr>
                <w:rFonts w:cs="Arial"/>
                <w:szCs w:val="24"/>
              </w:rPr>
              <w:t>Recognising</w:t>
            </w:r>
            <w:proofErr w:type="spellEnd"/>
            <w:r w:rsidRPr="00A02098">
              <w:rPr>
                <w:rFonts w:cs="Arial"/>
                <w:szCs w:val="24"/>
              </w:rPr>
              <w:t>, recalling</w:t>
            </w:r>
          </w:p>
        </w:tc>
        <w:tc>
          <w:tcPr>
            <w:tcW w:w="2471" w:type="dxa"/>
          </w:tcPr>
          <w:p w14:paraId="18D35752" w14:textId="77777777" w:rsidR="000968A7" w:rsidRPr="00A02098" w:rsidRDefault="000968A7" w:rsidP="009E5AA1">
            <w:pPr>
              <w:rPr>
                <w:rFonts w:cs="Arial"/>
                <w:szCs w:val="24"/>
              </w:rPr>
            </w:pPr>
            <w:r w:rsidRPr="00A02098">
              <w:rPr>
                <w:rFonts w:cs="Arial"/>
                <w:szCs w:val="24"/>
              </w:rPr>
              <w:t xml:space="preserve">remembering, listing, repeating, imitating, knowing, </w:t>
            </w:r>
            <w:r w:rsidRPr="00A02098">
              <w:rPr>
                <w:rFonts w:cs="Arial"/>
                <w:szCs w:val="24"/>
              </w:rPr>
              <w:lastRenderedPageBreak/>
              <w:t>mentioning, identifying</w:t>
            </w:r>
          </w:p>
        </w:tc>
        <w:tc>
          <w:tcPr>
            <w:tcW w:w="1148" w:type="dxa"/>
            <w:vMerge w:val="restart"/>
            <w:shd w:val="clear" w:color="auto" w:fill="auto"/>
          </w:tcPr>
          <w:p w14:paraId="7EC9AB25" w14:textId="77777777" w:rsidR="000968A7" w:rsidRPr="00A02098" w:rsidRDefault="000968A7" w:rsidP="009E5AA1">
            <w:pPr>
              <w:rPr>
                <w:rFonts w:cs="Arial"/>
                <w:szCs w:val="24"/>
              </w:rPr>
            </w:pPr>
          </w:p>
          <w:p w14:paraId="19B799CA" w14:textId="77777777" w:rsidR="000968A7" w:rsidRPr="00A02098" w:rsidRDefault="000968A7" w:rsidP="009E5AA1">
            <w:pPr>
              <w:rPr>
                <w:rFonts w:cs="Arial"/>
                <w:szCs w:val="24"/>
              </w:rPr>
            </w:pPr>
          </w:p>
          <w:p w14:paraId="33938ADD" w14:textId="77777777" w:rsidR="000968A7" w:rsidRPr="00A02098" w:rsidRDefault="000968A7" w:rsidP="009E5AA1">
            <w:pPr>
              <w:rPr>
                <w:rFonts w:cs="Arial"/>
                <w:szCs w:val="24"/>
              </w:rPr>
            </w:pPr>
          </w:p>
          <w:p w14:paraId="3E4307C4" w14:textId="77777777" w:rsidR="000968A7" w:rsidRPr="00A02098" w:rsidRDefault="000968A7" w:rsidP="009E5AA1">
            <w:pPr>
              <w:rPr>
                <w:rFonts w:cs="Arial"/>
                <w:szCs w:val="24"/>
              </w:rPr>
            </w:pPr>
          </w:p>
          <w:p w14:paraId="2C8DCEFC" w14:textId="77777777" w:rsidR="000968A7" w:rsidRPr="00A02098" w:rsidRDefault="000968A7" w:rsidP="009E5AA1">
            <w:pPr>
              <w:rPr>
                <w:rFonts w:cs="Arial"/>
                <w:szCs w:val="24"/>
              </w:rPr>
            </w:pPr>
          </w:p>
          <w:p w14:paraId="574A58C9" w14:textId="77777777" w:rsidR="000968A7" w:rsidRPr="00A02098" w:rsidRDefault="000968A7" w:rsidP="009E5AA1">
            <w:pPr>
              <w:rPr>
                <w:rFonts w:cs="Arial"/>
                <w:szCs w:val="24"/>
              </w:rPr>
            </w:pPr>
          </w:p>
          <w:p w14:paraId="5A3CFC8C" w14:textId="77777777" w:rsidR="000968A7" w:rsidRPr="00A02098" w:rsidRDefault="000968A7" w:rsidP="009E5AA1">
            <w:pPr>
              <w:rPr>
                <w:rFonts w:cs="Arial"/>
                <w:szCs w:val="24"/>
              </w:rPr>
            </w:pPr>
            <w:r w:rsidRPr="00A02098">
              <w:rPr>
                <w:rFonts w:cs="Arial"/>
                <w:szCs w:val="24"/>
              </w:rPr>
              <w:t xml:space="preserve">  LOTS</w:t>
            </w:r>
          </w:p>
        </w:tc>
      </w:tr>
      <w:tr w:rsidR="00044922" w:rsidRPr="00A02098" w14:paraId="75B6B606" w14:textId="77777777" w:rsidTr="009E5AA1">
        <w:tc>
          <w:tcPr>
            <w:tcW w:w="3672" w:type="dxa"/>
          </w:tcPr>
          <w:p w14:paraId="608C9C8D" w14:textId="77777777" w:rsidR="000968A7" w:rsidRPr="00A02098" w:rsidRDefault="000968A7" w:rsidP="009E5AA1">
            <w:pPr>
              <w:rPr>
                <w:rFonts w:cs="Arial"/>
                <w:szCs w:val="24"/>
              </w:rPr>
            </w:pPr>
            <w:proofErr w:type="spellStart"/>
            <w:r w:rsidRPr="00A02098">
              <w:rPr>
                <w:rFonts w:cs="Arial"/>
                <w:szCs w:val="24"/>
              </w:rPr>
              <w:lastRenderedPageBreak/>
              <w:t>Understandin</w:t>
            </w:r>
            <w:proofErr w:type="spellEnd"/>
            <w:r w:rsidRPr="00A02098">
              <w:rPr>
                <w:rFonts w:cs="Arial"/>
                <w:szCs w:val="24"/>
              </w:rPr>
              <w:t xml:space="preserve"> g (C2)</w:t>
            </w:r>
          </w:p>
        </w:tc>
        <w:tc>
          <w:tcPr>
            <w:tcW w:w="3672" w:type="dxa"/>
          </w:tcPr>
          <w:p w14:paraId="0D5EAF9B" w14:textId="77777777" w:rsidR="000968A7" w:rsidRPr="00A02098" w:rsidRDefault="000968A7" w:rsidP="009E5AA1">
            <w:pPr>
              <w:rPr>
                <w:rFonts w:cs="Arial"/>
                <w:szCs w:val="24"/>
              </w:rPr>
            </w:pPr>
            <w:r w:rsidRPr="00A02098">
              <w:rPr>
                <w:rFonts w:cs="Arial"/>
                <w:szCs w:val="24"/>
              </w:rPr>
              <w:t xml:space="preserve">interpreting, exemplifying, classifying, </w:t>
            </w:r>
            <w:proofErr w:type="spellStart"/>
            <w:r w:rsidRPr="00A02098">
              <w:rPr>
                <w:rFonts w:cs="Arial"/>
                <w:szCs w:val="24"/>
              </w:rPr>
              <w:t>summarising</w:t>
            </w:r>
            <w:proofErr w:type="spellEnd"/>
            <w:r w:rsidRPr="00A02098">
              <w:rPr>
                <w:rFonts w:cs="Arial"/>
                <w:szCs w:val="24"/>
              </w:rPr>
              <w:t>, inferring, comparing, explaining</w:t>
            </w:r>
          </w:p>
        </w:tc>
        <w:tc>
          <w:tcPr>
            <w:tcW w:w="2471" w:type="dxa"/>
          </w:tcPr>
          <w:p w14:paraId="048393BF" w14:textId="77777777" w:rsidR="000968A7" w:rsidRPr="00A02098" w:rsidRDefault="000968A7" w:rsidP="009E5AA1">
            <w:pPr>
              <w:rPr>
                <w:rFonts w:cs="Arial"/>
                <w:szCs w:val="24"/>
              </w:rPr>
            </w:pPr>
            <w:r w:rsidRPr="00A02098">
              <w:rPr>
                <w:rFonts w:cs="Arial"/>
                <w:szCs w:val="24"/>
              </w:rPr>
              <w:t>explaining, clarifying, accepting, reporting, describing, distinguishing, repeating</w:t>
            </w:r>
          </w:p>
        </w:tc>
        <w:tc>
          <w:tcPr>
            <w:tcW w:w="1148" w:type="dxa"/>
            <w:vMerge/>
            <w:shd w:val="clear" w:color="auto" w:fill="auto"/>
          </w:tcPr>
          <w:p w14:paraId="46C7AFF9" w14:textId="77777777" w:rsidR="000968A7" w:rsidRPr="00A02098" w:rsidRDefault="000968A7" w:rsidP="009E5AA1">
            <w:pPr>
              <w:rPr>
                <w:rFonts w:cs="Arial"/>
                <w:szCs w:val="24"/>
              </w:rPr>
            </w:pPr>
          </w:p>
        </w:tc>
      </w:tr>
      <w:tr w:rsidR="00044922" w:rsidRPr="00A02098" w14:paraId="03086489" w14:textId="77777777" w:rsidTr="009E5AA1">
        <w:tc>
          <w:tcPr>
            <w:tcW w:w="3672" w:type="dxa"/>
          </w:tcPr>
          <w:p w14:paraId="7D720AD3" w14:textId="77777777" w:rsidR="000968A7" w:rsidRPr="00A02098" w:rsidRDefault="000968A7" w:rsidP="009E5AA1">
            <w:pPr>
              <w:rPr>
                <w:rFonts w:cs="Arial"/>
                <w:szCs w:val="24"/>
              </w:rPr>
            </w:pPr>
            <w:r w:rsidRPr="00A02098">
              <w:rPr>
                <w:rFonts w:cs="Arial"/>
                <w:szCs w:val="24"/>
              </w:rPr>
              <w:t>Applying (C3)</w:t>
            </w:r>
          </w:p>
        </w:tc>
        <w:tc>
          <w:tcPr>
            <w:tcW w:w="3672" w:type="dxa"/>
          </w:tcPr>
          <w:p w14:paraId="1B162A3B" w14:textId="77777777" w:rsidR="000968A7" w:rsidRPr="00A02098" w:rsidRDefault="000968A7" w:rsidP="009E5AA1">
            <w:pPr>
              <w:rPr>
                <w:rFonts w:cs="Arial"/>
                <w:szCs w:val="24"/>
              </w:rPr>
            </w:pPr>
            <w:r w:rsidRPr="00A02098">
              <w:rPr>
                <w:rFonts w:cs="Arial"/>
                <w:szCs w:val="24"/>
              </w:rPr>
              <w:t>Executing, implementing</w:t>
            </w:r>
          </w:p>
        </w:tc>
        <w:tc>
          <w:tcPr>
            <w:tcW w:w="2471" w:type="dxa"/>
          </w:tcPr>
          <w:p w14:paraId="3C5ECA5D" w14:textId="77777777" w:rsidR="000968A7" w:rsidRPr="00A02098" w:rsidRDefault="000968A7" w:rsidP="009E5AA1">
            <w:pPr>
              <w:rPr>
                <w:rFonts w:cs="Arial"/>
                <w:szCs w:val="24"/>
              </w:rPr>
            </w:pPr>
            <w:r w:rsidRPr="00A02098">
              <w:rPr>
                <w:rFonts w:cs="Arial"/>
                <w:szCs w:val="24"/>
              </w:rPr>
              <w:t>using, demonstrating, illustrating, operating, clarifying, checking, using</w:t>
            </w:r>
          </w:p>
        </w:tc>
        <w:tc>
          <w:tcPr>
            <w:tcW w:w="1148" w:type="dxa"/>
            <w:vMerge/>
            <w:shd w:val="clear" w:color="auto" w:fill="auto"/>
          </w:tcPr>
          <w:p w14:paraId="1B861CB7" w14:textId="77777777" w:rsidR="000968A7" w:rsidRPr="00A02098" w:rsidRDefault="000968A7" w:rsidP="009E5AA1">
            <w:pPr>
              <w:rPr>
                <w:rFonts w:cs="Arial"/>
                <w:szCs w:val="24"/>
              </w:rPr>
            </w:pPr>
          </w:p>
        </w:tc>
      </w:tr>
      <w:tr w:rsidR="00044922" w:rsidRPr="00A02098" w14:paraId="75382A8C" w14:textId="77777777" w:rsidTr="009E5AA1">
        <w:tc>
          <w:tcPr>
            <w:tcW w:w="3672" w:type="dxa"/>
          </w:tcPr>
          <w:p w14:paraId="74059D41" w14:textId="77777777" w:rsidR="000968A7" w:rsidRPr="00A02098" w:rsidRDefault="000968A7" w:rsidP="009E5AA1">
            <w:pPr>
              <w:rPr>
                <w:rFonts w:cs="Arial"/>
                <w:szCs w:val="24"/>
              </w:rPr>
            </w:pPr>
            <w:proofErr w:type="spellStart"/>
            <w:r w:rsidRPr="00A02098">
              <w:rPr>
                <w:rFonts w:cs="Arial"/>
                <w:szCs w:val="24"/>
              </w:rPr>
              <w:t>Analysing</w:t>
            </w:r>
            <w:proofErr w:type="spellEnd"/>
            <w:r w:rsidRPr="00A02098">
              <w:rPr>
                <w:rFonts w:cs="Arial"/>
                <w:szCs w:val="24"/>
              </w:rPr>
              <w:t xml:space="preserve"> (C4)</w:t>
            </w:r>
          </w:p>
        </w:tc>
        <w:tc>
          <w:tcPr>
            <w:tcW w:w="3672" w:type="dxa"/>
          </w:tcPr>
          <w:p w14:paraId="166EBD61" w14:textId="77777777" w:rsidR="000968A7" w:rsidRPr="00A02098" w:rsidRDefault="000968A7" w:rsidP="009E5AA1">
            <w:pPr>
              <w:rPr>
                <w:rFonts w:cs="Arial"/>
                <w:szCs w:val="24"/>
              </w:rPr>
            </w:pPr>
            <w:r w:rsidRPr="00A02098">
              <w:rPr>
                <w:rFonts w:cs="Arial"/>
                <w:szCs w:val="24"/>
              </w:rPr>
              <w:t xml:space="preserve">differentiating, </w:t>
            </w:r>
            <w:proofErr w:type="spellStart"/>
            <w:r w:rsidRPr="00A02098">
              <w:rPr>
                <w:rFonts w:cs="Arial"/>
                <w:szCs w:val="24"/>
              </w:rPr>
              <w:t>organising</w:t>
            </w:r>
            <w:proofErr w:type="spellEnd"/>
            <w:r w:rsidRPr="00A02098">
              <w:rPr>
                <w:rFonts w:cs="Arial"/>
                <w:szCs w:val="24"/>
              </w:rPr>
              <w:t>, attributing</w:t>
            </w:r>
          </w:p>
        </w:tc>
        <w:tc>
          <w:tcPr>
            <w:tcW w:w="2471" w:type="dxa"/>
          </w:tcPr>
          <w:p w14:paraId="3163F8E6" w14:textId="77777777" w:rsidR="000968A7" w:rsidRPr="00A02098" w:rsidRDefault="000968A7" w:rsidP="009E5AA1">
            <w:pPr>
              <w:rPr>
                <w:rFonts w:cs="Arial"/>
                <w:szCs w:val="24"/>
              </w:rPr>
            </w:pPr>
            <w:r w:rsidRPr="00A02098">
              <w:rPr>
                <w:rFonts w:cs="Arial"/>
                <w:szCs w:val="24"/>
              </w:rPr>
              <w:t xml:space="preserve">comparing, checking, critiquing, assessing, </w:t>
            </w:r>
            <w:proofErr w:type="spellStart"/>
            <w:r w:rsidRPr="00A02098">
              <w:rPr>
                <w:rFonts w:cs="Arial"/>
                <w:szCs w:val="24"/>
              </w:rPr>
              <w:t>analysing</w:t>
            </w:r>
            <w:proofErr w:type="spellEnd"/>
            <w:r w:rsidRPr="00A02098">
              <w:rPr>
                <w:rFonts w:cs="Arial"/>
                <w:szCs w:val="24"/>
              </w:rPr>
              <w:t xml:space="preserve"> </w:t>
            </w:r>
            <w:proofErr w:type="spellStart"/>
            <w:r w:rsidRPr="00A02098">
              <w:rPr>
                <w:rFonts w:cs="Arial"/>
                <w:szCs w:val="24"/>
              </w:rPr>
              <w:t>categorising</w:t>
            </w:r>
            <w:proofErr w:type="spellEnd"/>
            <w:r w:rsidRPr="00A02098">
              <w:rPr>
                <w:rFonts w:cs="Arial"/>
                <w:szCs w:val="24"/>
              </w:rPr>
              <w:t>, differentiating</w:t>
            </w:r>
          </w:p>
        </w:tc>
        <w:tc>
          <w:tcPr>
            <w:tcW w:w="1148" w:type="dxa"/>
            <w:vMerge w:val="restart"/>
            <w:shd w:val="clear" w:color="auto" w:fill="auto"/>
          </w:tcPr>
          <w:p w14:paraId="63504E0B" w14:textId="77777777" w:rsidR="000968A7" w:rsidRPr="00A02098" w:rsidRDefault="000968A7" w:rsidP="009E5AA1">
            <w:pPr>
              <w:rPr>
                <w:rFonts w:cs="Arial"/>
                <w:szCs w:val="24"/>
              </w:rPr>
            </w:pPr>
          </w:p>
          <w:p w14:paraId="1ACEE892" w14:textId="77777777" w:rsidR="000968A7" w:rsidRPr="00A02098" w:rsidRDefault="000968A7" w:rsidP="009E5AA1">
            <w:pPr>
              <w:rPr>
                <w:rFonts w:cs="Arial"/>
                <w:szCs w:val="24"/>
              </w:rPr>
            </w:pPr>
          </w:p>
          <w:p w14:paraId="0EBCE416" w14:textId="77777777" w:rsidR="000968A7" w:rsidRPr="00A02098" w:rsidRDefault="000968A7" w:rsidP="009E5AA1">
            <w:pPr>
              <w:rPr>
                <w:rFonts w:cs="Arial"/>
                <w:szCs w:val="24"/>
              </w:rPr>
            </w:pPr>
          </w:p>
          <w:p w14:paraId="7F86D88F" w14:textId="77777777" w:rsidR="000968A7" w:rsidRPr="00A02098" w:rsidRDefault="000968A7" w:rsidP="009E5AA1">
            <w:pPr>
              <w:rPr>
                <w:rFonts w:cs="Arial"/>
                <w:szCs w:val="24"/>
              </w:rPr>
            </w:pPr>
          </w:p>
          <w:p w14:paraId="732EEB78" w14:textId="77777777" w:rsidR="000968A7" w:rsidRPr="00A02098" w:rsidRDefault="000968A7" w:rsidP="009E5AA1">
            <w:pPr>
              <w:rPr>
                <w:rFonts w:cs="Arial"/>
                <w:szCs w:val="24"/>
              </w:rPr>
            </w:pPr>
            <w:r w:rsidRPr="00A02098">
              <w:rPr>
                <w:rFonts w:cs="Arial"/>
                <w:szCs w:val="24"/>
              </w:rPr>
              <w:t xml:space="preserve"> </w:t>
            </w:r>
          </w:p>
          <w:p w14:paraId="6A0C4ECE" w14:textId="77777777" w:rsidR="000968A7" w:rsidRPr="00A02098" w:rsidRDefault="000968A7" w:rsidP="009E5AA1">
            <w:pPr>
              <w:rPr>
                <w:rFonts w:cs="Arial"/>
                <w:szCs w:val="24"/>
              </w:rPr>
            </w:pPr>
            <w:r w:rsidRPr="00A02098">
              <w:rPr>
                <w:rFonts w:cs="Arial"/>
                <w:szCs w:val="24"/>
              </w:rPr>
              <w:t>HOTS</w:t>
            </w:r>
          </w:p>
        </w:tc>
      </w:tr>
      <w:tr w:rsidR="00044922" w:rsidRPr="00A02098" w14:paraId="2ED070D8" w14:textId="77777777" w:rsidTr="009E5AA1">
        <w:tc>
          <w:tcPr>
            <w:tcW w:w="3672" w:type="dxa"/>
          </w:tcPr>
          <w:p w14:paraId="06C5246A" w14:textId="77777777" w:rsidR="000968A7" w:rsidRPr="00A02098" w:rsidRDefault="000968A7" w:rsidP="009E5AA1">
            <w:pPr>
              <w:rPr>
                <w:rFonts w:cs="Arial"/>
                <w:szCs w:val="24"/>
              </w:rPr>
            </w:pPr>
            <w:r w:rsidRPr="00A02098">
              <w:rPr>
                <w:rFonts w:cs="Arial"/>
                <w:szCs w:val="24"/>
              </w:rPr>
              <w:t>Evaluating (C5)</w:t>
            </w:r>
          </w:p>
        </w:tc>
        <w:tc>
          <w:tcPr>
            <w:tcW w:w="3672" w:type="dxa"/>
          </w:tcPr>
          <w:p w14:paraId="5412AB2E" w14:textId="77777777" w:rsidR="000968A7" w:rsidRPr="00A02098" w:rsidRDefault="000968A7" w:rsidP="009E5AA1">
            <w:pPr>
              <w:rPr>
                <w:rFonts w:cs="Arial"/>
                <w:szCs w:val="24"/>
              </w:rPr>
            </w:pPr>
            <w:r w:rsidRPr="00A02098">
              <w:rPr>
                <w:rFonts w:cs="Arial"/>
                <w:szCs w:val="24"/>
              </w:rPr>
              <w:t>checking, critiquing</w:t>
            </w:r>
          </w:p>
        </w:tc>
        <w:tc>
          <w:tcPr>
            <w:tcW w:w="2471" w:type="dxa"/>
          </w:tcPr>
          <w:p w14:paraId="6B3DF826" w14:textId="77777777" w:rsidR="000968A7" w:rsidRPr="00A02098" w:rsidRDefault="000968A7" w:rsidP="009E5AA1">
            <w:pPr>
              <w:rPr>
                <w:rFonts w:cs="Arial"/>
                <w:szCs w:val="24"/>
              </w:rPr>
            </w:pPr>
            <w:r w:rsidRPr="00A02098">
              <w:rPr>
                <w:rFonts w:cs="Arial"/>
                <w:szCs w:val="24"/>
              </w:rPr>
              <w:t>evaluating, assessing, refuting, deciding, concluding, supporting, checking</w:t>
            </w:r>
          </w:p>
        </w:tc>
        <w:tc>
          <w:tcPr>
            <w:tcW w:w="1148" w:type="dxa"/>
            <w:vMerge/>
            <w:shd w:val="clear" w:color="auto" w:fill="auto"/>
          </w:tcPr>
          <w:p w14:paraId="4365ADFC" w14:textId="77777777" w:rsidR="000968A7" w:rsidRPr="00A02098" w:rsidRDefault="000968A7" w:rsidP="009E5AA1">
            <w:pPr>
              <w:rPr>
                <w:rFonts w:cs="Arial"/>
                <w:szCs w:val="24"/>
              </w:rPr>
            </w:pPr>
          </w:p>
        </w:tc>
      </w:tr>
      <w:tr w:rsidR="000968A7" w:rsidRPr="00A02098" w14:paraId="7804EB94" w14:textId="77777777" w:rsidTr="009E5AA1">
        <w:tc>
          <w:tcPr>
            <w:tcW w:w="3672" w:type="dxa"/>
          </w:tcPr>
          <w:p w14:paraId="0D85CF36" w14:textId="77777777" w:rsidR="000968A7" w:rsidRPr="00A02098" w:rsidRDefault="000968A7" w:rsidP="009E5AA1">
            <w:pPr>
              <w:rPr>
                <w:rFonts w:cs="Arial"/>
                <w:szCs w:val="24"/>
              </w:rPr>
            </w:pPr>
            <w:r w:rsidRPr="00A02098">
              <w:rPr>
                <w:rFonts w:cs="Arial"/>
                <w:szCs w:val="24"/>
              </w:rPr>
              <w:t>Creating (C6)</w:t>
            </w:r>
          </w:p>
        </w:tc>
        <w:tc>
          <w:tcPr>
            <w:tcW w:w="3672" w:type="dxa"/>
          </w:tcPr>
          <w:p w14:paraId="616AFBB2" w14:textId="77777777" w:rsidR="000968A7" w:rsidRPr="00A02098" w:rsidRDefault="000968A7" w:rsidP="009E5AA1">
            <w:pPr>
              <w:rPr>
                <w:rFonts w:cs="Arial"/>
                <w:szCs w:val="24"/>
              </w:rPr>
            </w:pPr>
            <w:r w:rsidRPr="00A02098">
              <w:rPr>
                <w:rFonts w:cs="Arial"/>
                <w:szCs w:val="24"/>
              </w:rPr>
              <w:t>creating, planning, producing</w:t>
            </w:r>
          </w:p>
        </w:tc>
        <w:tc>
          <w:tcPr>
            <w:tcW w:w="2471" w:type="dxa"/>
          </w:tcPr>
          <w:p w14:paraId="6046B487" w14:textId="77777777" w:rsidR="000968A7" w:rsidRPr="00A02098" w:rsidRDefault="000968A7" w:rsidP="009E5AA1">
            <w:pPr>
              <w:rPr>
                <w:rFonts w:cs="Arial"/>
                <w:szCs w:val="24"/>
              </w:rPr>
            </w:pPr>
            <w:r w:rsidRPr="00A02098">
              <w:rPr>
                <w:rFonts w:cs="Arial"/>
                <w:szCs w:val="24"/>
              </w:rPr>
              <w:t xml:space="preserve">constructing, designing, </w:t>
            </w:r>
            <w:r w:rsidRPr="00A02098">
              <w:rPr>
                <w:rFonts w:cs="Arial"/>
                <w:szCs w:val="24"/>
              </w:rPr>
              <w:lastRenderedPageBreak/>
              <w:t>creating, developing, writing, arranging, formulating</w:t>
            </w:r>
          </w:p>
        </w:tc>
        <w:tc>
          <w:tcPr>
            <w:tcW w:w="1148" w:type="dxa"/>
            <w:vMerge/>
            <w:shd w:val="clear" w:color="auto" w:fill="auto"/>
          </w:tcPr>
          <w:p w14:paraId="13888938" w14:textId="77777777" w:rsidR="000968A7" w:rsidRPr="00A02098" w:rsidRDefault="000968A7" w:rsidP="009E5AA1">
            <w:pPr>
              <w:rPr>
                <w:rFonts w:cs="Arial"/>
                <w:szCs w:val="24"/>
              </w:rPr>
            </w:pPr>
          </w:p>
        </w:tc>
      </w:tr>
    </w:tbl>
    <w:p w14:paraId="6FCE7C7B" w14:textId="77777777" w:rsidR="000968A7" w:rsidRPr="00A02098" w:rsidRDefault="000968A7" w:rsidP="000968A7">
      <w:pPr>
        <w:rPr>
          <w:rFonts w:cs="Arial"/>
          <w:szCs w:val="24"/>
        </w:rPr>
      </w:pPr>
    </w:p>
    <w:p w14:paraId="2B9AAC33" w14:textId="5AADE5F1" w:rsidR="0032125B" w:rsidRPr="00A02098" w:rsidRDefault="0032125B" w:rsidP="00AA1252">
      <w:pPr>
        <w:rPr>
          <w:b/>
          <w:bCs/>
          <w:sz w:val="24"/>
        </w:rPr>
      </w:pPr>
      <w:r w:rsidRPr="00A02098">
        <w:rPr>
          <w:sz w:val="24"/>
        </w:rPr>
        <w:t xml:space="preserve">Construction Roadworks SLP is a SAQA level 3 </w:t>
      </w:r>
      <w:proofErr w:type="spellStart"/>
      <w:r w:rsidRPr="00A02098">
        <w:rPr>
          <w:sz w:val="24"/>
        </w:rPr>
        <w:t>programme</w:t>
      </w:r>
      <w:proofErr w:type="spellEnd"/>
      <w:r w:rsidRPr="00A02098">
        <w:rPr>
          <w:sz w:val="24"/>
        </w:rPr>
        <w:t>. SAQA level 3 outcomes was used as part of analysis to evaluate the alignment of SAQA level descriptors against the Blooms taxonomy question levels discovered. Each SAQA level descriptor was placed within Blooms taxonomy hierarchy with an intention measure the mostly addressed cognitive level based on the programmed design.</w:t>
      </w:r>
    </w:p>
    <w:p w14:paraId="64E0925C" w14:textId="61C43765" w:rsidR="00EC5721" w:rsidRPr="00A02098" w:rsidRDefault="00EC5721" w:rsidP="003C20E9">
      <w:pPr>
        <w:pStyle w:val="Heading2"/>
        <w:rPr>
          <w:color w:val="auto"/>
        </w:rPr>
      </w:pPr>
      <w:bookmarkStart w:id="54" w:name="_Toc148779318"/>
      <w:r w:rsidRPr="00A02098">
        <w:rPr>
          <w:color w:val="auto"/>
        </w:rPr>
        <w:t>Data analysis</w:t>
      </w:r>
      <w:bookmarkEnd w:id="54"/>
    </w:p>
    <w:p w14:paraId="23ADE251" w14:textId="74EFBC3F" w:rsidR="00EC5721" w:rsidRPr="00A02098" w:rsidRDefault="00ED3939" w:rsidP="00AA1252">
      <w:pPr>
        <w:rPr>
          <w:sz w:val="24"/>
        </w:rPr>
      </w:pPr>
      <w:r w:rsidRPr="00A02098">
        <w:rPr>
          <w:sz w:val="24"/>
        </w:rPr>
        <w:t xml:space="preserve">The descriptive methodology informed the quantitative analysis. These quantitative methods were chosen because they can gather in-depth knowledge about the subject that qualitative methods are unable to. Data from the Construction Roadworks SLP formative assessments were </w:t>
      </w:r>
      <w:proofErr w:type="spellStart"/>
      <w:r w:rsidRPr="00A02098">
        <w:rPr>
          <w:sz w:val="24"/>
        </w:rPr>
        <w:t>analysed</w:t>
      </w:r>
      <w:proofErr w:type="spellEnd"/>
      <w:r w:rsidRPr="00A02098">
        <w:rPr>
          <w:sz w:val="24"/>
        </w:rPr>
        <w:t xml:space="preserve"> using a descriptive approach. </w:t>
      </w:r>
      <w:proofErr w:type="gramStart"/>
      <w:r w:rsidRPr="00A02098">
        <w:rPr>
          <w:sz w:val="24"/>
        </w:rPr>
        <w:t>In order to</w:t>
      </w:r>
      <w:proofErr w:type="gramEnd"/>
      <w:r w:rsidRPr="00A02098">
        <w:rPr>
          <w:sz w:val="24"/>
        </w:rPr>
        <w:t xml:space="preserve"> meet the study's first goal, the obtained data was assessed using the revised Bloom's cognitive level (David, 2002). Frequencies and percentages were used to display the data that was gathered. The distributions of question level within each unit were assessed </w:t>
      </w:r>
      <w:proofErr w:type="gramStart"/>
      <w:r w:rsidRPr="00A02098">
        <w:rPr>
          <w:sz w:val="24"/>
        </w:rPr>
        <w:t>in order to</w:t>
      </w:r>
      <w:proofErr w:type="gramEnd"/>
      <w:r w:rsidRPr="00A02098">
        <w:rPr>
          <w:sz w:val="24"/>
        </w:rPr>
        <w:t xml:space="preserve"> calculate percentages. A comparison of frequencies and percentages acquired from both objective one and two was done </w:t>
      </w:r>
      <w:proofErr w:type="gramStart"/>
      <w:r w:rsidRPr="00A02098">
        <w:rPr>
          <w:sz w:val="24"/>
        </w:rPr>
        <w:t>in order to</w:t>
      </w:r>
      <w:proofErr w:type="gramEnd"/>
      <w:r w:rsidRPr="00A02098">
        <w:rPr>
          <w:sz w:val="24"/>
        </w:rPr>
        <w:t xml:space="preserve"> respond to the third research question, which was about adjusting the formative assessment in the future to better correspond with the SAQA framework regarding the requisite cognitive level targets.</w:t>
      </w:r>
    </w:p>
    <w:p w14:paraId="187064CA" w14:textId="784C931C" w:rsidR="00EC5721" w:rsidRPr="00A02098" w:rsidRDefault="00EC5721" w:rsidP="003C20E9">
      <w:pPr>
        <w:pStyle w:val="Heading2"/>
        <w:rPr>
          <w:color w:val="auto"/>
        </w:rPr>
      </w:pPr>
      <w:bookmarkStart w:id="55" w:name="_Toc148779319"/>
      <w:r w:rsidRPr="00A02098">
        <w:rPr>
          <w:color w:val="auto"/>
        </w:rPr>
        <w:lastRenderedPageBreak/>
        <w:t>Trustworthiness and credibility</w:t>
      </w:r>
      <w:bookmarkEnd w:id="55"/>
    </w:p>
    <w:p w14:paraId="010C19F8" w14:textId="3595E4D7" w:rsidR="005B66A9" w:rsidRPr="00A02098" w:rsidRDefault="000B268E" w:rsidP="00AA1252">
      <w:pPr>
        <w:rPr>
          <w:rFonts w:cs="Arial"/>
          <w:sz w:val="24"/>
        </w:rPr>
      </w:pPr>
      <w:r w:rsidRPr="00A02098">
        <w:rPr>
          <w:rFonts w:cs="Arial"/>
          <w:sz w:val="24"/>
        </w:rPr>
        <w:t xml:space="preserve">Concepts like credibility and trustworthiness are employed to rate the </w:t>
      </w:r>
      <w:proofErr w:type="spellStart"/>
      <w:r w:rsidRPr="00A02098">
        <w:rPr>
          <w:rFonts w:cs="Arial"/>
          <w:sz w:val="24"/>
        </w:rPr>
        <w:t>calibre</w:t>
      </w:r>
      <w:proofErr w:type="spellEnd"/>
      <w:r w:rsidRPr="00A02098">
        <w:rPr>
          <w:rFonts w:cs="Arial"/>
          <w:sz w:val="24"/>
        </w:rPr>
        <w:t xml:space="preserve"> of research. They show the accuracy of a procedure, methodology, or test. Credibility is about the accuracy of a measure, while trustworthiness is about the consistency of a measure (Collins, 2020, p. 3). The reliability of a measure is defined as its regularity. </w:t>
      </w:r>
      <w:proofErr w:type="gramStart"/>
      <w:r w:rsidRPr="00A02098">
        <w:rPr>
          <w:rFonts w:cs="Arial"/>
          <w:sz w:val="24"/>
        </w:rPr>
        <w:t>In order to</w:t>
      </w:r>
      <w:proofErr w:type="gramEnd"/>
      <w:r w:rsidRPr="00A02098">
        <w:rPr>
          <w:rFonts w:cs="Arial"/>
          <w:sz w:val="24"/>
        </w:rPr>
        <w:t xml:space="preserve"> strengthen the validity and reliability of this study, a review of the literature on formative assessments, Bloom's taxonomy, Construction Roadworks SLP levels, and SAQA levels was conducted.</w:t>
      </w:r>
    </w:p>
    <w:p w14:paraId="0C3808CA" w14:textId="06F7B5A6" w:rsidR="00772732" w:rsidRPr="00A02098" w:rsidRDefault="00772732" w:rsidP="00AA1252">
      <w:pPr>
        <w:rPr>
          <w:rFonts w:cs="Arial"/>
          <w:sz w:val="24"/>
          <w:lang w:val="en-ZA"/>
        </w:rPr>
      </w:pPr>
      <w:r w:rsidRPr="00A02098">
        <w:rPr>
          <w:rFonts w:cs="Arial"/>
          <w:sz w:val="24"/>
          <w:lang w:val="en-ZA"/>
        </w:rPr>
        <w:t xml:space="preserve">As the researcher I used my professional judgment and expertise to make informed decisions regarding the allocation of marks to specific cognitive levels. But a certain level of subjectivity is often unavoidable, especially in complex assessments. As the measure to enhance objectivity and consistency to increase the validity of the study, a collaborative analysis with colleague was done to ensure impartiality, fairness, and consistency in the grading process. This approach helps mitigate the potential for individual biases and subjectivity in interpreting and </w:t>
      </w:r>
      <w:proofErr w:type="spellStart"/>
      <w:r w:rsidRPr="00A02098">
        <w:rPr>
          <w:rFonts w:cs="Arial"/>
          <w:sz w:val="24"/>
          <w:lang w:val="en-ZA"/>
        </w:rPr>
        <w:t>analyzing</w:t>
      </w:r>
      <w:proofErr w:type="spellEnd"/>
      <w:r w:rsidRPr="00A02098">
        <w:rPr>
          <w:rFonts w:cs="Arial"/>
          <w:sz w:val="24"/>
          <w:lang w:val="en-ZA"/>
        </w:rPr>
        <w:t xml:space="preserve"> the students' work.</w:t>
      </w:r>
    </w:p>
    <w:p w14:paraId="6A3378F8" w14:textId="469308AB" w:rsidR="005B66A9" w:rsidRPr="00A02098" w:rsidRDefault="006D398F" w:rsidP="00AA1252">
      <w:pPr>
        <w:rPr>
          <w:rFonts w:cs="Arial"/>
          <w:sz w:val="24"/>
        </w:rPr>
      </w:pPr>
      <w:r w:rsidRPr="00A02098">
        <w:rPr>
          <w:rFonts w:cs="Arial"/>
          <w:sz w:val="24"/>
        </w:rPr>
        <w:t>A second analysis was done by a colleague to improve reliability and validity of the study.</w:t>
      </w:r>
      <w:r w:rsidR="00EB7B9A" w:rsidRPr="00A02098">
        <w:rPr>
          <w:rFonts w:cs="Arial"/>
          <w:sz w:val="24"/>
        </w:rPr>
        <w:t xml:space="preserve"> From the 15 formative assessments used, three was done by the colleague for improving the validity &amp; reliability of the study. From the three, one came from core, the other from fundamentals and the last one from electives. All </w:t>
      </w:r>
      <w:proofErr w:type="gramStart"/>
      <w:r w:rsidR="00EB7B9A" w:rsidRPr="00A02098">
        <w:rPr>
          <w:rFonts w:cs="Arial"/>
          <w:sz w:val="24"/>
        </w:rPr>
        <w:t>three unit</w:t>
      </w:r>
      <w:proofErr w:type="gramEnd"/>
      <w:r w:rsidR="00EB7B9A" w:rsidRPr="00A02098">
        <w:rPr>
          <w:rFonts w:cs="Arial"/>
          <w:sz w:val="24"/>
        </w:rPr>
        <w:t xml:space="preserve"> standard was done by a colleague.</w:t>
      </w:r>
      <w:r w:rsidR="00836041" w:rsidRPr="00A02098">
        <w:rPr>
          <w:rFonts w:cs="Arial"/>
          <w:sz w:val="24"/>
        </w:rPr>
        <w:t xml:space="preserve"> </w:t>
      </w:r>
      <w:r w:rsidR="00243A7D" w:rsidRPr="00A02098">
        <w:rPr>
          <w:rFonts w:cs="Arial"/>
          <w:sz w:val="24"/>
        </w:rPr>
        <w:t>Figure 1 below displays the percentage of marks allotted for each cognitive level in the construction roadworks SLP.</w:t>
      </w:r>
      <w:r w:rsidR="006C1645" w:rsidRPr="00A02098">
        <w:rPr>
          <w:rFonts w:cs="Arial"/>
          <w:color w:val="374151"/>
          <w:sz w:val="24"/>
          <w:shd w:val="clear" w:color="auto" w:fill="F7F7F8"/>
        </w:rPr>
        <w:t xml:space="preserve"> </w:t>
      </w:r>
      <w:r w:rsidR="006C1645" w:rsidRPr="00A02098">
        <w:rPr>
          <w:rFonts w:cs="Arial"/>
          <w:sz w:val="24"/>
        </w:rPr>
        <w:t>It's important to acknowledge the challenges and limitations associated with the use of Bloom's Taxonomy in assessments</w:t>
      </w:r>
      <w:r w:rsidR="006C1645" w:rsidRPr="00A02098">
        <w:rPr>
          <w:rFonts w:cs="Arial"/>
          <w:color w:val="374151"/>
          <w:sz w:val="24"/>
          <w:shd w:val="clear" w:color="auto" w:fill="F7F7F8"/>
        </w:rPr>
        <w:t xml:space="preserve">. </w:t>
      </w:r>
      <w:r w:rsidR="006C1645" w:rsidRPr="00A02098">
        <w:rPr>
          <w:rFonts w:cs="Arial"/>
          <w:sz w:val="24"/>
        </w:rPr>
        <w:t>Bloom's Taxonomy provides a framework for categorizing cognitive levels, but its application can indeed be context-dependent, and interpretation may vary among evaluators. The variation in interpretations among evaluators "evaluate" and "understand,"</w:t>
      </w:r>
      <w:r w:rsidR="00B57AA4" w:rsidRPr="00A02098">
        <w:rPr>
          <w:rFonts w:cs="Arial"/>
          <w:sz w:val="24"/>
        </w:rPr>
        <w:t xml:space="preserve"> (See figure 1)</w:t>
      </w:r>
      <w:r w:rsidR="006C1645" w:rsidRPr="00A02098">
        <w:rPr>
          <w:rFonts w:cs="Arial"/>
          <w:sz w:val="24"/>
        </w:rPr>
        <w:t xml:space="preserve"> is not uncommon when using a framework like </w:t>
      </w:r>
      <w:r w:rsidR="006C1645" w:rsidRPr="00A02098">
        <w:rPr>
          <w:rFonts w:cs="Arial"/>
          <w:sz w:val="24"/>
        </w:rPr>
        <w:lastRenderedPageBreak/>
        <w:t>Bloom's Taxonomy. This variability can be due to differences in perspective, experience, and the specific context of the assessment.</w:t>
      </w:r>
    </w:p>
    <w:p w14:paraId="06C926EE" w14:textId="77777777" w:rsidR="00EA6234" w:rsidRPr="00A02098" w:rsidRDefault="00EA6234" w:rsidP="00EA6234">
      <w:pPr>
        <w:tabs>
          <w:tab w:val="left" w:pos="1212"/>
        </w:tabs>
        <w:rPr>
          <w:lang w:val="en-CA"/>
        </w:rPr>
      </w:pPr>
    </w:p>
    <w:p w14:paraId="5617C027" w14:textId="77777777" w:rsidR="00836041" w:rsidRPr="00A02098" w:rsidRDefault="00EA6234" w:rsidP="00836041">
      <w:pPr>
        <w:keepNext/>
        <w:tabs>
          <w:tab w:val="left" w:pos="1212"/>
        </w:tabs>
      </w:pPr>
      <w:r w:rsidRPr="00A02098">
        <w:rPr>
          <w:noProof/>
          <w:lang w:val="en-ZA" w:eastAsia="en-ZA"/>
        </w:rPr>
        <w:drawing>
          <wp:inline distT="0" distB="0" distL="0" distR="0" wp14:anchorId="56A9AB4E" wp14:editId="461DB251">
            <wp:extent cx="5383530" cy="3651885"/>
            <wp:effectExtent l="0" t="0" r="762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3530" cy="3651885"/>
                    </a:xfrm>
                    <a:prstGeom prst="rect">
                      <a:avLst/>
                    </a:prstGeom>
                    <a:noFill/>
                  </pic:spPr>
                </pic:pic>
              </a:graphicData>
            </a:graphic>
          </wp:inline>
        </w:drawing>
      </w:r>
    </w:p>
    <w:p w14:paraId="6DE7336D" w14:textId="32D3EE09" w:rsidR="00EA6234" w:rsidRPr="00A02098" w:rsidRDefault="00836041" w:rsidP="00836041">
      <w:pPr>
        <w:pStyle w:val="Caption"/>
        <w:rPr>
          <w:color w:val="auto"/>
        </w:rPr>
      </w:pPr>
      <w:r w:rsidRPr="00A02098">
        <w:rPr>
          <w:color w:val="auto"/>
        </w:rPr>
        <w:t xml:space="preserve">Figure </w:t>
      </w:r>
      <w:r w:rsidRPr="00A02098">
        <w:rPr>
          <w:color w:val="auto"/>
        </w:rPr>
        <w:fldChar w:fldCharType="begin"/>
      </w:r>
      <w:r w:rsidRPr="00A02098">
        <w:rPr>
          <w:color w:val="auto"/>
        </w:rPr>
        <w:instrText xml:space="preserve"> SEQ Figure \* ARABIC </w:instrText>
      </w:r>
      <w:r w:rsidRPr="00A02098">
        <w:rPr>
          <w:color w:val="auto"/>
        </w:rPr>
        <w:fldChar w:fldCharType="separate"/>
      </w:r>
      <w:r w:rsidR="003A2898" w:rsidRPr="00A02098">
        <w:rPr>
          <w:noProof/>
          <w:color w:val="auto"/>
        </w:rPr>
        <w:t>1</w:t>
      </w:r>
      <w:r w:rsidRPr="00A02098">
        <w:rPr>
          <w:color w:val="auto"/>
        </w:rPr>
        <w:fldChar w:fldCharType="end"/>
      </w:r>
      <w:r w:rsidRPr="00A02098">
        <w:rPr>
          <w:color w:val="auto"/>
        </w:rPr>
        <w:t xml:space="preserve"> percentage of marks allocated per cognitive level from construction roadworks SLP formative </w:t>
      </w:r>
      <w:proofErr w:type="gramStart"/>
      <w:r w:rsidRPr="00A02098">
        <w:rPr>
          <w:color w:val="auto"/>
        </w:rPr>
        <w:t>assessments</w:t>
      </w:r>
      <w:proofErr w:type="gramEnd"/>
    </w:p>
    <w:p w14:paraId="16A53B10" w14:textId="7FEE0B46" w:rsidR="00DB7DF6" w:rsidRPr="00A02098" w:rsidRDefault="00DB7DF6" w:rsidP="00AA1252">
      <w:pPr>
        <w:rPr>
          <w:i/>
          <w:iCs/>
          <w:sz w:val="24"/>
        </w:rPr>
      </w:pPr>
      <w:r w:rsidRPr="00A02098">
        <w:rPr>
          <w:sz w:val="24"/>
        </w:rPr>
        <w:t>It is evident that none of the questions/marks were allocated to “create”</w:t>
      </w:r>
      <w:r w:rsidR="00F64838" w:rsidRPr="00A02098">
        <w:rPr>
          <w:sz w:val="24"/>
        </w:rPr>
        <w:t xml:space="preserve"> as both interpretations shows zero percent mark allocation</w:t>
      </w:r>
      <w:r w:rsidRPr="00A02098">
        <w:rPr>
          <w:sz w:val="24"/>
        </w:rPr>
        <w:t>.</w:t>
      </w:r>
      <w:r w:rsidR="00233C53" w:rsidRPr="00A02098">
        <w:rPr>
          <w:sz w:val="24"/>
        </w:rPr>
        <w:t xml:space="preserve"> </w:t>
      </w:r>
      <w:r w:rsidR="00CC1904" w:rsidRPr="00A02098">
        <w:rPr>
          <w:iCs/>
          <w:sz w:val="24"/>
        </w:rPr>
        <w:t>Apart fro</w:t>
      </w:r>
      <w:r w:rsidR="00FF4A72" w:rsidRPr="00A02098">
        <w:rPr>
          <w:iCs/>
          <w:sz w:val="24"/>
        </w:rPr>
        <w:t>m the disagreements, what seem to be the common ground from the above (figure 1), is that</w:t>
      </w:r>
      <w:r w:rsidR="00FF4A72" w:rsidRPr="00A02098">
        <w:rPr>
          <w:sz w:val="24"/>
        </w:rPr>
        <w:t xml:space="preserve"> </w:t>
      </w:r>
      <w:r w:rsidR="00FF4A72" w:rsidRPr="00A02098">
        <w:rPr>
          <w:iCs/>
          <w:sz w:val="24"/>
        </w:rPr>
        <w:t xml:space="preserve">more questions </w:t>
      </w:r>
      <w:proofErr w:type="gramStart"/>
      <w:r w:rsidR="00FF4A72" w:rsidRPr="00A02098">
        <w:rPr>
          <w:iCs/>
          <w:sz w:val="24"/>
        </w:rPr>
        <w:t>covers</w:t>
      </w:r>
      <w:proofErr w:type="gramEnd"/>
      <w:r w:rsidR="00FF4A72" w:rsidRPr="00A02098">
        <w:rPr>
          <w:iCs/>
          <w:sz w:val="24"/>
        </w:rPr>
        <w:t xml:space="preserve"> LOTS compared to HOTS. This calls for examiners to enhance the questioning technique to cover more HOTS questions.</w:t>
      </w:r>
    </w:p>
    <w:p w14:paraId="111F83F0" w14:textId="693CACBE" w:rsidR="00DB7DF6" w:rsidRPr="00A02098" w:rsidRDefault="006C1645" w:rsidP="00AA1252">
      <w:pPr>
        <w:rPr>
          <w:sz w:val="24"/>
        </w:rPr>
      </w:pPr>
      <w:r w:rsidRPr="00A02098">
        <w:rPr>
          <w:sz w:val="24"/>
        </w:rPr>
        <w:t>Recognizing that different evaluators may arrive at different conclusions is important for maintaining the integrity of the assessment process. To improve reliability, it's crucial to provide clear and consistent guidance to assessors and to implement calibration processes</w:t>
      </w:r>
      <w:r w:rsidR="009B7E53" w:rsidRPr="00A02098">
        <w:rPr>
          <w:sz w:val="24"/>
        </w:rPr>
        <w:t xml:space="preserve"> because</w:t>
      </w:r>
      <w:r w:rsidRPr="00A02098">
        <w:rPr>
          <w:rFonts w:ascii="Segoe UI" w:hAnsi="Segoe UI" w:cs="Segoe UI"/>
          <w:color w:val="374151"/>
          <w:sz w:val="24"/>
          <w:shd w:val="clear" w:color="auto" w:fill="F7F7F8"/>
        </w:rPr>
        <w:t xml:space="preserve"> </w:t>
      </w:r>
      <w:r w:rsidR="009B7E53" w:rsidRPr="00A02098">
        <w:rPr>
          <w:sz w:val="24"/>
        </w:rPr>
        <w:t>n</w:t>
      </w:r>
      <w:r w:rsidRPr="00A02098">
        <w:rPr>
          <w:sz w:val="24"/>
        </w:rPr>
        <w:t xml:space="preserve">o assessment framework is perfect, and they all have limitations. </w:t>
      </w:r>
      <w:r w:rsidR="009B7E53" w:rsidRPr="00A02098">
        <w:rPr>
          <w:sz w:val="24"/>
        </w:rPr>
        <w:t xml:space="preserve">Nevertheless, </w:t>
      </w:r>
      <w:r w:rsidRPr="00A02098">
        <w:rPr>
          <w:sz w:val="24"/>
        </w:rPr>
        <w:t xml:space="preserve">Bloom's Taxonomy is widely used </w:t>
      </w:r>
      <w:r w:rsidRPr="00A02098">
        <w:rPr>
          <w:sz w:val="24"/>
        </w:rPr>
        <w:lastRenderedPageBreak/>
        <w:t>because it provides a structured approach to assessing cognitive skills, but it's essential to be aware of its constraints and the need for thoughtful adaptation.</w:t>
      </w:r>
      <w:r w:rsidRPr="00A02098">
        <w:rPr>
          <w:rFonts w:ascii="Segoe UI" w:hAnsi="Segoe UI" w:cs="Segoe UI"/>
          <w:color w:val="374151"/>
          <w:sz w:val="24"/>
          <w:shd w:val="clear" w:color="auto" w:fill="F7F7F8"/>
        </w:rPr>
        <w:t xml:space="preserve"> </w:t>
      </w:r>
      <w:proofErr w:type="gramStart"/>
      <w:r w:rsidRPr="00A02098">
        <w:rPr>
          <w:sz w:val="24"/>
        </w:rPr>
        <w:t>As long as</w:t>
      </w:r>
      <w:proofErr w:type="gramEnd"/>
      <w:r w:rsidRPr="00A02098">
        <w:rPr>
          <w:sz w:val="24"/>
        </w:rPr>
        <w:t xml:space="preserve"> these limitations are acknowledged and well-documented, the framework can still be a useful tool for guiding assessments and evaluating learning outcomes in construction roadworks or other contexts.</w:t>
      </w:r>
    </w:p>
    <w:p w14:paraId="6AA94D4E" w14:textId="7BCAE3F5" w:rsidR="00EC5721" w:rsidRPr="00A02098" w:rsidRDefault="00EC5721" w:rsidP="003C20E9">
      <w:pPr>
        <w:pStyle w:val="Heading2"/>
        <w:rPr>
          <w:color w:val="auto"/>
        </w:rPr>
      </w:pPr>
      <w:bookmarkStart w:id="56" w:name="_Toc148779320"/>
      <w:r w:rsidRPr="00A02098">
        <w:rPr>
          <w:color w:val="auto"/>
        </w:rPr>
        <w:t>Ethical considerations</w:t>
      </w:r>
      <w:bookmarkEnd w:id="56"/>
    </w:p>
    <w:p w14:paraId="5DB55A97" w14:textId="6DBE33A5" w:rsidR="002608AD" w:rsidRPr="00A02098" w:rsidRDefault="002608AD" w:rsidP="00350D9B">
      <w:pPr>
        <w:pStyle w:val="1Para"/>
        <w:ind w:firstLine="0"/>
        <w:rPr>
          <w:lang w:val="en-US"/>
        </w:rPr>
      </w:pPr>
      <w:r w:rsidRPr="00A02098">
        <w:rPr>
          <w:lang w:val="en-US"/>
        </w:rPr>
        <w:t xml:space="preserve">Ethical clearance was obtained from GENERAL/HUMAN RESEARCH ETHICS COMMITTEE (GHREC) UFS for the research title “Transforming teaching, learning and assessment practices’’. The ethical clearance number is UFS-HSD2017/1215/21/3 and was only for the duration of twelve months. Ethical considerations </w:t>
      </w:r>
      <w:proofErr w:type="gramStart"/>
      <w:r w:rsidRPr="00A02098">
        <w:rPr>
          <w:lang w:val="en-US"/>
        </w:rPr>
        <w:t>was</w:t>
      </w:r>
      <w:proofErr w:type="gramEnd"/>
      <w:r w:rsidRPr="00A02098">
        <w:rPr>
          <w:lang w:val="en-US"/>
        </w:rPr>
        <w:t xml:space="preserve"> taken into account by not mentioning the institution's name and the examiners' names in the data. This helps maintain confidentiality and privacy for the individuals and organizations involved in the assessments.</w:t>
      </w:r>
    </w:p>
    <w:p w14:paraId="6EE17B38" w14:textId="4C43AE41" w:rsidR="00350D9B" w:rsidRPr="00A02098" w:rsidRDefault="004A7567" w:rsidP="00350D9B">
      <w:pPr>
        <w:pStyle w:val="1Para"/>
        <w:ind w:firstLine="0"/>
        <w:rPr>
          <w:lang w:val="en-ZA"/>
        </w:rPr>
      </w:pPr>
      <w:r w:rsidRPr="00A02098">
        <w:rPr>
          <w:lang w:val="en-US"/>
        </w:rPr>
        <w:t xml:space="preserve">Working with interpretations of documentations or text also involves at least one ethical concern: the problem of bias or subjectivity, which impacts how the researcher perceives and interprets the results. Bias is unethical because it might make the results of the research findings, including the reliability and validity of any conclusions drawn, difficult to see. </w:t>
      </w:r>
      <w:r w:rsidR="00264B1C" w:rsidRPr="00A02098">
        <w:rPr>
          <w:lang w:val="en-US"/>
        </w:rPr>
        <w:t xml:space="preserve"> </w:t>
      </w:r>
      <w:r w:rsidR="00350D9B" w:rsidRPr="00A02098">
        <w:rPr>
          <w:lang w:val="en-US"/>
        </w:rPr>
        <w:t>When conducted this research, especially it is a qualitative study, it was crucial to be aware of my subjective position as a researcher and its potential impact on the interpretative process. Being mindful of my own biases, preconceptio</w:t>
      </w:r>
      <w:r w:rsidR="005D7F03" w:rsidRPr="00A02098">
        <w:rPr>
          <w:lang w:val="en-US"/>
        </w:rPr>
        <w:t>ns, and personal experiences</w:t>
      </w:r>
      <w:r w:rsidR="00350D9B" w:rsidRPr="00A02098">
        <w:rPr>
          <w:lang w:val="en-US"/>
        </w:rPr>
        <w:t xml:space="preserve"> help</w:t>
      </w:r>
      <w:r w:rsidR="005D7F03" w:rsidRPr="00A02098">
        <w:rPr>
          <w:lang w:val="en-US"/>
        </w:rPr>
        <w:t>ed me</w:t>
      </w:r>
      <w:r w:rsidR="00350D9B" w:rsidRPr="00A02098">
        <w:rPr>
          <w:lang w:val="en-US"/>
        </w:rPr>
        <w:t xml:space="preserve"> avoid inadvertently skewing the results or drawing conclus</w:t>
      </w:r>
      <w:r w:rsidR="005D7F03" w:rsidRPr="00A02098">
        <w:rPr>
          <w:lang w:val="en-US"/>
        </w:rPr>
        <w:t>ions that are influenced by my</w:t>
      </w:r>
      <w:r w:rsidR="00350D9B" w:rsidRPr="00A02098">
        <w:rPr>
          <w:lang w:val="en-US"/>
        </w:rPr>
        <w:t xml:space="preserve"> own beliefs.</w:t>
      </w:r>
      <w:r w:rsidR="00954459" w:rsidRPr="00A02098">
        <w:rPr>
          <w:lang w:val="en-US"/>
        </w:rPr>
        <w:t xml:space="preserve"> The aim was to </w:t>
      </w:r>
      <w:r w:rsidR="00350D9B" w:rsidRPr="00A02098">
        <w:rPr>
          <w:lang w:val="en-ZA"/>
        </w:rPr>
        <w:t xml:space="preserve">enhance </w:t>
      </w:r>
      <w:r w:rsidR="00954459" w:rsidRPr="00A02098">
        <w:rPr>
          <w:lang w:val="en-ZA"/>
        </w:rPr>
        <w:t>the quality and validity of my</w:t>
      </w:r>
      <w:r w:rsidR="00350D9B" w:rsidRPr="00A02098">
        <w:rPr>
          <w:lang w:val="en-ZA"/>
        </w:rPr>
        <w:t xml:space="preserve"> interpret</w:t>
      </w:r>
      <w:r w:rsidR="00954459" w:rsidRPr="00A02098">
        <w:rPr>
          <w:lang w:val="en-ZA"/>
        </w:rPr>
        <w:t>ations and ensure that my</w:t>
      </w:r>
      <w:r w:rsidR="00350D9B" w:rsidRPr="00A02098">
        <w:rPr>
          <w:lang w:val="en-ZA"/>
        </w:rPr>
        <w:t xml:space="preserve"> findings are more robust and reliable.</w:t>
      </w:r>
    </w:p>
    <w:p w14:paraId="7E5AAE34" w14:textId="7B62E94B" w:rsidR="00F63A4D" w:rsidRPr="00A02098" w:rsidRDefault="00F63A4D" w:rsidP="00350D9B">
      <w:pPr>
        <w:pStyle w:val="1Para"/>
        <w:ind w:firstLine="0"/>
        <w:rPr>
          <w:lang w:val="en-ZA"/>
        </w:rPr>
      </w:pPr>
    </w:p>
    <w:p w14:paraId="32E0CE17" w14:textId="14BB347F" w:rsidR="00F63A4D" w:rsidRPr="00A02098" w:rsidRDefault="00F63A4D" w:rsidP="00F63A4D">
      <w:pPr>
        <w:pStyle w:val="1Para"/>
        <w:tabs>
          <w:tab w:val="right" w:pos="8640"/>
        </w:tabs>
        <w:ind w:firstLine="0"/>
        <w:rPr>
          <w:lang w:val="en-US"/>
        </w:rPr>
      </w:pPr>
      <w:r w:rsidRPr="00A02098">
        <w:rPr>
          <w:lang w:val="en-ZA"/>
        </w:rPr>
        <w:tab/>
      </w:r>
    </w:p>
    <w:p w14:paraId="0ADBAF72" w14:textId="16BDFC11" w:rsidR="00EC5721" w:rsidRPr="00A02098" w:rsidRDefault="00EC5721" w:rsidP="003C20E9">
      <w:pPr>
        <w:pStyle w:val="Heading1"/>
        <w:jc w:val="center"/>
        <w:rPr>
          <w:color w:val="auto"/>
          <w:sz w:val="32"/>
        </w:rPr>
      </w:pPr>
      <w:bookmarkStart w:id="57" w:name="_Toc148779321"/>
      <w:r w:rsidRPr="00A02098">
        <w:rPr>
          <w:color w:val="auto"/>
          <w:sz w:val="32"/>
        </w:rPr>
        <w:lastRenderedPageBreak/>
        <w:t>Data presentation</w:t>
      </w:r>
      <w:bookmarkEnd w:id="57"/>
    </w:p>
    <w:p w14:paraId="3ECFA70C" w14:textId="02CAC1A0" w:rsidR="007302E0" w:rsidRPr="00A02098" w:rsidRDefault="007302E0" w:rsidP="007302E0">
      <w:pPr>
        <w:pStyle w:val="Heading2"/>
      </w:pPr>
      <w:bookmarkStart w:id="58" w:name="_Toc148779322"/>
      <w:r w:rsidRPr="00A02098">
        <w:t>Introduction</w:t>
      </w:r>
      <w:bookmarkEnd w:id="58"/>
    </w:p>
    <w:p w14:paraId="602F3E3F" w14:textId="2B5D1B30" w:rsidR="00F06FC4" w:rsidRPr="00A02098" w:rsidRDefault="00863475" w:rsidP="00AA1252">
      <w:pPr>
        <w:rPr>
          <w:sz w:val="24"/>
        </w:rPr>
      </w:pPr>
      <w:r w:rsidRPr="00A02098">
        <w:rPr>
          <w:sz w:val="24"/>
        </w:rPr>
        <w:t xml:space="preserve">The data that were compiled for this investigation are presented in this chapter. 15 Construction projects SLP formative tests, SAQA level descriptor papers, and Bloom's taxonomy cognitive level framework were </w:t>
      </w:r>
      <w:proofErr w:type="spellStart"/>
      <w:r w:rsidRPr="00A02098">
        <w:rPr>
          <w:sz w:val="24"/>
        </w:rPr>
        <w:t>utilised</w:t>
      </w:r>
      <w:proofErr w:type="spellEnd"/>
      <w:r w:rsidRPr="00A02098">
        <w:rPr>
          <w:sz w:val="24"/>
        </w:rPr>
        <w:t xml:space="preserve"> in a quantitative, descriptive review approach to gather data. </w:t>
      </w:r>
      <w:r w:rsidR="0058648B" w:rsidRPr="00A02098">
        <w:rPr>
          <w:sz w:val="24"/>
        </w:rPr>
        <w:t xml:space="preserve">The collected data was analyzed and interpreted in a descriptive form </w:t>
      </w:r>
      <w:r w:rsidR="003E68AC" w:rsidRPr="00A02098">
        <w:rPr>
          <w:sz w:val="24"/>
        </w:rPr>
        <w:t>presenting it in a clear and insightful manner to address the research questions and test the hypotheses</w:t>
      </w:r>
      <w:r w:rsidR="0058648B" w:rsidRPr="00A02098">
        <w:rPr>
          <w:sz w:val="24"/>
        </w:rPr>
        <w:t>.</w:t>
      </w:r>
      <w:r w:rsidR="00245A38" w:rsidRPr="00A02098">
        <w:rPr>
          <w:sz w:val="24"/>
        </w:rPr>
        <w:t xml:space="preserve"> Creating</w:t>
      </w:r>
      <w:r w:rsidR="006643F1" w:rsidRPr="00A02098">
        <w:rPr>
          <w:sz w:val="24"/>
        </w:rPr>
        <w:t xml:space="preserve"> visual representations of the data using appropriate graphs, charts, histograms, or plots. Visualization helps in better understanding patterns, trends, and relationships within the data</w:t>
      </w:r>
      <w:r w:rsidR="00CC1904" w:rsidRPr="00A02098">
        <w:rPr>
          <w:sz w:val="24"/>
        </w:rPr>
        <w:t xml:space="preserve"> </w:t>
      </w:r>
      <w:r w:rsidR="006643F1" w:rsidRPr="00A02098">
        <w:rPr>
          <w:sz w:val="24"/>
        </w:rPr>
        <w:t>(</w:t>
      </w:r>
      <w:r w:rsidR="005A383D" w:rsidRPr="00A02098">
        <w:rPr>
          <w:sz w:val="24"/>
        </w:rPr>
        <w:t>Islam &amp; Jin, 2019)</w:t>
      </w:r>
    </w:p>
    <w:p w14:paraId="2CB42400" w14:textId="6DD0B1AF" w:rsidR="00EB6993" w:rsidRPr="00A02098" w:rsidRDefault="00EB6993" w:rsidP="00EB6993">
      <w:pPr>
        <w:pStyle w:val="Heading2"/>
        <w:rPr>
          <w:lang w:val="en-ZA"/>
        </w:rPr>
      </w:pPr>
      <w:bookmarkStart w:id="59" w:name="_Toc148779323"/>
      <w:r w:rsidRPr="00A02098">
        <w:t>Formative Assessment Question Levels Within Bloom</w:t>
      </w:r>
      <w:bookmarkEnd w:id="59"/>
    </w:p>
    <w:p w14:paraId="149CC199" w14:textId="2267B786" w:rsidR="00563F39" w:rsidRPr="00A02098" w:rsidRDefault="005738FD" w:rsidP="00AA1252">
      <w:pPr>
        <w:rPr>
          <w:sz w:val="24"/>
          <w:lang w:val="en-ZA"/>
        </w:rPr>
      </w:pPr>
      <w:r w:rsidRPr="00A02098">
        <w:rPr>
          <w:sz w:val="24"/>
          <w:lang w:val="en-ZA"/>
        </w:rPr>
        <w:t>Based on the first objective of this study, d</w:t>
      </w:r>
      <w:r w:rsidR="00F06FC4" w:rsidRPr="00A02098">
        <w:rPr>
          <w:sz w:val="24"/>
          <w:lang w:val="en-ZA"/>
        </w:rPr>
        <w:t xml:space="preserve">ocument </w:t>
      </w:r>
      <w:r w:rsidR="00C26290" w:rsidRPr="00A02098">
        <w:rPr>
          <w:sz w:val="24"/>
          <w:lang w:val="en-ZA"/>
        </w:rPr>
        <w:t>investigation</w:t>
      </w:r>
      <w:r w:rsidR="00F06FC4" w:rsidRPr="00A02098">
        <w:rPr>
          <w:sz w:val="24"/>
          <w:lang w:val="en-ZA"/>
        </w:rPr>
        <w:t xml:space="preserve"> data was gathered in the form of percentage distributions using </w:t>
      </w:r>
      <w:r w:rsidRPr="00A02098">
        <w:rPr>
          <w:sz w:val="24"/>
          <w:lang w:val="en-ZA"/>
        </w:rPr>
        <w:t xml:space="preserve">the marks allocation per </w:t>
      </w:r>
      <w:r w:rsidR="00F06FC4" w:rsidRPr="00A02098">
        <w:rPr>
          <w:sz w:val="24"/>
          <w:lang w:val="en-ZA"/>
        </w:rPr>
        <w:t>unit</w:t>
      </w:r>
      <w:r w:rsidR="008E6DC1" w:rsidRPr="00A02098">
        <w:rPr>
          <w:sz w:val="24"/>
          <w:lang w:val="en-ZA"/>
        </w:rPr>
        <w:t xml:space="preserve"> standard formative assessment</w:t>
      </w:r>
      <w:r w:rsidR="00265DA1" w:rsidRPr="00A02098">
        <w:rPr>
          <w:sz w:val="24"/>
          <w:lang w:val="en-ZA"/>
        </w:rPr>
        <w:t xml:space="preserve"> as indicated in table 5</w:t>
      </w:r>
      <w:r w:rsidR="00E96690" w:rsidRPr="00A02098">
        <w:rPr>
          <w:sz w:val="24"/>
          <w:lang w:val="en-ZA"/>
        </w:rPr>
        <w:t xml:space="preserve"> </w:t>
      </w:r>
      <w:proofErr w:type="gramStart"/>
      <w:r w:rsidR="00E96690" w:rsidRPr="00A02098">
        <w:rPr>
          <w:sz w:val="24"/>
          <w:lang w:val="en-ZA"/>
        </w:rPr>
        <w:t>below</w:t>
      </w:r>
      <w:r w:rsidR="008E6DC1" w:rsidRPr="00A02098">
        <w:rPr>
          <w:sz w:val="24"/>
          <w:lang w:val="en-ZA"/>
        </w:rPr>
        <w:t>.</w:t>
      </w:r>
      <w:r w:rsidR="00563F39" w:rsidRPr="00A02098">
        <w:rPr>
          <w:sz w:val="24"/>
        </w:rPr>
        <w:t>The</w:t>
      </w:r>
      <w:proofErr w:type="gramEnd"/>
      <w:r w:rsidR="00563F39" w:rsidRPr="00A02098">
        <w:rPr>
          <w:sz w:val="24"/>
        </w:rPr>
        <w:t xml:space="preserve"> marks per cognitive levels were totaled and recorded in the data collection sheet.</w:t>
      </w:r>
    </w:p>
    <w:p w14:paraId="6D528255" w14:textId="510585FF" w:rsidR="00F757F9" w:rsidRPr="00A02098" w:rsidRDefault="00F757F9" w:rsidP="00F757F9">
      <w:pPr>
        <w:pStyle w:val="Caption"/>
        <w:keepNext/>
        <w:rPr>
          <w:color w:val="auto"/>
        </w:rPr>
      </w:pPr>
      <w:r w:rsidRPr="00A02098">
        <w:rPr>
          <w:color w:val="auto"/>
        </w:rPr>
        <w:t xml:space="preserve">Table </w:t>
      </w:r>
      <w:r w:rsidR="00265DA1" w:rsidRPr="00A02098">
        <w:rPr>
          <w:color w:val="auto"/>
        </w:rPr>
        <w:t>5</w:t>
      </w:r>
      <w:r w:rsidRPr="00A02098">
        <w:rPr>
          <w:color w:val="auto"/>
        </w:rPr>
        <w:t xml:space="preserve"> the distribution of formative assessment question levels within bloom’s taxonomy, per unit, for the Construction Roadworks short learning </w:t>
      </w:r>
      <w:proofErr w:type="spellStart"/>
      <w:r w:rsidRPr="00A02098">
        <w:rPr>
          <w:color w:val="auto"/>
        </w:rPr>
        <w:t>programme</w:t>
      </w:r>
      <w:proofErr w:type="spellEnd"/>
      <w:r w:rsidRPr="00A02098">
        <w:rPr>
          <w:color w:val="auto"/>
        </w:rPr>
        <w:t xml:space="preserve"> (SLP).</w:t>
      </w:r>
    </w:p>
    <w:tbl>
      <w:tblPr>
        <w:tblW w:w="11465" w:type="dxa"/>
        <w:tblInd w:w="-1276" w:type="dxa"/>
        <w:tblLook w:val="04A0" w:firstRow="1" w:lastRow="0" w:firstColumn="1" w:lastColumn="0" w:noHBand="0" w:noVBand="1"/>
      </w:tblPr>
      <w:tblGrid>
        <w:gridCol w:w="850"/>
        <w:gridCol w:w="1135"/>
        <w:gridCol w:w="1134"/>
        <w:gridCol w:w="1276"/>
        <w:gridCol w:w="1475"/>
        <w:gridCol w:w="793"/>
        <w:gridCol w:w="1134"/>
        <w:gridCol w:w="1276"/>
        <w:gridCol w:w="992"/>
        <w:gridCol w:w="1400"/>
      </w:tblGrid>
      <w:tr w:rsidR="00044922" w:rsidRPr="00A02098" w14:paraId="065FC42A" w14:textId="77777777" w:rsidTr="00015091">
        <w:trPr>
          <w:trHeight w:val="300"/>
        </w:trPr>
        <w:tc>
          <w:tcPr>
            <w:tcW w:w="850" w:type="dxa"/>
            <w:tcBorders>
              <w:top w:val="nil"/>
              <w:left w:val="nil"/>
              <w:bottom w:val="nil"/>
              <w:right w:val="nil"/>
            </w:tcBorders>
            <w:shd w:val="clear" w:color="auto" w:fill="auto"/>
            <w:noWrap/>
            <w:vAlign w:val="bottom"/>
          </w:tcPr>
          <w:p w14:paraId="583BD1BA" w14:textId="77777777" w:rsidR="002406B0" w:rsidRPr="00A02098" w:rsidRDefault="002406B0" w:rsidP="00F36689">
            <w:pPr>
              <w:spacing w:after="160" w:line="259" w:lineRule="auto"/>
              <w:rPr>
                <w:rFonts w:ascii="Times New Roman" w:eastAsia="Times New Roman" w:hAnsi="Times New Roman" w:cs="Times New Roman"/>
                <w:sz w:val="24"/>
                <w:szCs w:val="24"/>
                <w:lang w:val="en-ZA" w:eastAsia="en-ZA"/>
              </w:rPr>
            </w:pPr>
          </w:p>
        </w:tc>
        <w:tc>
          <w:tcPr>
            <w:tcW w:w="1135" w:type="dxa"/>
            <w:tcBorders>
              <w:top w:val="nil"/>
              <w:left w:val="nil"/>
              <w:bottom w:val="nil"/>
              <w:right w:val="nil"/>
            </w:tcBorders>
            <w:shd w:val="clear" w:color="auto" w:fill="auto"/>
            <w:noWrap/>
            <w:vAlign w:val="bottom"/>
          </w:tcPr>
          <w:p w14:paraId="09E9A43D"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1134" w:type="dxa"/>
            <w:tcBorders>
              <w:top w:val="nil"/>
              <w:left w:val="nil"/>
              <w:bottom w:val="nil"/>
              <w:right w:val="single" w:sz="4" w:space="0" w:color="auto"/>
            </w:tcBorders>
            <w:shd w:val="clear" w:color="auto" w:fill="auto"/>
            <w:noWrap/>
            <w:vAlign w:val="bottom"/>
          </w:tcPr>
          <w:p w14:paraId="634E7F91"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1276" w:type="dxa"/>
            <w:tcBorders>
              <w:top w:val="single" w:sz="4" w:space="0" w:color="auto"/>
              <w:left w:val="single" w:sz="4" w:space="0" w:color="auto"/>
              <w:bottom w:val="nil"/>
              <w:right w:val="nil"/>
            </w:tcBorders>
            <w:shd w:val="clear" w:color="auto" w:fill="auto"/>
            <w:noWrap/>
            <w:vAlign w:val="bottom"/>
          </w:tcPr>
          <w:p w14:paraId="5580BB7C" w14:textId="2CAA4FEF" w:rsidR="002406B0" w:rsidRPr="00A02098" w:rsidRDefault="005C1EB0" w:rsidP="002406B0">
            <w:pPr>
              <w:spacing w:after="0" w:line="240" w:lineRule="auto"/>
              <w:rPr>
                <w:rFonts w:ascii="Times New Roman" w:eastAsia="Times New Roman" w:hAnsi="Times New Roman" w:cs="Times New Roman"/>
                <w:sz w:val="20"/>
                <w:szCs w:val="20"/>
                <w:lang w:val="en-ZA" w:eastAsia="en-ZA"/>
              </w:rPr>
            </w:pPr>
            <w:r w:rsidRPr="00A02098">
              <w:rPr>
                <w:rFonts w:ascii="Times New Roman" w:eastAsia="Times New Roman" w:hAnsi="Times New Roman" w:cs="Times New Roman"/>
                <w:sz w:val="20"/>
                <w:szCs w:val="20"/>
                <w:lang w:val="en-ZA" w:eastAsia="en-ZA"/>
              </w:rPr>
              <w:t>LOTS</w:t>
            </w:r>
          </w:p>
        </w:tc>
        <w:tc>
          <w:tcPr>
            <w:tcW w:w="1475" w:type="dxa"/>
            <w:tcBorders>
              <w:top w:val="single" w:sz="4" w:space="0" w:color="auto"/>
              <w:left w:val="nil"/>
              <w:bottom w:val="nil"/>
              <w:right w:val="nil"/>
            </w:tcBorders>
            <w:shd w:val="clear" w:color="auto" w:fill="auto"/>
            <w:noWrap/>
            <w:vAlign w:val="bottom"/>
          </w:tcPr>
          <w:p w14:paraId="46A56DC5"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793" w:type="dxa"/>
            <w:tcBorders>
              <w:top w:val="single" w:sz="4" w:space="0" w:color="auto"/>
              <w:left w:val="nil"/>
              <w:bottom w:val="nil"/>
              <w:right w:val="single" w:sz="4" w:space="0" w:color="auto"/>
            </w:tcBorders>
            <w:shd w:val="clear" w:color="auto" w:fill="auto"/>
            <w:noWrap/>
            <w:vAlign w:val="bottom"/>
          </w:tcPr>
          <w:p w14:paraId="537103B8"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1134" w:type="dxa"/>
            <w:tcBorders>
              <w:top w:val="single" w:sz="4" w:space="0" w:color="auto"/>
              <w:left w:val="single" w:sz="4" w:space="0" w:color="auto"/>
              <w:bottom w:val="nil"/>
              <w:right w:val="nil"/>
            </w:tcBorders>
            <w:shd w:val="clear" w:color="auto" w:fill="auto"/>
            <w:noWrap/>
            <w:vAlign w:val="bottom"/>
          </w:tcPr>
          <w:p w14:paraId="31A88BED" w14:textId="46091847" w:rsidR="002406B0" w:rsidRPr="00A02098" w:rsidRDefault="005C1EB0" w:rsidP="002406B0">
            <w:pPr>
              <w:spacing w:after="0" w:line="240" w:lineRule="auto"/>
              <w:rPr>
                <w:rFonts w:ascii="Times New Roman" w:eastAsia="Times New Roman" w:hAnsi="Times New Roman" w:cs="Times New Roman"/>
                <w:sz w:val="20"/>
                <w:szCs w:val="20"/>
                <w:lang w:val="en-ZA" w:eastAsia="en-ZA"/>
              </w:rPr>
            </w:pPr>
            <w:r w:rsidRPr="00A02098">
              <w:rPr>
                <w:rFonts w:ascii="Times New Roman" w:eastAsia="Times New Roman" w:hAnsi="Times New Roman" w:cs="Times New Roman"/>
                <w:sz w:val="20"/>
                <w:szCs w:val="20"/>
                <w:lang w:val="en-ZA" w:eastAsia="en-ZA"/>
              </w:rPr>
              <w:t>HOTS</w:t>
            </w:r>
          </w:p>
        </w:tc>
        <w:tc>
          <w:tcPr>
            <w:tcW w:w="1276" w:type="dxa"/>
            <w:tcBorders>
              <w:top w:val="single" w:sz="4" w:space="0" w:color="auto"/>
              <w:left w:val="nil"/>
              <w:bottom w:val="nil"/>
              <w:right w:val="nil"/>
            </w:tcBorders>
            <w:shd w:val="clear" w:color="auto" w:fill="auto"/>
            <w:noWrap/>
            <w:vAlign w:val="bottom"/>
          </w:tcPr>
          <w:p w14:paraId="2A0CD406"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992" w:type="dxa"/>
            <w:tcBorders>
              <w:top w:val="single" w:sz="4" w:space="0" w:color="auto"/>
              <w:left w:val="nil"/>
              <w:bottom w:val="nil"/>
              <w:right w:val="single" w:sz="4" w:space="0" w:color="auto"/>
            </w:tcBorders>
            <w:shd w:val="clear" w:color="auto" w:fill="auto"/>
            <w:noWrap/>
            <w:vAlign w:val="bottom"/>
          </w:tcPr>
          <w:p w14:paraId="492EA440"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1400" w:type="dxa"/>
            <w:tcBorders>
              <w:top w:val="nil"/>
              <w:left w:val="single" w:sz="4" w:space="0" w:color="auto"/>
              <w:bottom w:val="nil"/>
              <w:right w:val="nil"/>
            </w:tcBorders>
            <w:shd w:val="clear" w:color="auto" w:fill="auto"/>
            <w:noWrap/>
            <w:vAlign w:val="bottom"/>
          </w:tcPr>
          <w:p w14:paraId="1D5FFC53"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r>
      <w:tr w:rsidR="00044922" w:rsidRPr="00A02098" w14:paraId="5F04CB79" w14:textId="77777777" w:rsidTr="00015091">
        <w:trPr>
          <w:trHeight w:val="483"/>
        </w:trPr>
        <w:tc>
          <w:tcPr>
            <w:tcW w:w="850" w:type="dxa"/>
            <w:tcBorders>
              <w:top w:val="nil"/>
              <w:left w:val="nil"/>
              <w:bottom w:val="nil"/>
              <w:right w:val="nil"/>
            </w:tcBorders>
            <w:shd w:val="clear" w:color="auto" w:fill="auto"/>
            <w:noWrap/>
            <w:vAlign w:val="bottom"/>
            <w:hideMark/>
          </w:tcPr>
          <w:p w14:paraId="3F68421F"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1135" w:type="dxa"/>
            <w:tcBorders>
              <w:top w:val="single" w:sz="8" w:space="0" w:color="auto"/>
              <w:left w:val="single" w:sz="8" w:space="0" w:color="auto"/>
              <w:bottom w:val="nil"/>
              <w:right w:val="nil"/>
            </w:tcBorders>
            <w:shd w:val="clear" w:color="auto" w:fill="auto"/>
            <w:noWrap/>
            <w:vAlign w:val="bottom"/>
            <w:hideMark/>
          </w:tcPr>
          <w:p w14:paraId="1DBD628D" w14:textId="77777777" w:rsidR="002406B0" w:rsidRPr="00A02098" w:rsidRDefault="002406B0" w:rsidP="002406B0">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UNIT</w:t>
            </w:r>
          </w:p>
        </w:tc>
        <w:tc>
          <w:tcPr>
            <w:tcW w:w="1134" w:type="dxa"/>
            <w:tcBorders>
              <w:top w:val="single" w:sz="8" w:space="0" w:color="auto"/>
              <w:left w:val="single" w:sz="8" w:space="0" w:color="auto"/>
              <w:bottom w:val="nil"/>
              <w:right w:val="single" w:sz="8" w:space="0" w:color="auto"/>
            </w:tcBorders>
            <w:shd w:val="clear" w:color="auto" w:fill="auto"/>
            <w:noWrap/>
            <w:vAlign w:val="bottom"/>
            <w:hideMark/>
          </w:tcPr>
          <w:p w14:paraId="057A730C" w14:textId="77777777" w:rsidR="002406B0" w:rsidRPr="00A02098" w:rsidRDefault="002406B0" w:rsidP="002406B0">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Ʃ MARKS</w:t>
            </w:r>
          </w:p>
        </w:tc>
        <w:tc>
          <w:tcPr>
            <w:tcW w:w="1276" w:type="dxa"/>
            <w:tcBorders>
              <w:top w:val="single" w:sz="8" w:space="0" w:color="auto"/>
              <w:left w:val="nil"/>
              <w:bottom w:val="nil"/>
              <w:right w:val="single" w:sz="8" w:space="0" w:color="auto"/>
            </w:tcBorders>
            <w:shd w:val="clear" w:color="auto" w:fill="auto"/>
            <w:noWrap/>
            <w:vAlign w:val="bottom"/>
            <w:hideMark/>
          </w:tcPr>
          <w:p w14:paraId="459C5333" w14:textId="77777777" w:rsidR="002406B0" w:rsidRPr="00A02098" w:rsidRDefault="002406B0" w:rsidP="002406B0">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REMEMBER</w:t>
            </w:r>
          </w:p>
        </w:tc>
        <w:tc>
          <w:tcPr>
            <w:tcW w:w="1475" w:type="dxa"/>
            <w:tcBorders>
              <w:top w:val="single" w:sz="8" w:space="0" w:color="auto"/>
              <w:left w:val="nil"/>
              <w:bottom w:val="nil"/>
              <w:right w:val="nil"/>
            </w:tcBorders>
            <w:shd w:val="clear" w:color="auto" w:fill="auto"/>
            <w:noWrap/>
            <w:vAlign w:val="bottom"/>
            <w:hideMark/>
          </w:tcPr>
          <w:p w14:paraId="19309C14" w14:textId="77777777" w:rsidR="002406B0" w:rsidRPr="00A02098" w:rsidRDefault="002406B0" w:rsidP="002406B0">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UNDERSTAND</w:t>
            </w:r>
          </w:p>
        </w:tc>
        <w:tc>
          <w:tcPr>
            <w:tcW w:w="793" w:type="dxa"/>
            <w:tcBorders>
              <w:top w:val="single" w:sz="8" w:space="0" w:color="auto"/>
              <w:left w:val="single" w:sz="8" w:space="0" w:color="auto"/>
              <w:bottom w:val="nil"/>
              <w:right w:val="single" w:sz="4" w:space="0" w:color="auto"/>
            </w:tcBorders>
            <w:shd w:val="clear" w:color="auto" w:fill="auto"/>
            <w:noWrap/>
            <w:vAlign w:val="bottom"/>
            <w:hideMark/>
          </w:tcPr>
          <w:p w14:paraId="78E068DB" w14:textId="77777777" w:rsidR="002406B0" w:rsidRPr="00A02098" w:rsidRDefault="002406B0" w:rsidP="002406B0">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APPLY</w:t>
            </w:r>
          </w:p>
        </w:tc>
        <w:tc>
          <w:tcPr>
            <w:tcW w:w="1134" w:type="dxa"/>
            <w:tcBorders>
              <w:top w:val="single" w:sz="8" w:space="0" w:color="auto"/>
              <w:left w:val="single" w:sz="4" w:space="0" w:color="auto"/>
              <w:bottom w:val="nil"/>
              <w:right w:val="nil"/>
            </w:tcBorders>
            <w:shd w:val="clear" w:color="auto" w:fill="auto"/>
            <w:noWrap/>
            <w:vAlign w:val="bottom"/>
            <w:hideMark/>
          </w:tcPr>
          <w:p w14:paraId="54237F3C" w14:textId="77777777" w:rsidR="002406B0" w:rsidRPr="00A02098" w:rsidRDefault="002406B0" w:rsidP="002406B0">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AMALYSE</w:t>
            </w:r>
          </w:p>
        </w:tc>
        <w:tc>
          <w:tcPr>
            <w:tcW w:w="1276" w:type="dxa"/>
            <w:tcBorders>
              <w:top w:val="single" w:sz="8" w:space="0" w:color="auto"/>
              <w:left w:val="single" w:sz="8" w:space="0" w:color="auto"/>
              <w:bottom w:val="nil"/>
              <w:right w:val="single" w:sz="8" w:space="0" w:color="auto"/>
            </w:tcBorders>
            <w:shd w:val="clear" w:color="auto" w:fill="auto"/>
            <w:noWrap/>
            <w:vAlign w:val="bottom"/>
            <w:hideMark/>
          </w:tcPr>
          <w:p w14:paraId="70D50D5E" w14:textId="77777777" w:rsidR="002406B0" w:rsidRPr="00A02098" w:rsidRDefault="002406B0" w:rsidP="002406B0">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EVALUATE</w:t>
            </w:r>
          </w:p>
        </w:tc>
        <w:tc>
          <w:tcPr>
            <w:tcW w:w="992" w:type="dxa"/>
            <w:tcBorders>
              <w:top w:val="single" w:sz="8" w:space="0" w:color="auto"/>
              <w:left w:val="nil"/>
              <w:bottom w:val="nil"/>
              <w:right w:val="single" w:sz="4" w:space="0" w:color="auto"/>
            </w:tcBorders>
            <w:shd w:val="clear" w:color="auto" w:fill="auto"/>
            <w:noWrap/>
            <w:vAlign w:val="bottom"/>
            <w:hideMark/>
          </w:tcPr>
          <w:p w14:paraId="386EB08E" w14:textId="77777777" w:rsidR="002406B0" w:rsidRPr="00A02098" w:rsidRDefault="002406B0" w:rsidP="002406B0">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CREATE</w:t>
            </w:r>
          </w:p>
        </w:tc>
        <w:tc>
          <w:tcPr>
            <w:tcW w:w="1400" w:type="dxa"/>
            <w:tcBorders>
              <w:top w:val="nil"/>
              <w:left w:val="single" w:sz="4" w:space="0" w:color="auto"/>
              <w:bottom w:val="nil"/>
              <w:right w:val="nil"/>
            </w:tcBorders>
            <w:shd w:val="clear" w:color="auto" w:fill="auto"/>
            <w:noWrap/>
            <w:vAlign w:val="bottom"/>
            <w:hideMark/>
          </w:tcPr>
          <w:p w14:paraId="09781686" w14:textId="77777777" w:rsidR="002406B0" w:rsidRPr="00A02098" w:rsidRDefault="002406B0" w:rsidP="002406B0">
            <w:pPr>
              <w:spacing w:after="0" w:line="240" w:lineRule="auto"/>
              <w:rPr>
                <w:rFonts w:ascii="Calibri" w:eastAsia="Times New Roman" w:hAnsi="Calibri" w:cs="Calibri"/>
                <w:lang w:val="en-ZA" w:eastAsia="en-ZA"/>
              </w:rPr>
            </w:pPr>
          </w:p>
        </w:tc>
      </w:tr>
      <w:tr w:rsidR="00044922" w:rsidRPr="00A02098" w14:paraId="1F4E1071" w14:textId="77777777" w:rsidTr="00015091">
        <w:trPr>
          <w:trHeight w:val="300"/>
        </w:trPr>
        <w:tc>
          <w:tcPr>
            <w:tcW w:w="850" w:type="dxa"/>
            <w:tcBorders>
              <w:top w:val="single" w:sz="8" w:space="0" w:color="auto"/>
              <w:left w:val="single" w:sz="8" w:space="0" w:color="auto"/>
              <w:bottom w:val="nil"/>
              <w:right w:val="single" w:sz="8" w:space="0" w:color="auto"/>
            </w:tcBorders>
            <w:shd w:val="clear" w:color="000000" w:fill="FFFF00"/>
            <w:noWrap/>
            <w:vAlign w:val="bottom"/>
            <w:hideMark/>
          </w:tcPr>
          <w:p w14:paraId="55FED505"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1</w:t>
            </w:r>
          </w:p>
        </w:tc>
        <w:tc>
          <w:tcPr>
            <w:tcW w:w="1135" w:type="dxa"/>
            <w:tcBorders>
              <w:top w:val="single" w:sz="8" w:space="0" w:color="auto"/>
              <w:left w:val="nil"/>
              <w:bottom w:val="nil"/>
              <w:right w:val="nil"/>
            </w:tcBorders>
            <w:shd w:val="clear" w:color="000000" w:fill="FFFF00"/>
            <w:noWrap/>
            <w:vAlign w:val="bottom"/>
            <w:hideMark/>
          </w:tcPr>
          <w:p w14:paraId="2C3F0885"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120496</w:t>
            </w:r>
          </w:p>
        </w:tc>
        <w:tc>
          <w:tcPr>
            <w:tcW w:w="1134" w:type="dxa"/>
            <w:tcBorders>
              <w:top w:val="single" w:sz="8" w:space="0" w:color="auto"/>
              <w:left w:val="single" w:sz="8" w:space="0" w:color="auto"/>
              <w:bottom w:val="nil"/>
              <w:right w:val="single" w:sz="8" w:space="0" w:color="auto"/>
            </w:tcBorders>
            <w:shd w:val="clear" w:color="000000" w:fill="FFFF00"/>
            <w:noWrap/>
            <w:vAlign w:val="bottom"/>
            <w:hideMark/>
          </w:tcPr>
          <w:p w14:paraId="093698C8"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79</w:t>
            </w:r>
          </w:p>
        </w:tc>
        <w:tc>
          <w:tcPr>
            <w:tcW w:w="1276" w:type="dxa"/>
            <w:tcBorders>
              <w:top w:val="single" w:sz="8" w:space="0" w:color="auto"/>
              <w:left w:val="nil"/>
              <w:bottom w:val="nil"/>
              <w:right w:val="single" w:sz="8" w:space="0" w:color="auto"/>
            </w:tcBorders>
            <w:shd w:val="clear" w:color="000000" w:fill="FFFF00"/>
            <w:noWrap/>
            <w:vAlign w:val="bottom"/>
            <w:hideMark/>
          </w:tcPr>
          <w:p w14:paraId="0E8FE88E"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44</w:t>
            </w:r>
          </w:p>
        </w:tc>
        <w:tc>
          <w:tcPr>
            <w:tcW w:w="1475" w:type="dxa"/>
            <w:tcBorders>
              <w:top w:val="single" w:sz="8" w:space="0" w:color="auto"/>
              <w:left w:val="nil"/>
              <w:bottom w:val="nil"/>
              <w:right w:val="nil"/>
            </w:tcBorders>
            <w:shd w:val="clear" w:color="000000" w:fill="FFFF00"/>
            <w:noWrap/>
            <w:vAlign w:val="bottom"/>
            <w:hideMark/>
          </w:tcPr>
          <w:p w14:paraId="41D95665"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30</w:t>
            </w:r>
          </w:p>
        </w:tc>
        <w:tc>
          <w:tcPr>
            <w:tcW w:w="793" w:type="dxa"/>
            <w:tcBorders>
              <w:top w:val="single" w:sz="8" w:space="0" w:color="auto"/>
              <w:left w:val="single" w:sz="8" w:space="0" w:color="auto"/>
              <w:bottom w:val="nil"/>
              <w:right w:val="single" w:sz="8" w:space="0" w:color="auto"/>
            </w:tcBorders>
            <w:shd w:val="clear" w:color="000000" w:fill="FFFF00"/>
            <w:noWrap/>
            <w:vAlign w:val="bottom"/>
            <w:hideMark/>
          </w:tcPr>
          <w:p w14:paraId="49D42D1E"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5</w:t>
            </w:r>
          </w:p>
        </w:tc>
        <w:tc>
          <w:tcPr>
            <w:tcW w:w="1134" w:type="dxa"/>
            <w:tcBorders>
              <w:top w:val="single" w:sz="8" w:space="0" w:color="auto"/>
              <w:left w:val="nil"/>
              <w:bottom w:val="nil"/>
              <w:right w:val="nil"/>
            </w:tcBorders>
            <w:shd w:val="clear" w:color="000000" w:fill="FFFF00"/>
            <w:noWrap/>
            <w:vAlign w:val="bottom"/>
            <w:hideMark/>
          </w:tcPr>
          <w:p w14:paraId="6BD3BC3A"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276" w:type="dxa"/>
            <w:tcBorders>
              <w:top w:val="single" w:sz="8" w:space="0" w:color="auto"/>
              <w:left w:val="single" w:sz="8" w:space="0" w:color="auto"/>
              <w:bottom w:val="nil"/>
              <w:right w:val="single" w:sz="8" w:space="0" w:color="auto"/>
            </w:tcBorders>
            <w:shd w:val="clear" w:color="000000" w:fill="FFFF00"/>
            <w:noWrap/>
            <w:vAlign w:val="bottom"/>
            <w:hideMark/>
          </w:tcPr>
          <w:p w14:paraId="34E8DF3A"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992" w:type="dxa"/>
            <w:tcBorders>
              <w:top w:val="single" w:sz="8" w:space="0" w:color="auto"/>
              <w:left w:val="nil"/>
              <w:bottom w:val="nil"/>
              <w:right w:val="single" w:sz="8" w:space="0" w:color="auto"/>
            </w:tcBorders>
            <w:shd w:val="clear" w:color="000000" w:fill="FFFF00"/>
            <w:noWrap/>
            <w:vAlign w:val="bottom"/>
            <w:hideMark/>
          </w:tcPr>
          <w:p w14:paraId="64C88C1C"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nil"/>
              <w:left w:val="nil"/>
              <w:bottom w:val="nil"/>
              <w:right w:val="nil"/>
            </w:tcBorders>
            <w:shd w:val="clear" w:color="auto" w:fill="auto"/>
            <w:noWrap/>
            <w:vAlign w:val="bottom"/>
            <w:hideMark/>
          </w:tcPr>
          <w:p w14:paraId="7CB3F86B" w14:textId="77777777" w:rsidR="002406B0" w:rsidRPr="00A02098" w:rsidRDefault="002406B0" w:rsidP="002406B0">
            <w:pPr>
              <w:spacing w:after="0" w:line="240" w:lineRule="auto"/>
              <w:jc w:val="right"/>
              <w:rPr>
                <w:rFonts w:ascii="Calibri" w:eastAsia="Times New Roman" w:hAnsi="Calibri" w:cs="Calibri"/>
                <w:lang w:val="en-ZA" w:eastAsia="en-ZA"/>
              </w:rPr>
            </w:pPr>
          </w:p>
        </w:tc>
      </w:tr>
      <w:tr w:rsidR="00044922" w:rsidRPr="00A02098" w14:paraId="7CFB07E9" w14:textId="77777777" w:rsidTr="00015091">
        <w:trPr>
          <w:trHeight w:val="300"/>
        </w:trPr>
        <w:tc>
          <w:tcPr>
            <w:tcW w:w="85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14:paraId="10D9845D"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2</w:t>
            </w:r>
          </w:p>
        </w:tc>
        <w:tc>
          <w:tcPr>
            <w:tcW w:w="1135" w:type="dxa"/>
            <w:tcBorders>
              <w:top w:val="single" w:sz="8" w:space="0" w:color="auto"/>
              <w:left w:val="nil"/>
              <w:bottom w:val="single" w:sz="8" w:space="0" w:color="auto"/>
              <w:right w:val="nil"/>
            </w:tcBorders>
            <w:shd w:val="clear" w:color="000000" w:fill="FFFF00"/>
            <w:noWrap/>
            <w:vAlign w:val="bottom"/>
            <w:hideMark/>
          </w:tcPr>
          <w:p w14:paraId="03B797F0"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9966</w:t>
            </w:r>
          </w:p>
        </w:tc>
        <w:tc>
          <w:tcPr>
            <w:tcW w:w="1134"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14:paraId="354C95D9"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50</w:t>
            </w:r>
          </w:p>
        </w:tc>
        <w:tc>
          <w:tcPr>
            <w:tcW w:w="1276" w:type="dxa"/>
            <w:tcBorders>
              <w:top w:val="single" w:sz="8" w:space="0" w:color="auto"/>
              <w:left w:val="nil"/>
              <w:bottom w:val="single" w:sz="8" w:space="0" w:color="auto"/>
              <w:right w:val="single" w:sz="8" w:space="0" w:color="auto"/>
            </w:tcBorders>
            <w:shd w:val="clear" w:color="000000" w:fill="FFFF00"/>
            <w:noWrap/>
            <w:vAlign w:val="bottom"/>
            <w:hideMark/>
          </w:tcPr>
          <w:p w14:paraId="561D807F"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30</w:t>
            </w:r>
          </w:p>
        </w:tc>
        <w:tc>
          <w:tcPr>
            <w:tcW w:w="1475" w:type="dxa"/>
            <w:tcBorders>
              <w:top w:val="single" w:sz="8" w:space="0" w:color="auto"/>
              <w:left w:val="nil"/>
              <w:bottom w:val="single" w:sz="8" w:space="0" w:color="auto"/>
              <w:right w:val="nil"/>
            </w:tcBorders>
            <w:shd w:val="clear" w:color="000000" w:fill="FFFF00"/>
            <w:noWrap/>
            <w:vAlign w:val="bottom"/>
            <w:hideMark/>
          </w:tcPr>
          <w:p w14:paraId="44D759BC"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15</w:t>
            </w:r>
          </w:p>
        </w:tc>
        <w:tc>
          <w:tcPr>
            <w:tcW w:w="793"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14:paraId="149A53B9"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5</w:t>
            </w:r>
          </w:p>
        </w:tc>
        <w:tc>
          <w:tcPr>
            <w:tcW w:w="1134" w:type="dxa"/>
            <w:tcBorders>
              <w:top w:val="single" w:sz="8" w:space="0" w:color="auto"/>
              <w:left w:val="nil"/>
              <w:bottom w:val="single" w:sz="8" w:space="0" w:color="auto"/>
              <w:right w:val="nil"/>
            </w:tcBorders>
            <w:shd w:val="clear" w:color="000000" w:fill="FFFF00"/>
            <w:noWrap/>
            <w:vAlign w:val="bottom"/>
            <w:hideMark/>
          </w:tcPr>
          <w:p w14:paraId="7F8A8C30"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276"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14:paraId="0130FF2F"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992" w:type="dxa"/>
            <w:tcBorders>
              <w:top w:val="single" w:sz="8" w:space="0" w:color="auto"/>
              <w:left w:val="nil"/>
              <w:bottom w:val="single" w:sz="8" w:space="0" w:color="auto"/>
              <w:right w:val="single" w:sz="8" w:space="0" w:color="auto"/>
            </w:tcBorders>
            <w:shd w:val="clear" w:color="000000" w:fill="FFFF00"/>
            <w:noWrap/>
            <w:vAlign w:val="bottom"/>
            <w:hideMark/>
          </w:tcPr>
          <w:p w14:paraId="4FBA575C"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nil"/>
              <w:left w:val="nil"/>
              <w:bottom w:val="nil"/>
              <w:right w:val="nil"/>
            </w:tcBorders>
            <w:shd w:val="clear" w:color="auto" w:fill="auto"/>
            <w:noWrap/>
            <w:vAlign w:val="bottom"/>
            <w:hideMark/>
          </w:tcPr>
          <w:p w14:paraId="3AB6417C" w14:textId="77777777" w:rsidR="002406B0" w:rsidRPr="00A02098" w:rsidRDefault="002406B0" w:rsidP="002406B0">
            <w:pPr>
              <w:spacing w:after="0" w:line="240" w:lineRule="auto"/>
              <w:jc w:val="right"/>
              <w:rPr>
                <w:rFonts w:ascii="Calibri" w:eastAsia="Times New Roman" w:hAnsi="Calibri" w:cs="Calibri"/>
                <w:lang w:val="en-ZA" w:eastAsia="en-ZA"/>
              </w:rPr>
            </w:pPr>
          </w:p>
        </w:tc>
      </w:tr>
      <w:tr w:rsidR="00044922" w:rsidRPr="00A02098" w14:paraId="381F110A" w14:textId="77777777" w:rsidTr="00015091">
        <w:trPr>
          <w:trHeight w:val="300"/>
        </w:trPr>
        <w:tc>
          <w:tcPr>
            <w:tcW w:w="850" w:type="dxa"/>
            <w:tcBorders>
              <w:top w:val="nil"/>
              <w:left w:val="single" w:sz="8" w:space="0" w:color="auto"/>
              <w:bottom w:val="single" w:sz="8" w:space="0" w:color="auto"/>
              <w:right w:val="single" w:sz="8" w:space="0" w:color="auto"/>
            </w:tcBorders>
            <w:shd w:val="clear" w:color="000000" w:fill="FFFF00"/>
            <w:noWrap/>
            <w:vAlign w:val="bottom"/>
            <w:hideMark/>
          </w:tcPr>
          <w:p w14:paraId="456B7BFE"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3</w:t>
            </w:r>
          </w:p>
        </w:tc>
        <w:tc>
          <w:tcPr>
            <w:tcW w:w="1135" w:type="dxa"/>
            <w:tcBorders>
              <w:top w:val="nil"/>
              <w:left w:val="nil"/>
              <w:bottom w:val="single" w:sz="8" w:space="0" w:color="auto"/>
              <w:right w:val="nil"/>
            </w:tcBorders>
            <w:shd w:val="clear" w:color="000000" w:fill="FFFF00"/>
            <w:noWrap/>
            <w:vAlign w:val="bottom"/>
            <w:hideMark/>
          </w:tcPr>
          <w:p w14:paraId="47808CF9"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9986</w:t>
            </w:r>
          </w:p>
        </w:tc>
        <w:tc>
          <w:tcPr>
            <w:tcW w:w="1134" w:type="dxa"/>
            <w:tcBorders>
              <w:top w:val="nil"/>
              <w:left w:val="single" w:sz="8" w:space="0" w:color="auto"/>
              <w:bottom w:val="single" w:sz="8" w:space="0" w:color="auto"/>
              <w:right w:val="single" w:sz="8" w:space="0" w:color="auto"/>
            </w:tcBorders>
            <w:shd w:val="clear" w:color="000000" w:fill="FFFF00"/>
            <w:noWrap/>
            <w:vAlign w:val="bottom"/>
            <w:hideMark/>
          </w:tcPr>
          <w:p w14:paraId="29AD1429"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151</w:t>
            </w:r>
          </w:p>
        </w:tc>
        <w:tc>
          <w:tcPr>
            <w:tcW w:w="1276" w:type="dxa"/>
            <w:tcBorders>
              <w:top w:val="nil"/>
              <w:left w:val="nil"/>
              <w:bottom w:val="single" w:sz="8" w:space="0" w:color="auto"/>
              <w:right w:val="single" w:sz="8" w:space="0" w:color="auto"/>
            </w:tcBorders>
            <w:shd w:val="clear" w:color="000000" w:fill="FFFF00"/>
            <w:noWrap/>
            <w:vAlign w:val="bottom"/>
            <w:hideMark/>
          </w:tcPr>
          <w:p w14:paraId="6FEB2B5A"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13</w:t>
            </w:r>
          </w:p>
        </w:tc>
        <w:tc>
          <w:tcPr>
            <w:tcW w:w="1475" w:type="dxa"/>
            <w:tcBorders>
              <w:top w:val="nil"/>
              <w:left w:val="nil"/>
              <w:bottom w:val="single" w:sz="8" w:space="0" w:color="auto"/>
              <w:right w:val="nil"/>
            </w:tcBorders>
            <w:shd w:val="clear" w:color="000000" w:fill="FFFF00"/>
            <w:noWrap/>
            <w:vAlign w:val="bottom"/>
            <w:hideMark/>
          </w:tcPr>
          <w:p w14:paraId="2BEB2052"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93</w:t>
            </w:r>
          </w:p>
        </w:tc>
        <w:tc>
          <w:tcPr>
            <w:tcW w:w="793" w:type="dxa"/>
            <w:tcBorders>
              <w:top w:val="nil"/>
              <w:left w:val="single" w:sz="8" w:space="0" w:color="auto"/>
              <w:bottom w:val="single" w:sz="8" w:space="0" w:color="auto"/>
              <w:right w:val="single" w:sz="8" w:space="0" w:color="auto"/>
            </w:tcBorders>
            <w:shd w:val="clear" w:color="000000" w:fill="FFFF00"/>
            <w:noWrap/>
            <w:vAlign w:val="bottom"/>
            <w:hideMark/>
          </w:tcPr>
          <w:p w14:paraId="7643B0BE"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45</w:t>
            </w:r>
          </w:p>
        </w:tc>
        <w:tc>
          <w:tcPr>
            <w:tcW w:w="1134" w:type="dxa"/>
            <w:tcBorders>
              <w:top w:val="nil"/>
              <w:left w:val="nil"/>
              <w:bottom w:val="single" w:sz="8" w:space="0" w:color="auto"/>
              <w:right w:val="nil"/>
            </w:tcBorders>
            <w:shd w:val="clear" w:color="000000" w:fill="FFFF00"/>
            <w:noWrap/>
            <w:vAlign w:val="bottom"/>
            <w:hideMark/>
          </w:tcPr>
          <w:p w14:paraId="1DE069C1"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276" w:type="dxa"/>
            <w:tcBorders>
              <w:top w:val="nil"/>
              <w:left w:val="single" w:sz="8" w:space="0" w:color="auto"/>
              <w:bottom w:val="single" w:sz="8" w:space="0" w:color="auto"/>
              <w:right w:val="single" w:sz="8" w:space="0" w:color="auto"/>
            </w:tcBorders>
            <w:shd w:val="clear" w:color="000000" w:fill="FFFF00"/>
            <w:noWrap/>
            <w:vAlign w:val="bottom"/>
            <w:hideMark/>
          </w:tcPr>
          <w:p w14:paraId="4545C6FD"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992" w:type="dxa"/>
            <w:tcBorders>
              <w:top w:val="nil"/>
              <w:left w:val="nil"/>
              <w:bottom w:val="single" w:sz="8" w:space="0" w:color="auto"/>
              <w:right w:val="single" w:sz="8" w:space="0" w:color="auto"/>
            </w:tcBorders>
            <w:shd w:val="clear" w:color="000000" w:fill="FFFF00"/>
            <w:noWrap/>
            <w:vAlign w:val="bottom"/>
            <w:hideMark/>
          </w:tcPr>
          <w:p w14:paraId="20EFA264"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nil"/>
              <w:left w:val="nil"/>
              <w:bottom w:val="nil"/>
              <w:right w:val="nil"/>
            </w:tcBorders>
            <w:shd w:val="clear" w:color="auto" w:fill="auto"/>
            <w:noWrap/>
            <w:vAlign w:val="bottom"/>
            <w:hideMark/>
          </w:tcPr>
          <w:p w14:paraId="24359EF0" w14:textId="77777777" w:rsidR="002406B0" w:rsidRPr="00A02098" w:rsidRDefault="002406B0" w:rsidP="002406B0">
            <w:pPr>
              <w:spacing w:after="0" w:line="240" w:lineRule="auto"/>
              <w:jc w:val="right"/>
              <w:rPr>
                <w:rFonts w:ascii="Calibri" w:eastAsia="Times New Roman" w:hAnsi="Calibri" w:cs="Calibri"/>
                <w:lang w:val="en-ZA" w:eastAsia="en-ZA"/>
              </w:rPr>
            </w:pPr>
          </w:p>
        </w:tc>
      </w:tr>
      <w:tr w:rsidR="00044922" w:rsidRPr="00A02098" w14:paraId="6AB0F3D1" w14:textId="77777777" w:rsidTr="00015091">
        <w:trPr>
          <w:trHeight w:val="300"/>
        </w:trPr>
        <w:tc>
          <w:tcPr>
            <w:tcW w:w="850" w:type="dxa"/>
            <w:tcBorders>
              <w:top w:val="nil"/>
              <w:left w:val="single" w:sz="8" w:space="0" w:color="auto"/>
              <w:bottom w:val="nil"/>
              <w:right w:val="single" w:sz="8" w:space="0" w:color="auto"/>
            </w:tcBorders>
            <w:shd w:val="clear" w:color="000000" w:fill="FFFF00"/>
            <w:noWrap/>
            <w:vAlign w:val="bottom"/>
            <w:hideMark/>
          </w:tcPr>
          <w:p w14:paraId="1ADD7AC9"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4</w:t>
            </w:r>
          </w:p>
        </w:tc>
        <w:tc>
          <w:tcPr>
            <w:tcW w:w="1135" w:type="dxa"/>
            <w:tcBorders>
              <w:top w:val="nil"/>
              <w:left w:val="nil"/>
              <w:bottom w:val="nil"/>
              <w:right w:val="nil"/>
            </w:tcBorders>
            <w:shd w:val="clear" w:color="000000" w:fill="FFFF00"/>
            <w:noWrap/>
            <w:vAlign w:val="bottom"/>
            <w:hideMark/>
          </w:tcPr>
          <w:p w14:paraId="3DBC35CE"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14580</w:t>
            </w:r>
          </w:p>
        </w:tc>
        <w:tc>
          <w:tcPr>
            <w:tcW w:w="1134" w:type="dxa"/>
            <w:tcBorders>
              <w:top w:val="nil"/>
              <w:left w:val="single" w:sz="8" w:space="0" w:color="auto"/>
              <w:bottom w:val="nil"/>
              <w:right w:val="single" w:sz="8" w:space="0" w:color="auto"/>
            </w:tcBorders>
            <w:shd w:val="clear" w:color="000000" w:fill="FFFF00"/>
            <w:noWrap/>
            <w:vAlign w:val="bottom"/>
            <w:hideMark/>
          </w:tcPr>
          <w:p w14:paraId="7868EFEE"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104</w:t>
            </w:r>
          </w:p>
        </w:tc>
        <w:tc>
          <w:tcPr>
            <w:tcW w:w="1276" w:type="dxa"/>
            <w:tcBorders>
              <w:top w:val="nil"/>
              <w:left w:val="nil"/>
              <w:bottom w:val="nil"/>
              <w:right w:val="single" w:sz="8" w:space="0" w:color="auto"/>
            </w:tcBorders>
            <w:shd w:val="clear" w:color="000000" w:fill="FFFF00"/>
            <w:noWrap/>
            <w:vAlign w:val="bottom"/>
            <w:hideMark/>
          </w:tcPr>
          <w:p w14:paraId="6CC98454"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69</w:t>
            </w:r>
          </w:p>
        </w:tc>
        <w:tc>
          <w:tcPr>
            <w:tcW w:w="1475" w:type="dxa"/>
            <w:tcBorders>
              <w:top w:val="nil"/>
              <w:left w:val="nil"/>
              <w:bottom w:val="nil"/>
              <w:right w:val="nil"/>
            </w:tcBorders>
            <w:shd w:val="clear" w:color="000000" w:fill="FFFF00"/>
            <w:noWrap/>
            <w:vAlign w:val="bottom"/>
            <w:hideMark/>
          </w:tcPr>
          <w:p w14:paraId="09E688EC"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35</w:t>
            </w:r>
          </w:p>
        </w:tc>
        <w:tc>
          <w:tcPr>
            <w:tcW w:w="793" w:type="dxa"/>
            <w:tcBorders>
              <w:top w:val="nil"/>
              <w:left w:val="single" w:sz="8" w:space="0" w:color="auto"/>
              <w:bottom w:val="nil"/>
              <w:right w:val="single" w:sz="8" w:space="0" w:color="auto"/>
            </w:tcBorders>
            <w:shd w:val="clear" w:color="000000" w:fill="FFFF00"/>
            <w:noWrap/>
            <w:vAlign w:val="bottom"/>
            <w:hideMark/>
          </w:tcPr>
          <w:p w14:paraId="6C1F89B1"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134" w:type="dxa"/>
            <w:tcBorders>
              <w:top w:val="nil"/>
              <w:left w:val="nil"/>
              <w:bottom w:val="nil"/>
              <w:right w:val="nil"/>
            </w:tcBorders>
            <w:shd w:val="clear" w:color="000000" w:fill="FFFF00"/>
            <w:noWrap/>
            <w:vAlign w:val="bottom"/>
            <w:hideMark/>
          </w:tcPr>
          <w:p w14:paraId="10F241D7"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276" w:type="dxa"/>
            <w:tcBorders>
              <w:top w:val="nil"/>
              <w:left w:val="single" w:sz="8" w:space="0" w:color="auto"/>
              <w:bottom w:val="nil"/>
              <w:right w:val="single" w:sz="8" w:space="0" w:color="auto"/>
            </w:tcBorders>
            <w:shd w:val="clear" w:color="000000" w:fill="FFFF00"/>
            <w:noWrap/>
            <w:vAlign w:val="bottom"/>
            <w:hideMark/>
          </w:tcPr>
          <w:p w14:paraId="38D4965E"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992" w:type="dxa"/>
            <w:tcBorders>
              <w:top w:val="nil"/>
              <w:left w:val="nil"/>
              <w:bottom w:val="nil"/>
              <w:right w:val="single" w:sz="8" w:space="0" w:color="auto"/>
            </w:tcBorders>
            <w:shd w:val="clear" w:color="000000" w:fill="FFFF00"/>
            <w:noWrap/>
            <w:vAlign w:val="bottom"/>
            <w:hideMark/>
          </w:tcPr>
          <w:p w14:paraId="4E997601"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nil"/>
              <w:left w:val="nil"/>
              <w:bottom w:val="nil"/>
              <w:right w:val="nil"/>
            </w:tcBorders>
            <w:shd w:val="clear" w:color="auto" w:fill="auto"/>
            <w:noWrap/>
            <w:vAlign w:val="bottom"/>
            <w:hideMark/>
          </w:tcPr>
          <w:p w14:paraId="7050E6BE" w14:textId="25DB6E9D" w:rsidR="002406B0" w:rsidRPr="00A02098" w:rsidRDefault="00F36689"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Core</w:t>
            </w:r>
          </w:p>
        </w:tc>
      </w:tr>
      <w:tr w:rsidR="00044922" w:rsidRPr="00A02098" w14:paraId="2C508790" w14:textId="77777777" w:rsidTr="00015091">
        <w:trPr>
          <w:trHeight w:val="300"/>
        </w:trPr>
        <w:tc>
          <w:tcPr>
            <w:tcW w:w="85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14:paraId="21868F3D"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5</w:t>
            </w:r>
          </w:p>
        </w:tc>
        <w:tc>
          <w:tcPr>
            <w:tcW w:w="1135" w:type="dxa"/>
            <w:tcBorders>
              <w:top w:val="single" w:sz="8" w:space="0" w:color="auto"/>
              <w:left w:val="nil"/>
              <w:bottom w:val="single" w:sz="8" w:space="0" w:color="auto"/>
              <w:right w:val="nil"/>
            </w:tcBorders>
            <w:shd w:val="clear" w:color="000000" w:fill="FFFF00"/>
            <w:noWrap/>
            <w:vAlign w:val="bottom"/>
            <w:hideMark/>
          </w:tcPr>
          <w:p w14:paraId="4231E9BB"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110095</w:t>
            </w:r>
          </w:p>
        </w:tc>
        <w:tc>
          <w:tcPr>
            <w:tcW w:w="1134"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14:paraId="0FE08B38"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73</w:t>
            </w:r>
          </w:p>
        </w:tc>
        <w:tc>
          <w:tcPr>
            <w:tcW w:w="1276" w:type="dxa"/>
            <w:tcBorders>
              <w:top w:val="single" w:sz="8" w:space="0" w:color="auto"/>
              <w:left w:val="nil"/>
              <w:bottom w:val="single" w:sz="8" w:space="0" w:color="auto"/>
              <w:right w:val="single" w:sz="8" w:space="0" w:color="auto"/>
            </w:tcBorders>
            <w:shd w:val="clear" w:color="000000" w:fill="FFFF00"/>
            <w:noWrap/>
            <w:vAlign w:val="bottom"/>
            <w:hideMark/>
          </w:tcPr>
          <w:p w14:paraId="3449A67B"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20</w:t>
            </w:r>
          </w:p>
        </w:tc>
        <w:tc>
          <w:tcPr>
            <w:tcW w:w="1475" w:type="dxa"/>
            <w:tcBorders>
              <w:top w:val="single" w:sz="8" w:space="0" w:color="auto"/>
              <w:left w:val="nil"/>
              <w:bottom w:val="single" w:sz="8" w:space="0" w:color="auto"/>
              <w:right w:val="nil"/>
            </w:tcBorders>
            <w:shd w:val="clear" w:color="000000" w:fill="FFFF00"/>
            <w:noWrap/>
            <w:vAlign w:val="bottom"/>
            <w:hideMark/>
          </w:tcPr>
          <w:p w14:paraId="08848CEF"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47</w:t>
            </w:r>
          </w:p>
        </w:tc>
        <w:tc>
          <w:tcPr>
            <w:tcW w:w="793"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14:paraId="601F74E7"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134" w:type="dxa"/>
            <w:tcBorders>
              <w:top w:val="single" w:sz="8" w:space="0" w:color="auto"/>
              <w:left w:val="nil"/>
              <w:bottom w:val="single" w:sz="8" w:space="0" w:color="auto"/>
              <w:right w:val="nil"/>
            </w:tcBorders>
            <w:shd w:val="clear" w:color="000000" w:fill="FFFF00"/>
            <w:noWrap/>
            <w:vAlign w:val="bottom"/>
            <w:hideMark/>
          </w:tcPr>
          <w:p w14:paraId="31D4B815"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6</w:t>
            </w:r>
          </w:p>
        </w:tc>
        <w:tc>
          <w:tcPr>
            <w:tcW w:w="1276"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14:paraId="48A6C243"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992" w:type="dxa"/>
            <w:tcBorders>
              <w:top w:val="single" w:sz="8" w:space="0" w:color="auto"/>
              <w:left w:val="nil"/>
              <w:bottom w:val="single" w:sz="8" w:space="0" w:color="auto"/>
              <w:right w:val="single" w:sz="8" w:space="0" w:color="auto"/>
            </w:tcBorders>
            <w:shd w:val="clear" w:color="000000" w:fill="FFFF00"/>
            <w:noWrap/>
            <w:vAlign w:val="bottom"/>
            <w:hideMark/>
          </w:tcPr>
          <w:p w14:paraId="40776CDD"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single" w:sz="8" w:space="0" w:color="auto"/>
              <w:left w:val="nil"/>
              <w:bottom w:val="single" w:sz="8" w:space="0" w:color="auto"/>
              <w:right w:val="single" w:sz="8" w:space="0" w:color="auto"/>
            </w:tcBorders>
            <w:shd w:val="clear" w:color="000000" w:fill="FFFF00"/>
            <w:noWrap/>
            <w:vAlign w:val="bottom"/>
            <w:hideMark/>
          </w:tcPr>
          <w:p w14:paraId="40984309"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457</w:t>
            </w:r>
          </w:p>
        </w:tc>
      </w:tr>
      <w:tr w:rsidR="00044922" w:rsidRPr="00A02098" w14:paraId="32C7D09D" w14:textId="77777777" w:rsidTr="00015091">
        <w:trPr>
          <w:trHeight w:val="300"/>
        </w:trPr>
        <w:tc>
          <w:tcPr>
            <w:tcW w:w="850" w:type="dxa"/>
            <w:tcBorders>
              <w:top w:val="nil"/>
              <w:left w:val="single" w:sz="8" w:space="0" w:color="auto"/>
              <w:bottom w:val="nil"/>
              <w:right w:val="single" w:sz="8" w:space="0" w:color="auto"/>
            </w:tcBorders>
            <w:shd w:val="clear" w:color="000000" w:fill="00B050"/>
            <w:noWrap/>
            <w:vAlign w:val="bottom"/>
            <w:hideMark/>
          </w:tcPr>
          <w:p w14:paraId="286D6A3E"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6</w:t>
            </w:r>
          </w:p>
        </w:tc>
        <w:tc>
          <w:tcPr>
            <w:tcW w:w="1135" w:type="dxa"/>
            <w:tcBorders>
              <w:top w:val="nil"/>
              <w:left w:val="nil"/>
              <w:bottom w:val="nil"/>
              <w:right w:val="nil"/>
            </w:tcBorders>
            <w:shd w:val="clear" w:color="000000" w:fill="00B050"/>
            <w:noWrap/>
            <w:vAlign w:val="bottom"/>
            <w:hideMark/>
          </w:tcPr>
          <w:p w14:paraId="08919894"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7456</w:t>
            </w:r>
          </w:p>
        </w:tc>
        <w:tc>
          <w:tcPr>
            <w:tcW w:w="1134" w:type="dxa"/>
            <w:tcBorders>
              <w:top w:val="nil"/>
              <w:left w:val="single" w:sz="8" w:space="0" w:color="auto"/>
              <w:bottom w:val="nil"/>
              <w:right w:val="single" w:sz="8" w:space="0" w:color="auto"/>
            </w:tcBorders>
            <w:shd w:val="clear" w:color="000000" w:fill="00B050"/>
            <w:noWrap/>
            <w:vAlign w:val="bottom"/>
            <w:hideMark/>
          </w:tcPr>
          <w:p w14:paraId="54972741"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70</w:t>
            </w:r>
          </w:p>
        </w:tc>
        <w:tc>
          <w:tcPr>
            <w:tcW w:w="1276" w:type="dxa"/>
            <w:tcBorders>
              <w:top w:val="nil"/>
              <w:left w:val="nil"/>
              <w:bottom w:val="nil"/>
              <w:right w:val="single" w:sz="8" w:space="0" w:color="auto"/>
            </w:tcBorders>
            <w:shd w:val="clear" w:color="000000" w:fill="00B050"/>
            <w:noWrap/>
            <w:vAlign w:val="bottom"/>
            <w:hideMark/>
          </w:tcPr>
          <w:p w14:paraId="45C9B903"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5</w:t>
            </w:r>
          </w:p>
        </w:tc>
        <w:tc>
          <w:tcPr>
            <w:tcW w:w="1475" w:type="dxa"/>
            <w:tcBorders>
              <w:top w:val="nil"/>
              <w:left w:val="nil"/>
              <w:bottom w:val="nil"/>
              <w:right w:val="nil"/>
            </w:tcBorders>
            <w:shd w:val="clear" w:color="000000" w:fill="00B050"/>
            <w:noWrap/>
            <w:vAlign w:val="bottom"/>
            <w:hideMark/>
          </w:tcPr>
          <w:p w14:paraId="66CB7E1B"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20</w:t>
            </w:r>
          </w:p>
        </w:tc>
        <w:tc>
          <w:tcPr>
            <w:tcW w:w="793" w:type="dxa"/>
            <w:tcBorders>
              <w:top w:val="nil"/>
              <w:left w:val="single" w:sz="8" w:space="0" w:color="auto"/>
              <w:bottom w:val="nil"/>
              <w:right w:val="single" w:sz="8" w:space="0" w:color="auto"/>
            </w:tcBorders>
            <w:shd w:val="clear" w:color="000000" w:fill="00B050"/>
            <w:noWrap/>
            <w:vAlign w:val="bottom"/>
            <w:hideMark/>
          </w:tcPr>
          <w:p w14:paraId="27B1BFBB"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45</w:t>
            </w:r>
          </w:p>
        </w:tc>
        <w:tc>
          <w:tcPr>
            <w:tcW w:w="1134" w:type="dxa"/>
            <w:tcBorders>
              <w:top w:val="nil"/>
              <w:left w:val="nil"/>
              <w:bottom w:val="nil"/>
              <w:right w:val="nil"/>
            </w:tcBorders>
            <w:shd w:val="clear" w:color="000000" w:fill="00B050"/>
            <w:noWrap/>
            <w:vAlign w:val="bottom"/>
            <w:hideMark/>
          </w:tcPr>
          <w:p w14:paraId="69152E51"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276" w:type="dxa"/>
            <w:tcBorders>
              <w:top w:val="nil"/>
              <w:left w:val="single" w:sz="8" w:space="0" w:color="auto"/>
              <w:bottom w:val="nil"/>
              <w:right w:val="single" w:sz="8" w:space="0" w:color="auto"/>
            </w:tcBorders>
            <w:shd w:val="clear" w:color="000000" w:fill="00B050"/>
            <w:noWrap/>
            <w:vAlign w:val="bottom"/>
            <w:hideMark/>
          </w:tcPr>
          <w:p w14:paraId="6C9EBAE8"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992" w:type="dxa"/>
            <w:tcBorders>
              <w:top w:val="nil"/>
              <w:left w:val="nil"/>
              <w:bottom w:val="nil"/>
              <w:right w:val="single" w:sz="8" w:space="0" w:color="auto"/>
            </w:tcBorders>
            <w:shd w:val="clear" w:color="000000" w:fill="00B050"/>
            <w:noWrap/>
            <w:vAlign w:val="bottom"/>
            <w:hideMark/>
          </w:tcPr>
          <w:p w14:paraId="20753C30"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nil"/>
              <w:left w:val="nil"/>
              <w:bottom w:val="nil"/>
              <w:right w:val="nil"/>
            </w:tcBorders>
            <w:shd w:val="clear" w:color="auto" w:fill="auto"/>
            <w:noWrap/>
            <w:vAlign w:val="bottom"/>
            <w:hideMark/>
          </w:tcPr>
          <w:p w14:paraId="4C92B21D" w14:textId="77777777" w:rsidR="002406B0" w:rsidRPr="00A02098" w:rsidRDefault="002406B0" w:rsidP="002406B0">
            <w:pPr>
              <w:spacing w:after="0" w:line="240" w:lineRule="auto"/>
              <w:jc w:val="right"/>
              <w:rPr>
                <w:rFonts w:ascii="Calibri" w:eastAsia="Times New Roman" w:hAnsi="Calibri" w:cs="Calibri"/>
                <w:lang w:val="en-ZA" w:eastAsia="en-ZA"/>
              </w:rPr>
            </w:pPr>
          </w:p>
        </w:tc>
      </w:tr>
      <w:tr w:rsidR="00044922" w:rsidRPr="00A02098" w14:paraId="7FE05B56" w14:textId="77777777" w:rsidTr="00015091">
        <w:trPr>
          <w:trHeight w:val="300"/>
        </w:trPr>
        <w:tc>
          <w:tcPr>
            <w:tcW w:w="850" w:type="dxa"/>
            <w:tcBorders>
              <w:top w:val="single" w:sz="8" w:space="0" w:color="auto"/>
              <w:left w:val="single" w:sz="8" w:space="0" w:color="auto"/>
              <w:bottom w:val="single" w:sz="8" w:space="0" w:color="auto"/>
              <w:right w:val="single" w:sz="8" w:space="0" w:color="auto"/>
            </w:tcBorders>
            <w:shd w:val="clear" w:color="000000" w:fill="00B050"/>
            <w:noWrap/>
            <w:vAlign w:val="bottom"/>
            <w:hideMark/>
          </w:tcPr>
          <w:p w14:paraId="369AD4DA"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7</w:t>
            </w:r>
          </w:p>
        </w:tc>
        <w:tc>
          <w:tcPr>
            <w:tcW w:w="1135" w:type="dxa"/>
            <w:tcBorders>
              <w:top w:val="single" w:sz="8" w:space="0" w:color="auto"/>
              <w:left w:val="nil"/>
              <w:bottom w:val="single" w:sz="8" w:space="0" w:color="auto"/>
              <w:right w:val="nil"/>
            </w:tcBorders>
            <w:shd w:val="clear" w:color="000000" w:fill="00B050"/>
            <w:noWrap/>
            <w:vAlign w:val="bottom"/>
            <w:hideMark/>
          </w:tcPr>
          <w:p w14:paraId="6CE4836A"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9012</w:t>
            </w:r>
          </w:p>
        </w:tc>
        <w:tc>
          <w:tcPr>
            <w:tcW w:w="1134" w:type="dxa"/>
            <w:tcBorders>
              <w:top w:val="single" w:sz="8" w:space="0" w:color="auto"/>
              <w:left w:val="single" w:sz="8" w:space="0" w:color="auto"/>
              <w:bottom w:val="single" w:sz="8" w:space="0" w:color="auto"/>
              <w:right w:val="single" w:sz="8" w:space="0" w:color="auto"/>
            </w:tcBorders>
            <w:shd w:val="clear" w:color="000000" w:fill="00B050"/>
            <w:noWrap/>
            <w:vAlign w:val="bottom"/>
            <w:hideMark/>
          </w:tcPr>
          <w:p w14:paraId="159259A5"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99</w:t>
            </w:r>
          </w:p>
        </w:tc>
        <w:tc>
          <w:tcPr>
            <w:tcW w:w="1276" w:type="dxa"/>
            <w:tcBorders>
              <w:top w:val="single" w:sz="8" w:space="0" w:color="auto"/>
              <w:left w:val="nil"/>
              <w:bottom w:val="single" w:sz="8" w:space="0" w:color="auto"/>
              <w:right w:val="single" w:sz="8" w:space="0" w:color="auto"/>
            </w:tcBorders>
            <w:shd w:val="clear" w:color="000000" w:fill="00B050"/>
            <w:noWrap/>
            <w:vAlign w:val="bottom"/>
            <w:hideMark/>
          </w:tcPr>
          <w:p w14:paraId="2A85C438"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37</w:t>
            </w:r>
          </w:p>
        </w:tc>
        <w:tc>
          <w:tcPr>
            <w:tcW w:w="1475" w:type="dxa"/>
            <w:tcBorders>
              <w:top w:val="single" w:sz="8" w:space="0" w:color="auto"/>
              <w:left w:val="nil"/>
              <w:bottom w:val="single" w:sz="8" w:space="0" w:color="auto"/>
              <w:right w:val="nil"/>
            </w:tcBorders>
            <w:shd w:val="clear" w:color="000000" w:fill="00B050"/>
            <w:noWrap/>
            <w:vAlign w:val="bottom"/>
            <w:hideMark/>
          </w:tcPr>
          <w:p w14:paraId="68C55170"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62</w:t>
            </w:r>
          </w:p>
        </w:tc>
        <w:tc>
          <w:tcPr>
            <w:tcW w:w="793" w:type="dxa"/>
            <w:tcBorders>
              <w:top w:val="single" w:sz="8" w:space="0" w:color="auto"/>
              <w:left w:val="single" w:sz="8" w:space="0" w:color="auto"/>
              <w:bottom w:val="single" w:sz="8" w:space="0" w:color="auto"/>
              <w:right w:val="single" w:sz="8" w:space="0" w:color="auto"/>
            </w:tcBorders>
            <w:shd w:val="clear" w:color="000000" w:fill="00B050"/>
            <w:noWrap/>
            <w:vAlign w:val="bottom"/>
            <w:hideMark/>
          </w:tcPr>
          <w:p w14:paraId="74D21F42"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134" w:type="dxa"/>
            <w:tcBorders>
              <w:top w:val="single" w:sz="8" w:space="0" w:color="auto"/>
              <w:left w:val="nil"/>
              <w:bottom w:val="single" w:sz="8" w:space="0" w:color="auto"/>
              <w:right w:val="nil"/>
            </w:tcBorders>
            <w:shd w:val="clear" w:color="000000" w:fill="00B050"/>
            <w:noWrap/>
            <w:vAlign w:val="bottom"/>
            <w:hideMark/>
          </w:tcPr>
          <w:p w14:paraId="3C06248F"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276" w:type="dxa"/>
            <w:tcBorders>
              <w:top w:val="single" w:sz="8" w:space="0" w:color="auto"/>
              <w:left w:val="single" w:sz="8" w:space="0" w:color="auto"/>
              <w:bottom w:val="single" w:sz="8" w:space="0" w:color="auto"/>
              <w:right w:val="single" w:sz="8" w:space="0" w:color="auto"/>
            </w:tcBorders>
            <w:shd w:val="clear" w:color="000000" w:fill="00B050"/>
            <w:noWrap/>
            <w:vAlign w:val="bottom"/>
            <w:hideMark/>
          </w:tcPr>
          <w:p w14:paraId="52B545E9"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992" w:type="dxa"/>
            <w:tcBorders>
              <w:top w:val="single" w:sz="8" w:space="0" w:color="auto"/>
              <w:left w:val="nil"/>
              <w:bottom w:val="single" w:sz="8" w:space="0" w:color="auto"/>
              <w:right w:val="single" w:sz="8" w:space="0" w:color="auto"/>
            </w:tcBorders>
            <w:shd w:val="clear" w:color="000000" w:fill="00B050"/>
            <w:noWrap/>
            <w:vAlign w:val="bottom"/>
            <w:hideMark/>
          </w:tcPr>
          <w:p w14:paraId="0F47CBD2"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nil"/>
              <w:left w:val="nil"/>
              <w:bottom w:val="nil"/>
              <w:right w:val="nil"/>
            </w:tcBorders>
            <w:shd w:val="clear" w:color="auto" w:fill="auto"/>
            <w:noWrap/>
            <w:vAlign w:val="bottom"/>
            <w:hideMark/>
          </w:tcPr>
          <w:p w14:paraId="5062F867" w14:textId="77777777" w:rsidR="002406B0" w:rsidRPr="00A02098" w:rsidRDefault="002406B0" w:rsidP="002406B0">
            <w:pPr>
              <w:spacing w:after="0" w:line="240" w:lineRule="auto"/>
              <w:jc w:val="right"/>
              <w:rPr>
                <w:rFonts w:ascii="Calibri" w:eastAsia="Times New Roman" w:hAnsi="Calibri" w:cs="Calibri"/>
                <w:lang w:val="en-ZA" w:eastAsia="en-ZA"/>
              </w:rPr>
            </w:pPr>
          </w:p>
        </w:tc>
      </w:tr>
      <w:tr w:rsidR="00044922" w:rsidRPr="00A02098" w14:paraId="036C9C4E" w14:textId="77777777" w:rsidTr="00015091">
        <w:trPr>
          <w:trHeight w:val="300"/>
        </w:trPr>
        <w:tc>
          <w:tcPr>
            <w:tcW w:w="850" w:type="dxa"/>
            <w:tcBorders>
              <w:top w:val="nil"/>
              <w:left w:val="single" w:sz="8" w:space="0" w:color="auto"/>
              <w:bottom w:val="nil"/>
              <w:right w:val="single" w:sz="8" w:space="0" w:color="auto"/>
            </w:tcBorders>
            <w:shd w:val="clear" w:color="000000" w:fill="00B050"/>
            <w:noWrap/>
            <w:vAlign w:val="bottom"/>
            <w:hideMark/>
          </w:tcPr>
          <w:p w14:paraId="5D1CDCDD"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8</w:t>
            </w:r>
          </w:p>
        </w:tc>
        <w:tc>
          <w:tcPr>
            <w:tcW w:w="1135" w:type="dxa"/>
            <w:tcBorders>
              <w:top w:val="nil"/>
              <w:left w:val="nil"/>
              <w:bottom w:val="nil"/>
              <w:right w:val="nil"/>
            </w:tcBorders>
            <w:shd w:val="clear" w:color="000000" w:fill="00B050"/>
            <w:noWrap/>
            <w:vAlign w:val="bottom"/>
            <w:hideMark/>
          </w:tcPr>
          <w:p w14:paraId="3751F668"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9013</w:t>
            </w:r>
          </w:p>
        </w:tc>
        <w:tc>
          <w:tcPr>
            <w:tcW w:w="1134" w:type="dxa"/>
            <w:tcBorders>
              <w:top w:val="nil"/>
              <w:left w:val="single" w:sz="8" w:space="0" w:color="auto"/>
              <w:bottom w:val="nil"/>
              <w:right w:val="single" w:sz="8" w:space="0" w:color="auto"/>
            </w:tcBorders>
            <w:shd w:val="clear" w:color="000000" w:fill="00B050"/>
            <w:noWrap/>
            <w:vAlign w:val="bottom"/>
            <w:hideMark/>
          </w:tcPr>
          <w:p w14:paraId="5E66D1BD"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35</w:t>
            </w:r>
          </w:p>
        </w:tc>
        <w:tc>
          <w:tcPr>
            <w:tcW w:w="1276" w:type="dxa"/>
            <w:tcBorders>
              <w:top w:val="nil"/>
              <w:left w:val="nil"/>
              <w:bottom w:val="nil"/>
              <w:right w:val="single" w:sz="8" w:space="0" w:color="auto"/>
            </w:tcBorders>
            <w:shd w:val="clear" w:color="000000" w:fill="00B050"/>
            <w:noWrap/>
            <w:vAlign w:val="bottom"/>
            <w:hideMark/>
          </w:tcPr>
          <w:p w14:paraId="29893753"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3</w:t>
            </w:r>
          </w:p>
        </w:tc>
        <w:tc>
          <w:tcPr>
            <w:tcW w:w="1475" w:type="dxa"/>
            <w:tcBorders>
              <w:top w:val="nil"/>
              <w:left w:val="nil"/>
              <w:bottom w:val="nil"/>
              <w:right w:val="nil"/>
            </w:tcBorders>
            <w:shd w:val="clear" w:color="000000" w:fill="00B050"/>
            <w:noWrap/>
            <w:vAlign w:val="bottom"/>
            <w:hideMark/>
          </w:tcPr>
          <w:p w14:paraId="101C21B4"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17</w:t>
            </w:r>
          </w:p>
        </w:tc>
        <w:tc>
          <w:tcPr>
            <w:tcW w:w="793" w:type="dxa"/>
            <w:tcBorders>
              <w:top w:val="nil"/>
              <w:left w:val="single" w:sz="8" w:space="0" w:color="auto"/>
              <w:bottom w:val="nil"/>
              <w:right w:val="single" w:sz="8" w:space="0" w:color="auto"/>
            </w:tcBorders>
            <w:shd w:val="clear" w:color="000000" w:fill="00B050"/>
            <w:noWrap/>
            <w:vAlign w:val="bottom"/>
            <w:hideMark/>
          </w:tcPr>
          <w:p w14:paraId="2245B2DC"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15</w:t>
            </w:r>
          </w:p>
        </w:tc>
        <w:tc>
          <w:tcPr>
            <w:tcW w:w="1134" w:type="dxa"/>
            <w:tcBorders>
              <w:top w:val="nil"/>
              <w:left w:val="nil"/>
              <w:bottom w:val="nil"/>
              <w:right w:val="nil"/>
            </w:tcBorders>
            <w:shd w:val="clear" w:color="000000" w:fill="00B050"/>
            <w:noWrap/>
            <w:vAlign w:val="bottom"/>
            <w:hideMark/>
          </w:tcPr>
          <w:p w14:paraId="66EB6BCD"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276" w:type="dxa"/>
            <w:tcBorders>
              <w:top w:val="nil"/>
              <w:left w:val="single" w:sz="8" w:space="0" w:color="auto"/>
              <w:bottom w:val="nil"/>
              <w:right w:val="single" w:sz="8" w:space="0" w:color="auto"/>
            </w:tcBorders>
            <w:shd w:val="clear" w:color="000000" w:fill="00B050"/>
            <w:noWrap/>
            <w:vAlign w:val="bottom"/>
            <w:hideMark/>
          </w:tcPr>
          <w:p w14:paraId="7093750E"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992" w:type="dxa"/>
            <w:tcBorders>
              <w:top w:val="nil"/>
              <w:left w:val="nil"/>
              <w:bottom w:val="nil"/>
              <w:right w:val="single" w:sz="8" w:space="0" w:color="auto"/>
            </w:tcBorders>
            <w:shd w:val="clear" w:color="000000" w:fill="00B050"/>
            <w:noWrap/>
            <w:vAlign w:val="bottom"/>
            <w:hideMark/>
          </w:tcPr>
          <w:p w14:paraId="63FE9544"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nil"/>
              <w:left w:val="nil"/>
              <w:bottom w:val="nil"/>
              <w:right w:val="nil"/>
            </w:tcBorders>
            <w:shd w:val="clear" w:color="auto" w:fill="auto"/>
            <w:noWrap/>
            <w:vAlign w:val="bottom"/>
            <w:hideMark/>
          </w:tcPr>
          <w:p w14:paraId="38B14338" w14:textId="77777777" w:rsidR="002406B0" w:rsidRPr="00A02098" w:rsidRDefault="002406B0" w:rsidP="002406B0">
            <w:pPr>
              <w:spacing w:after="0" w:line="240" w:lineRule="auto"/>
              <w:jc w:val="right"/>
              <w:rPr>
                <w:rFonts w:ascii="Calibri" w:eastAsia="Times New Roman" w:hAnsi="Calibri" w:cs="Calibri"/>
                <w:lang w:val="en-ZA" w:eastAsia="en-ZA"/>
              </w:rPr>
            </w:pPr>
          </w:p>
        </w:tc>
      </w:tr>
      <w:tr w:rsidR="00044922" w:rsidRPr="00A02098" w14:paraId="2ED2DD49" w14:textId="77777777" w:rsidTr="00015091">
        <w:trPr>
          <w:trHeight w:val="300"/>
        </w:trPr>
        <w:tc>
          <w:tcPr>
            <w:tcW w:w="850" w:type="dxa"/>
            <w:tcBorders>
              <w:top w:val="single" w:sz="8" w:space="0" w:color="auto"/>
              <w:left w:val="single" w:sz="8" w:space="0" w:color="auto"/>
              <w:bottom w:val="nil"/>
              <w:right w:val="single" w:sz="8" w:space="0" w:color="auto"/>
            </w:tcBorders>
            <w:shd w:val="clear" w:color="000000" w:fill="00B050"/>
            <w:noWrap/>
            <w:vAlign w:val="bottom"/>
            <w:hideMark/>
          </w:tcPr>
          <w:p w14:paraId="78B51175"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9</w:t>
            </w:r>
          </w:p>
        </w:tc>
        <w:tc>
          <w:tcPr>
            <w:tcW w:w="1135" w:type="dxa"/>
            <w:tcBorders>
              <w:top w:val="single" w:sz="8" w:space="0" w:color="auto"/>
              <w:left w:val="nil"/>
              <w:bottom w:val="nil"/>
              <w:right w:val="nil"/>
            </w:tcBorders>
            <w:shd w:val="clear" w:color="000000" w:fill="00B050"/>
            <w:noWrap/>
            <w:vAlign w:val="bottom"/>
            <w:hideMark/>
          </w:tcPr>
          <w:p w14:paraId="556BAD63"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119457</w:t>
            </w:r>
          </w:p>
        </w:tc>
        <w:tc>
          <w:tcPr>
            <w:tcW w:w="1134" w:type="dxa"/>
            <w:tcBorders>
              <w:top w:val="single" w:sz="8" w:space="0" w:color="auto"/>
              <w:left w:val="single" w:sz="8" w:space="0" w:color="auto"/>
              <w:bottom w:val="nil"/>
              <w:right w:val="single" w:sz="8" w:space="0" w:color="auto"/>
            </w:tcBorders>
            <w:shd w:val="clear" w:color="000000" w:fill="00B050"/>
            <w:noWrap/>
            <w:vAlign w:val="bottom"/>
            <w:hideMark/>
          </w:tcPr>
          <w:p w14:paraId="1EE7A0C9"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50</w:t>
            </w:r>
          </w:p>
        </w:tc>
        <w:tc>
          <w:tcPr>
            <w:tcW w:w="1276" w:type="dxa"/>
            <w:tcBorders>
              <w:top w:val="single" w:sz="8" w:space="0" w:color="auto"/>
              <w:left w:val="nil"/>
              <w:bottom w:val="nil"/>
              <w:right w:val="single" w:sz="8" w:space="0" w:color="auto"/>
            </w:tcBorders>
            <w:shd w:val="clear" w:color="000000" w:fill="00B050"/>
            <w:noWrap/>
            <w:vAlign w:val="bottom"/>
            <w:hideMark/>
          </w:tcPr>
          <w:p w14:paraId="370FEF20"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75" w:type="dxa"/>
            <w:tcBorders>
              <w:top w:val="single" w:sz="8" w:space="0" w:color="auto"/>
              <w:left w:val="nil"/>
              <w:bottom w:val="nil"/>
              <w:right w:val="nil"/>
            </w:tcBorders>
            <w:shd w:val="clear" w:color="000000" w:fill="00B050"/>
            <w:noWrap/>
            <w:vAlign w:val="bottom"/>
            <w:hideMark/>
          </w:tcPr>
          <w:p w14:paraId="795569A0"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30</w:t>
            </w:r>
          </w:p>
        </w:tc>
        <w:tc>
          <w:tcPr>
            <w:tcW w:w="793" w:type="dxa"/>
            <w:tcBorders>
              <w:top w:val="single" w:sz="8" w:space="0" w:color="auto"/>
              <w:left w:val="single" w:sz="8" w:space="0" w:color="auto"/>
              <w:bottom w:val="nil"/>
              <w:right w:val="single" w:sz="8" w:space="0" w:color="auto"/>
            </w:tcBorders>
            <w:shd w:val="clear" w:color="000000" w:fill="00B050"/>
            <w:noWrap/>
            <w:vAlign w:val="bottom"/>
            <w:hideMark/>
          </w:tcPr>
          <w:p w14:paraId="5CC21882"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134" w:type="dxa"/>
            <w:tcBorders>
              <w:top w:val="single" w:sz="8" w:space="0" w:color="auto"/>
              <w:left w:val="nil"/>
              <w:bottom w:val="nil"/>
              <w:right w:val="nil"/>
            </w:tcBorders>
            <w:shd w:val="clear" w:color="000000" w:fill="00B050"/>
            <w:noWrap/>
            <w:vAlign w:val="bottom"/>
            <w:hideMark/>
          </w:tcPr>
          <w:p w14:paraId="1D3316F5"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276" w:type="dxa"/>
            <w:tcBorders>
              <w:top w:val="single" w:sz="8" w:space="0" w:color="auto"/>
              <w:left w:val="single" w:sz="8" w:space="0" w:color="auto"/>
              <w:bottom w:val="nil"/>
              <w:right w:val="single" w:sz="8" w:space="0" w:color="auto"/>
            </w:tcBorders>
            <w:shd w:val="clear" w:color="000000" w:fill="00B050"/>
            <w:noWrap/>
            <w:vAlign w:val="bottom"/>
            <w:hideMark/>
          </w:tcPr>
          <w:p w14:paraId="4C0485C7"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20</w:t>
            </w:r>
          </w:p>
        </w:tc>
        <w:tc>
          <w:tcPr>
            <w:tcW w:w="992" w:type="dxa"/>
            <w:tcBorders>
              <w:top w:val="single" w:sz="8" w:space="0" w:color="auto"/>
              <w:left w:val="nil"/>
              <w:bottom w:val="nil"/>
              <w:right w:val="single" w:sz="8" w:space="0" w:color="auto"/>
            </w:tcBorders>
            <w:shd w:val="clear" w:color="000000" w:fill="00B050"/>
            <w:noWrap/>
            <w:vAlign w:val="bottom"/>
            <w:hideMark/>
          </w:tcPr>
          <w:p w14:paraId="648CF5CA"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nil"/>
              <w:left w:val="nil"/>
              <w:bottom w:val="nil"/>
              <w:right w:val="nil"/>
            </w:tcBorders>
            <w:shd w:val="clear" w:color="auto" w:fill="auto"/>
            <w:noWrap/>
            <w:vAlign w:val="bottom"/>
            <w:hideMark/>
          </w:tcPr>
          <w:p w14:paraId="0EBE1FB3" w14:textId="5FF0FA18" w:rsidR="002406B0" w:rsidRPr="00A02098" w:rsidRDefault="00F36689"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Fundamental</w:t>
            </w:r>
          </w:p>
        </w:tc>
      </w:tr>
      <w:tr w:rsidR="00044922" w:rsidRPr="00A02098" w14:paraId="6F25CC00" w14:textId="77777777" w:rsidTr="00015091">
        <w:trPr>
          <w:trHeight w:val="300"/>
        </w:trPr>
        <w:tc>
          <w:tcPr>
            <w:tcW w:w="850" w:type="dxa"/>
            <w:tcBorders>
              <w:top w:val="single" w:sz="8" w:space="0" w:color="auto"/>
              <w:left w:val="single" w:sz="8" w:space="0" w:color="auto"/>
              <w:bottom w:val="single" w:sz="8" w:space="0" w:color="auto"/>
              <w:right w:val="single" w:sz="8" w:space="0" w:color="auto"/>
            </w:tcBorders>
            <w:shd w:val="clear" w:color="000000" w:fill="00B050"/>
            <w:noWrap/>
            <w:vAlign w:val="bottom"/>
            <w:hideMark/>
          </w:tcPr>
          <w:p w14:paraId="6A800964"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lastRenderedPageBreak/>
              <w:t>10</w:t>
            </w:r>
          </w:p>
        </w:tc>
        <w:tc>
          <w:tcPr>
            <w:tcW w:w="1135" w:type="dxa"/>
            <w:tcBorders>
              <w:top w:val="single" w:sz="8" w:space="0" w:color="auto"/>
              <w:left w:val="nil"/>
              <w:bottom w:val="single" w:sz="8" w:space="0" w:color="auto"/>
              <w:right w:val="nil"/>
            </w:tcBorders>
            <w:shd w:val="clear" w:color="000000" w:fill="00B050"/>
            <w:noWrap/>
            <w:vAlign w:val="bottom"/>
            <w:hideMark/>
          </w:tcPr>
          <w:p w14:paraId="4CF5334B"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119465</w:t>
            </w:r>
          </w:p>
        </w:tc>
        <w:tc>
          <w:tcPr>
            <w:tcW w:w="1134" w:type="dxa"/>
            <w:tcBorders>
              <w:top w:val="single" w:sz="8" w:space="0" w:color="auto"/>
              <w:left w:val="single" w:sz="8" w:space="0" w:color="auto"/>
              <w:bottom w:val="single" w:sz="8" w:space="0" w:color="auto"/>
              <w:right w:val="single" w:sz="8" w:space="0" w:color="auto"/>
            </w:tcBorders>
            <w:shd w:val="clear" w:color="000000" w:fill="00B050"/>
            <w:noWrap/>
            <w:vAlign w:val="bottom"/>
            <w:hideMark/>
          </w:tcPr>
          <w:p w14:paraId="75BDA8A6"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30</w:t>
            </w:r>
          </w:p>
        </w:tc>
        <w:tc>
          <w:tcPr>
            <w:tcW w:w="1276" w:type="dxa"/>
            <w:tcBorders>
              <w:top w:val="single" w:sz="8" w:space="0" w:color="auto"/>
              <w:left w:val="nil"/>
              <w:bottom w:val="single" w:sz="8" w:space="0" w:color="auto"/>
              <w:right w:val="single" w:sz="8" w:space="0" w:color="auto"/>
            </w:tcBorders>
            <w:shd w:val="clear" w:color="000000" w:fill="00B050"/>
            <w:noWrap/>
            <w:vAlign w:val="bottom"/>
            <w:hideMark/>
          </w:tcPr>
          <w:p w14:paraId="07FBD16F"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10</w:t>
            </w:r>
          </w:p>
        </w:tc>
        <w:tc>
          <w:tcPr>
            <w:tcW w:w="1475" w:type="dxa"/>
            <w:tcBorders>
              <w:top w:val="single" w:sz="8" w:space="0" w:color="auto"/>
              <w:left w:val="nil"/>
              <w:bottom w:val="single" w:sz="8" w:space="0" w:color="auto"/>
              <w:right w:val="nil"/>
            </w:tcBorders>
            <w:shd w:val="clear" w:color="000000" w:fill="00B050"/>
            <w:noWrap/>
            <w:vAlign w:val="bottom"/>
            <w:hideMark/>
          </w:tcPr>
          <w:p w14:paraId="629E3CCE"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15</w:t>
            </w:r>
          </w:p>
        </w:tc>
        <w:tc>
          <w:tcPr>
            <w:tcW w:w="793" w:type="dxa"/>
            <w:tcBorders>
              <w:top w:val="single" w:sz="8" w:space="0" w:color="auto"/>
              <w:left w:val="single" w:sz="8" w:space="0" w:color="auto"/>
              <w:bottom w:val="single" w:sz="8" w:space="0" w:color="auto"/>
              <w:right w:val="single" w:sz="8" w:space="0" w:color="auto"/>
            </w:tcBorders>
            <w:shd w:val="clear" w:color="000000" w:fill="00B050"/>
            <w:noWrap/>
            <w:vAlign w:val="bottom"/>
            <w:hideMark/>
          </w:tcPr>
          <w:p w14:paraId="6B8F8E7D"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134" w:type="dxa"/>
            <w:tcBorders>
              <w:top w:val="single" w:sz="8" w:space="0" w:color="auto"/>
              <w:left w:val="nil"/>
              <w:bottom w:val="single" w:sz="8" w:space="0" w:color="auto"/>
              <w:right w:val="nil"/>
            </w:tcBorders>
            <w:shd w:val="clear" w:color="000000" w:fill="00B050"/>
            <w:noWrap/>
            <w:vAlign w:val="bottom"/>
            <w:hideMark/>
          </w:tcPr>
          <w:p w14:paraId="7D5A4193"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5</w:t>
            </w:r>
          </w:p>
        </w:tc>
        <w:tc>
          <w:tcPr>
            <w:tcW w:w="1276" w:type="dxa"/>
            <w:tcBorders>
              <w:top w:val="single" w:sz="8" w:space="0" w:color="auto"/>
              <w:left w:val="single" w:sz="8" w:space="0" w:color="auto"/>
              <w:bottom w:val="single" w:sz="8" w:space="0" w:color="auto"/>
              <w:right w:val="single" w:sz="8" w:space="0" w:color="auto"/>
            </w:tcBorders>
            <w:shd w:val="clear" w:color="000000" w:fill="00B050"/>
            <w:noWrap/>
            <w:vAlign w:val="bottom"/>
            <w:hideMark/>
          </w:tcPr>
          <w:p w14:paraId="0A92A176"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992" w:type="dxa"/>
            <w:tcBorders>
              <w:top w:val="single" w:sz="8" w:space="0" w:color="auto"/>
              <w:left w:val="nil"/>
              <w:bottom w:val="single" w:sz="8" w:space="0" w:color="auto"/>
              <w:right w:val="single" w:sz="8" w:space="0" w:color="auto"/>
            </w:tcBorders>
            <w:shd w:val="clear" w:color="000000" w:fill="00B050"/>
            <w:noWrap/>
            <w:vAlign w:val="bottom"/>
            <w:hideMark/>
          </w:tcPr>
          <w:p w14:paraId="3648E57D"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single" w:sz="8" w:space="0" w:color="auto"/>
              <w:left w:val="nil"/>
              <w:bottom w:val="single" w:sz="8" w:space="0" w:color="auto"/>
              <w:right w:val="single" w:sz="8" w:space="0" w:color="auto"/>
            </w:tcBorders>
            <w:shd w:val="clear" w:color="000000" w:fill="00B050"/>
            <w:noWrap/>
            <w:vAlign w:val="bottom"/>
            <w:hideMark/>
          </w:tcPr>
          <w:p w14:paraId="2598BA0A"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284</w:t>
            </w:r>
          </w:p>
        </w:tc>
      </w:tr>
      <w:tr w:rsidR="00044922" w:rsidRPr="00A02098" w14:paraId="592436B1" w14:textId="77777777" w:rsidTr="00015091">
        <w:trPr>
          <w:trHeight w:val="300"/>
        </w:trPr>
        <w:tc>
          <w:tcPr>
            <w:tcW w:w="850" w:type="dxa"/>
            <w:tcBorders>
              <w:top w:val="nil"/>
              <w:left w:val="single" w:sz="8" w:space="0" w:color="auto"/>
              <w:bottom w:val="nil"/>
              <w:right w:val="single" w:sz="8" w:space="0" w:color="auto"/>
            </w:tcBorders>
            <w:shd w:val="clear" w:color="000000" w:fill="D9E1F2"/>
            <w:noWrap/>
            <w:vAlign w:val="bottom"/>
            <w:hideMark/>
          </w:tcPr>
          <w:p w14:paraId="181008F3"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11</w:t>
            </w:r>
          </w:p>
        </w:tc>
        <w:tc>
          <w:tcPr>
            <w:tcW w:w="1135" w:type="dxa"/>
            <w:tcBorders>
              <w:top w:val="nil"/>
              <w:left w:val="nil"/>
              <w:bottom w:val="nil"/>
              <w:right w:val="nil"/>
            </w:tcBorders>
            <w:shd w:val="clear" w:color="000000" w:fill="D9E1F2"/>
            <w:noWrap/>
            <w:vAlign w:val="bottom"/>
            <w:hideMark/>
          </w:tcPr>
          <w:p w14:paraId="3A3409F3"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9357</w:t>
            </w:r>
          </w:p>
        </w:tc>
        <w:tc>
          <w:tcPr>
            <w:tcW w:w="1134" w:type="dxa"/>
            <w:tcBorders>
              <w:top w:val="nil"/>
              <w:left w:val="single" w:sz="8" w:space="0" w:color="auto"/>
              <w:bottom w:val="nil"/>
              <w:right w:val="single" w:sz="8" w:space="0" w:color="auto"/>
            </w:tcBorders>
            <w:shd w:val="clear" w:color="000000" w:fill="D9E1F2"/>
            <w:noWrap/>
            <w:vAlign w:val="bottom"/>
            <w:hideMark/>
          </w:tcPr>
          <w:p w14:paraId="796E878A"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55</w:t>
            </w:r>
          </w:p>
        </w:tc>
        <w:tc>
          <w:tcPr>
            <w:tcW w:w="1276" w:type="dxa"/>
            <w:tcBorders>
              <w:top w:val="nil"/>
              <w:left w:val="nil"/>
              <w:bottom w:val="nil"/>
              <w:right w:val="single" w:sz="8" w:space="0" w:color="auto"/>
            </w:tcBorders>
            <w:shd w:val="clear" w:color="000000" w:fill="DDEBF7"/>
            <w:noWrap/>
            <w:vAlign w:val="bottom"/>
            <w:hideMark/>
          </w:tcPr>
          <w:p w14:paraId="2052B84A"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10</w:t>
            </w:r>
          </w:p>
        </w:tc>
        <w:tc>
          <w:tcPr>
            <w:tcW w:w="1475" w:type="dxa"/>
            <w:tcBorders>
              <w:top w:val="nil"/>
              <w:left w:val="nil"/>
              <w:bottom w:val="nil"/>
              <w:right w:val="nil"/>
            </w:tcBorders>
            <w:shd w:val="clear" w:color="000000" w:fill="DDEBF7"/>
            <w:noWrap/>
            <w:vAlign w:val="bottom"/>
            <w:hideMark/>
          </w:tcPr>
          <w:p w14:paraId="2074ABCD"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793" w:type="dxa"/>
            <w:tcBorders>
              <w:top w:val="nil"/>
              <w:left w:val="single" w:sz="8" w:space="0" w:color="auto"/>
              <w:bottom w:val="nil"/>
              <w:right w:val="single" w:sz="8" w:space="0" w:color="auto"/>
            </w:tcBorders>
            <w:shd w:val="clear" w:color="000000" w:fill="DDEBF7"/>
            <w:noWrap/>
            <w:vAlign w:val="bottom"/>
            <w:hideMark/>
          </w:tcPr>
          <w:p w14:paraId="36EFA4CD"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45</w:t>
            </w:r>
          </w:p>
        </w:tc>
        <w:tc>
          <w:tcPr>
            <w:tcW w:w="1134" w:type="dxa"/>
            <w:tcBorders>
              <w:top w:val="nil"/>
              <w:left w:val="nil"/>
              <w:bottom w:val="nil"/>
              <w:right w:val="nil"/>
            </w:tcBorders>
            <w:shd w:val="clear" w:color="000000" w:fill="DDEBF7"/>
            <w:noWrap/>
            <w:vAlign w:val="bottom"/>
            <w:hideMark/>
          </w:tcPr>
          <w:p w14:paraId="22921155"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276" w:type="dxa"/>
            <w:tcBorders>
              <w:top w:val="nil"/>
              <w:left w:val="single" w:sz="8" w:space="0" w:color="auto"/>
              <w:bottom w:val="nil"/>
              <w:right w:val="single" w:sz="8" w:space="0" w:color="auto"/>
            </w:tcBorders>
            <w:shd w:val="clear" w:color="000000" w:fill="DDEBF7"/>
            <w:noWrap/>
            <w:vAlign w:val="bottom"/>
            <w:hideMark/>
          </w:tcPr>
          <w:p w14:paraId="58AFC0F2"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992" w:type="dxa"/>
            <w:tcBorders>
              <w:top w:val="nil"/>
              <w:left w:val="nil"/>
              <w:bottom w:val="nil"/>
              <w:right w:val="single" w:sz="8" w:space="0" w:color="auto"/>
            </w:tcBorders>
            <w:shd w:val="clear" w:color="000000" w:fill="DDEBF7"/>
            <w:noWrap/>
            <w:vAlign w:val="bottom"/>
            <w:hideMark/>
          </w:tcPr>
          <w:p w14:paraId="6989E04C"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nil"/>
              <w:left w:val="nil"/>
              <w:bottom w:val="nil"/>
              <w:right w:val="nil"/>
            </w:tcBorders>
            <w:shd w:val="clear" w:color="auto" w:fill="auto"/>
            <w:noWrap/>
            <w:vAlign w:val="bottom"/>
            <w:hideMark/>
          </w:tcPr>
          <w:p w14:paraId="696EC263" w14:textId="77777777" w:rsidR="002406B0" w:rsidRPr="00A02098" w:rsidRDefault="002406B0" w:rsidP="002406B0">
            <w:pPr>
              <w:spacing w:after="0" w:line="240" w:lineRule="auto"/>
              <w:jc w:val="right"/>
              <w:rPr>
                <w:rFonts w:ascii="Calibri" w:eastAsia="Times New Roman" w:hAnsi="Calibri" w:cs="Calibri"/>
                <w:lang w:val="en-ZA" w:eastAsia="en-ZA"/>
              </w:rPr>
            </w:pPr>
          </w:p>
        </w:tc>
      </w:tr>
      <w:tr w:rsidR="00044922" w:rsidRPr="00A02098" w14:paraId="584BEAB1" w14:textId="77777777" w:rsidTr="00015091">
        <w:trPr>
          <w:trHeight w:val="300"/>
        </w:trPr>
        <w:tc>
          <w:tcPr>
            <w:tcW w:w="850" w:type="dxa"/>
            <w:tcBorders>
              <w:top w:val="single" w:sz="8" w:space="0" w:color="auto"/>
              <w:left w:val="single" w:sz="8" w:space="0" w:color="auto"/>
              <w:bottom w:val="single" w:sz="8" w:space="0" w:color="auto"/>
              <w:right w:val="single" w:sz="8" w:space="0" w:color="auto"/>
            </w:tcBorders>
            <w:shd w:val="clear" w:color="000000" w:fill="D9E1F2"/>
            <w:noWrap/>
            <w:vAlign w:val="bottom"/>
            <w:hideMark/>
          </w:tcPr>
          <w:p w14:paraId="5D52FF43"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12</w:t>
            </w:r>
          </w:p>
        </w:tc>
        <w:tc>
          <w:tcPr>
            <w:tcW w:w="1135" w:type="dxa"/>
            <w:tcBorders>
              <w:top w:val="single" w:sz="8" w:space="0" w:color="auto"/>
              <w:left w:val="nil"/>
              <w:bottom w:val="single" w:sz="8" w:space="0" w:color="auto"/>
              <w:right w:val="nil"/>
            </w:tcBorders>
            <w:shd w:val="clear" w:color="000000" w:fill="D9E1F2"/>
            <w:noWrap/>
            <w:vAlign w:val="bottom"/>
            <w:hideMark/>
          </w:tcPr>
          <w:p w14:paraId="54179ACF"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12910</w:t>
            </w:r>
          </w:p>
        </w:tc>
        <w:tc>
          <w:tcPr>
            <w:tcW w:w="1134" w:type="dxa"/>
            <w:tcBorders>
              <w:top w:val="single" w:sz="8" w:space="0" w:color="auto"/>
              <w:left w:val="single" w:sz="8" w:space="0" w:color="auto"/>
              <w:bottom w:val="single" w:sz="8" w:space="0" w:color="auto"/>
              <w:right w:val="single" w:sz="8" w:space="0" w:color="auto"/>
            </w:tcBorders>
            <w:shd w:val="clear" w:color="000000" w:fill="D9E1F2"/>
            <w:noWrap/>
            <w:vAlign w:val="bottom"/>
            <w:hideMark/>
          </w:tcPr>
          <w:p w14:paraId="289ADF80"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133</w:t>
            </w:r>
          </w:p>
        </w:tc>
        <w:tc>
          <w:tcPr>
            <w:tcW w:w="1276" w:type="dxa"/>
            <w:tcBorders>
              <w:top w:val="single" w:sz="8" w:space="0" w:color="auto"/>
              <w:left w:val="nil"/>
              <w:bottom w:val="single" w:sz="8" w:space="0" w:color="auto"/>
              <w:right w:val="single" w:sz="8" w:space="0" w:color="auto"/>
            </w:tcBorders>
            <w:shd w:val="clear" w:color="000000" w:fill="DDEBF7"/>
            <w:noWrap/>
            <w:vAlign w:val="bottom"/>
            <w:hideMark/>
          </w:tcPr>
          <w:p w14:paraId="587D0558"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50</w:t>
            </w:r>
          </w:p>
        </w:tc>
        <w:tc>
          <w:tcPr>
            <w:tcW w:w="1475" w:type="dxa"/>
            <w:tcBorders>
              <w:top w:val="single" w:sz="8" w:space="0" w:color="auto"/>
              <w:left w:val="nil"/>
              <w:bottom w:val="single" w:sz="8" w:space="0" w:color="auto"/>
              <w:right w:val="nil"/>
            </w:tcBorders>
            <w:shd w:val="clear" w:color="000000" w:fill="DDEBF7"/>
            <w:noWrap/>
            <w:vAlign w:val="bottom"/>
            <w:hideMark/>
          </w:tcPr>
          <w:p w14:paraId="4F42E49F"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63</w:t>
            </w:r>
          </w:p>
        </w:tc>
        <w:tc>
          <w:tcPr>
            <w:tcW w:w="793" w:type="dxa"/>
            <w:tcBorders>
              <w:top w:val="single" w:sz="8" w:space="0" w:color="auto"/>
              <w:left w:val="single" w:sz="8" w:space="0" w:color="auto"/>
              <w:bottom w:val="single" w:sz="8" w:space="0" w:color="auto"/>
              <w:right w:val="single" w:sz="8" w:space="0" w:color="auto"/>
            </w:tcBorders>
            <w:shd w:val="clear" w:color="000000" w:fill="DDEBF7"/>
            <w:noWrap/>
            <w:vAlign w:val="bottom"/>
            <w:hideMark/>
          </w:tcPr>
          <w:p w14:paraId="544997EE"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20</w:t>
            </w:r>
          </w:p>
        </w:tc>
        <w:tc>
          <w:tcPr>
            <w:tcW w:w="1134" w:type="dxa"/>
            <w:tcBorders>
              <w:top w:val="single" w:sz="8" w:space="0" w:color="auto"/>
              <w:left w:val="nil"/>
              <w:bottom w:val="single" w:sz="8" w:space="0" w:color="auto"/>
              <w:right w:val="nil"/>
            </w:tcBorders>
            <w:shd w:val="clear" w:color="000000" w:fill="DDEBF7"/>
            <w:noWrap/>
            <w:vAlign w:val="bottom"/>
            <w:hideMark/>
          </w:tcPr>
          <w:p w14:paraId="26565C14"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276" w:type="dxa"/>
            <w:tcBorders>
              <w:top w:val="single" w:sz="8" w:space="0" w:color="auto"/>
              <w:left w:val="single" w:sz="8" w:space="0" w:color="auto"/>
              <w:bottom w:val="single" w:sz="8" w:space="0" w:color="auto"/>
              <w:right w:val="single" w:sz="8" w:space="0" w:color="auto"/>
            </w:tcBorders>
            <w:shd w:val="clear" w:color="000000" w:fill="DDEBF7"/>
            <w:noWrap/>
            <w:vAlign w:val="bottom"/>
            <w:hideMark/>
          </w:tcPr>
          <w:p w14:paraId="5A174434"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992" w:type="dxa"/>
            <w:tcBorders>
              <w:top w:val="single" w:sz="8" w:space="0" w:color="auto"/>
              <w:left w:val="nil"/>
              <w:bottom w:val="single" w:sz="8" w:space="0" w:color="auto"/>
              <w:right w:val="single" w:sz="8" w:space="0" w:color="auto"/>
            </w:tcBorders>
            <w:shd w:val="clear" w:color="000000" w:fill="DDEBF7"/>
            <w:noWrap/>
            <w:vAlign w:val="bottom"/>
            <w:hideMark/>
          </w:tcPr>
          <w:p w14:paraId="49A07008"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nil"/>
              <w:left w:val="nil"/>
              <w:bottom w:val="nil"/>
              <w:right w:val="nil"/>
            </w:tcBorders>
            <w:shd w:val="clear" w:color="auto" w:fill="auto"/>
            <w:noWrap/>
            <w:vAlign w:val="bottom"/>
            <w:hideMark/>
          </w:tcPr>
          <w:p w14:paraId="2AF6C763" w14:textId="77777777" w:rsidR="002406B0" w:rsidRPr="00A02098" w:rsidRDefault="002406B0" w:rsidP="002406B0">
            <w:pPr>
              <w:spacing w:after="0" w:line="240" w:lineRule="auto"/>
              <w:jc w:val="right"/>
              <w:rPr>
                <w:rFonts w:ascii="Calibri" w:eastAsia="Times New Roman" w:hAnsi="Calibri" w:cs="Calibri"/>
                <w:lang w:val="en-ZA" w:eastAsia="en-ZA"/>
              </w:rPr>
            </w:pPr>
          </w:p>
        </w:tc>
      </w:tr>
      <w:tr w:rsidR="00044922" w:rsidRPr="00A02098" w14:paraId="2CD4114B" w14:textId="77777777" w:rsidTr="00015091">
        <w:trPr>
          <w:trHeight w:val="300"/>
        </w:trPr>
        <w:tc>
          <w:tcPr>
            <w:tcW w:w="850" w:type="dxa"/>
            <w:tcBorders>
              <w:top w:val="nil"/>
              <w:left w:val="single" w:sz="8" w:space="0" w:color="auto"/>
              <w:bottom w:val="single" w:sz="8" w:space="0" w:color="auto"/>
              <w:right w:val="single" w:sz="8" w:space="0" w:color="auto"/>
            </w:tcBorders>
            <w:shd w:val="clear" w:color="000000" w:fill="D9E1F2"/>
            <w:noWrap/>
            <w:vAlign w:val="bottom"/>
            <w:hideMark/>
          </w:tcPr>
          <w:p w14:paraId="73777E4F"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13</w:t>
            </w:r>
          </w:p>
        </w:tc>
        <w:tc>
          <w:tcPr>
            <w:tcW w:w="1135" w:type="dxa"/>
            <w:tcBorders>
              <w:top w:val="nil"/>
              <w:left w:val="nil"/>
              <w:bottom w:val="single" w:sz="8" w:space="0" w:color="auto"/>
              <w:right w:val="nil"/>
            </w:tcBorders>
            <w:shd w:val="clear" w:color="000000" w:fill="D9E1F2"/>
            <w:noWrap/>
            <w:vAlign w:val="bottom"/>
            <w:hideMark/>
          </w:tcPr>
          <w:p w14:paraId="4A35A020"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13958</w:t>
            </w:r>
          </w:p>
        </w:tc>
        <w:tc>
          <w:tcPr>
            <w:tcW w:w="1134" w:type="dxa"/>
            <w:tcBorders>
              <w:top w:val="nil"/>
              <w:left w:val="single" w:sz="8" w:space="0" w:color="auto"/>
              <w:bottom w:val="single" w:sz="8" w:space="0" w:color="auto"/>
              <w:right w:val="single" w:sz="8" w:space="0" w:color="auto"/>
            </w:tcBorders>
            <w:shd w:val="clear" w:color="000000" w:fill="D9E1F2"/>
            <w:noWrap/>
            <w:vAlign w:val="bottom"/>
            <w:hideMark/>
          </w:tcPr>
          <w:p w14:paraId="064CB62F"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85</w:t>
            </w:r>
          </w:p>
        </w:tc>
        <w:tc>
          <w:tcPr>
            <w:tcW w:w="1276" w:type="dxa"/>
            <w:tcBorders>
              <w:top w:val="nil"/>
              <w:left w:val="nil"/>
              <w:bottom w:val="single" w:sz="8" w:space="0" w:color="auto"/>
              <w:right w:val="single" w:sz="8" w:space="0" w:color="auto"/>
            </w:tcBorders>
            <w:shd w:val="clear" w:color="000000" w:fill="DDEBF7"/>
            <w:noWrap/>
            <w:vAlign w:val="bottom"/>
            <w:hideMark/>
          </w:tcPr>
          <w:p w14:paraId="47F5D249"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30</w:t>
            </w:r>
          </w:p>
        </w:tc>
        <w:tc>
          <w:tcPr>
            <w:tcW w:w="1475" w:type="dxa"/>
            <w:tcBorders>
              <w:top w:val="nil"/>
              <w:left w:val="nil"/>
              <w:bottom w:val="single" w:sz="8" w:space="0" w:color="auto"/>
              <w:right w:val="nil"/>
            </w:tcBorders>
            <w:shd w:val="clear" w:color="000000" w:fill="DDEBF7"/>
            <w:noWrap/>
            <w:vAlign w:val="bottom"/>
            <w:hideMark/>
          </w:tcPr>
          <w:p w14:paraId="3C91109D"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55</w:t>
            </w:r>
          </w:p>
        </w:tc>
        <w:tc>
          <w:tcPr>
            <w:tcW w:w="793" w:type="dxa"/>
            <w:tcBorders>
              <w:top w:val="nil"/>
              <w:left w:val="single" w:sz="8" w:space="0" w:color="auto"/>
              <w:bottom w:val="single" w:sz="8" w:space="0" w:color="auto"/>
              <w:right w:val="single" w:sz="8" w:space="0" w:color="auto"/>
            </w:tcBorders>
            <w:shd w:val="clear" w:color="000000" w:fill="DDEBF7"/>
            <w:noWrap/>
            <w:vAlign w:val="bottom"/>
            <w:hideMark/>
          </w:tcPr>
          <w:p w14:paraId="24372590"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134" w:type="dxa"/>
            <w:tcBorders>
              <w:top w:val="nil"/>
              <w:left w:val="nil"/>
              <w:bottom w:val="single" w:sz="8" w:space="0" w:color="auto"/>
              <w:right w:val="nil"/>
            </w:tcBorders>
            <w:shd w:val="clear" w:color="000000" w:fill="DDEBF7"/>
            <w:noWrap/>
            <w:vAlign w:val="bottom"/>
            <w:hideMark/>
          </w:tcPr>
          <w:p w14:paraId="72A8C693"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276" w:type="dxa"/>
            <w:tcBorders>
              <w:top w:val="nil"/>
              <w:left w:val="single" w:sz="8" w:space="0" w:color="auto"/>
              <w:bottom w:val="single" w:sz="8" w:space="0" w:color="auto"/>
              <w:right w:val="single" w:sz="8" w:space="0" w:color="auto"/>
            </w:tcBorders>
            <w:shd w:val="clear" w:color="000000" w:fill="DDEBF7"/>
            <w:noWrap/>
            <w:vAlign w:val="bottom"/>
            <w:hideMark/>
          </w:tcPr>
          <w:p w14:paraId="4FD6D742"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992" w:type="dxa"/>
            <w:tcBorders>
              <w:top w:val="nil"/>
              <w:left w:val="nil"/>
              <w:bottom w:val="single" w:sz="8" w:space="0" w:color="auto"/>
              <w:right w:val="single" w:sz="8" w:space="0" w:color="auto"/>
            </w:tcBorders>
            <w:shd w:val="clear" w:color="000000" w:fill="DDEBF7"/>
            <w:noWrap/>
            <w:vAlign w:val="bottom"/>
            <w:hideMark/>
          </w:tcPr>
          <w:p w14:paraId="000CE183"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nil"/>
              <w:left w:val="nil"/>
              <w:bottom w:val="nil"/>
              <w:right w:val="nil"/>
            </w:tcBorders>
            <w:shd w:val="clear" w:color="auto" w:fill="auto"/>
            <w:noWrap/>
            <w:vAlign w:val="bottom"/>
            <w:hideMark/>
          </w:tcPr>
          <w:p w14:paraId="09340C99" w14:textId="77777777" w:rsidR="002406B0" w:rsidRPr="00A02098" w:rsidRDefault="002406B0" w:rsidP="002406B0">
            <w:pPr>
              <w:spacing w:after="0" w:line="240" w:lineRule="auto"/>
              <w:jc w:val="right"/>
              <w:rPr>
                <w:rFonts w:ascii="Calibri" w:eastAsia="Times New Roman" w:hAnsi="Calibri" w:cs="Calibri"/>
                <w:lang w:val="en-ZA" w:eastAsia="en-ZA"/>
              </w:rPr>
            </w:pPr>
          </w:p>
        </w:tc>
      </w:tr>
      <w:tr w:rsidR="00044922" w:rsidRPr="00A02098" w14:paraId="77FED492" w14:textId="77777777" w:rsidTr="00015091">
        <w:trPr>
          <w:trHeight w:val="300"/>
        </w:trPr>
        <w:tc>
          <w:tcPr>
            <w:tcW w:w="850" w:type="dxa"/>
            <w:tcBorders>
              <w:top w:val="nil"/>
              <w:left w:val="single" w:sz="8" w:space="0" w:color="auto"/>
              <w:bottom w:val="nil"/>
              <w:right w:val="single" w:sz="8" w:space="0" w:color="auto"/>
            </w:tcBorders>
            <w:shd w:val="clear" w:color="000000" w:fill="D9E1F2"/>
            <w:noWrap/>
            <w:vAlign w:val="bottom"/>
            <w:hideMark/>
          </w:tcPr>
          <w:p w14:paraId="5EA824DB"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14</w:t>
            </w:r>
          </w:p>
        </w:tc>
        <w:tc>
          <w:tcPr>
            <w:tcW w:w="1135" w:type="dxa"/>
            <w:tcBorders>
              <w:top w:val="nil"/>
              <w:left w:val="nil"/>
              <w:bottom w:val="nil"/>
              <w:right w:val="nil"/>
            </w:tcBorders>
            <w:shd w:val="clear" w:color="000000" w:fill="D9E1F2"/>
            <w:noWrap/>
            <w:vAlign w:val="bottom"/>
            <w:hideMark/>
          </w:tcPr>
          <w:p w14:paraId="739ADF8A"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114218</w:t>
            </w:r>
          </w:p>
        </w:tc>
        <w:tc>
          <w:tcPr>
            <w:tcW w:w="1134" w:type="dxa"/>
            <w:tcBorders>
              <w:top w:val="nil"/>
              <w:left w:val="single" w:sz="8" w:space="0" w:color="auto"/>
              <w:bottom w:val="nil"/>
              <w:right w:val="single" w:sz="8" w:space="0" w:color="auto"/>
            </w:tcBorders>
            <w:shd w:val="clear" w:color="000000" w:fill="D9E1F2"/>
            <w:noWrap/>
            <w:vAlign w:val="bottom"/>
            <w:hideMark/>
          </w:tcPr>
          <w:p w14:paraId="177EA640"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56</w:t>
            </w:r>
          </w:p>
        </w:tc>
        <w:tc>
          <w:tcPr>
            <w:tcW w:w="1276" w:type="dxa"/>
            <w:tcBorders>
              <w:top w:val="nil"/>
              <w:left w:val="nil"/>
              <w:bottom w:val="nil"/>
              <w:right w:val="single" w:sz="8" w:space="0" w:color="auto"/>
            </w:tcBorders>
            <w:shd w:val="clear" w:color="000000" w:fill="DDEBF7"/>
            <w:noWrap/>
            <w:vAlign w:val="bottom"/>
            <w:hideMark/>
          </w:tcPr>
          <w:p w14:paraId="70BC9520"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75" w:type="dxa"/>
            <w:tcBorders>
              <w:top w:val="nil"/>
              <w:left w:val="nil"/>
              <w:bottom w:val="nil"/>
              <w:right w:val="nil"/>
            </w:tcBorders>
            <w:shd w:val="clear" w:color="000000" w:fill="DDEBF7"/>
            <w:noWrap/>
            <w:vAlign w:val="bottom"/>
            <w:hideMark/>
          </w:tcPr>
          <w:p w14:paraId="0DB1EF74"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56</w:t>
            </w:r>
          </w:p>
        </w:tc>
        <w:tc>
          <w:tcPr>
            <w:tcW w:w="793" w:type="dxa"/>
            <w:tcBorders>
              <w:top w:val="nil"/>
              <w:left w:val="single" w:sz="8" w:space="0" w:color="auto"/>
              <w:bottom w:val="nil"/>
              <w:right w:val="single" w:sz="8" w:space="0" w:color="auto"/>
            </w:tcBorders>
            <w:shd w:val="clear" w:color="000000" w:fill="DDEBF7"/>
            <w:noWrap/>
            <w:vAlign w:val="bottom"/>
            <w:hideMark/>
          </w:tcPr>
          <w:p w14:paraId="7E3BEE4F"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134" w:type="dxa"/>
            <w:tcBorders>
              <w:top w:val="nil"/>
              <w:left w:val="nil"/>
              <w:bottom w:val="nil"/>
              <w:right w:val="nil"/>
            </w:tcBorders>
            <w:shd w:val="clear" w:color="000000" w:fill="DDEBF7"/>
            <w:noWrap/>
            <w:vAlign w:val="bottom"/>
            <w:hideMark/>
          </w:tcPr>
          <w:p w14:paraId="5C323D3D"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276" w:type="dxa"/>
            <w:tcBorders>
              <w:top w:val="nil"/>
              <w:left w:val="single" w:sz="8" w:space="0" w:color="auto"/>
              <w:bottom w:val="nil"/>
              <w:right w:val="single" w:sz="8" w:space="0" w:color="auto"/>
            </w:tcBorders>
            <w:shd w:val="clear" w:color="000000" w:fill="DDEBF7"/>
            <w:noWrap/>
            <w:vAlign w:val="bottom"/>
            <w:hideMark/>
          </w:tcPr>
          <w:p w14:paraId="0E6446C6"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992" w:type="dxa"/>
            <w:tcBorders>
              <w:top w:val="nil"/>
              <w:left w:val="nil"/>
              <w:bottom w:val="nil"/>
              <w:right w:val="single" w:sz="8" w:space="0" w:color="auto"/>
            </w:tcBorders>
            <w:shd w:val="clear" w:color="000000" w:fill="DDEBF7"/>
            <w:noWrap/>
            <w:vAlign w:val="bottom"/>
            <w:hideMark/>
          </w:tcPr>
          <w:p w14:paraId="37FBC5D7"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nil"/>
              <w:left w:val="nil"/>
              <w:bottom w:val="nil"/>
              <w:right w:val="nil"/>
            </w:tcBorders>
            <w:shd w:val="clear" w:color="auto" w:fill="auto"/>
            <w:noWrap/>
            <w:vAlign w:val="bottom"/>
            <w:hideMark/>
          </w:tcPr>
          <w:p w14:paraId="50E18D84" w14:textId="6B7096EC" w:rsidR="002406B0" w:rsidRPr="00A02098" w:rsidRDefault="00F36689"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Electives</w:t>
            </w:r>
          </w:p>
        </w:tc>
      </w:tr>
      <w:tr w:rsidR="00044922" w:rsidRPr="00A02098" w14:paraId="5F0C82E8" w14:textId="77777777" w:rsidTr="00015091">
        <w:trPr>
          <w:trHeight w:val="300"/>
        </w:trPr>
        <w:tc>
          <w:tcPr>
            <w:tcW w:w="850" w:type="dxa"/>
            <w:tcBorders>
              <w:top w:val="single" w:sz="8" w:space="0" w:color="auto"/>
              <w:left w:val="single" w:sz="8" w:space="0" w:color="auto"/>
              <w:bottom w:val="single" w:sz="8" w:space="0" w:color="auto"/>
              <w:right w:val="single" w:sz="8" w:space="0" w:color="auto"/>
            </w:tcBorders>
            <w:shd w:val="clear" w:color="000000" w:fill="D9E1F2"/>
            <w:noWrap/>
            <w:vAlign w:val="bottom"/>
            <w:hideMark/>
          </w:tcPr>
          <w:p w14:paraId="062DDA28" w14:textId="77777777" w:rsidR="002406B0" w:rsidRPr="00A02098" w:rsidRDefault="002406B0" w:rsidP="00E13D04">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15</w:t>
            </w:r>
          </w:p>
        </w:tc>
        <w:tc>
          <w:tcPr>
            <w:tcW w:w="1135" w:type="dxa"/>
            <w:tcBorders>
              <w:top w:val="single" w:sz="8" w:space="0" w:color="auto"/>
              <w:left w:val="nil"/>
              <w:bottom w:val="single" w:sz="8" w:space="0" w:color="auto"/>
              <w:right w:val="nil"/>
            </w:tcBorders>
            <w:shd w:val="clear" w:color="000000" w:fill="D9E1F2"/>
            <w:noWrap/>
            <w:vAlign w:val="bottom"/>
            <w:hideMark/>
          </w:tcPr>
          <w:p w14:paraId="2816E06A"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117902</w:t>
            </w:r>
          </w:p>
        </w:tc>
        <w:tc>
          <w:tcPr>
            <w:tcW w:w="1134" w:type="dxa"/>
            <w:tcBorders>
              <w:top w:val="single" w:sz="8" w:space="0" w:color="auto"/>
              <w:left w:val="single" w:sz="8" w:space="0" w:color="auto"/>
              <w:bottom w:val="single" w:sz="8" w:space="0" w:color="auto"/>
              <w:right w:val="single" w:sz="8" w:space="0" w:color="auto"/>
            </w:tcBorders>
            <w:shd w:val="clear" w:color="000000" w:fill="D9E1F2"/>
            <w:noWrap/>
            <w:vAlign w:val="bottom"/>
            <w:hideMark/>
          </w:tcPr>
          <w:p w14:paraId="10ABF89C"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87</w:t>
            </w:r>
          </w:p>
        </w:tc>
        <w:tc>
          <w:tcPr>
            <w:tcW w:w="1276" w:type="dxa"/>
            <w:tcBorders>
              <w:top w:val="single" w:sz="8" w:space="0" w:color="auto"/>
              <w:left w:val="nil"/>
              <w:bottom w:val="single" w:sz="8" w:space="0" w:color="auto"/>
              <w:right w:val="single" w:sz="8" w:space="0" w:color="auto"/>
            </w:tcBorders>
            <w:shd w:val="clear" w:color="000000" w:fill="DDEBF7"/>
            <w:noWrap/>
            <w:vAlign w:val="bottom"/>
            <w:hideMark/>
          </w:tcPr>
          <w:p w14:paraId="306D31B2"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19</w:t>
            </w:r>
          </w:p>
        </w:tc>
        <w:tc>
          <w:tcPr>
            <w:tcW w:w="1475" w:type="dxa"/>
            <w:tcBorders>
              <w:top w:val="single" w:sz="8" w:space="0" w:color="auto"/>
              <w:left w:val="nil"/>
              <w:bottom w:val="single" w:sz="8" w:space="0" w:color="auto"/>
              <w:right w:val="nil"/>
            </w:tcBorders>
            <w:shd w:val="clear" w:color="000000" w:fill="DDEBF7"/>
            <w:noWrap/>
            <w:vAlign w:val="bottom"/>
            <w:hideMark/>
          </w:tcPr>
          <w:p w14:paraId="681835E7"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68</w:t>
            </w:r>
          </w:p>
        </w:tc>
        <w:tc>
          <w:tcPr>
            <w:tcW w:w="793" w:type="dxa"/>
            <w:tcBorders>
              <w:top w:val="single" w:sz="8" w:space="0" w:color="auto"/>
              <w:left w:val="single" w:sz="8" w:space="0" w:color="auto"/>
              <w:bottom w:val="single" w:sz="8" w:space="0" w:color="auto"/>
              <w:right w:val="single" w:sz="8" w:space="0" w:color="auto"/>
            </w:tcBorders>
            <w:shd w:val="clear" w:color="000000" w:fill="DDEBF7"/>
            <w:noWrap/>
            <w:vAlign w:val="bottom"/>
            <w:hideMark/>
          </w:tcPr>
          <w:p w14:paraId="03D8E09F"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134" w:type="dxa"/>
            <w:tcBorders>
              <w:top w:val="single" w:sz="8" w:space="0" w:color="auto"/>
              <w:left w:val="nil"/>
              <w:bottom w:val="single" w:sz="8" w:space="0" w:color="auto"/>
              <w:right w:val="nil"/>
            </w:tcBorders>
            <w:shd w:val="clear" w:color="000000" w:fill="DDEBF7"/>
            <w:noWrap/>
            <w:vAlign w:val="bottom"/>
            <w:hideMark/>
          </w:tcPr>
          <w:p w14:paraId="322DF759"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276" w:type="dxa"/>
            <w:tcBorders>
              <w:top w:val="single" w:sz="8" w:space="0" w:color="auto"/>
              <w:left w:val="single" w:sz="8" w:space="0" w:color="auto"/>
              <w:bottom w:val="single" w:sz="8" w:space="0" w:color="auto"/>
              <w:right w:val="single" w:sz="8" w:space="0" w:color="auto"/>
            </w:tcBorders>
            <w:shd w:val="clear" w:color="000000" w:fill="DDEBF7"/>
            <w:noWrap/>
            <w:vAlign w:val="bottom"/>
            <w:hideMark/>
          </w:tcPr>
          <w:p w14:paraId="2876E507"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992" w:type="dxa"/>
            <w:tcBorders>
              <w:top w:val="single" w:sz="8" w:space="0" w:color="auto"/>
              <w:left w:val="nil"/>
              <w:bottom w:val="single" w:sz="8" w:space="0" w:color="auto"/>
              <w:right w:val="single" w:sz="8" w:space="0" w:color="auto"/>
            </w:tcBorders>
            <w:shd w:val="clear" w:color="000000" w:fill="DDEBF7"/>
            <w:noWrap/>
            <w:vAlign w:val="bottom"/>
            <w:hideMark/>
          </w:tcPr>
          <w:p w14:paraId="743D1342"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single" w:sz="8" w:space="0" w:color="auto"/>
              <w:left w:val="nil"/>
              <w:bottom w:val="single" w:sz="8" w:space="0" w:color="auto"/>
              <w:right w:val="single" w:sz="8" w:space="0" w:color="auto"/>
            </w:tcBorders>
            <w:shd w:val="clear" w:color="000000" w:fill="D6DCE4"/>
            <w:noWrap/>
            <w:vAlign w:val="bottom"/>
            <w:hideMark/>
          </w:tcPr>
          <w:p w14:paraId="6618C362"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416</w:t>
            </w:r>
          </w:p>
        </w:tc>
      </w:tr>
      <w:tr w:rsidR="00044922" w:rsidRPr="00A02098" w14:paraId="34DC5D55" w14:textId="77777777" w:rsidTr="00015091">
        <w:trPr>
          <w:trHeight w:val="300"/>
        </w:trPr>
        <w:tc>
          <w:tcPr>
            <w:tcW w:w="850" w:type="dxa"/>
            <w:tcBorders>
              <w:top w:val="nil"/>
              <w:left w:val="nil"/>
              <w:bottom w:val="nil"/>
              <w:right w:val="nil"/>
            </w:tcBorders>
            <w:shd w:val="clear" w:color="auto" w:fill="auto"/>
            <w:noWrap/>
            <w:vAlign w:val="bottom"/>
            <w:hideMark/>
          </w:tcPr>
          <w:p w14:paraId="7E06E53B" w14:textId="77777777" w:rsidR="002406B0" w:rsidRPr="00A02098" w:rsidRDefault="002406B0" w:rsidP="002406B0">
            <w:pPr>
              <w:spacing w:after="0" w:line="240" w:lineRule="auto"/>
              <w:jc w:val="right"/>
              <w:rPr>
                <w:rFonts w:ascii="Calibri" w:eastAsia="Times New Roman" w:hAnsi="Calibri" w:cs="Calibri"/>
                <w:lang w:val="en-ZA" w:eastAsia="en-ZA"/>
              </w:rPr>
            </w:pPr>
          </w:p>
        </w:tc>
        <w:tc>
          <w:tcPr>
            <w:tcW w:w="1135" w:type="dxa"/>
            <w:tcBorders>
              <w:top w:val="nil"/>
              <w:left w:val="nil"/>
              <w:bottom w:val="nil"/>
              <w:right w:val="nil"/>
            </w:tcBorders>
            <w:shd w:val="clear" w:color="auto" w:fill="auto"/>
            <w:noWrap/>
            <w:vAlign w:val="bottom"/>
            <w:hideMark/>
          </w:tcPr>
          <w:p w14:paraId="6994F84D"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1134" w:type="dxa"/>
            <w:tcBorders>
              <w:top w:val="nil"/>
              <w:left w:val="nil"/>
              <w:bottom w:val="nil"/>
              <w:right w:val="nil"/>
            </w:tcBorders>
            <w:shd w:val="clear" w:color="auto" w:fill="auto"/>
            <w:noWrap/>
            <w:vAlign w:val="bottom"/>
            <w:hideMark/>
          </w:tcPr>
          <w:p w14:paraId="13068328"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1276" w:type="dxa"/>
            <w:tcBorders>
              <w:top w:val="nil"/>
              <w:left w:val="nil"/>
              <w:bottom w:val="nil"/>
              <w:right w:val="nil"/>
            </w:tcBorders>
            <w:shd w:val="clear" w:color="auto" w:fill="auto"/>
            <w:noWrap/>
            <w:vAlign w:val="bottom"/>
            <w:hideMark/>
          </w:tcPr>
          <w:p w14:paraId="7BE25F8F"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1475" w:type="dxa"/>
            <w:tcBorders>
              <w:top w:val="nil"/>
              <w:left w:val="nil"/>
              <w:bottom w:val="nil"/>
              <w:right w:val="nil"/>
            </w:tcBorders>
            <w:shd w:val="clear" w:color="auto" w:fill="auto"/>
            <w:noWrap/>
            <w:vAlign w:val="bottom"/>
            <w:hideMark/>
          </w:tcPr>
          <w:p w14:paraId="3678DC79"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793" w:type="dxa"/>
            <w:tcBorders>
              <w:top w:val="nil"/>
              <w:left w:val="nil"/>
              <w:bottom w:val="nil"/>
              <w:right w:val="nil"/>
            </w:tcBorders>
            <w:shd w:val="clear" w:color="auto" w:fill="auto"/>
            <w:noWrap/>
            <w:vAlign w:val="bottom"/>
            <w:hideMark/>
          </w:tcPr>
          <w:p w14:paraId="55AEDA9C"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1134" w:type="dxa"/>
            <w:tcBorders>
              <w:top w:val="nil"/>
              <w:left w:val="nil"/>
              <w:bottom w:val="nil"/>
              <w:right w:val="nil"/>
            </w:tcBorders>
            <w:shd w:val="clear" w:color="auto" w:fill="auto"/>
            <w:noWrap/>
            <w:vAlign w:val="bottom"/>
            <w:hideMark/>
          </w:tcPr>
          <w:p w14:paraId="3005658B"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1276" w:type="dxa"/>
            <w:tcBorders>
              <w:top w:val="nil"/>
              <w:left w:val="nil"/>
              <w:bottom w:val="nil"/>
              <w:right w:val="nil"/>
            </w:tcBorders>
            <w:shd w:val="clear" w:color="auto" w:fill="auto"/>
            <w:noWrap/>
            <w:vAlign w:val="bottom"/>
            <w:hideMark/>
          </w:tcPr>
          <w:p w14:paraId="5A155B4A"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992" w:type="dxa"/>
            <w:tcBorders>
              <w:top w:val="nil"/>
              <w:left w:val="nil"/>
              <w:bottom w:val="nil"/>
              <w:right w:val="nil"/>
            </w:tcBorders>
            <w:shd w:val="clear" w:color="auto" w:fill="auto"/>
            <w:noWrap/>
            <w:vAlign w:val="bottom"/>
            <w:hideMark/>
          </w:tcPr>
          <w:p w14:paraId="005BFEE7"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1400" w:type="dxa"/>
            <w:tcBorders>
              <w:top w:val="nil"/>
              <w:left w:val="nil"/>
              <w:bottom w:val="nil"/>
              <w:right w:val="nil"/>
            </w:tcBorders>
            <w:shd w:val="clear" w:color="auto" w:fill="auto"/>
            <w:noWrap/>
            <w:vAlign w:val="bottom"/>
            <w:hideMark/>
          </w:tcPr>
          <w:p w14:paraId="644E8F4D"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r>
      <w:tr w:rsidR="00044922" w:rsidRPr="00A02098" w14:paraId="27B4444C" w14:textId="77777777" w:rsidTr="00015091">
        <w:trPr>
          <w:trHeight w:val="300"/>
        </w:trPr>
        <w:tc>
          <w:tcPr>
            <w:tcW w:w="850" w:type="dxa"/>
            <w:tcBorders>
              <w:top w:val="nil"/>
              <w:left w:val="nil"/>
              <w:bottom w:val="nil"/>
              <w:right w:val="nil"/>
            </w:tcBorders>
            <w:shd w:val="clear" w:color="auto" w:fill="auto"/>
            <w:noWrap/>
            <w:vAlign w:val="bottom"/>
            <w:hideMark/>
          </w:tcPr>
          <w:p w14:paraId="04F55E60" w14:textId="77777777" w:rsidR="002406B0" w:rsidRPr="00A02098" w:rsidRDefault="002406B0" w:rsidP="002406B0">
            <w:pPr>
              <w:spacing w:after="0" w:line="240" w:lineRule="auto"/>
              <w:rPr>
                <w:rFonts w:ascii="Times New Roman" w:eastAsia="Times New Roman" w:hAnsi="Times New Roman" w:cs="Times New Roman"/>
                <w:sz w:val="20"/>
                <w:szCs w:val="20"/>
                <w:lang w:val="en-ZA" w:eastAsia="en-ZA"/>
              </w:rPr>
            </w:pPr>
          </w:p>
        </w:tc>
        <w:tc>
          <w:tcPr>
            <w:tcW w:w="11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43229D8" w14:textId="77777777" w:rsidR="002406B0" w:rsidRPr="00A02098" w:rsidRDefault="002406B0" w:rsidP="002406B0">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TOTAL</w:t>
            </w:r>
          </w:p>
        </w:tc>
        <w:tc>
          <w:tcPr>
            <w:tcW w:w="1134" w:type="dxa"/>
            <w:tcBorders>
              <w:top w:val="single" w:sz="8" w:space="0" w:color="auto"/>
              <w:left w:val="nil"/>
              <w:bottom w:val="single" w:sz="8" w:space="0" w:color="auto"/>
              <w:right w:val="nil"/>
            </w:tcBorders>
            <w:shd w:val="clear" w:color="000000" w:fill="D9E1F2"/>
            <w:noWrap/>
            <w:vAlign w:val="bottom"/>
            <w:hideMark/>
          </w:tcPr>
          <w:p w14:paraId="237C1A50"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1157</w:t>
            </w:r>
          </w:p>
        </w:tc>
        <w:tc>
          <w:tcPr>
            <w:tcW w:w="1276" w:type="dxa"/>
            <w:tcBorders>
              <w:top w:val="single" w:sz="8" w:space="0" w:color="auto"/>
              <w:left w:val="single" w:sz="8" w:space="0" w:color="auto"/>
              <w:bottom w:val="single" w:sz="8" w:space="0" w:color="auto"/>
              <w:right w:val="single" w:sz="8" w:space="0" w:color="auto"/>
            </w:tcBorders>
            <w:shd w:val="clear" w:color="000000" w:fill="D9E1F2"/>
            <w:noWrap/>
            <w:vAlign w:val="bottom"/>
            <w:hideMark/>
          </w:tcPr>
          <w:p w14:paraId="6B0A368B"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340</w:t>
            </w:r>
          </w:p>
        </w:tc>
        <w:tc>
          <w:tcPr>
            <w:tcW w:w="1475" w:type="dxa"/>
            <w:tcBorders>
              <w:top w:val="single" w:sz="8" w:space="0" w:color="auto"/>
              <w:left w:val="nil"/>
              <w:bottom w:val="single" w:sz="8" w:space="0" w:color="auto"/>
              <w:right w:val="nil"/>
            </w:tcBorders>
            <w:shd w:val="clear" w:color="000000" w:fill="D9E1F2"/>
            <w:noWrap/>
            <w:vAlign w:val="bottom"/>
            <w:hideMark/>
          </w:tcPr>
          <w:p w14:paraId="01DB5747"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606</w:t>
            </w:r>
          </w:p>
        </w:tc>
        <w:tc>
          <w:tcPr>
            <w:tcW w:w="793" w:type="dxa"/>
            <w:tcBorders>
              <w:top w:val="single" w:sz="8" w:space="0" w:color="auto"/>
              <w:left w:val="single" w:sz="8" w:space="0" w:color="auto"/>
              <w:bottom w:val="single" w:sz="8" w:space="0" w:color="auto"/>
              <w:right w:val="single" w:sz="8" w:space="0" w:color="auto"/>
            </w:tcBorders>
            <w:shd w:val="clear" w:color="000000" w:fill="D9E1F2"/>
            <w:noWrap/>
            <w:vAlign w:val="bottom"/>
            <w:hideMark/>
          </w:tcPr>
          <w:p w14:paraId="56AFFE1B"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180</w:t>
            </w:r>
          </w:p>
        </w:tc>
        <w:tc>
          <w:tcPr>
            <w:tcW w:w="1134" w:type="dxa"/>
            <w:tcBorders>
              <w:top w:val="single" w:sz="8" w:space="0" w:color="auto"/>
              <w:left w:val="nil"/>
              <w:bottom w:val="single" w:sz="8" w:space="0" w:color="auto"/>
              <w:right w:val="nil"/>
            </w:tcBorders>
            <w:shd w:val="clear" w:color="000000" w:fill="D9E1F2"/>
            <w:noWrap/>
            <w:vAlign w:val="bottom"/>
            <w:hideMark/>
          </w:tcPr>
          <w:p w14:paraId="38B43E4F"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11</w:t>
            </w:r>
          </w:p>
        </w:tc>
        <w:tc>
          <w:tcPr>
            <w:tcW w:w="1276" w:type="dxa"/>
            <w:tcBorders>
              <w:top w:val="single" w:sz="8" w:space="0" w:color="auto"/>
              <w:left w:val="single" w:sz="8" w:space="0" w:color="auto"/>
              <w:bottom w:val="single" w:sz="8" w:space="0" w:color="auto"/>
              <w:right w:val="single" w:sz="8" w:space="0" w:color="auto"/>
            </w:tcBorders>
            <w:shd w:val="clear" w:color="000000" w:fill="D9E1F2"/>
            <w:noWrap/>
            <w:vAlign w:val="bottom"/>
            <w:hideMark/>
          </w:tcPr>
          <w:p w14:paraId="75C727C6"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20</w:t>
            </w:r>
          </w:p>
        </w:tc>
        <w:tc>
          <w:tcPr>
            <w:tcW w:w="992" w:type="dxa"/>
            <w:tcBorders>
              <w:top w:val="single" w:sz="8" w:space="0" w:color="auto"/>
              <w:left w:val="nil"/>
              <w:bottom w:val="single" w:sz="8" w:space="0" w:color="auto"/>
              <w:right w:val="single" w:sz="8" w:space="0" w:color="auto"/>
            </w:tcBorders>
            <w:shd w:val="clear" w:color="000000" w:fill="D9E1F2"/>
            <w:noWrap/>
            <w:vAlign w:val="bottom"/>
            <w:hideMark/>
          </w:tcPr>
          <w:p w14:paraId="744DD747" w14:textId="77777777" w:rsidR="002406B0" w:rsidRPr="00A02098" w:rsidRDefault="002406B0" w:rsidP="002406B0">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1400" w:type="dxa"/>
            <w:tcBorders>
              <w:top w:val="nil"/>
              <w:left w:val="nil"/>
              <w:bottom w:val="nil"/>
              <w:right w:val="nil"/>
            </w:tcBorders>
            <w:shd w:val="clear" w:color="auto" w:fill="auto"/>
            <w:noWrap/>
            <w:vAlign w:val="bottom"/>
            <w:hideMark/>
          </w:tcPr>
          <w:p w14:paraId="6948C4D6" w14:textId="77777777" w:rsidR="002406B0" w:rsidRPr="00A02098" w:rsidRDefault="002406B0" w:rsidP="002406B0">
            <w:pPr>
              <w:spacing w:after="0" w:line="240" w:lineRule="auto"/>
              <w:jc w:val="right"/>
              <w:rPr>
                <w:rFonts w:ascii="Calibri" w:eastAsia="Times New Roman" w:hAnsi="Calibri" w:cs="Calibri"/>
                <w:lang w:val="en-ZA" w:eastAsia="en-ZA"/>
              </w:rPr>
            </w:pPr>
          </w:p>
        </w:tc>
      </w:tr>
    </w:tbl>
    <w:p w14:paraId="5CB44174" w14:textId="1AF28CCB" w:rsidR="00563F39" w:rsidRPr="00A02098" w:rsidRDefault="00563F39" w:rsidP="00563F39">
      <w:pPr>
        <w:pStyle w:val="1Para"/>
        <w:ind w:firstLine="0"/>
      </w:pPr>
    </w:p>
    <w:p w14:paraId="4BFA9B35" w14:textId="184D3D4E" w:rsidR="006B3067" w:rsidRPr="00A02098" w:rsidRDefault="00400436" w:rsidP="00AA1252">
      <w:pPr>
        <w:rPr>
          <w:sz w:val="24"/>
          <w:lang w:val="en-ZA"/>
        </w:rPr>
      </w:pPr>
      <w:r w:rsidRPr="00A02098">
        <w:rPr>
          <w:sz w:val="24"/>
        </w:rPr>
        <w:t>Regarding the nu</w:t>
      </w:r>
      <w:r w:rsidR="005405CC" w:rsidRPr="00A02098">
        <w:rPr>
          <w:sz w:val="24"/>
        </w:rPr>
        <w:t>mber of formative assessments (</w:t>
      </w:r>
      <w:r w:rsidRPr="00A02098">
        <w:rPr>
          <w:sz w:val="24"/>
        </w:rPr>
        <w:t xml:space="preserve">sample) used, 15 formative assessments were used. </w:t>
      </w:r>
      <w:r w:rsidR="005405CC" w:rsidRPr="00A02098">
        <w:rPr>
          <w:sz w:val="24"/>
        </w:rPr>
        <w:t xml:space="preserve">These </w:t>
      </w:r>
      <w:r w:rsidRPr="00A02098">
        <w:rPr>
          <w:sz w:val="24"/>
        </w:rPr>
        <w:t xml:space="preserve">formative assessments were divided into three categories (5 per category) namely, Core, Fundamental </w:t>
      </w:r>
      <w:r w:rsidR="00CF6B61" w:rsidRPr="00A02098">
        <w:rPr>
          <w:sz w:val="24"/>
        </w:rPr>
        <w:t xml:space="preserve">and </w:t>
      </w:r>
      <w:r w:rsidRPr="00A02098">
        <w:rPr>
          <w:sz w:val="24"/>
        </w:rPr>
        <w:t xml:space="preserve">Electives. </w:t>
      </w:r>
      <w:r w:rsidR="00CF6B61" w:rsidRPr="00A02098">
        <w:rPr>
          <w:sz w:val="24"/>
        </w:rPr>
        <w:t xml:space="preserve">As shown in </w:t>
      </w:r>
      <w:r w:rsidR="00265DA1" w:rsidRPr="00A02098">
        <w:rPr>
          <w:sz w:val="24"/>
        </w:rPr>
        <w:t>table 5</w:t>
      </w:r>
      <w:r w:rsidR="00E13D04" w:rsidRPr="00A02098">
        <w:rPr>
          <w:sz w:val="24"/>
        </w:rPr>
        <w:t xml:space="preserve"> above, </w:t>
      </w:r>
      <w:r w:rsidR="00CF6B61" w:rsidRPr="00A02098">
        <w:rPr>
          <w:sz w:val="24"/>
        </w:rPr>
        <w:t xml:space="preserve">this revealed that </w:t>
      </w:r>
      <w:proofErr w:type="gramStart"/>
      <w:r w:rsidR="00E13D04" w:rsidRPr="00A02098">
        <w:rPr>
          <w:sz w:val="24"/>
        </w:rPr>
        <w:t>the majority of</w:t>
      </w:r>
      <w:proofErr w:type="gramEnd"/>
      <w:r w:rsidR="00E13D04" w:rsidRPr="00A02098">
        <w:rPr>
          <w:sz w:val="24"/>
        </w:rPr>
        <w:t xml:space="preserve"> the marks were allocated to questions </w:t>
      </w:r>
      <w:r w:rsidR="006B3067" w:rsidRPr="00A02098">
        <w:rPr>
          <w:sz w:val="24"/>
        </w:rPr>
        <w:t>testing the understanding of the students</w:t>
      </w:r>
      <w:r w:rsidR="00946EE8" w:rsidRPr="00A02098">
        <w:rPr>
          <w:sz w:val="24"/>
        </w:rPr>
        <w:t>.</w:t>
      </w:r>
      <w:r w:rsidR="006B3067" w:rsidRPr="00A02098">
        <w:rPr>
          <w:rFonts w:ascii="Times-Roman" w:hAnsi="Times-Roman" w:cs="Times-Roman"/>
          <w:sz w:val="24"/>
          <w:lang w:val="en-ZA"/>
        </w:rPr>
        <w:t xml:space="preserve"> </w:t>
      </w:r>
      <w:r w:rsidR="00A332DC" w:rsidRPr="00A02098">
        <w:rPr>
          <w:sz w:val="24"/>
          <w:lang w:val="en-ZA"/>
        </w:rPr>
        <w:t>Figure 2</w:t>
      </w:r>
      <w:r w:rsidR="00922F3E" w:rsidRPr="00A02098">
        <w:rPr>
          <w:sz w:val="24"/>
          <w:lang w:val="en-ZA"/>
        </w:rPr>
        <w:t xml:space="preserve"> provides the classification of marks allocated per assessment in terms of the cognitive level they achieve</w:t>
      </w:r>
      <w:r w:rsidR="00946EE8" w:rsidRPr="00A02098">
        <w:rPr>
          <w:sz w:val="24"/>
          <w:lang w:val="en-ZA"/>
        </w:rPr>
        <w:t>.</w:t>
      </w:r>
    </w:p>
    <w:p w14:paraId="1EC4BF61" w14:textId="77777777" w:rsidR="00A332DC" w:rsidRPr="00A02098" w:rsidRDefault="002406B0" w:rsidP="00A332DC">
      <w:pPr>
        <w:pStyle w:val="1Para"/>
        <w:keepNext/>
        <w:ind w:firstLine="0"/>
      </w:pPr>
      <w:r w:rsidRPr="00A02098">
        <w:rPr>
          <w:noProof/>
          <w:lang w:val="en-ZA" w:eastAsia="en-ZA"/>
        </w:rPr>
        <w:drawing>
          <wp:inline distT="0" distB="0" distL="0" distR="0" wp14:anchorId="429ED308" wp14:editId="117ED952">
            <wp:extent cx="4584404" cy="2791047"/>
            <wp:effectExtent l="0" t="0" r="6985"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4CF07C1" w14:textId="355F2712" w:rsidR="006B3067" w:rsidRPr="00A02098" w:rsidRDefault="00A332DC" w:rsidP="00A332DC">
      <w:pPr>
        <w:pStyle w:val="Caption"/>
        <w:rPr>
          <w:color w:val="auto"/>
        </w:rPr>
      </w:pPr>
      <w:r w:rsidRPr="00A02098">
        <w:rPr>
          <w:color w:val="auto"/>
        </w:rPr>
        <w:t xml:space="preserve">Figure </w:t>
      </w:r>
      <w:r w:rsidR="009C6F12" w:rsidRPr="00A02098">
        <w:rPr>
          <w:color w:val="auto"/>
        </w:rPr>
        <w:fldChar w:fldCharType="begin"/>
      </w:r>
      <w:r w:rsidR="009C6F12" w:rsidRPr="00A02098">
        <w:rPr>
          <w:color w:val="auto"/>
        </w:rPr>
        <w:instrText xml:space="preserve"> SEQ Figure \* ARABIC </w:instrText>
      </w:r>
      <w:r w:rsidR="009C6F12" w:rsidRPr="00A02098">
        <w:rPr>
          <w:color w:val="auto"/>
        </w:rPr>
        <w:fldChar w:fldCharType="separate"/>
      </w:r>
      <w:r w:rsidR="003A2898" w:rsidRPr="00A02098">
        <w:rPr>
          <w:noProof/>
          <w:color w:val="auto"/>
        </w:rPr>
        <w:t>2</w:t>
      </w:r>
      <w:r w:rsidR="009C6F12" w:rsidRPr="00A02098">
        <w:rPr>
          <w:noProof/>
          <w:color w:val="auto"/>
        </w:rPr>
        <w:fldChar w:fldCharType="end"/>
      </w:r>
      <w:r w:rsidRPr="00A02098">
        <w:rPr>
          <w:i w:val="0"/>
          <w:iCs w:val="0"/>
          <w:color w:val="auto"/>
          <w:sz w:val="22"/>
          <w:szCs w:val="22"/>
        </w:rPr>
        <w:t xml:space="preserve"> </w:t>
      </w:r>
      <w:r w:rsidRPr="00A02098">
        <w:rPr>
          <w:color w:val="auto"/>
        </w:rPr>
        <w:t xml:space="preserve">Marks allocated per formative assessment per cognitive </w:t>
      </w:r>
      <w:proofErr w:type="gramStart"/>
      <w:r w:rsidRPr="00A02098">
        <w:rPr>
          <w:color w:val="auto"/>
        </w:rPr>
        <w:t>level</w:t>
      </w:r>
      <w:proofErr w:type="gramEnd"/>
    </w:p>
    <w:p w14:paraId="12437393" w14:textId="15344ACF" w:rsidR="002406B0" w:rsidRPr="00A02098" w:rsidRDefault="002406B0" w:rsidP="006B3067">
      <w:pPr>
        <w:pStyle w:val="Caption"/>
        <w:rPr>
          <w:color w:val="auto"/>
        </w:rPr>
      </w:pPr>
    </w:p>
    <w:p w14:paraId="31ECF1B0" w14:textId="77777777" w:rsidR="001E3496" w:rsidRPr="00A02098" w:rsidRDefault="001E3496" w:rsidP="006B3067"/>
    <w:p w14:paraId="3D0E3E2D" w14:textId="77777777" w:rsidR="001E3496" w:rsidRPr="00A02098" w:rsidRDefault="001E3496" w:rsidP="006B3067"/>
    <w:p w14:paraId="1B2B1D6E" w14:textId="1D89583E" w:rsidR="006B3067" w:rsidRPr="00A02098" w:rsidRDefault="001E3496" w:rsidP="00AA1252">
      <w:pPr>
        <w:rPr>
          <w:sz w:val="24"/>
          <w:szCs w:val="24"/>
        </w:rPr>
      </w:pPr>
      <w:r w:rsidRPr="00A02098">
        <w:rPr>
          <w:sz w:val="24"/>
          <w:szCs w:val="24"/>
        </w:rPr>
        <w:lastRenderedPageBreak/>
        <w:t xml:space="preserve">The questions are </w:t>
      </w:r>
      <w:proofErr w:type="spellStart"/>
      <w:r w:rsidRPr="00A02098">
        <w:rPr>
          <w:sz w:val="24"/>
          <w:szCs w:val="24"/>
        </w:rPr>
        <w:t>analysed</w:t>
      </w:r>
      <w:proofErr w:type="spellEnd"/>
      <w:r w:rsidRPr="00A02098">
        <w:rPr>
          <w:sz w:val="24"/>
          <w:szCs w:val="24"/>
        </w:rPr>
        <w:t xml:space="preserve"> one by one according to the level they speak to in terms of Blooms taxonomy using the blooms verbs. </w:t>
      </w:r>
      <w:r w:rsidR="005D3402" w:rsidRPr="00A02098">
        <w:rPr>
          <w:sz w:val="24"/>
          <w:szCs w:val="24"/>
        </w:rPr>
        <w:t>T</w:t>
      </w:r>
      <w:r w:rsidR="00A51A0E" w:rsidRPr="00A02098">
        <w:rPr>
          <w:sz w:val="24"/>
          <w:szCs w:val="24"/>
        </w:rPr>
        <w:t xml:space="preserve">he results showed that of the </w:t>
      </w:r>
      <w:r w:rsidR="00CF6B61" w:rsidRPr="00A02098">
        <w:rPr>
          <w:sz w:val="24"/>
          <w:szCs w:val="24"/>
        </w:rPr>
        <w:t>six</w:t>
      </w:r>
      <w:r w:rsidR="00A51A0E" w:rsidRPr="00A02098">
        <w:rPr>
          <w:sz w:val="24"/>
          <w:szCs w:val="24"/>
        </w:rPr>
        <w:t xml:space="preserve"> categories of Blooms taxonomy cognitive levels, “</w:t>
      </w:r>
      <w:r w:rsidR="00A51A0E" w:rsidRPr="00A02098">
        <w:rPr>
          <w:i/>
          <w:sz w:val="24"/>
          <w:szCs w:val="24"/>
        </w:rPr>
        <w:t>understanding</w:t>
      </w:r>
      <w:r w:rsidR="00A51A0E" w:rsidRPr="00A02098">
        <w:rPr>
          <w:sz w:val="24"/>
          <w:szCs w:val="24"/>
        </w:rPr>
        <w:t xml:space="preserve"> (52%)’’ is leading in terms of the mark allocation</w:t>
      </w:r>
      <w:r w:rsidR="003A2898" w:rsidRPr="00A02098">
        <w:rPr>
          <w:sz w:val="24"/>
          <w:szCs w:val="24"/>
        </w:rPr>
        <w:t xml:space="preserve">, followed </w:t>
      </w:r>
      <w:proofErr w:type="gramStart"/>
      <w:r w:rsidR="003A2898" w:rsidRPr="00A02098">
        <w:rPr>
          <w:sz w:val="24"/>
          <w:szCs w:val="24"/>
        </w:rPr>
        <w:t>by  “</w:t>
      </w:r>
      <w:proofErr w:type="gramEnd"/>
      <w:r w:rsidR="003A2898" w:rsidRPr="00A02098">
        <w:rPr>
          <w:sz w:val="24"/>
          <w:szCs w:val="24"/>
        </w:rPr>
        <w:t>remember (41.6%)</w:t>
      </w:r>
      <w:r w:rsidR="00A51A0E" w:rsidRPr="00A02098">
        <w:rPr>
          <w:sz w:val="24"/>
          <w:szCs w:val="24"/>
        </w:rPr>
        <w:t>.</w:t>
      </w:r>
      <w:r w:rsidR="005D3402" w:rsidRPr="00A02098">
        <w:rPr>
          <w:sz w:val="24"/>
          <w:szCs w:val="24"/>
        </w:rPr>
        <w:t xml:space="preserve"> </w:t>
      </w:r>
      <w:r w:rsidR="003A2898" w:rsidRPr="00A02098">
        <w:rPr>
          <w:sz w:val="24"/>
          <w:szCs w:val="24"/>
        </w:rPr>
        <w:t xml:space="preserve">“Apply” is the third </w:t>
      </w:r>
      <w:r w:rsidR="00627A23" w:rsidRPr="00A02098">
        <w:rPr>
          <w:sz w:val="24"/>
          <w:szCs w:val="24"/>
        </w:rPr>
        <w:t xml:space="preserve">highest with 18.4%. </w:t>
      </w:r>
      <w:r w:rsidRPr="00A02098">
        <w:rPr>
          <w:sz w:val="24"/>
          <w:szCs w:val="24"/>
        </w:rPr>
        <w:t>It is evident that none of the questions/marks were allocated to “create”</w:t>
      </w:r>
      <w:r w:rsidR="00627A23" w:rsidRPr="00A02098">
        <w:rPr>
          <w:sz w:val="24"/>
          <w:szCs w:val="24"/>
        </w:rPr>
        <w:t xml:space="preserve"> and few marks were given to question covering “</w:t>
      </w:r>
      <w:proofErr w:type="spellStart"/>
      <w:r w:rsidR="00627A23" w:rsidRPr="00A02098">
        <w:rPr>
          <w:sz w:val="24"/>
          <w:szCs w:val="24"/>
        </w:rPr>
        <w:t>analyse</w:t>
      </w:r>
      <w:proofErr w:type="spellEnd"/>
      <w:r w:rsidR="00627A23" w:rsidRPr="00A02098">
        <w:rPr>
          <w:sz w:val="24"/>
          <w:szCs w:val="24"/>
        </w:rPr>
        <w:t xml:space="preserve"> and “evaluate”</w:t>
      </w:r>
      <w:r w:rsidRPr="00A02098">
        <w:rPr>
          <w:sz w:val="24"/>
          <w:szCs w:val="24"/>
        </w:rPr>
        <w:t>, more questions addressed LOTS compared to HOTS.</w:t>
      </w:r>
    </w:p>
    <w:p w14:paraId="4BB8A425" w14:textId="7512E650" w:rsidR="006B3067" w:rsidRPr="00A02098" w:rsidRDefault="00F042D1" w:rsidP="0079719B">
      <w:pPr>
        <w:pStyle w:val="Heading2"/>
      </w:pPr>
      <w:bookmarkStart w:id="60" w:name="_Toc148779324"/>
      <w:r w:rsidRPr="00A02098">
        <w:t>Cognitive level with</w:t>
      </w:r>
      <w:r w:rsidR="0079719B" w:rsidRPr="00A02098">
        <w:t>in Construction Roadworks SLP</w:t>
      </w:r>
      <w:bookmarkEnd w:id="60"/>
    </w:p>
    <w:p w14:paraId="5F63C5BF" w14:textId="6B49D14B" w:rsidR="00DB39D9" w:rsidRPr="00A02098" w:rsidRDefault="00326B8E" w:rsidP="003C20E9">
      <w:pPr>
        <w:pStyle w:val="1Para"/>
        <w:ind w:firstLine="0"/>
      </w:pPr>
      <w:r w:rsidRPr="00A02098">
        <w:rPr>
          <w:noProof/>
          <w:lang w:val="en-ZA" w:eastAsia="en-ZA"/>
        </w:rPr>
        <mc:AlternateContent>
          <mc:Choice Requires="wps">
            <w:drawing>
              <wp:anchor distT="0" distB="0" distL="114300" distR="114300" simplePos="0" relativeHeight="251671552" behindDoc="0" locked="0" layoutInCell="1" allowOverlap="1" wp14:anchorId="3110A3B1" wp14:editId="0C41A6FD">
                <wp:simplePos x="0" y="0"/>
                <wp:positionH relativeFrom="page">
                  <wp:posOffset>3444240</wp:posOffset>
                </wp:positionH>
                <wp:positionV relativeFrom="paragraph">
                  <wp:posOffset>97155</wp:posOffset>
                </wp:positionV>
                <wp:extent cx="4367813" cy="2697480"/>
                <wp:effectExtent l="0" t="0" r="0" b="7620"/>
                <wp:wrapNone/>
                <wp:docPr id="10" name="Text Box 10"/>
                <wp:cNvGraphicFramePr/>
                <a:graphic xmlns:a="http://schemas.openxmlformats.org/drawingml/2006/main">
                  <a:graphicData uri="http://schemas.microsoft.com/office/word/2010/wordprocessingShape">
                    <wps:wsp>
                      <wps:cNvSpPr txBox="1"/>
                      <wps:spPr>
                        <a:xfrm>
                          <a:off x="0" y="0"/>
                          <a:ext cx="4367813" cy="2697480"/>
                        </a:xfrm>
                        <a:prstGeom prst="rect">
                          <a:avLst/>
                        </a:prstGeom>
                        <a:noFill/>
                        <a:ln>
                          <a:noFill/>
                        </a:ln>
                      </wps:spPr>
                      <wps:txbx>
                        <w:txbxContent>
                          <w:p w14:paraId="0C8213DF" w14:textId="77777777" w:rsidR="00FD2461" w:rsidRPr="007302E0" w:rsidRDefault="00FD2461" w:rsidP="005405CC">
                            <w:pPr>
                              <w:pStyle w:val="1Para"/>
                              <w:keepNext/>
                              <w:jc w:val="center"/>
                              <w:rPr>
                                <w:highlight w:val="yellow"/>
                              </w:rPr>
                            </w:pPr>
                            <w:r w:rsidRPr="007302E0">
                              <w:rPr>
                                <w:noProof/>
                                <w:highlight w:val="yellow"/>
                                <w:lang w:val="en-ZA" w:eastAsia="en-ZA"/>
                              </w:rPr>
                              <w:drawing>
                                <wp:inline distT="0" distB="0" distL="0" distR="0" wp14:anchorId="64A3B49C" wp14:editId="44928962">
                                  <wp:extent cx="3162300" cy="19431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5411BE3" w14:textId="6D1FBE82" w:rsidR="00FD2461" w:rsidRPr="00326B8E" w:rsidRDefault="00FD2461" w:rsidP="005405CC">
                            <w:pPr>
                              <w:pStyle w:val="Caption"/>
                              <w:jc w:val="center"/>
                              <w:rPr>
                                <w:color w:val="auto"/>
                              </w:rPr>
                            </w:pPr>
                            <w:r w:rsidRPr="00326B8E">
                              <w:rPr>
                                <w:color w:val="auto"/>
                              </w:rPr>
                              <w:t xml:space="preserve">Figure </w:t>
                            </w:r>
                            <w:r w:rsidRPr="00326B8E">
                              <w:rPr>
                                <w:color w:val="auto"/>
                              </w:rPr>
                              <w:fldChar w:fldCharType="begin"/>
                            </w:r>
                            <w:r w:rsidRPr="00326B8E">
                              <w:rPr>
                                <w:color w:val="auto"/>
                              </w:rPr>
                              <w:instrText xml:space="preserve"> SEQ Figure \* ARABIC </w:instrText>
                            </w:r>
                            <w:r w:rsidRPr="00326B8E">
                              <w:rPr>
                                <w:color w:val="auto"/>
                              </w:rPr>
                              <w:fldChar w:fldCharType="separate"/>
                            </w:r>
                            <w:r w:rsidRPr="00326B8E">
                              <w:rPr>
                                <w:noProof/>
                                <w:color w:val="auto"/>
                              </w:rPr>
                              <w:t>3</w:t>
                            </w:r>
                            <w:r w:rsidRPr="00326B8E">
                              <w:rPr>
                                <w:noProof/>
                                <w:color w:val="auto"/>
                              </w:rPr>
                              <w:fldChar w:fldCharType="end"/>
                            </w:r>
                            <w:r w:rsidRPr="00326B8E">
                              <w:rPr>
                                <w:color w:val="auto"/>
                              </w:rPr>
                              <w:t xml:space="preserve"> Graphical representation of percentage marks allocated per cognitive level</w:t>
                            </w:r>
                          </w:p>
                          <w:p w14:paraId="06361724" w14:textId="18479093" w:rsidR="00FD2461" w:rsidRDefault="00FD2461" w:rsidP="005405CC">
                            <w:pPr>
                              <w:pStyle w:val="1Para"/>
                              <w:keepNext/>
                              <w:jc w:val="center"/>
                            </w:pPr>
                          </w:p>
                          <w:p w14:paraId="7BBC9D73" w14:textId="00A7AE7B" w:rsidR="00FD2461" w:rsidRPr="00DB39D9" w:rsidRDefault="00FD2461" w:rsidP="00DB39D9">
                            <w:pPr>
                              <w:pStyle w:val="1Para"/>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35E25F0E" w14:textId="77777777" w:rsidR="00FD2461" w:rsidRDefault="00FD24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10A3B1" id="Text Box 10" o:spid="_x0000_s1031" type="#_x0000_t202" style="position:absolute;margin-left:271.2pt;margin-top:7.65pt;width:343.9pt;height:212.4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" filled="f" stroked="f">
                <v:textbox>
                  <w:txbxContent>
                    <w:p w14:paraId="0C8213DF" w14:textId="77777777" w:rsidR="00FD2461" w:rsidRPr="007302E0" w:rsidRDefault="00FD2461" w:rsidP="005405CC">
                      <w:pPr>
                        <w:pStyle w:val="1Para"/>
                        <w:keepNext/>
                        <w:jc w:val="center"/>
                        <w:rPr>
                          <w:highlight w:val="yellow"/>
                        </w:rPr>
                      </w:pPr>
                      <w:r w:rsidRPr="007302E0">
                        <w:rPr>
                          <w:noProof/>
                          <w:highlight w:val="yellow"/>
                          <w:lang w:val="en-ZA" w:eastAsia="en-ZA"/>
                        </w:rPr>
                        <w:drawing>
                          <wp:inline distT="0" distB="0" distL="0" distR="0" wp14:anchorId="64A3B49C" wp14:editId="44928962">
                            <wp:extent cx="3162300" cy="19431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5411BE3" w14:textId="6D1FBE82" w:rsidR="00FD2461" w:rsidRPr="00326B8E" w:rsidRDefault="00FD2461" w:rsidP="005405CC">
                      <w:pPr>
                        <w:pStyle w:val="Caption"/>
                        <w:jc w:val="center"/>
                        <w:rPr>
                          <w:color w:val="auto"/>
                        </w:rPr>
                      </w:pPr>
                      <w:r w:rsidRPr="00326B8E">
                        <w:rPr>
                          <w:color w:val="auto"/>
                        </w:rPr>
                        <w:t xml:space="preserve">Figure </w:t>
                      </w:r>
                      <w:r w:rsidRPr="00326B8E">
                        <w:rPr>
                          <w:color w:val="auto"/>
                        </w:rPr>
                        <w:fldChar w:fldCharType="begin"/>
                      </w:r>
                      <w:r w:rsidRPr="00326B8E">
                        <w:rPr>
                          <w:color w:val="auto"/>
                        </w:rPr>
                        <w:instrText xml:space="preserve"> SEQ Figure \* ARABIC </w:instrText>
                      </w:r>
                      <w:r w:rsidRPr="00326B8E">
                        <w:rPr>
                          <w:color w:val="auto"/>
                        </w:rPr>
                        <w:fldChar w:fldCharType="separate"/>
                      </w:r>
                      <w:r w:rsidRPr="00326B8E">
                        <w:rPr>
                          <w:noProof/>
                          <w:color w:val="auto"/>
                        </w:rPr>
                        <w:t>3</w:t>
                      </w:r>
                      <w:r w:rsidRPr="00326B8E">
                        <w:rPr>
                          <w:noProof/>
                          <w:color w:val="auto"/>
                        </w:rPr>
                        <w:fldChar w:fldCharType="end"/>
                      </w:r>
                      <w:r w:rsidRPr="00326B8E">
                        <w:rPr>
                          <w:color w:val="auto"/>
                        </w:rPr>
                        <w:t xml:space="preserve"> Graphical representation of percentage marks allocated per cognitive level</w:t>
                      </w:r>
                    </w:p>
                    <w:p w14:paraId="06361724" w14:textId="18479093" w:rsidR="00FD2461" w:rsidRDefault="00FD2461" w:rsidP="005405CC">
                      <w:pPr>
                        <w:pStyle w:val="1Para"/>
                        <w:keepNext/>
                        <w:jc w:val="center"/>
                      </w:pPr>
                    </w:p>
                    <w:p w14:paraId="7BBC9D73" w14:textId="00A7AE7B" w:rsidR="00FD2461" w:rsidRPr="00DB39D9" w:rsidRDefault="00FD2461" w:rsidP="00DB39D9">
                      <w:pPr>
                        <w:pStyle w:val="1Para"/>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35E25F0E" w14:textId="77777777" w:rsidR="00FD2461" w:rsidRDefault="00FD2461"/>
                  </w:txbxContent>
                </v:textbox>
                <w10:wrap anchorx="page"/>
              </v:shape>
            </w:pict>
          </mc:Fallback>
        </mc:AlternateContent>
      </w:r>
    </w:p>
    <w:p w14:paraId="6EB628B2" w14:textId="2378C5D2" w:rsidR="005405CC" w:rsidRPr="00A02098" w:rsidRDefault="005405CC" w:rsidP="005405CC">
      <w:pPr>
        <w:pStyle w:val="Caption"/>
        <w:keepNext/>
        <w:rPr>
          <w:color w:val="auto"/>
        </w:rPr>
      </w:pPr>
      <w:r w:rsidRPr="00A02098">
        <w:rPr>
          <w:color w:val="auto"/>
        </w:rPr>
        <w:t>Table</w:t>
      </w:r>
      <w:r w:rsidR="00265DA1" w:rsidRPr="00A02098">
        <w:rPr>
          <w:color w:val="auto"/>
        </w:rPr>
        <w:t xml:space="preserve"> 6</w:t>
      </w:r>
      <w:r w:rsidR="00326B8E" w:rsidRPr="00A02098">
        <w:rPr>
          <w:color w:val="auto"/>
        </w:rPr>
        <w:t xml:space="preserve"> Summary of marks distribution per cognitive level</w:t>
      </w:r>
    </w:p>
    <w:tbl>
      <w:tblPr>
        <w:tblW w:w="2967" w:type="dxa"/>
        <w:tblLook w:val="04A0" w:firstRow="1" w:lastRow="0" w:firstColumn="1" w:lastColumn="0" w:noHBand="0" w:noVBand="1"/>
      </w:tblPr>
      <w:tblGrid>
        <w:gridCol w:w="1620"/>
        <w:gridCol w:w="1120"/>
        <w:gridCol w:w="828"/>
      </w:tblGrid>
      <w:tr w:rsidR="00044922" w:rsidRPr="00A02098" w14:paraId="142B2EDF" w14:textId="77777777" w:rsidTr="00AC48CA">
        <w:trPr>
          <w:gridAfter w:val="1"/>
          <w:wAfter w:w="227" w:type="dxa"/>
          <w:trHeight w:val="300"/>
        </w:trPr>
        <w:tc>
          <w:tcPr>
            <w:tcW w:w="1620" w:type="dxa"/>
            <w:tcBorders>
              <w:top w:val="single" w:sz="8" w:space="0" w:color="auto"/>
              <w:left w:val="single" w:sz="8" w:space="0" w:color="auto"/>
              <w:bottom w:val="single" w:sz="8" w:space="0" w:color="auto"/>
              <w:right w:val="nil"/>
            </w:tcBorders>
            <w:shd w:val="clear" w:color="auto" w:fill="auto"/>
            <w:noWrap/>
            <w:vAlign w:val="bottom"/>
            <w:hideMark/>
          </w:tcPr>
          <w:p w14:paraId="063E4207" w14:textId="77777777" w:rsidR="00DB39D9" w:rsidRPr="00A02098" w:rsidRDefault="00DB39D9" w:rsidP="00DB39D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COGNITIVE LEVELS</w:t>
            </w:r>
          </w:p>
        </w:tc>
        <w:tc>
          <w:tcPr>
            <w:tcW w:w="11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D77B36D" w14:textId="3C723B1D" w:rsidR="00DB39D9" w:rsidRPr="00A02098" w:rsidRDefault="00DB39D9" w:rsidP="00DB39D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MARKS</w:t>
            </w:r>
          </w:p>
        </w:tc>
      </w:tr>
      <w:tr w:rsidR="00044922" w:rsidRPr="00A02098" w14:paraId="4EC1274F" w14:textId="6CBA6B5C" w:rsidTr="00AC48CA">
        <w:trPr>
          <w:trHeight w:val="288"/>
        </w:trPr>
        <w:tc>
          <w:tcPr>
            <w:tcW w:w="1620" w:type="dxa"/>
            <w:tcBorders>
              <w:top w:val="nil"/>
              <w:left w:val="single" w:sz="8" w:space="0" w:color="auto"/>
              <w:bottom w:val="nil"/>
              <w:right w:val="nil"/>
            </w:tcBorders>
            <w:shd w:val="clear" w:color="auto" w:fill="auto"/>
            <w:noWrap/>
            <w:vAlign w:val="bottom"/>
            <w:hideMark/>
          </w:tcPr>
          <w:p w14:paraId="57B1E56C" w14:textId="77777777" w:rsidR="00AC48CA" w:rsidRPr="00A02098" w:rsidRDefault="00AC48CA" w:rsidP="00DB39D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REMEMBER</w:t>
            </w:r>
          </w:p>
        </w:tc>
        <w:tc>
          <w:tcPr>
            <w:tcW w:w="1120" w:type="dxa"/>
            <w:tcBorders>
              <w:top w:val="nil"/>
              <w:left w:val="single" w:sz="8" w:space="0" w:color="auto"/>
              <w:bottom w:val="nil"/>
              <w:right w:val="single" w:sz="8" w:space="0" w:color="auto"/>
            </w:tcBorders>
            <w:shd w:val="clear" w:color="auto" w:fill="auto"/>
            <w:noWrap/>
            <w:vAlign w:val="bottom"/>
            <w:hideMark/>
          </w:tcPr>
          <w:p w14:paraId="5EBB33DA" w14:textId="77777777" w:rsidR="00AC48CA" w:rsidRPr="00A02098" w:rsidRDefault="00AC48CA" w:rsidP="00DB39D9">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340</w:t>
            </w:r>
          </w:p>
        </w:tc>
        <w:tc>
          <w:tcPr>
            <w:tcW w:w="227" w:type="dxa"/>
            <w:vMerge w:val="restart"/>
            <w:tcBorders>
              <w:top w:val="single" w:sz="4" w:space="0" w:color="auto"/>
              <w:right w:val="single" w:sz="4" w:space="0" w:color="auto"/>
            </w:tcBorders>
            <w:shd w:val="clear" w:color="auto" w:fill="auto"/>
          </w:tcPr>
          <w:p w14:paraId="46B5AC25" w14:textId="0D1EB4EF" w:rsidR="00AC48CA" w:rsidRPr="00A02098" w:rsidRDefault="00AC48CA">
            <w:pPr>
              <w:spacing w:after="160" w:line="259" w:lineRule="auto"/>
            </w:pPr>
            <w:r w:rsidRPr="00A02098">
              <w:t>LOTS</w:t>
            </w:r>
          </w:p>
        </w:tc>
      </w:tr>
      <w:tr w:rsidR="00044922" w:rsidRPr="00A02098" w14:paraId="39468995" w14:textId="16E6140A" w:rsidTr="00AC48CA">
        <w:trPr>
          <w:trHeight w:val="288"/>
        </w:trPr>
        <w:tc>
          <w:tcPr>
            <w:tcW w:w="1620" w:type="dxa"/>
            <w:tcBorders>
              <w:top w:val="nil"/>
              <w:left w:val="single" w:sz="8" w:space="0" w:color="auto"/>
              <w:bottom w:val="nil"/>
              <w:right w:val="nil"/>
            </w:tcBorders>
            <w:shd w:val="clear" w:color="auto" w:fill="auto"/>
            <w:noWrap/>
            <w:vAlign w:val="bottom"/>
            <w:hideMark/>
          </w:tcPr>
          <w:p w14:paraId="630DD7DD" w14:textId="77777777" w:rsidR="00AC48CA" w:rsidRPr="00A02098" w:rsidRDefault="00AC48CA" w:rsidP="00DB39D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UNDERSTAND</w:t>
            </w:r>
          </w:p>
        </w:tc>
        <w:tc>
          <w:tcPr>
            <w:tcW w:w="1120" w:type="dxa"/>
            <w:tcBorders>
              <w:top w:val="nil"/>
              <w:left w:val="single" w:sz="8" w:space="0" w:color="auto"/>
              <w:bottom w:val="nil"/>
              <w:right w:val="single" w:sz="8" w:space="0" w:color="auto"/>
            </w:tcBorders>
            <w:shd w:val="clear" w:color="auto" w:fill="auto"/>
            <w:noWrap/>
            <w:vAlign w:val="bottom"/>
            <w:hideMark/>
          </w:tcPr>
          <w:p w14:paraId="251F3525" w14:textId="77777777" w:rsidR="00AC48CA" w:rsidRPr="00A02098" w:rsidRDefault="00AC48CA" w:rsidP="00DB39D9">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606</w:t>
            </w:r>
          </w:p>
        </w:tc>
        <w:tc>
          <w:tcPr>
            <w:tcW w:w="227" w:type="dxa"/>
            <w:vMerge/>
            <w:tcBorders>
              <w:right w:val="single" w:sz="4" w:space="0" w:color="auto"/>
            </w:tcBorders>
            <w:shd w:val="clear" w:color="auto" w:fill="auto"/>
          </w:tcPr>
          <w:p w14:paraId="139B8413" w14:textId="77777777" w:rsidR="00AC48CA" w:rsidRPr="00A02098" w:rsidRDefault="00AC48CA">
            <w:pPr>
              <w:spacing w:after="160" w:line="259" w:lineRule="auto"/>
            </w:pPr>
          </w:p>
        </w:tc>
      </w:tr>
      <w:tr w:rsidR="00044922" w:rsidRPr="00A02098" w14:paraId="24A2BD59" w14:textId="63EAA239" w:rsidTr="00AC48CA">
        <w:trPr>
          <w:trHeight w:val="288"/>
        </w:trPr>
        <w:tc>
          <w:tcPr>
            <w:tcW w:w="1620" w:type="dxa"/>
            <w:tcBorders>
              <w:top w:val="nil"/>
              <w:left w:val="single" w:sz="8" w:space="0" w:color="auto"/>
              <w:bottom w:val="nil"/>
              <w:right w:val="nil"/>
            </w:tcBorders>
            <w:shd w:val="clear" w:color="auto" w:fill="auto"/>
            <w:noWrap/>
            <w:vAlign w:val="bottom"/>
            <w:hideMark/>
          </w:tcPr>
          <w:p w14:paraId="6218FB5C" w14:textId="77777777" w:rsidR="00AC48CA" w:rsidRPr="00A02098" w:rsidRDefault="00AC48CA" w:rsidP="00DB39D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APPLY</w:t>
            </w:r>
          </w:p>
        </w:tc>
        <w:tc>
          <w:tcPr>
            <w:tcW w:w="1120" w:type="dxa"/>
            <w:tcBorders>
              <w:top w:val="nil"/>
              <w:left w:val="single" w:sz="8" w:space="0" w:color="auto"/>
              <w:bottom w:val="nil"/>
              <w:right w:val="single" w:sz="8" w:space="0" w:color="auto"/>
            </w:tcBorders>
            <w:shd w:val="clear" w:color="auto" w:fill="auto"/>
            <w:noWrap/>
            <w:vAlign w:val="bottom"/>
            <w:hideMark/>
          </w:tcPr>
          <w:p w14:paraId="736FD747" w14:textId="399D3209" w:rsidR="00AC48CA" w:rsidRPr="00A02098" w:rsidRDefault="00AC48CA" w:rsidP="00DB39D9">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180</w:t>
            </w:r>
          </w:p>
        </w:tc>
        <w:tc>
          <w:tcPr>
            <w:tcW w:w="227" w:type="dxa"/>
            <w:vMerge/>
            <w:tcBorders>
              <w:bottom w:val="single" w:sz="4" w:space="0" w:color="auto"/>
              <w:right w:val="single" w:sz="4" w:space="0" w:color="auto"/>
            </w:tcBorders>
            <w:shd w:val="clear" w:color="auto" w:fill="auto"/>
          </w:tcPr>
          <w:p w14:paraId="3B5E5B78" w14:textId="77777777" w:rsidR="00AC48CA" w:rsidRPr="00A02098" w:rsidRDefault="00AC48CA">
            <w:pPr>
              <w:spacing w:after="160" w:line="259" w:lineRule="auto"/>
            </w:pPr>
          </w:p>
        </w:tc>
      </w:tr>
      <w:tr w:rsidR="00044922" w:rsidRPr="00A02098" w14:paraId="3876B403" w14:textId="3656C29A" w:rsidTr="00AC48CA">
        <w:trPr>
          <w:trHeight w:val="288"/>
        </w:trPr>
        <w:tc>
          <w:tcPr>
            <w:tcW w:w="1620" w:type="dxa"/>
            <w:tcBorders>
              <w:top w:val="nil"/>
              <w:left w:val="single" w:sz="8" w:space="0" w:color="auto"/>
              <w:bottom w:val="nil"/>
              <w:right w:val="nil"/>
            </w:tcBorders>
            <w:shd w:val="clear" w:color="auto" w:fill="auto"/>
            <w:noWrap/>
            <w:vAlign w:val="bottom"/>
            <w:hideMark/>
          </w:tcPr>
          <w:p w14:paraId="1246D13B" w14:textId="5D892A27" w:rsidR="00AC48CA" w:rsidRPr="00A02098" w:rsidRDefault="00F445C5" w:rsidP="00DB39D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AN</w:t>
            </w:r>
            <w:r w:rsidR="00AC48CA" w:rsidRPr="00A02098">
              <w:rPr>
                <w:rFonts w:ascii="Calibri" w:eastAsia="Times New Roman" w:hAnsi="Calibri" w:cs="Calibri"/>
                <w:lang w:val="en-ZA" w:eastAsia="en-ZA"/>
              </w:rPr>
              <w:t>ALYSE</w:t>
            </w:r>
          </w:p>
        </w:tc>
        <w:tc>
          <w:tcPr>
            <w:tcW w:w="1120" w:type="dxa"/>
            <w:tcBorders>
              <w:top w:val="nil"/>
              <w:left w:val="single" w:sz="8" w:space="0" w:color="auto"/>
              <w:bottom w:val="nil"/>
              <w:right w:val="single" w:sz="8" w:space="0" w:color="auto"/>
            </w:tcBorders>
            <w:shd w:val="clear" w:color="auto" w:fill="auto"/>
            <w:noWrap/>
            <w:vAlign w:val="bottom"/>
            <w:hideMark/>
          </w:tcPr>
          <w:p w14:paraId="41D58C5D" w14:textId="413E39D4" w:rsidR="00AC48CA" w:rsidRPr="00A02098" w:rsidRDefault="00AC48CA" w:rsidP="00DB39D9">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11</w:t>
            </w:r>
          </w:p>
        </w:tc>
        <w:tc>
          <w:tcPr>
            <w:tcW w:w="227" w:type="dxa"/>
            <w:vMerge w:val="restart"/>
            <w:tcBorders>
              <w:top w:val="single" w:sz="4" w:space="0" w:color="auto"/>
              <w:right w:val="single" w:sz="4" w:space="0" w:color="auto"/>
            </w:tcBorders>
            <w:shd w:val="clear" w:color="auto" w:fill="auto"/>
          </w:tcPr>
          <w:p w14:paraId="39746F6E" w14:textId="696FA5F8" w:rsidR="00AC48CA" w:rsidRPr="00A02098" w:rsidRDefault="00AC48CA">
            <w:pPr>
              <w:spacing w:after="160" w:line="259" w:lineRule="auto"/>
            </w:pPr>
            <w:r w:rsidRPr="00A02098">
              <w:t>HOTS</w:t>
            </w:r>
          </w:p>
        </w:tc>
      </w:tr>
      <w:tr w:rsidR="00044922" w:rsidRPr="00A02098" w14:paraId="1DFF9EA9" w14:textId="2D9B3F36" w:rsidTr="00AC48CA">
        <w:trPr>
          <w:trHeight w:val="288"/>
        </w:trPr>
        <w:tc>
          <w:tcPr>
            <w:tcW w:w="1620" w:type="dxa"/>
            <w:tcBorders>
              <w:top w:val="nil"/>
              <w:left w:val="single" w:sz="8" w:space="0" w:color="auto"/>
              <w:bottom w:val="nil"/>
              <w:right w:val="nil"/>
            </w:tcBorders>
            <w:shd w:val="clear" w:color="auto" w:fill="auto"/>
            <w:noWrap/>
            <w:vAlign w:val="bottom"/>
            <w:hideMark/>
          </w:tcPr>
          <w:p w14:paraId="3CE4A3F7" w14:textId="77777777" w:rsidR="00AC48CA" w:rsidRPr="00A02098" w:rsidRDefault="00AC48CA" w:rsidP="00DB39D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EVALUATE</w:t>
            </w:r>
          </w:p>
        </w:tc>
        <w:tc>
          <w:tcPr>
            <w:tcW w:w="1120" w:type="dxa"/>
            <w:tcBorders>
              <w:top w:val="nil"/>
              <w:left w:val="single" w:sz="8" w:space="0" w:color="auto"/>
              <w:bottom w:val="nil"/>
              <w:right w:val="single" w:sz="8" w:space="0" w:color="auto"/>
            </w:tcBorders>
            <w:shd w:val="clear" w:color="auto" w:fill="auto"/>
            <w:noWrap/>
            <w:vAlign w:val="bottom"/>
            <w:hideMark/>
          </w:tcPr>
          <w:p w14:paraId="2A732282" w14:textId="6FB1BEB4" w:rsidR="00AC48CA" w:rsidRPr="00A02098" w:rsidRDefault="00AC48CA" w:rsidP="00DB39D9">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20</w:t>
            </w:r>
          </w:p>
        </w:tc>
        <w:tc>
          <w:tcPr>
            <w:tcW w:w="227" w:type="dxa"/>
            <w:vMerge/>
            <w:tcBorders>
              <w:right w:val="single" w:sz="4" w:space="0" w:color="auto"/>
            </w:tcBorders>
            <w:shd w:val="clear" w:color="auto" w:fill="auto"/>
          </w:tcPr>
          <w:p w14:paraId="37D4B86F" w14:textId="77777777" w:rsidR="00AC48CA" w:rsidRPr="00A02098" w:rsidRDefault="00AC48CA">
            <w:pPr>
              <w:spacing w:after="160" w:line="259" w:lineRule="auto"/>
            </w:pPr>
          </w:p>
        </w:tc>
      </w:tr>
      <w:tr w:rsidR="00AC48CA" w:rsidRPr="00A02098" w14:paraId="71AB52AC" w14:textId="7A429E1F" w:rsidTr="00AC48CA">
        <w:trPr>
          <w:trHeight w:val="300"/>
        </w:trPr>
        <w:tc>
          <w:tcPr>
            <w:tcW w:w="1620" w:type="dxa"/>
            <w:tcBorders>
              <w:top w:val="nil"/>
              <w:left w:val="single" w:sz="8" w:space="0" w:color="auto"/>
              <w:bottom w:val="single" w:sz="8" w:space="0" w:color="auto"/>
              <w:right w:val="nil"/>
            </w:tcBorders>
            <w:shd w:val="clear" w:color="auto" w:fill="auto"/>
            <w:noWrap/>
            <w:vAlign w:val="bottom"/>
            <w:hideMark/>
          </w:tcPr>
          <w:p w14:paraId="72766D2B" w14:textId="77777777" w:rsidR="00AC48CA" w:rsidRPr="00A02098" w:rsidRDefault="00AC48CA" w:rsidP="00DB39D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CREATE</w:t>
            </w:r>
          </w:p>
        </w:tc>
        <w:tc>
          <w:tcPr>
            <w:tcW w:w="1120" w:type="dxa"/>
            <w:tcBorders>
              <w:top w:val="nil"/>
              <w:left w:val="single" w:sz="8" w:space="0" w:color="auto"/>
              <w:bottom w:val="single" w:sz="8" w:space="0" w:color="auto"/>
              <w:right w:val="single" w:sz="8" w:space="0" w:color="auto"/>
            </w:tcBorders>
            <w:shd w:val="clear" w:color="auto" w:fill="auto"/>
            <w:noWrap/>
            <w:vAlign w:val="bottom"/>
            <w:hideMark/>
          </w:tcPr>
          <w:p w14:paraId="4446F82B" w14:textId="00B2E2EF" w:rsidR="00AC48CA" w:rsidRPr="00A02098" w:rsidRDefault="00AC48CA" w:rsidP="00DB39D9">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0</w:t>
            </w:r>
          </w:p>
        </w:tc>
        <w:tc>
          <w:tcPr>
            <w:tcW w:w="227" w:type="dxa"/>
            <w:vMerge/>
            <w:tcBorders>
              <w:bottom w:val="single" w:sz="4" w:space="0" w:color="auto"/>
              <w:right w:val="single" w:sz="4" w:space="0" w:color="auto"/>
            </w:tcBorders>
            <w:shd w:val="clear" w:color="auto" w:fill="auto"/>
          </w:tcPr>
          <w:p w14:paraId="68B91128" w14:textId="77777777" w:rsidR="00AC48CA" w:rsidRPr="00A02098" w:rsidRDefault="00AC48CA">
            <w:pPr>
              <w:spacing w:after="160" w:line="259" w:lineRule="auto"/>
            </w:pPr>
          </w:p>
        </w:tc>
      </w:tr>
    </w:tbl>
    <w:p w14:paraId="173C101C" w14:textId="431EE5FF" w:rsidR="00DB39D9" w:rsidRPr="00A02098" w:rsidRDefault="00DB39D9" w:rsidP="003C20E9">
      <w:pPr>
        <w:pStyle w:val="1Para"/>
        <w:ind w:firstLine="0"/>
      </w:pPr>
    </w:p>
    <w:p w14:paraId="347BD5C8" w14:textId="77777777" w:rsidR="00326B8E" w:rsidRPr="00A02098" w:rsidRDefault="00326B8E" w:rsidP="00AA1252">
      <w:pPr>
        <w:rPr>
          <w:sz w:val="24"/>
          <w:szCs w:val="24"/>
          <w:lang w:val="en-ZA"/>
        </w:rPr>
      </w:pPr>
    </w:p>
    <w:p w14:paraId="50A95925" w14:textId="12E12505" w:rsidR="00AA5095" w:rsidRPr="00A02098" w:rsidRDefault="001943EC" w:rsidP="00AA1252">
      <w:pPr>
        <w:rPr>
          <w:sz w:val="24"/>
          <w:szCs w:val="24"/>
        </w:rPr>
      </w:pPr>
      <w:r w:rsidRPr="00A02098">
        <w:rPr>
          <w:sz w:val="24"/>
          <w:szCs w:val="24"/>
          <w:lang w:val="en-ZA"/>
        </w:rPr>
        <w:t>In educational or research contexts, assessing or allocating marks to cognitive levels often involves some degree of subjectivity and interpretation on the part of the researcher or assessor. This process is commonly known as "marking" or "grading," and it entails evaluating a student's performance based on pred</w:t>
      </w:r>
      <w:r w:rsidR="002C7879" w:rsidRPr="00A02098">
        <w:rPr>
          <w:sz w:val="24"/>
          <w:szCs w:val="24"/>
          <w:lang w:val="en-ZA"/>
        </w:rPr>
        <w:t>etermined criteria or standards which in this study it was Blooms taxonomy action verbs (</w:t>
      </w:r>
      <w:r w:rsidR="0050636D" w:rsidRPr="00A02098">
        <w:rPr>
          <w:sz w:val="24"/>
          <w:szCs w:val="24"/>
        </w:rPr>
        <w:t>See Appendix A)</w:t>
      </w:r>
    </w:p>
    <w:p w14:paraId="46F26AD6" w14:textId="47046063" w:rsidR="001943EC" w:rsidRPr="00A02098" w:rsidRDefault="001943EC" w:rsidP="00AA1252">
      <w:pPr>
        <w:rPr>
          <w:sz w:val="24"/>
          <w:szCs w:val="24"/>
          <w:lang w:val="en-ZA"/>
        </w:rPr>
      </w:pPr>
      <w:r w:rsidRPr="00A02098">
        <w:rPr>
          <w:sz w:val="24"/>
          <w:szCs w:val="24"/>
          <w:lang w:val="en-ZA"/>
        </w:rPr>
        <w:t xml:space="preserve">When assessing cognitive levels, researchers typically refer to Bloom's Taxonomy, a widely used framework that categorizes cognitive skills into various levels, such as remembering, understanding, applying, </w:t>
      </w:r>
      <w:proofErr w:type="spellStart"/>
      <w:r w:rsidRPr="00A02098">
        <w:rPr>
          <w:sz w:val="24"/>
          <w:szCs w:val="24"/>
          <w:lang w:val="en-ZA"/>
        </w:rPr>
        <w:t>analyzing</w:t>
      </w:r>
      <w:proofErr w:type="spellEnd"/>
      <w:r w:rsidRPr="00A02098">
        <w:rPr>
          <w:sz w:val="24"/>
          <w:szCs w:val="24"/>
          <w:lang w:val="en-ZA"/>
        </w:rPr>
        <w:t xml:space="preserve">, evaluating, </w:t>
      </w:r>
      <w:r w:rsidRPr="00A02098">
        <w:rPr>
          <w:sz w:val="24"/>
          <w:szCs w:val="24"/>
          <w:lang w:val="en-ZA"/>
        </w:rPr>
        <w:lastRenderedPageBreak/>
        <w:t>and creating</w:t>
      </w:r>
      <w:r w:rsidR="00CC1904" w:rsidRPr="00A02098">
        <w:rPr>
          <w:sz w:val="24"/>
          <w:szCs w:val="24"/>
          <w:lang w:val="en-ZA"/>
        </w:rPr>
        <w:t xml:space="preserve"> (University of Western Cape, 2019)</w:t>
      </w:r>
      <w:r w:rsidRPr="00A02098">
        <w:rPr>
          <w:sz w:val="24"/>
          <w:szCs w:val="24"/>
          <w:lang w:val="en-ZA"/>
        </w:rPr>
        <w:t>. Each level represents a different degree of complexity in cognitive processing.</w:t>
      </w:r>
      <w:r w:rsidR="00C8214D" w:rsidRPr="00A02098">
        <w:rPr>
          <w:sz w:val="24"/>
          <w:szCs w:val="24"/>
          <w:lang w:val="en-ZA"/>
        </w:rPr>
        <w:t xml:space="preserve"> </w:t>
      </w:r>
      <w:r w:rsidRPr="00A02098">
        <w:rPr>
          <w:sz w:val="24"/>
          <w:szCs w:val="24"/>
          <w:lang w:val="en-ZA"/>
        </w:rPr>
        <w:t xml:space="preserve">However, applying these levels to </w:t>
      </w:r>
      <w:r w:rsidR="00C8214D" w:rsidRPr="00A02098">
        <w:rPr>
          <w:sz w:val="24"/>
          <w:szCs w:val="24"/>
          <w:lang w:val="en-ZA"/>
        </w:rPr>
        <w:t xml:space="preserve">marks allocation per cognitive level per formative assessment </w:t>
      </w:r>
      <w:r w:rsidRPr="00A02098">
        <w:rPr>
          <w:sz w:val="24"/>
          <w:szCs w:val="24"/>
          <w:lang w:val="en-ZA"/>
        </w:rPr>
        <w:t xml:space="preserve">can involve subjective judgment and interpretation by the assessor. </w:t>
      </w:r>
    </w:p>
    <w:p w14:paraId="02B98F54" w14:textId="27321A01" w:rsidR="001E0598" w:rsidRPr="00A02098" w:rsidRDefault="001E0598" w:rsidP="001E0598">
      <w:pPr>
        <w:pStyle w:val="Heading2"/>
      </w:pPr>
      <w:bookmarkStart w:id="61" w:name="_Toc148779325"/>
      <w:r w:rsidRPr="00A02098">
        <w:t xml:space="preserve">Roadworks construction SAQA level descriptors matched to Bloom's </w:t>
      </w:r>
      <w:proofErr w:type="gramStart"/>
      <w:r w:rsidRPr="00A02098">
        <w:t>taxonomy</w:t>
      </w:r>
      <w:bookmarkEnd w:id="61"/>
      <w:proofErr w:type="gramEnd"/>
    </w:p>
    <w:p w14:paraId="2F69A630" w14:textId="5FDF4A0C" w:rsidR="009032BE" w:rsidRPr="00A02098" w:rsidRDefault="00E625BA" w:rsidP="009032BE">
      <w:pPr>
        <w:pStyle w:val="1Para"/>
        <w:ind w:firstLine="0"/>
      </w:pPr>
      <w:r w:rsidRPr="00A02098">
        <w:rPr>
          <w:sz w:val="24"/>
        </w:rPr>
        <w:t xml:space="preserve">To achieve the </w:t>
      </w:r>
      <w:r w:rsidR="00420DE9" w:rsidRPr="00A02098">
        <w:rPr>
          <w:sz w:val="24"/>
        </w:rPr>
        <w:t>second objective</w:t>
      </w:r>
      <w:r w:rsidRPr="00A02098">
        <w:rPr>
          <w:sz w:val="24"/>
        </w:rPr>
        <w:t xml:space="preserve"> of the study, </w:t>
      </w:r>
      <w:r w:rsidR="00E75015" w:rsidRPr="00A02098">
        <w:rPr>
          <w:sz w:val="24"/>
        </w:rPr>
        <w:t xml:space="preserve">Table </w:t>
      </w:r>
      <w:r w:rsidR="00326B8E" w:rsidRPr="00A02098">
        <w:rPr>
          <w:sz w:val="24"/>
        </w:rPr>
        <w:t>7</w:t>
      </w:r>
      <w:r w:rsidR="00013114" w:rsidRPr="00A02098">
        <w:rPr>
          <w:sz w:val="24"/>
        </w:rPr>
        <w:t xml:space="preserve"> below presents the </w:t>
      </w:r>
      <w:r w:rsidR="00324CF5" w:rsidRPr="00A02098">
        <w:rPr>
          <w:sz w:val="24"/>
        </w:rPr>
        <w:t xml:space="preserve">distribution of SAQA level 2 </w:t>
      </w:r>
      <w:r w:rsidR="00FA7E5A" w:rsidRPr="00A02098">
        <w:rPr>
          <w:sz w:val="24"/>
        </w:rPr>
        <w:t>outcomes against</w:t>
      </w:r>
      <w:r w:rsidR="00324CF5" w:rsidRPr="00A02098">
        <w:rPr>
          <w:sz w:val="24"/>
        </w:rPr>
        <w:t xml:space="preserve"> Blooms </w:t>
      </w:r>
      <w:r w:rsidR="00FA7E5A" w:rsidRPr="00A02098">
        <w:rPr>
          <w:sz w:val="24"/>
        </w:rPr>
        <w:t>taxonomy cognitive</w:t>
      </w:r>
      <w:r w:rsidR="00324CF5" w:rsidRPr="00A02098">
        <w:rPr>
          <w:sz w:val="24"/>
        </w:rPr>
        <w:t xml:space="preserve"> levels. It is evident that cognitive level </w:t>
      </w:r>
      <w:r w:rsidR="00FA7E5A" w:rsidRPr="00A02098">
        <w:rPr>
          <w:sz w:val="24"/>
        </w:rPr>
        <w:t>“Apply</w:t>
      </w:r>
      <w:r w:rsidR="00324CF5" w:rsidRPr="00A02098">
        <w:rPr>
          <w:sz w:val="24"/>
        </w:rPr>
        <w:t xml:space="preserve">” dominates other cognitive levels as the nature of the course is practical in </w:t>
      </w:r>
      <w:r w:rsidR="00FA7E5A" w:rsidRPr="00A02098">
        <w:rPr>
          <w:sz w:val="24"/>
        </w:rPr>
        <w:t>nature that confirms that</w:t>
      </w:r>
      <w:r w:rsidR="00A56478" w:rsidRPr="00A02098">
        <w:rPr>
          <w:sz w:val="24"/>
        </w:rPr>
        <w:t xml:space="preserve"> Construction roadworks SLP requires students to apply knowledge and mind towards solving the construction problems</w:t>
      </w:r>
      <w:r w:rsidR="005C0178" w:rsidRPr="00A02098">
        <w:rPr>
          <w:sz w:val="24"/>
        </w:rPr>
        <w:t xml:space="preserve"> (</w:t>
      </w:r>
      <w:r w:rsidR="00FA7E5A" w:rsidRPr="00A02098">
        <w:rPr>
          <w:sz w:val="24"/>
          <w:szCs w:val="24"/>
        </w:rPr>
        <w:t xml:space="preserve">Training force, </w:t>
      </w:r>
      <w:r w:rsidR="005C0178" w:rsidRPr="00A02098">
        <w:rPr>
          <w:sz w:val="24"/>
          <w:szCs w:val="24"/>
        </w:rPr>
        <w:t>2021).</w:t>
      </w:r>
      <w:r w:rsidR="00C12CD4" w:rsidRPr="00A02098">
        <w:rPr>
          <w:sz w:val="24"/>
        </w:rPr>
        <w:t xml:space="preserve"> SAQA level descriptor F1-F3 seems not to require higher order </w:t>
      </w:r>
      <w:r w:rsidR="00E75015" w:rsidRPr="00A02098">
        <w:rPr>
          <w:sz w:val="24"/>
        </w:rPr>
        <w:t>thinking</w:t>
      </w:r>
      <w:r w:rsidR="00C12CD4" w:rsidRPr="00A02098">
        <w:rPr>
          <w:sz w:val="24"/>
        </w:rPr>
        <w:t xml:space="preserve"> skills.</w:t>
      </w:r>
      <w:r w:rsidR="009032BE" w:rsidRPr="00A02098">
        <w:rPr>
          <w:sz w:val="24"/>
        </w:rPr>
        <w:t xml:space="preserve"> NQF level three indicators do require students to create new information within a familiar context</w:t>
      </w:r>
      <w:r w:rsidR="009032BE" w:rsidRPr="00A02098">
        <w:rPr>
          <w:lang w:val="en-US"/>
        </w:rPr>
        <w:t>.</w:t>
      </w:r>
    </w:p>
    <w:p w14:paraId="6D4F244F" w14:textId="7E9B232D" w:rsidR="00CE7364" w:rsidRPr="00A02098" w:rsidRDefault="00326B8E" w:rsidP="00CE7364">
      <w:pPr>
        <w:pStyle w:val="Caption"/>
        <w:keepNext/>
        <w:rPr>
          <w:color w:val="auto"/>
        </w:rPr>
      </w:pPr>
      <w:r w:rsidRPr="00A02098">
        <w:rPr>
          <w:color w:val="auto"/>
        </w:rPr>
        <w:t>Table 7</w:t>
      </w:r>
      <w:r w:rsidR="00CE7364" w:rsidRPr="00A02098">
        <w:rPr>
          <w:color w:val="auto"/>
        </w:rPr>
        <w:t xml:space="preserve"> question level (Bloom’s taxonomy) distribution </w:t>
      </w:r>
      <w:proofErr w:type="gramStart"/>
      <w:r w:rsidR="00CE7364" w:rsidRPr="00A02098">
        <w:rPr>
          <w:color w:val="auto"/>
        </w:rPr>
        <w:t>compare</w:t>
      </w:r>
      <w:proofErr w:type="gramEnd"/>
      <w:r w:rsidR="00CE7364" w:rsidRPr="00A02098">
        <w:rPr>
          <w:color w:val="auto"/>
        </w:rPr>
        <w:t xml:space="preserve"> to those reflected in the SAQA level 3 outcomes</w:t>
      </w:r>
    </w:p>
    <w:tbl>
      <w:tblPr>
        <w:tblpPr w:leftFromText="180" w:rightFromText="180" w:vertAnchor="text" w:horzAnchor="page" w:tblpX="157" w:tblpY="474"/>
        <w:tblW w:w="11614" w:type="dxa"/>
        <w:tblLook w:val="04A0" w:firstRow="1" w:lastRow="0" w:firstColumn="1" w:lastColumn="0" w:noHBand="0" w:noVBand="1"/>
      </w:tblPr>
      <w:tblGrid>
        <w:gridCol w:w="3780"/>
        <w:gridCol w:w="1313"/>
        <w:gridCol w:w="1475"/>
        <w:gridCol w:w="935"/>
        <w:gridCol w:w="1276"/>
        <w:gridCol w:w="1276"/>
        <w:gridCol w:w="1559"/>
      </w:tblGrid>
      <w:tr w:rsidR="00044922" w:rsidRPr="00A02098" w14:paraId="7F2D0451" w14:textId="77777777" w:rsidTr="00833979">
        <w:trPr>
          <w:trHeight w:val="300"/>
        </w:trPr>
        <w:tc>
          <w:tcPr>
            <w:tcW w:w="3780" w:type="dxa"/>
            <w:tcBorders>
              <w:top w:val="single" w:sz="8" w:space="0" w:color="auto"/>
              <w:left w:val="single" w:sz="8" w:space="0" w:color="auto"/>
              <w:bottom w:val="single" w:sz="8" w:space="0" w:color="auto"/>
              <w:right w:val="single" w:sz="8" w:space="0" w:color="auto"/>
            </w:tcBorders>
            <w:shd w:val="clear" w:color="000000" w:fill="FFD966"/>
            <w:noWrap/>
            <w:vAlign w:val="bottom"/>
            <w:hideMark/>
          </w:tcPr>
          <w:p w14:paraId="4301EB0B"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SAQA OUTCOMES/LEVEL DESCRIPTORS</w:t>
            </w:r>
          </w:p>
        </w:tc>
        <w:tc>
          <w:tcPr>
            <w:tcW w:w="1313" w:type="dxa"/>
            <w:tcBorders>
              <w:top w:val="single" w:sz="8" w:space="0" w:color="auto"/>
              <w:left w:val="nil"/>
              <w:bottom w:val="single" w:sz="8" w:space="0" w:color="auto"/>
              <w:right w:val="nil"/>
            </w:tcBorders>
            <w:shd w:val="clear" w:color="000000" w:fill="FFD966"/>
            <w:noWrap/>
            <w:vAlign w:val="bottom"/>
            <w:hideMark/>
          </w:tcPr>
          <w:p w14:paraId="3BA2EB0D"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REMEMBER</w:t>
            </w:r>
          </w:p>
        </w:tc>
        <w:tc>
          <w:tcPr>
            <w:tcW w:w="1475" w:type="dxa"/>
            <w:tcBorders>
              <w:top w:val="single" w:sz="8" w:space="0" w:color="auto"/>
              <w:left w:val="single" w:sz="8" w:space="0" w:color="auto"/>
              <w:bottom w:val="single" w:sz="8" w:space="0" w:color="auto"/>
              <w:right w:val="single" w:sz="8" w:space="0" w:color="auto"/>
            </w:tcBorders>
            <w:shd w:val="clear" w:color="000000" w:fill="FFD966"/>
            <w:noWrap/>
            <w:vAlign w:val="bottom"/>
            <w:hideMark/>
          </w:tcPr>
          <w:p w14:paraId="74201455"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UNDERSTAND</w:t>
            </w:r>
          </w:p>
        </w:tc>
        <w:tc>
          <w:tcPr>
            <w:tcW w:w="935" w:type="dxa"/>
            <w:tcBorders>
              <w:top w:val="single" w:sz="8" w:space="0" w:color="auto"/>
              <w:left w:val="nil"/>
              <w:bottom w:val="single" w:sz="8" w:space="0" w:color="auto"/>
              <w:right w:val="nil"/>
            </w:tcBorders>
            <w:shd w:val="clear" w:color="000000" w:fill="FFD966"/>
            <w:noWrap/>
            <w:vAlign w:val="bottom"/>
            <w:hideMark/>
          </w:tcPr>
          <w:p w14:paraId="0DB8ED14"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APPLY</w:t>
            </w:r>
          </w:p>
        </w:tc>
        <w:tc>
          <w:tcPr>
            <w:tcW w:w="1276" w:type="dxa"/>
            <w:tcBorders>
              <w:top w:val="single" w:sz="8" w:space="0" w:color="auto"/>
              <w:left w:val="single" w:sz="8" w:space="0" w:color="auto"/>
              <w:bottom w:val="single" w:sz="8" w:space="0" w:color="auto"/>
              <w:right w:val="single" w:sz="8" w:space="0" w:color="auto"/>
            </w:tcBorders>
            <w:shd w:val="clear" w:color="000000" w:fill="FFD966"/>
            <w:noWrap/>
            <w:vAlign w:val="bottom"/>
            <w:hideMark/>
          </w:tcPr>
          <w:p w14:paraId="0A6BD6D6"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ANALYSE</w:t>
            </w:r>
          </w:p>
        </w:tc>
        <w:tc>
          <w:tcPr>
            <w:tcW w:w="1276" w:type="dxa"/>
            <w:tcBorders>
              <w:top w:val="single" w:sz="8" w:space="0" w:color="auto"/>
              <w:left w:val="nil"/>
              <w:bottom w:val="single" w:sz="8" w:space="0" w:color="auto"/>
              <w:right w:val="nil"/>
            </w:tcBorders>
            <w:shd w:val="clear" w:color="000000" w:fill="FFD966"/>
            <w:noWrap/>
            <w:vAlign w:val="bottom"/>
            <w:hideMark/>
          </w:tcPr>
          <w:p w14:paraId="661D768E"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EVALUATE</w:t>
            </w:r>
          </w:p>
        </w:tc>
        <w:tc>
          <w:tcPr>
            <w:tcW w:w="1559" w:type="dxa"/>
            <w:tcBorders>
              <w:top w:val="single" w:sz="8" w:space="0" w:color="auto"/>
              <w:left w:val="single" w:sz="8" w:space="0" w:color="auto"/>
              <w:bottom w:val="single" w:sz="8" w:space="0" w:color="auto"/>
              <w:right w:val="single" w:sz="8" w:space="0" w:color="auto"/>
            </w:tcBorders>
            <w:shd w:val="clear" w:color="000000" w:fill="FFD966"/>
            <w:noWrap/>
            <w:vAlign w:val="bottom"/>
            <w:hideMark/>
          </w:tcPr>
          <w:p w14:paraId="135A02E0"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CREATE</w:t>
            </w:r>
          </w:p>
        </w:tc>
      </w:tr>
      <w:tr w:rsidR="00044922" w:rsidRPr="00A02098" w14:paraId="162185D5" w14:textId="77777777" w:rsidTr="00833979">
        <w:trPr>
          <w:trHeight w:val="300"/>
        </w:trPr>
        <w:tc>
          <w:tcPr>
            <w:tcW w:w="3780" w:type="dxa"/>
            <w:tcBorders>
              <w:top w:val="nil"/>
              <w:left w:val="single" w:sz="8" w:space="0" w:color="auto"/>
              <w:bottom w:val="nil"/>
              <w:right w:val="single" w:sz="8" w:space="0" w:color="auto"/>
            </w:tcBorders>
            <w:shd w:val="clear" w:color="000000" w:fill="FFD966"/>
            <w:noWrap/>
            <w:vAlign w:val="bottom"/>
            <w:hideMark/>
          </w:tcPr>
          <w:p w14:paraId="7D0B996C"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F1- Language usage</w:t>
            </w:r>
          </w:p>
        </w:tc>
        <w:tc>
          <w:tcPr>
            <w:tcW w:w="1313" w:type="dxa"/>
            <w:tcBorders>
              <w:top w:val="nil"/>
              <w:left w:val="nil"/>
              <w:bottom w:val="single" w:sz="8" w:space="0" w:color="auto"/>
              <w:right w:val="nil"/>
            </w:tcBorders>
            <w:shd w:val="clear" w:color="000000" w:fill="BDD7EE"/>
            <w:noWrap/>
            <w:vAlign w:val="bottom"/>
            <w:hideMark/>
          </w:tcPr>
          <w:p w14:paraId="4109CA22"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x</w:t>
            </w:r>
          </w:p>
        </w:tc>
        <w:tc>
          <w:tcPr>
            <w:tcW w:w="1475" w:type="dxa"/>
            <w:tcBorders>
              <w:top w:val="nil"/>
              <w:left w:val="single" w:sz="8" w:space="0" w:color="auto"/>
              <w:bottom w:val="single" w:sz="8" w:space="0" w:color="auto"/>
              <w:right w:val="single" w:sz="8" w:space="0" w:color="auto"/>
            </w:tcBorders>
            <w:shd w:val="clear" w:color="000000" w:fill="BDD7EE"/>
            <w:noWrap/>
            <w:vAlign w:val="bottom"/>
            <w:hideMark/>
          </w:tcPr>
          <w:p w14:paraId="2F9C449B"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935" w:type="dxa"/>
            <w:tcBorders>
              <w:top w:val="nil"/>
              <w:left w:val="nil"/>
              <w:bottom w:val="single" w:sz="8" w:space="0" w:color="auto"/>
              <w:right w:val="nil"/>
            </w:tcBorders>
            <w:shd w:val="clear" w:color="000000" w:fill="BDD7EE"/>
            <w:noWrap/>
            <w:vAlign w:val="bottom"/>
            <w:hideMark/>
          </w:tcPr>
          <w:p w14:paraId="1900C860"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nil"/>
              <w:left w:val="single" w:sz="8" w:space="0" w:color="auto"/>
              <w:bottom w:val="single" w:sz="8" w:space="0" w:color="auto"/>
              <w:right w:val="single" w:sz="8" w:space="0" w:color="auto"/>
            </w:tcBorders>
            <w:shd w:val="clear" w:color="000000" w:fill="BDD7EE"/>
            <w:noWrap/>
            <w:vAlign w:val="bottom"/>
            <w:hideMark/>
          </w:tcPr>
          <w:p w14:paraId="4E13CB17"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nil"/>
              <w:left w:val="nil"/>
              <w:bottom w:val="single" w:sz="8" w:space="0" w:color="auto"/>
              <w:right w:val="nil"/>
            </w:tcBorders>
            <w:shd w:val="clear" w:color="000000" w:fill="BDD7EE"/>
            <w:noWrap/>
            <w:vAlign w:val="bottom"/>
            <w:hideMark/>
          </w:tcPr>
          <w:p w14:paraId="6862FE61"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559" w:type="dxa"/>
            <w:tcBorders>
              <w:top w:val="nil"/>
              <w:left w:val="single" w:sz="8" w:space="0" w:color="auto"/>
              <w:bottom w:val="single" w:sz="8" w:space="0" w:color="auto"/>
              <w:right w:val="single" w:sz="8" w:space="0" w:color="auto"/>
            </w:tcBorders>
            <w:shd w:val="clear" w:color="000000" w:fill="BDD7EE"/>
            <w:noWrap/>
            <w:vAlign w:val="bottom"/>
            <w:hideMark/>
          </w:tcPr>
          <w:p w14:paraId="38C5C4F4"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r>
      <w:tr w:rsidR="00044922" w:rsidRPr="00A02098" w14:paraId="6BEA9B88" w14:textId="77777777" w:rsidTr="00833979">
        <w:trPr>
          <w:trHeight w:val="300"/>
        </w:trPr>
        <w:tc>
          <w:tcPr>
            <w:tcW w:w="3780" w:type="dxa"/>
            <w:tcBorders>
              <w:top w:val="single" w:sz="8" w:space="0" w:color="auto"/>
              <w:left w:val="single" w:sz="8" w:space="0" w:color="auto"/>
              <w:bottom w:val="single" w:sz="8" w:space="0" w:color="auto"/>
              <w:right w:val="single" w:sz="8" w:space="0" w:color="auto"/>
            </w:tcBorders>
            <w:shd w:val="clear" w:color="000000" w:fill="FFD966"/>
            <w:noWrap/>
            <w:vAlign w:val="bottom"/>
            <w:hideMark/>
          </w:tcPr>
          <w:p w14:paraId="1F17F0E8"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F2-Information presentation</w:t>
            </w:r>
          </w:p>
        </w:tc>
        <w:tc>
          <w:tcPr>
            <w:tcW w:w="1313" w:type="dxa"/>
            <w:tcBorders>
              <w:top w:val="nil"/>
              <w:left w:val="nil"/>
              <w:bottom w:val="nil"/>
              <w:right w:val="nil"/>
            </w:tcBorders>
            <w:shd w:val="clear" w:color="000000" w:fill="C9C9C9"/>
            <w:noWrap/>
            <w:vAlign w:val="bottom"/>
            <w:hideMark/>
          </w:tcPr>
          <w:p w14:paraId="7481B46B"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475" w:type="dxa"/>
            <w:tcBorders>
              <w:top w:val="nil"/>
              <w:left w:val="single" w:sz="8" w:space="0" w:color="auto"/>
              <w:bottom w:val="nil"/>
              <w:right w:val="single" w:sz="8" w:space="0" w:color="auto"/>
            </w:tcBorders>
            <w:shd w:val="clear" w:color="000000" w:fill="C9C9C9"/>
            <w:noWrap/>
            <w:vAlign w:val="bottom"/>
            <w:hideMark/>
          </w:tcPr>
          <w:p w14:paraId="2EF3594B"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x</w:t>
            </w:r>
          </w:p>
        </w:tc>
        <w:tc>
          <w:tcPr>
            <w:tcW w:w="935" w:type="dxa"/>
            <w:tcBorders>
              <w:top w:val="nil"/>
              <w:left w:val="nil"/>
              <w:bottom w:val="nil"/>
              <w:right w:val="nil"/>
            </w:tcBorders>
            <w:shd w:val="clear" w:color="000000" w:fill="C9C9C9"/>
            <w:noWrap/>
            <w:vAlign w:val="bottom"/>
            <w:hideMark/>
          </w:tcPr>
          <w:p w14:paraId="48B565CA"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nil"/>
              <w:left w:val="single" w:sz="8" w:space="0" w:color="auto"/>
              <w:bottom w:val="nil"/>
              <w:right w:val="single" w:sz="8" w:space="0" w:color="auto"/>
            </w:tcBorders>
            <w:shd w:val="clear" w:color="000000" w:fill="C9C9C9"/>
            <w:noWrap/>
            <w:vAlign w:val="bottom"/>
            <w:hideMark/>
          </w:tcPr>
          <w:p w14:paraId="720EE486"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nil"/>
              <w:left w:val="nil"/>
              <w:bottom w:val="nil"/>
              <w:right w:val="nil"/>
            </w:tcBorders>
            <w:shd w:val="clear" w:color="000000" w:fill="C9C9C9"/>
            <w:noWrap/>
            <w:vAlign w:val="bottom"/>
            <w:hideMark/>
          </w:tcPr>
          <w:p w14:paraId="4061E955"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559" w:type="dxa"/>
            <w:tcBorders>
              <w:top w:val="nil"/>
              <w:left w:val="single" w:sz="8" w:space="0" w:color="auto"/>
              <w:bottom w:val="nil"/>
              <w:right w:val="single" w:sz="8" w:space="0" w:color="auto"/>
            </w:tcBorders>
            <w:shd w:val="clear" w:color="000000" w:fill="C9C9C9"/>
            <w:noWrap/>
            <w:vAlign w:val="bottom"/>
            <w:hideMark/>
          </w:tcPr>
          <w:p w14:paraId="07413713"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r>
      <w:tr w:rsidR="00044922" w:rsidRPr="00A02098" w14:paraId="2070A6F0" w14:textId="77777777" w:rsidTr="00833979">
        <w:trPr>
          <w:trHeight w:val="300"/>
        </w:trPr>
        <w:tc>
          <w:tcPr>
            <w:tcW w:w="3780" w:type="dxa"/>
            <w:tcBorders>
              <w:top w:val="nil"/>
              <w:left w:val="single" w:sz="8" w:space="0" w:color="auto"/>
              <w:bottom w:val="nil"/>
              <w:right w:val="single" w:sz="8" w:space="0" w:color="auto"/>
            </w:tcBorders>
            <w:shd w:val="clear" w:color="000000" w:fill="FFD966"/>
            <w:noWrap/>
            <w:vAlign w:val="bottom"/>
            <w:hideMark/>
          </w:tcPr>
          <w:p w14:paraId="225DA320"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F3-Proper communication</w:t>
            </w:r>
          </w:p>
        </w:tc>
        <w:tc>
          <w:tcPr>
            <w:tcW w:w="1313" w:type="dxa"/>
            <w:tcBorders>
              <w:top w:val="single" w:sz="8" w:space="0" w:color="auto"/>
              <w:left w:val="nil"/>
              <w:bottom w:val="nil"/>
              <w:right w:val="nil"/>
            </w:tcBorders>
            <w:shd w:val="clear" w:color="000000" w:fill="00B050"/>
            <w:noWrap/>
            <w:vAlign w:val="bottom"/>
            <w:hideMark/>
          </w:tcPr>
          <w:p w14:paraId="7D47B9B2"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475" w:type="dxa"/>
            <w:tcBorders>
              <w:top w:val="single" w:sz="8" w:space="0" w:color="auto"/>
              <w:left w:val="single" w:sz="8" w:space="0" w:color="auto"/>
              <w:bottom w:val="nil"/>
              <w:right w:val="single" w:sz="8" w:space="0" w:color="auto"/>
            </w:tcBorders>
            <w:shd w:val="clear" w:color="000000" w:fill="00B050"/>
            <w:noWrap/>
            <w:vAlign w:val="bottom"/>
            <w:hideMark/>
          </w:tcPr>
          <w:p w14:paraId="43ABCEE9"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x</w:t>
            </w:r>
          </w:p>
        </w:tc>
        <w:tc>
          <w:tcPr>
            <w:tcW w:w="935" w:type="dxa"/>
            <w:tcBorders>
              <w:top w:val="single" w:sz="8" w:space="0" w:color="auto"/>
              <w:left w:val="nil"/>
              <w:bottom w:val="nil"/>
              <w:right w:val="nil"/>
            </w:tcBorders>
            <w:shd w:val="clear" w:color="000000" w:fill="00B050"/>
            <w:noWrap/>
            <w:vAlign w:val="bottom"/>
            <w:hideMark/>
          </w:tcPr>
          <w:p w14:paraId="312D9431"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single" w:sz="8" w:space="0" w:color="auto"/>
              <w:left w:val="single" w:sz="8" w:space="0" w:color="auto"/>
              <w:bottom w:val="nil"/>
              <w:right w:val="single" w:sz="8" w:space="0" w:color="auto"/>
            </w:tcBorders>
            <w:shd w:val="clear" w:color="000000" w:fill="00B050"/>
            <w:noWrap/>
            <w:vAlign w:val="bottom"/>
            <w:hideMark/>
          </w:tcPr>
          <w:p w14:paraId="3C9AE395"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single" w:sz="8" w:space="0" w:color="auto"/>
              <w:left w:val="nil"/>
              <w:bottom w:val="nil"/>
              <w:right w:val="nil"/>
            </w:tcBorders>
            <w:shd w:val="clear" w:color="000000" w:fill="00B050"/>
            <w:noWrap/>
            <w:vAlign w:val="bottom"/>
            <w:hideMark/>
          </w:tcPr>
          <w:p w14:paraId="1D19A56C"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559" w:type="dxa"/>
            <w:tcBorders>
              <w:top w:val="single" w:sz="8" w:space="0" w:color="auto"/>
              <w:left w:val="single" w:sz="8" w:space="0" w:color="auto"/>
              <w:bottom w:val="nil"/>
              <w:right w:val="single" w:sz="8" w:space="0" w:color="auto"/>
            </w:tcBorders>
            <w:shd w:val="clear" w:color="000000" w:fill="00B050"/>
            <w:noWrap/>
            <w:vAlign w:val="bottom"/>
            <w:hideMark/>
          </w:tcPr>
          <w:p w14:paraId="7BEBCEFC"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r>
      <w:tr w:rsidR="00044922" w:rsidRPr="00A02098" w14:paraId="15431F85" w14:textId="77777777" w:rsidTr="00833979">
        <w:trPr>
          <w:trHeight w:val="300"/>
        </w:trPr>
        <w:tc>
          <w:tcPr>
            <w:tcW w:w="3780" w:type="dxa"/>
            <w:tcBorders>
              <w:top w:val="single" w:sz="8" w:space="0" w:color="auto"/>
              <w:left w:val="single" w:sz="8" w:space="0" w:color="auto"/>
              <w:bottom w:val="single" w:sz="8" w:space="0" w:color="auto"/>
              <w:right w:val="single" w:sz="8" w:space="0" w:color="auto"/>
            </w:tcBorders>
            <w:shd w:val="clear" w:color="000000" w:fill="FFD966"/>
            <w:noWrap/>
            <w:vAlign w:val="bottom"/>
            <w:hideMark/>
          </w:tcPr>
          <w:p w14:paraId="1CC115BD"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C1-Establish health &amp; safety</w:t>
            </w:r>
          </w:p>
        </w:tc>
        <w:tc>
          <w:tcPr>
            <w:tcW w:w="1313" w:type="dxa"/>
            <w:tcBorders>
              <w:top w:val="single" w:sz="8" w:space="0" w:color="auto"/>
              <w:left w:val="nil"/>
              <w:bottom w:val="single" w:sz="8" w:space="0" w:color="auto"/>
              <w:right w:val="nil"/>
            </w:tcBorders>
            <w:shd w:val="clear" w:color="000000" w:fill="00B0F0"/>
            <w:noWrap/>
            <w:vAlign w:val="bottom"/>
            <w:hideMark/>
          </w:tcPr>
          <w:p w14:paraId="366BB141"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475" w:type="dxa"/>
            <w:tcBorders>
              <w:top w:val="single" w:sz="8" w:space="0" w:color="auto"/>
              <w:left w:val="single" w:sz="8" w:space="0" w:color="auto"/>
              <w:bottom w:val="single" w:sz="8" w:space="0" w:color="auto"/>
              <w:right w:val="single" w:sz="8" w:space="0" w:color="auto"/>
            </w:tcBorders>
            <w:shd w:val="clear" w:color="000000" w:fill="00B0F0"/>
            <w:noWrap/>
            <w:vAlign w:val="bottom"/>
            <w:hideMark/>
          </w:tcPr>
          <w:p w14:paraId="5C7BC9ED"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935" w:type="dxa"/>
            <w:tcBorders>
              <w:top w:val="single" w:sz="8" w:space="0" w:color="auto"/>
              <w:left w:val="nil"/>
              <w:bottom w:val="single" w:sz="8" w:space="0" w:color="auto"/>
              <w:right w:val="nil"/>
            </w:tcBorders>
            <w:shd w:val="clear" w:color="000000" w:fill="00B0F0"/>
            <w:noWrap/>
            <w:vAlign w:val="bottom"/>
            <w:hideMark/>
          </w:tcPr>
          <w:p w14:paraId="13FE7599"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x</w:t>
            </w:r>
          </w:p>
        </w:tc>
        <w:tc>
          <w:tcPr>
            <w:tcW w:w="1276" w:type="dxa"/>
            <w:tcBorders>
              <w:top w:val="single" w:sz="8" w:space="0" w:color="auto"/>
              <w:left w:val="single" w:sz="8" w:space="0" w:color="auto"/>
              <w:bottom w:val="single" w:sz="8" w:space="0" w:color="auto"/>
              <w:right w:val="single" w:sz="8" w:space="0" w:color="auto"/>
            </w:tcBorders>
            <w:shd w:val="clear" w:color="000000" w:fill="00B0F0"/>
            <w:noWrap/>
            <w:vAlign w:val="bottom"/>
            <w:hideMark/>
          </w:tcPr>
          <w:p w14:paraId="23F222A9"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single" w:sz="8" w:space="0" w:color="auto"/>
              <w:left w:val="nil"/>
              <w:bottom w:val="single" w:sz="8" w:space="0" w:color="auto"/>
              <w:right w:val="nil"/>
            </w:tcBorders>
            <w:shd w:val="clear" w:color="000000" w:fill="00B0F0"/>
            <w:noWrap/>
            <w:vAlign w:val="bottom"/>
            <w:hideMark/>
          </w:tcPr>
          <w:p w14:paraId="1B286A17"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559" w:type="dxa"/>
            <w:tcBorders>
              <w:top w:val="single" w:sz="8" w:space="0" w:color="auto"/>
              <w:left w:val="single" w:sz="8" w:space="0" w:color="auto"/>
              <w:bottom w:val="single" w:sz="8" w:space="0" w:color="auto"/>
              <w:right w:val="single" w:sz="8" w:space="0" w:color="auto"/>
            </w:tcBorders>
            <w:shd w:val="clear" w:color="000000" w:fill="00B0F0"/>
            <w:noWrap/>
            <w:vAlign w:val="bottom"/>
            <w:hideMark/>
          </w:tcPr>
          <w:p w14:paraId="787AACC6"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r>
      <w:tr w:rsidR="00044922" w:rsidRPr="00A02098" w14:paraId="173A7722" w14:textId="77777777" w:rsidTr="00833979">
        <w:trPr>
          <w:trHeight w:val="300"/>
        </w:trPr>
        <w:tc>
          <w:tcPr>
            <w:tcW w:w="3780" w:type="dxa"/>
            <w:tcBorders>
              <w:top w:val="nil"/>
              <w:left w:val="single" w:sz="8" w:space="0" w:color="auto"/>
              <w:bottom w:val="nil"/>
              <w:right w:val="single" w:sz="8" w:space="0" w:color="auto"/>
            </w:tcBorders>
            <w:shd w:val="clear" w:color="000000" w:fill="FFD966"/>
            <w:noWrap/>
            <w:vAlign w:val="bottom"/>
            <w:hideMark/>
          </w:tcPr>
          <w:p w14:paraId="4B1CE0E5"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C2-Prepare a work area</w:t>
            </w:r>
          </w:p>
        </w:tc>
        <w:tc>
          <w:tcPr>
            <w:tcW w:w="1313" w:type="dxa"/>
            <w:tcBorders>
              <w:top w:val="nil"/>
              <w:left w:val="nil"/>
              <w:bottom w:val="nil"/>
              <w:right w:val="nil"/>
            </w:tcBorders>
            <w:shd w:val="clear" w:color="000000" w:fill="AEAAAA"/>
            <w:noWrap/>
            <w:vAlign w:val="bottom"/>
            <w:hideMark/>
          </w:tcPr>
          <w:p w14:paraId="2DEC9825"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475" w:type="dxa"/>
            <w:tcBorders>
              <w:top w:val="nil"/>
              <w:left w:val="single" w:sz="8" w:space="0" w:color="auto"/>
              <w:bottom w:val="nil"/>
              <w:right w:val="single" w:sz="8" w:space="0" w:color="auto"/>
            </w:tcBorders>
            <w:shd w:val="clear" w:color="000000" w:fill="AEAAAA"/>
            <w:noWrap/>
            <w:vAlign w:val="bottom"/>
            <w:hideMark/>
          </w:tcPr>
          <w:p w14:paraId="68958CF2"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935" w:type="dxa"/>
            <w:tcBorders>
              <w:top w:val="nil"/>
              <w:left w:val="nil"/>
              <w:bottom w:val="nil"/>
              <w:right w:val="nil"/>
            </w:tcBorders>
            <w:shd w:val="clear" w:color="000000" w:fill="AEAAAA"/>
            <w:noWrap/>
            <w:vAlign w:val="bottom"/>
            <w:hideMark/>
          </w:tcPr>
          <w:p w14:paraId="4C4D0105"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x</w:t>
            </w:r>
          </w:p>
        </w:tc>
        <w:tc>
          <w:tcPr>
            <w:tcW w:w="1276" w:type="dxa"/>
            <w:tcBorders>
              <w:top w:val="nil"/>
              <w:left w:val="single" w:sz="8" w:space="0" w:color="auto"/>
              <w:bottom w:val="nil"/>
              <w:right w:val="single" w:sz="8" w:space="0" w:color="auto"/>
            </w:tcBorders>
            <w:shd w:val="clear" w:color="000000" w:fill="AEAAAA"/>
            <w:noWrap/>
            <w:vAlign w:val="bottom"/>
            <w:hideMark/>
          </w:tcPr>
          <w:p w14:paraId="412D063E"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nil"/>
              <w:left w:val="nil"/>
              <w:bottom w:val="nil"/>
              <w:right w:val="nil"/>
            </w:tcBorders>
            <w:shd w:val="clear" w:color="000000" w:fill="AEAAAA"/>
            <w:noWrap/>
            <w:vAlign w:val="bottom"/>
            <w:hideMark/>
          </w:tcPr>
          <w:p w14:paraId="775541CD"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559" w:type="dxa"/>
            <w:tcBorders>
              <w:top w:val="nil"/>
              <w:left w:val="single" w:sz="8" w:space="0" w:color="auto"/>
              <w:bottom w:val="nil"/>
              <w:right w:val="single" w:sz="8" w:space="0" w:color="auto"/>
            </w:tcBorders>
            <w:shd w:val="clear" w:color="000000" w:fill="AEAAAA"/>
            <w:noWrap/>
            <w:vAlign w:val="bottom"/>
            <w:hideMark/>
          </w:tcPr>
          <w:p w14:paraId="1CCA480A"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r>
      <w:tr w:rsidR="00044922" w:rsidRPr="00A02098" w14:paraId="6F11696B" w14:textId="77777777" w:rsidTr="00833979">
        <w:trPr>
          <w:trHeight w:val="300"/>
        </w:trPr>
        <w:tc>
          <w:tcPr>
            <w:tcW w:w="3780" w:type="dxa"/>
            <w:tcBorders>
              <w:top w:val="single" w:sz="8" w:space="0" w:color="auto"/>
              <w:left w:val="single" w:sz="8" w:space="0" w:color="auto"/>
              <w:bottom w:val="single" w:sz="8" w:space="0" w:color="auto"/>
              <w:right w:val="single" w:sz="8" w:space="0" w:color="auto"/>
            </w:tcBorders>
            <w:shd w:val="clear" w:color="000000" w:fill="FFD966"/>
            <w:noWrap/>
            <w:vAlign w:val="bottom"/>
            <w:hideMark/>
          </w:tcPr>
          <w:p w14:paraId="38F9227A"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C3-</w:t>
            </w:r>
            <w:proofErr w:type="gramStart"/>
            <w:r w:rsidRPr="00A02098">
              <w:rPr>
                <w:rFonts w:ascii="Calibri" w:eastAsia="Times New Roman" w:hAnsi="Calibri" w:cs="Calibri"/>
                <w:lang w:val="en-ZA" w:eastAsia="en-ZA"/>
              </w:rPr>
              <w:t>Maintain  records</w:t>
            </w:r>
            <w:proofErr w:type="gramEnd"/>
          </w:p>
        </w:tc>
        <w:tc>
          <w:tcPr>
            <w:tcW w:w="1313" w:type="dxa"/>
            <w:tcBorders>
              <w:top w:val="single" w:sz="8" w:space="0" w:color="auto"/>
              <w:left w:val="nil"/>
              <w:bottom w:val="single" w:sz="8" w:space="0" w:color="auto"/>
              <w:right w:val="nil"/>
            </w:tcBorders>
            <w:shd w:val="clear" w:color="000000" w:fill="548235"/>
            <w:noWrap/>
            <w:vAlign w:val="bottom"/>
            <w:hideMark/>
          </w:tcPr>
          <w:p w14:paraId="48AC74F7"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475" w:type="dxa"/>
            <w:tcBorders>
              <w:top w:val="single" w:sz="8" w:space="0" w:color="auto"/>
              <w:left w:val="single" w:sz="8" w:space="0" w:color="auto"/>
              <w:bottom w:val="single" w:sz="8" w:space="0" w:color="auto"/>
              <w:right w:val="single" w:sz="8" w:space="0" w:color="auto"/>
            </w:tcBorders>
            <w:shd w:val="clear" w:color="000000" w:fill="548235"/>
            <w:noWrap/>
            <w:vAlign w:val="bottom"/>
            <w:hideMark/>
          </w:tcPr>
          <w:p w14:paraId="1B100EFC"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935" w:type="dxa"/>
            <w:tcBorders>
              <w:top w:val="single" w:sz="8" w:space="0" w:color="auto"/>
              <w:left w:val="nil"/>
              <w:bottom w:val="single" w:sz="8" w:space="0" w:color="auto"/>
              <w:right w:val="nil"/>
            </w:tcBorders>
            <w:shd w:val="clear" w:color="000000" w:fill="548235"/>
            <w:noWrap/>
            <w:vAlign w:val="bottom"/>
            <w:hideMark/>
          </w:tcPr>
          <w:p w14:paraId="521B9890"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x</w:t>
            </w:r>
          </w:p>
        </w:tc>
        <w:tc>
          <w:tcPr>
            <w:tcW w:w="1276" w:type="dxa"/>
            <w:tcBorders>
              <w:top w:val="single" w:sz="8" w:space="0" w:color="auto"/>
              <w:left w:val="single" w:sz="8" w:space="0" w:color="auto"/>
              <w:bottom w:val="single" w:sz="8" w:space="0" w:color="auto"/>
              <w:right w:val="single" w:sz="8" w:space="0" w:color="auto"/>
            </w:tcBorders>
            <w:shd w:val="clear" w:color="000000" w:fill="548235"/>
            <w:noWrap/>
            <w:vAlign w:val="bottom"/>
            <w:hideMark/>
          </w:tcPr>
          <w:p w14:paraId="07B89CF0"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single" w:sz="8" w:space="0" w:color="auto"/>
              <w:left w:val="nil"/>
              <w:bottom w:val="single" w:sz="8" w:space="0" w:color="auto"/>
              <w:right w:val="nil"/>
            </w:tcBorders>
            <w:shd w:val="clear" w:color="000000" w:fill="548235"/>
            <w:noWrap/>
            <w:vAlign w:val="bottom"/>
            <w:hideMark/>
          </w:tcPr>
          <w:p w14:paraId="506967BF"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559" w:type="dxa"/>
            <w:tcBorders>
              <w:top w:val="single" w:sz="8" w:space="0" w:color="auto"/>
              <w:left w:val="single" w:sz="8" w:space="0" w:color="auto"/>
              <w:bottom w:val="single" w:sz="8" w:space="0" w:color="auto"/>
              <w:right w:val="single" w:sz="8" w:space="0" w:color="auto"/>
            </w:tcBorders>
            <w:shd w:val="clear" w:color="000000" w:fill="548235"/>
            <w:noWrap/>
            <w:vAlign w:val="bottom"/>
            <w:hideMark/>
          </w:tcPr>
          <w:p w14:paraId="76BDEBF1"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r>
      <w:tr w:rsidR="00044922" w:rsidRPr="00A02098" w14:paraId="7FEAE70A" w14:textId="77777777" w:rsidTr="00833979">
        <w:trPr>
          <w:trHeight w:val="300"/>
        </w:trPr>
        <w:tc>
          <w:tcPr>
            <w:tcW w:w="3780" w:type="dxa"/>
            <w:tcBorders>
              <w:top w:val="nil"/>
              <w:left w:val="single" w:sz="8" w:space="0" w:color="auto"/>
              <w:bottom w:val="nil"/>
              <w:right w:val="single" w:sz="8" w:space="0" w:color="auto"/>
            </w:tcBorders>
            <w:shd w:val="clear" w:color="000000" w:fill="FFD966"/>
            <w:noWrap/>
            <w:vAlign w:val="bottom"/>
            <w:hideMark/>
          </w:tcPr>
          <w:p w14:paraId="0A062B3B"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E1-Set out control points</w:t>
            </w:r>
          </w:p>
        </w:tc>
        <w:tc>
          <w:tcPr>
            <w:tcW w:w="1313" w:type="dxa"/>
            <w:tcBorders>
              <w:top w:val="nil"/>
              <w:left w:val="nil"/>
              <w:bottom w:val="nil"/>
              <w:right w:val="nil"/>
            </w:tcBorders>
            <w:shd w:val="clear" w:color="000000" w:fill="FFC000"/>
            <w:noWrap/>
            <w:vAlign w:val="bottom"/>
            <w:hideMark/>
          </w:tcPr>
          <w:p w14:paraId="29B52591"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475" w:type="dxa"/>
            <w:tcBorders>
              <w:top w:val="nil"/>
              <w:left w:val="single" w:sz="8" w:space="0" w:color="auto"/>
              <w:bottom w:val="nil"/>
              <w:right w:val="single" w:sz="8" w:space="0" w:color="auto"/>
            </w:tcBorders>
            <w:shd w:val="clear" w:color="000000" w:fill="FFC000"/>
            <w:noWrap/>
            <w:vAlign w:val="bottom"/>
            <w:hideMark/>
          </w:tcPr>
          <w:p w14:paraId="256EE8D2"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935" w:type="dxa"/>
            <w:tcBorders>
              <w:top w:val="nil"/>
              <w:left w:val="nil"/>
              <w:bottom w:val="nil"/>
              <w:right w:val="nil"/>
            </w:tcBorders>
            <w:shd w:val="clear" w:color="000000" w:fill="FFC000"/>
            <w:noWrap/>
            <w:vAlign w:val="bottom"/>
            <w:hideMark/>
          </w:tcPr>
          <w:p w14:paraId="2AE67C29"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nil"/>
              <w:left w:val="single" w:sz="8" w:space="0" w:color="auto"/>
              <w:bottom w:val="nil"/>
              <w:right w:val="single" w:sz="8" w:space="0" w:color="auto"/>
            </w:tcBorders>
            <w:shd w:val="clear" w:color="000000" w:fill="FFC000"/>
            <w:noWrap/>
            <w:vAlign w:val="bottom"/>
            <w:hideMark/>
          </w:tcPr>
          <w:p w14:paraId="6735E963"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nil"/>
              <w:left w:val="nil"/>
              <w:bottom w:val="nil"/>
              <w:right w:val="nil"/>
            </w:tcBorders>
            <w:shd w:val="clear" w:color="000000" w:fill="FFC000"/>
            <w:noWrap/>
            <w:vAlign w:val="bottom"/>
            <w:hideMark/>
          </w:tcPr>
          <w:p w14:paraId="1A477985"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559" w:type="dxa"/>
            <w:tcBorders>
              <w:top w:val="nil"/>
              <w:left w:val="single" w:sz="8" w:space="0" w:color="auto"/>
              <w:bottom w:val="nil"/>
              <w:right w:val="single" w:sz="8" w:space="0" w:color="auto"/>
            </w:tcBorders>
            <w:shd w:val="clear" w:color="000000" w:fill="FFC000"/>
            <w:noWrap/>
            <w:vAlign w:val="bottom"/>
            <w:hideMark/>
          </w:tcPr>
          <w:p w14:paraId="430DB523"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x</w:t>
            </w:r>
          </w:p>
        </w:tc>
      </w:tr>
      <w:tr w:rsidR="00044922" w:rsidRPr="00A02098" w14:paraId="3C8CBD8E" w14:textId="77777777" w:rsidTr="00833979">
        <w:trPr>
          <w:trHeight w:val="300"/>
        </w:trPr>
        <w:tc>
          <w:tcPr>
            <w:tcW w:w="3780" w:type="dxa"/>
            <w:tcBorders>
              <w:top w:val="single" w:sz="8" w:space="0" w:color="auto"/>
              <w:left w:val="single" w:sz="8" w:space="0" w:color="auto"/>
              <w:bottom w:val="single" w:sz="8" w:space="0" w:color="auto"/>
              <w:right w:val="single" w:sz="8" w:space="0" w:color="auto"/>
            </w:tcBorders>
            <w:shd w:val="clear" w:color="000000" w:fill="FFD966"/>
            <w:noWrap/>
            <w:vAlign w:val="bottom"/>
            <w:hideMark/>
          </w:tcPr>
          <w:p w14:paraId="71AE56FA"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E2-Organise and control of compaction</w:t>
            </w:r>
          </w:p>
        </w:tc>
        <w:tc>
          <w:tcPr>
            <w:tcW w:w="1313" w:type="dxa"/>
            <w:tcBorders>
              <w:top w:val="single" w:sz="8" w:space="0" w:color="auto"/>
              <w:left w:val="nil"/>
              <w:bottom w:val="single" w:sz="8" w:space="0" w:color="auto"/>
              <w:right w:val="nil"/>
            </w:tcBorders>
            <w:shd w:val="clear" w:color="000000" w:fill="BDD7EE"/>
            <w:noWrap/>
            <w:vAlign w:val="bottom"/>
            <w:hideMark/>
          </w:tcPr>
          <w:p w14:paraId="484BA7D6"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475" w:type="dxa"/>
            <w:tcBorders>
              <w:top w:val="single" w:sz="8" w:space="0" w:color="auto"/>
              <w:left w:val="single" w:sz="8" w:space="0" w:color="auto"/>
              <w:bottom w:val="single" w:sz="8" w:space="0" w:color="auto"/>
              <w:right w:val="single" w:sz="8" w:space="0" w:color="auto"/>
            </w:tcBorders>
            <w:shd w:val="clear" w:color="000000" w:fill="BDD7EE"/>
            <w:noWrap/>
            <w:vAlign w:val="bottom"/>
            <w:hideMark/>
          </w:tcPr>
          <w:p w14:paraId="19728FB1"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935" w:type="dxa"/>
            <w:tcBorders>
              <w:top w:val="single" w:sz="8" w:space="0" w:color="auto"/>
              <w:left w:val="nil"/>
              <w:bottom w:val="single" w:sz="8" w:space="0" w:color="auto"/>
              <w:right w:val="nil"/>
            </w:tcBorders>
            <w:shd w:val="clear" w:color="000000" w:fill="BDD7EE"/>
            <w:noWrap/>
            <w:vAlign w:val="bottom"/>
            <w:hideMark/>
          </w:tcPr>
          <w:p w14:paraId="5AFF2FB3"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single" w:sz="8" w:space="0" w:color="auto"/>
              <w:left w:val="single" w:sz="8" w:space="0" w:color="auto"/>
              <w:bottom w:val="single" w:sz="8" w:space="0" w:color="auto"/>
              <w:right w:val="single" w:sz="8" w:space="0" w:color="auto"/>
            </w:tcBorders>
            <w:shd w:val="clear" w:color="000000" w:fill="BDD7EE"/>
            <w:noWrap/>
            <w:vAlign w:val="bottom"/>
            <w:hideMark/>
          </w:tcPr>
          <w:p w14:paraId="0AD5BAED"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x</w:t>
            </w:r>
          </w:p>
        </w:tc>
        <w:tc>
          <w:tcPr>
            <w:tcW w:w="1276" w:type="dxa"/>
            <w:tcBorders>
              <w:top w:val="single" w:sz="8" w:space="0" w:color="auto"/>
              <w:left w:val="nil"/>
              <w:bottom w:val="single" w:sz="8" w:space="0" w:color="auto"/>
              <w:right w:val="nil"/>
            </w:tcBorders>
            <w:shd w:val="clear" w:color="000000" w:fill="BDD7EE"/>
            <w:noWrap/>
            <w:vAlign w:val="bottom"/>
            <w:hideMark/>
          </w:tcPr>
          <w:p w14:paraId="4470C1DB"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559" w:type="dxa"/>
            <w:tcBorders>
              <w:top w:val="single" w:sz="8" w:space="0" w:color="auto"/>
              <w:left w:val="single" w:sz="8" w:space="0" w:color="auto"/>
              <w:bottom w:val="single" w:sz="8" w:space="0" w:color="auto"/>
              <w:right w:val="single" w:sz="8" w:space="0" w:color="auto"/>
            </w:tcBorders>
            <w:shd w:val="clear" w:color="000000" w:fill="BDD7EE"/>
            <w:noWrap/>
            <w:vAlign w:val="bottom"/>
            <w:hideMark/>
          </w:tcPr>
          <w:p w14:paraId="34C9CB65"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r>
      <w:tr w:rsidR="00044922" w:rsidRPr="00A02098" w14:paraId="037C88DF" w14:textId="77777777" w:rsidTr="00833979">
        <w:trPr>
          <w:trHeight w:val="300"/>
        </w:trPr>
        <w:tc>
          <w:tcPr>
            <w:tcW w:w="3780" w:type="dxa"/>
            <w:tcBorders>
              <w:top w:val="nil"/>
              <w:left w:val="single" w:sz="8" w:space="0" w:color="auto"/>
              <w:bottom w:val="nil"/>
              <w:right w:val="single" w:sz="8" w:space="0" w:color="auto"/>
            </w:tcBorders>
            <w:shd w:val="clear" w:color="000000" w:fill="FFD966"/>
            <w:noWrap/>
            <w:vAlign w:val="bottom"/>
            <w:hideMark/>
          </w:tcPr>
          <w:p w14:paraId="7E50BE95"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E3-Setting out</w:t>
            </w:r>
          </w:p>
        </w:tc>
        <w:tc>
          <w:tcPr>
            <w:tcW w:w="1313" w:type="dxa"/>
            <w:tcBorders>
              <w:top w:val="nil"/>
              <w:left w:val="nil"/>
              <w:bottom w:val="nil"/>
              <w:right w:val="nil"/>
            </w:tcBorders>
            <w:shd w:val="clear" w:color="000000" w:fill="0070C0"/>
            <w:noWrap/>
            <w:vAlign w:val="bottom"/>
            <w:hideMark/>
          </w:tcPr>
          <w:p w14:paraId="7AAC5DB3"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475" w:type="dxa"/>
            <w:tcBorders>
              <w:top w:val="nil"/>
              <w:left w:val="single" w:sz="8" w:space="0" w:color="auto"/>
              <w:bottom w:val="nil"/>
              <w:right w:val="single" w:sz="8" w:space="0" w:color="auto"/>
            </w:tcBorders>
            <w:shd w:val="clear" w:color="000000" w:fill="0070C0"/>
            <w:noWrap/>
            <w:vAlign w:val="bottom"/>
            <w:hideMark/>
          </w:tcPr>
          <w:p w14:paraId="41939ABB"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935" w:type="dxa"/>
            <w:tcBorders>
              <w:top w:val="nil"/>
              <w:left w:val="nil"/>
              <w:bottom w:val="nil"/>
              <w:right w:val="nil"/>
            </w:tcBorders>
            <w:shd w:val="clear" w:color="000000" w:fill="0070C0"/>
            <w:noWrap/>
            <w:vAlign w:val="bottom"/>
            <w:hideMark/>
          </w:tcPr>
          <w:p w14:paraId="56A3D7C4"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nil"/>
              <w:left w:val="single" w:sz="8" w:space="0" w:color="auto"/>
              <w:bottom w:val="nil"/>
              <w:right w:val="single" w:sz="8" w:space="0" w:color="auto"/>
            </w:tcBorders>
            <w:shd w:val="clear" w:color="000000" w:fill="0070C0"/>
            <w:noWrap/>
            <w:vAlign w:val="bottom"/>
            <w:hideMark/>
          </w:tcPr>
          <w:p w14:paraId="66996041"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nil"/>
              <w:left w:val="nil"/>
              <w:bottom w:val="nil"/>
              <w:right w:val="nil"/>
            </w:tcBorders>
            <w:shd w:val="clear" w:color="000000" w:fill="0070C0"/>
            <w:noWrap/>
            <w:vAlign w:val="bottom"/>
            <w:hideMark/>
          </w:tcPr>
          <w:p w14:paraId="250E8697"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x</w:t>
            </w:r>
          </w:p>
        </w:tc>
        <w:tc>
          <w:tcPr>
            <w:tcW w:w="1559" w:type="dxa"/>
            <w:tcBorders>
              <w:top w:val="nil"/>
              <w:left w:val="single" w:sz="8" w:space="0" w:color="auto"/>
              <w:bottom w:val="nil"/>
              <w:right w:val="single" w:sz="8" w:space="0" w:color="auto"/>
            </w:tcBorders>
            <w:shd w:val="clear" w:color="000000" w:fill="0070C0"/>
            <w:noWrap/>
            <w:vAlign w:val="bottom"/>
            <w:hideMark/>
          </w:tcPr>
          <w:p w14:paraId="394E14B0"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r>
      <w:tr w:rsidR="00044922" w:rsidRPr="00A02098" w14:paraId="1259A0A9" w14:textId="77777777" w:rsidTr="00833979">
        <w:trPr>
          <w:trHeight w:val="300"/>
        </w:trPr>
        <w:tc>
          <w:tcPr>
            <w:tcW w:w="3780" w:type="dxa"/>
            <w:tcBorders>
              <w:top w:val="single" w:sz="8" w:space="0" w:color="auto"/>
              <w:left w:val="single" w:sz="8" w:space="0" w:color="auto"/>
              <w:bottom w:val="single" w:sz="8" w:space="0" w:color="auto"/>
              <w:right w:val="single" w:sz="8" w:space="0" w:color="auto"/>
            </w:tcBorders>
            <w:shd w:val="clear" w:color="000000" w:fill="FFD966"/>
            <w:noWrap/>
            <w:vAlign w:val="bottom"/>
            <w:hideMark/>
          </w:tcPr>
          <w:p w14:paraId="5B9B79D3" w14:textId="77777777" w:rsidR="00833979" w:rsidRPr="00A02098" w:rsidRDefault="00833979" w:rsidP="00833979">
            <w:pPr>
              <w:spacing w:after="0" w:line="240" w:lineRule="auto"/>
              <w:rPr>
                <w:rFonts w:ascii="Calibri" w:eastAsia="Times New Roman" w:hAnsi="Calibri" w:cs="Calibri"/>
                <w:lang w:val="en-ZA" w:eastAsia="en-ZA"/>
              </w:rPr>
            </w:pPr>
            <w:r w:rsidRPr="00A02098">
              <w:rPr>
                <w:rFonts w:ascii="Calibri" w:eastAsia="Times New Roman" w:hAnsi="Calibri" w:cs="Calibri"/>
                <w:lang w:val="en-ZA" w:eastAsia="en-ZA"/>
              </w:rPr>
              <w:t>E4-</w:t>
            </w:r>
            <w:proofErr w:type="gramStart"/>
            <w:r w:rsidRPr="00A02098">
              <w:rPr>
                <w:rFonts w:ascii="Calibri" w:eastAsia="Times New Roman" w:hAnsi="Calibri" w:cs="Calibri"/>
                <w:lang w:val="en-ZA" w:eastAsia="en-ZA"/>
              </w:rPr>
              <w:t>Install road</w:t>
            </w:r>
            <w:proofErr w:type="gramEnd"/>
            <w:r w:rsidRPr="00A02098">
              <w:rPr>
                <w:rFonts w:ascii="Calibri" w:eastAsia="Times New Roman" w:hAnsi="Calibri" w:cs="Calibri"/>
                <w:lang w:val="en-ZA" w:eastAsia="en-ZA"/>
              </w:rPr>
              <w:t xml:space="preserve"> stud</w:t>
            </w:r>
          </w:p>
        </w:tc>
        <w:tc>
          <w:tcPr>
            <w:tcW w:w="1313" w:type="dxa"/>
            <w:tcBorders>
              <w:top w:val="single" w:sz="8" w:space="0" w:color="auto"/>
              <w:left w:val="nil"/>
              <w:bottom w:val="single" w:sz="8" w:space="0" w:color="auto"/>
              <w:right w:val="nil"/>
            </w:tcBorders>
            <w:shd w:val="clear" w:color="000000" w:fill="C00000"/>
            <w:noWrap/>
            <w:vAlign w:val="bottom"/>
            <w:hideMark/>
          </w:tcPr>
          <w:p w14:paraId="769D70EF"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475" w:type="dxa"/>
            <w:tcBorders>
              <w:top w:val="single" w:sz="8" w:space="0" w:color="auto"/>
              <w:left w:val="single" w:sz="8" w:space="0" w:color="auto"/>
              <w:bottom w:val="single" w:sz="8" w:space="0" w:color="auto"/>
              <w:right w:val="single" w:sz="8" w:space="0" w:color="auto"/>
            </w:tcBorders>
            <w:shd w:val="clear" w:color="000000" w:fill="C00000"/>
            <w:noWrap/>
            <w:vAlign w:val="bottom"/>
            <w:hideMark/>
          </w:tcPr>
          <w:p w14:paraId="11028680"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935" w:type="dxa"/>
            <w:tcBorders>
              <w:top w:val="single" w:sz="8" w:space="0" w:color="auto"/>
              <w:left w:val="nil"/>
              <w:bottom w:val="single" w:sz="8" w:space="0" w:color="auto"/>
              <w:right w:val="nil"/>
            </w:tcBorders>
            <w:shd w:val="clear" w:color="000000" w:fill="C00000"/>
            <w:noWrap/>
            <w:vAlign w:val="bottom"/>
            <w:hideMark/>
          </w:tcPr>
          <w:p w14:paraId="28EE91C7"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single" w:sz="8" w:space="0" w:color="auto"/>
              <w:left w:val="single" w:sz="8" w:space="0" w:color="auto"/>
              <w:bottom w:val="single" w:sz="8" w:space="0" w:color="auto"/>
              <w:right w:val="single" w:sz="8" w:space="0" w:color="auto"/>
            </w:tcBorders>
            <w:shd w:val="clear" w:color="000000" w:fill="C00000"/>
            <w:noWrap/>
            <w:vAlign w:val="bottom"/>
            <w:hideMark/>
          </w:tcPr>
          <w:p w14:paraId="635B3863"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276" w:type="dxa"/>
            <w:tcBorders>
              <w:top w:val="single" w:sz="8" w:space="0" w:color="auto"/>
              <w:left w:val="nil"/>
              <w:bottom w:val="single" w:sz="8" w:space="0" w:color="auto"/>
              <w:right w:val="nil"/>
            </w:tcBorders>
            <w:shd w:val="clear" w:color="000000" w:fill="C00000"/>
            <w:noWrap/>
            <w:vAlign w:val="bottom"/>
            <w:hideMark/>
          </w:tcPr>
          <w:p w14:paraId="3D8F178A"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 </w:t>
            </w:r>
          </w:p>
        </w:tc>
        <w:tc>
          <w:tcPr>
            <w:tcW w:w="1559" w:type="dxa"/>
            <w:tcBorders>
              <w:top w:val="single" w:sz="8" w:space="0" w:color="auto"/>
              <w:left w:val="single" w:sz="8" w:space="0" w:color="auto"/>
              <w:bottom w:val="single" w:sz="8" w:space="0" w:color="auto"/>
              <w:right w:val="single" w:sz="8" w:space="0" w:color="auto"/>
            </w:tcBorders>
            <w:shd w:val="clear" w:color="000000" w:fill="C00000"/>
            <w:noWrap/>
            <w:vAlign w:val="bottom"/>
            <w:hideMark/>
          </w:tcPr>
          <w:p w14:paraId="3586E05A"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x</w:t>
            </w:r>
          </w:p>
        </w:tc>
      </w:tr>
      <w:tr w:rsidR="00044922" w:rsidRPr="00A02098" w14:paraId="6D2522B2" w14:textId="77777777" w:rsidTr="00833979">
        <w:trPr>
          <w:trHeight w:val="300"/>
        </w:trPr>
        <w:tc>
          <w:tcPr>
            <w:tcW w:w="3780" w:type="dxa"/>
            <w:tcBorders>
              <w:top w:val="nil"/>
              <w:left w:val="nil"/>
              <w:bottom w:val="nil"/>
              <w:right w:val="nil"/>
            </w:tcBorders>
            <w:shd w:val="clear" w:color="auto" w:fill="auto"/>
            <w:noWrap/>
            <w:vAlign w:val="bottom"/>
            <w:hideMark/>
          </w:tcPr>
          <w:p w14:paraId="13751D35" w14:textId="77777777" w:rsidR="00833979" w:rsidRPr="00A02098" w:rsidRDefault="00833979" w:rsidP="00833979">
            <w:pPr>
              <w:spacing w:after="0" w:line="240" w:lineRule="auto"/>
              <w:jc w:val="center"/>
              <w:rPr>
                <w:rFonts w:ascii="Calibri" w:eastAsia="Times New Roman" w:hAnsi="Calibri" w:cs="Calibri"/>
                <w:lang w:val="en-ZA" w:eastAsia="en-ZA"/>
              </w:rPr>
            </w:pPr>
          </w:p>
        </w:tc>
        <w:tc>
          <w:tcPr>
            <w:tcW w:w="1313" w:type="dxa"/>
            <w:tcBorders>
              <w:top w:val="nil"/>
              <w:left w:val="nil"/>
              <w:bottom w:val="nil"/>
              <w:right w:val="nil"/>
            </w:tcBorders>
            <w:shd w:val="clear" w:color="auto" w:fill="auto"/>
            <w:noWrap/>
            <w:vAlign w:val="bottom"/>
            <w:hideMark/>
          </w:tcPr>
          <w:p w14:paraId="0EEE3B5F" w14:textId="77777777" w:rsidR="00833979" w:rsidRPr="00A02098" w:rsidRDefault="00833979" w:rsidP="00833979">
            <w:pPr>
              <w:spacing w:after="0" w:line="240" w:lineRule="auto"/>
              <w:rPr>
                <w:rFonts w:ascii="Times New Roman" w:eastAsia="Times New Roman" w:hAnsi="Times New Roman" w:cs="Times New Roman"/>
                <w:sz w:val="20"/>
                <w:szCs w:val="20"/>
                <w:lang w:val="en-ZA" w:eastAsia="en-ZA"/>
              </w:rPr>
            </w:pPr>
          </w:p>
        </w:tc>
        <w:tc>
          <w:tcPr>
            <w:tcW w:w="1475" w:type="dxa"/>
            <w:tcBorders>
              <w:top w:val="nil"/>
              <w:left w:val="nil"/>
              <w:bottom w:val="nil"/>
              <w:right w:val="nil"/>
            </w:tcBorders>
            <w:shd w:val="clear" w:color="auto" w:fill="auto"/>
            <w:noWrap/>
            <w:vAlign w:val="bottom"/>
            <w:hideMark/>
          </w:tcPr>
          <w:p w14:paraId="64685911" w14:textId="77777777" w:rsidR="00833979" w:rsidRPr="00A02098" w:rsidRDefault="00833979" w:rsidP="00833979">
            <w:pPr>
              <w:spacing w:after="0" w:line="240" w:lineRule="auto"/>
              <w:rPr>
                <w:rFonts w:ascii="Times New Roman" w:eastAsia="Times New Roman" w:hAnsi="Times New Roman" w:cs="Times New Roman"/>
                <w:sz w:val="20"/>
                <w:szCs w:val="20"/>
                <w:lang w:val="en-ZA" w:eastAsia="en-ZA"/>
              </w:rPr>
            </w:pPr>
          </w:p>
        </w:tc>
        <w:tc>
          <w:tcPr>
            <w:tcW w:w="935" w:type="dxa"/>
            <w:tcBorders>
              <w:top w:val="nil"/>
              <w:left w:val="nil"/>
              <w:bottom w:val="nil"/>
              <w:right w:val="nil"/>
            </w:tcBorders>
            <w:shd w:val="clear" w:color="auto" w:fill="auto"/>
            <w:noWrap/>
            <w:vAlign w:val="bottom"/>
            <w:hideMark/>
          </w:tcPr>
          <w:p w14:paraId="122DCBCD" w14:textId="77777777" w:rsidR="00833979" w:rsidRPr="00A02098" w:rsidRDefault="00833979" w:rsidP="00833979">
            <w:pPr>
              <w:spacing w:after="0" w:line="240" w:lineRule="auto"/>
              <w:rPr>
                <w:rFonts w:ascii="Times New Roman" w:eastAsia="Times New Roman" w:hAnsi="Times New Roman" w:cs="Times New Roman"/>
                <w:sz w:val="20"/>
                <w:szCs w:val="20"/>
                <w:lang w:val="en-ZA" w:eastAsia="en-ZA"/>
              </w:rPr>
            </w:pPr>
          </w:p>
        </w:tc>
        <w:tc>
          <w:tcPr>
            <w:tcW w:w="1276" w:type="dxa"/>
            <w:tcBorders>
              <w:top w:val="nil"/>
              <w:left w:val="nil"/>
              <w:bottom w:val="nil"/>
              <w:right w:val="nil"/>
            </w:tcBorders>
            <w:shd w:val="clear" w:color="auto" w:fill="auto"/>
            <w:noWrap/>
            <w:vAlign w:val="bottom"/>
            <w:hideMark/>
          </w:tcPr>
          <w:p w14:paraId="01F03D29" w14:textId="77777777" w:rsidR="00833979" w:rsidRPr="00A02098" w:rsidRDefault="00833979" w:rsidP="00833979">
            <w:pPr>
              <w:spacing w:after="0" w:line="240" w:lineRule="auto"/>
              <w:rPr>
                <w:rFonts w:ascii="Times New Roman" w:eastAsia="Times New Roman" w:hAnsi="Times New Roman" w:cs="Times New Roman"/>
                <w:sz w:val="20"/>
                <w:szCs w:val="20"/>
                <w:lang w:val="en-ZA" w:eastAsia="en-ZA"/>
              </w:rPr>
            </w:pPr>
          </w:p>
        </w:tc>
        <w:tc>
          <w:tcPr>
            <w:tcW w:w="1276" w:type="dxa"/>
            <w:tcBorders>
              <w:top w:val="nil"/>
              <w:left w:val="nil"/>
              <w:bottom w:val="nil"/>
              <w:right w:val="nil"/>
            </w:tcBorders>
            <w:shd w:val="clear" w:color="auto" w:fill="auto"/>
            <w:noWrap/>
            <w:vAlign w:val="bottom"/>
            <w:hideMark/>
          </w:tcPr>
          <w:p w14:paraId="7866FE85" w14:textId="77777777" w:rsidR="00833979" w:rsidRPr="00A02098" w:rsidRDefault="00833979" w:rsidP="00833979">
            <w:pPr>
              <w:spacing w:after="0" w:line="240" w:lineRule="auto"/>
              <w:rPr>
                <w:rFonts w:ascii="Times New Roman" w:eastAsia="Times New Roman" w:hAnsi="Times New Roman" w:cs="Times New Roman"/>
                <w:sz w:val="20"/>
                <w:szCs w:val="20"/>
                <w:lang w:val="en-ZA" w:eastAsia="en-ZA"/>
              </w:rPr>
            </w:pPr>
          </w:p>
        </w:tc>
        <w:tc>
          <w:tcPr>
            <w:tcW w:w="1559" w:type="dxa"/>
            <w:tcBorders>
              <w:top w:val="nil"/>
              <w:left w:val="nil"/>
              <w:bottom w:val="nil"/>
              <w:right w:val="nil"/>
            </w:tcBorders>
            <w:shd w:val="clear" w:color="auto" w:fill="auto"/>
            <w:noWrap/>
            <w:vAlign w:val="bottom"/>
            <w:hideMark/>
          </w:tcPr>
          <w:p w14:paraId="223F301A" w14:textId="77777777" w:rsidR="00833979" w:rsidRPr="00A02098" w:rsidRDefault="00833979" w:rsidP="00833979">
            <w:pPr>
              <w:spacing w:after="0" w:line="240" w:lineRule="auto"/>
              <w:rPr>
                <w:rFonts w:ascii="Times New Roman" w:eastAsia="Times New Roman" w:hAnsi="Times New Roman" w:cs="Times New Roman"/>
                <w:sz w:val="20"/>
                <w:szCs w:val="20"/>
                <w:lang w:val="en-ZA" w:eastAsia="en-ZA"/>
              </w:rPr>
            </w:pPr>
          </w:p>
        </w:tc>
      </w:tr>
      <w:tr w:rsidR="00044922" w:rsidRPr="00A02098" w14:paraId="32E6CB9C" w14:textId="77777777" w:rsidTr="00833979">
        <w:trPr>
          <w:trHeight w:val="300"/>
        </w:trPr>
        <w:tc>
          <w:tcPr>
            <w:tcW w:w="3780" w:type="dxa"/>
            <w:tcBorders>
              <w:top w:val="nil"/>
              <w:left w:val="nil"/>
              <w:bottom w:val="nil"/>
              <w:right w:val="nil"/>
            </w:tcBorders>
            <w:shd w:val="clear" w:color="000000" w:fill="FFD966"/>
            <w:noWrap/>
            <w:vAlign w:val="bottom"/>
            <w:hideMark/>
          </w:tcPr>
          <w:p w14:paraId="44B0EAEB" w14:textId="77777777" w:rsidR="00833979" w:rsidRPr="00A02098" w:rsidRDefault="00833979" w:rsidP="00833979">
            <w:pPr>
              <w:spacing w:after="0" w:line="240" w:lineRule="auto"/>
              <w:jc w:val="right"/>
              <w:rPr>
                <w:rFonts w:ascii="Calibri" w:eastAsia="Times New Roman" w:hAnsi="Calibri" w:cs="Calibri"/>
                <w:lang w:val="en-ZA" w:eastAsia="en-ZA"/>
              </w:rPr>
            </w:pPr>
            <w:r w:rsidRPr="00A02098">
              <w:rPr>
                <w:rFonts w:ascii="Calibri" w:eastAsia="Times New Roman" w:hAnsi="Calibri" w:cs="Calibri"/>
                <w:lang w:val="en-ZA" w:eastAsia="en-ZA"/>
              </w:rPr>
              <w:t>SUM</w:t>
            </w:r>
          </w:p>
        </w:tc>
        <w:tc>
          <w:tcPr>
            <w:tcW w:w="1313" w:type="dxa"/>
            <w:tcBorders>
              <w:top w:val="single" w:sz="8" w:space="0" w:color="auto"/>
              <w:left w:val="single" w:sz="8" w:space="0" w:color="auto"/>
              <w:bottom w:val="single" w:sz="8" w:space="0" w:color="auto"/>
              <w:right w:val="nil"/>
            </w:tcBorders>
            <w:shd w:val="clear" w:color="000000" w:fill="FFF2CC"/>
            <w:noWrap/>
            <w:vAlign w:val="bottom"/>
            <w:hideMark/>
          </w:tcPr>
          <w:p w14:paraId="523114B5" w14:textId="683E6BED" w:rsidR="00833979" w:rsidRPr="00A02098" w:rsidRDefault="00E75015"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1</w:t>
            </w:r>
          </w:p>
        </w:tc>
        <w:tc>
          <w:tcPr>
            <w:tcW w:w="1475" w:type="dxa"/>
            <w:tcBorders>
              <w:top w:val="single" w:sz="8" w:space="0" w:color="auto"/>
              <w:left w:val="single" w:sz="8" w:space="0" w:color="auto"/>
              <w:bottom w:val="single" w:sz="8" w:space="0" w:color="auto"/>
              <w:right w:val="single" w:sz="8" w:space="0" w:color="auto"/>
            </w:tcBorders>
            <w:shd w:val="clear" w:color="000000" w:fill="FFF2CC"/>
            <w:noWrap/>
            <w:vAlign w:val="bottom"/>
            <w:hideMark/>
          </w:tcPr>
          <w:p w14:paraId="3FF44DB4"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2</w:t>
            </w:r>
          </w:p>
        </w:tc>
        <w:tc>
          <w:tcPr>
            <w:tcW w:w="935" w:type="dxa"/>
            <w:tcBorders>
              <w:top w:val="single" w:sz="8" w:space="0" w:color="auto"/>
              <w:left w:val="nil"/>
              <w:bottom w:val="single" w:sz="8" w:space="0" w:color="auto"/>
              <w:right w:val="nil"/>
            </w:tcBorders>
            <w:shd w:val="clear" w:color="000000" w:fill="FFF2CC"/>
            <w:noWrap/>
            <w:vAlign w:val="bottom"/>
            <w:hideMark/>
          </w:tcPr>
          <w:p w14:paraId="1A55C617"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3</w:t>
            </w:r>
          </w:p>
        </w:tc>
        <w:tc>
          <w:tcPr>
            <w:tcW w:w="1276" w:type="dxa"/>
            <w:tcBorders>
              <w:top w:val="single" w:sz="8" w:space="0" w:color="auto"/>
              <w:left w:val="single" w:sz="8" w:space="0" w:color="auto"/>
              <w:bottom w:val="single" w:sz="8" w:space="0" w:color="auto"/>
              <w:right w:val="single" w:sz="8" w:space="0" w:color="auto"/>
            </w:tcBorders>
            <w:shd w:val="clear" w:color="000000" w:fill="FFF2CC"/>
            <w:noWrap/>
            <w:vAlign w:val="bottom"/>
            <w:hideMark/>
          </w:tcPr>
          <w:p w14:paraId="679D0FB5"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1</w:t>
            </w:r>
          </w:p>
        </w:tc>
        <w:tc>
          <w:tcPr>
            <w:tcW w:w="1276" w:type="dxa"/>
            <w:tcBorders>
              <w:top w:val="single" w:sz="8" w:space="0" w:color="auto"/>
              <w:left w:val="nil"/>
              <w:bottom w:val="single" w:sz="8" w:space="0" w:color="auto"/>
              <w:right w:val="single" w:sz="8" w:space="0" w:color="auto"/>
            </w:tcBorders>
            <w:shd w:val="clear" w:color="000000" w:fill="FFF2CC"/>
            <w:noWrap/>
            <w:vAlign w:val="bottom"/>
            <w:hideMark/>
          </w:tcPr>
          <w:p w14:paraId="0F708B2B"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1</w:t>
            </w:r>
          </w:p>
        </w:tc>
        <w:tc>
          <w:tcPr>
            <w:tcW w:w="1559" w:type="dxa"/>
            <w:tcBorders>
              <w:top w:val="single" w:sz="8" w:space="0" w:color="auto"/>
              <w:left w:val="nil"/>
              <w:bottom w:val="single" w:sz="8" w:space="0" w:color="auto"/>
              <w:right w:val="single" w:sz="8" w:space="0" w:color="auto"/>
            </w:tcBorders>
            <w:shd w:val="clear" w:color="000000" w:fill="FFF2CC"/>
            <w:noWrap/>
            <w:vAlign w:val="bottom"/>
            <w:hideMark/>
          </w:tcPr>
          <w:p w14:paraId="6B97A020" w14:textId="77777777" w:rsidR="00833979" w:rsidRPr="00A02098" w:rsidRDefault="00833979" w:rsidP="00833979">
            <w:pPr>
              <w:spacing w:after="0" w:line="240" w:lineRule="auto"/>
              <w:jc w:val="center"/>
              <w:rPr>
                <w:rFonts w:ascii="Calibri" w:eastAsia="Times New Roman" w:hAnsi="Calibri" w:cs="Calibri"/>
                <w:lang w:val="en-ZA" w:eastAsia="en-ZA"/>
              </w:rPr>
            </w:pPr>
            <w:r w:rsidRPr="00A02098">
              <w:rPr>
                <w:rFonts w:ascii="Calibri" w:eastAsia="Times New Roman" w:hAnsi="Calibri" w:cs="Calibri"/>
                <w:lang w:val="en-ZA" w:eastAsia="en-ZA"/>
              </w:rPr>
              <w:t>2</w:t>
            </w:r>
          </w:p>
        </w:tc>
      </w:tr>
    </w:tbl>
    <w:p w14:paraId="28FCB1BB" w14:textId="77777777" w:rsidR="00F038CA" w:rsidRPr="00A02098" w:rsidRDefault="00F038CA" w:rsidP="003C20E9">
      <w:pPr>
        <w:pStyle w:val="1Para"/>
        <w:ind w:firstLine="0"/>
      </w:pPr>
    </w:p>
    <w:p w14:paraId="6344E0B6" w14:textId="5C7C1119" w:rsidR="009032BE" w:rsidRPr="00A02098" w:rsidRDefault="009032BE" w:rsidP="003C20E9">
      <w:pPr>
        <w:pStyle w:val="1Para"/>
        <w:ind w:firstLine="0"/>
      </w:pPr>
    </w:p>
    <w:p w14:paraId="1CC4877B" w14:textId="70E17946" w:rsidR="008D26B9" w:rsidRPr="00A02098" w:rsidRDefault="0035630B" w:rsidP="00AA1252">
      <w:pPr>
        <w:rPr>
          <w:sz w:val="24"/>
          <w:szCs w:val="24"/>
        </w:rPr>
      </w:pPr>
      <w:r w:rsidRPr="00A02098">
        <w:rPr>
          <w:sz w:val="24"/>
          <w:szCs w:val="24"/>
        </w:rPr>
        <w:lastRenderedPageBreak/>
        <w:t>Considering Figure 4</w:t>
      </w:r>
      <w:r w:rsidR="00861545" w:rsidRPr="00A02098">
        <w:rPr>
          <w:sz w:val="24"/>
          <w:szCs w:val="24"/>
        </w:rPr>
        <w:t xml:space="preserve"> below who portrays NQF level 3 descriptors in comparison with Blooms taxonomy. It is evident that</w:t>
      </w:r>
      <w:r w:rsidRPr="00A02098">
        <w:rPr>
          <w:sz w:val="24"/>
          <w:szCs w:val="24"/>
        </w:rPr>
        <w:t xml:space="preserve"> </w:t>
      </w:r>
      <w:r w:rsidR="001510AF" w:rsidRPr="00A02098">
        <w:rPr>
          <w:sz w:val="24"/>
          <w:szCs w:val="24"/>
        </w:rPr>
        <w:t xml:space="preserve">there is a </w:t>
      </w:r>
      <w:r w:rsidR="00E75015" w:rsidRPr="00A02098">
        <w:rPr>
          <w:sz w:val="24"/>
          <w:szCs w:val="24"/>
        </w:rPr>
        <w:t xml:space="preserve">roughly even </w:t>
      </w:r>
      <w:r w:rsidR="001510AF" w:rsidRPr="00A02098">
        <w:rPr>
          <w:sz w:val="24"/>
          <w:szCs w:val="24"/>
        </w:rPr>
        <w:t xml:space="preserve">balance of all the Blooms taxonomy cognitive level across the SAQA level 3 descriptors. This means that construction roadworks SLP </w:t>
      </w:r>
      <w:r w:rsidR="00B270A3" w:rsidRPr="00A02098">
        <w:rPr>
          <w:sz w:val="24"/>
          <w:szCs w:val="24"/>
        </w:rPr>
        <w:t xml:space="preserve">is designed to enhance students’ </w:t>
      </w:r>
      <w:r w:rsidR="00AC56CA" w:rsidRPr="00A02098">
        <w:rPr>
          <w:sz w:val="24"/>
          <w:szCs w:val="24"/>
        </w:rPr>
        <w:t>knowledge to be able to address</w:t>
      </w:r>
      <w:r w:rsidR="00B270A3" w:rsidRPr="00A02098">
        <w:rPr>
          <w:sz w:val="24"/>
          <w:szCs w:val="24"/>
        </w:rPr>
        <w:t xml:space="preserve"> all levels of Bloom</w:t>
      </w:r>
      <w:r w:rsidR="00E75015" w:rsidRPr="00A02098">
        <w:rPr>
          <w:sz w:val="24"/>
          <w:szCs w:val="24"/>
        </w:rPr>
        <w:t>’</w:t>
      </w:r>
      <w:r w:rsidR="00B270A3" w:rsidRPr="00A02098">
        <w:rPr>
          <w:sz w:val="24"/>
          <w:szCs w:val="24"/>
        </w:rPr>
        <w:t>s taxonomy.</w:t>
      </w:r>
      <w:r w:rsidR="0084478B" w:rsidRPr="00A02098">
        <w:rPr>
          <w:sz w:val="24"/>
          <w:szCs w:val="24"/>
        </w:rPr>
        <w:t xml:space="preserve"> Aligning a construction roadworks Student Learning </w:t>
      </w:r>
      <w:proofErr w:type="spellStart"/>
      <w:r w:rsidR="0084478B" w:rsidRPr="00A02098">
        <w:rPr>
          <w:sz w:val="24"/>
          <w:szCs w:val="24"/>
        </w:rPr>
        <w:t>Programme</w:t>
      </w:r>
      <w:proofErr w:type="spellEnd"/>
      <w:r w:rsidR="0084478B" w:rsidRPr="00A02098">
        <w:rPr>
          <w:sz w:val="24"/>
          <w:szCs w:val="24"/>
        </w:rPr>
        <w:t xml:space="preserve"> (SLP) with a balanced distribution of Bloom's Taxonomy cognitive levels across the South African Qualifications Authority (SAQA) Level 3 descriptors is an effective approach to enrich students' knowledge and capabilities.</w:t>
      </w:r>
    </w:p>
    <w:p w14:paraId="065E9D37" w14:textId="7532383C" w:rsidR="000607F3" w:rsidRPr="00A02098" w:rsidRDefault="00AA1252" w:rsidP="008D26B9">
      <w:pPr>
        <w:rPr>
          <w:lang w:val="en-CA"/>
        </w:rPr>
      </w:pPr>
      <w:r w:rsidRPr="00A02098">
        <w:rPr>
          <w:noProof/>
          <w:lang w:val="en-ZA" w:eastAsia="en-ZA"/>
        </w:rPr>
        <mc:AlternateContent>
          <mc:Choice Requires="wps">
            <w:drawing>
              <wp:anchor distT="0" distB="0" distL="114300" distR="114300" simplePos="0" relativeHeight="251673600" behindDoc="0" locked="0" layoutInCell="1" allowOverlap="1" wp14:anchorId="701B62E0" wp14:editId="482ABAF9">
                <wp:simplePos x="0" y="0"/>
                <wp:positionH relativeFrom="margin">
                  <wp:posOffset>-525780</wp:posOffset>
                </wp:positionH>
                <wp:positionV relativeFrom="paragraph">
                  <wp:posOffset>86995</wp:posOffset>
                </wp:positionV>
                <wp:extent cx="6071191" cy="3338623"/>
                <wp:effectExtent l="0" t="0" r="0" b="0"/>
                <wp:wrapNone/>
                <wp:docPr id="12" name="Text Box 12"/>
                <wp:cNvGraphicFramePr/>
                <a:graphic xmlns:a="http://schemas.openxmlformats.org/drawingml/2006/main">
                  <a:graphicData uri="http://schemas.microsoft.com/office/word/2010/wordprocessingShape">
                    <wps:wsp>
                      <wps:cNvSpPr txBox="1"/>
                      <wps:spPr>
                        <a:xfrm>
                          <a:off x="0" y="0"/>
                          <a:ext cx="6071191" cy="3338623"/>
                        </a:xfrm>
                        <a:prstGeom prst="rect">
                          <a:avLst/>
                        </a:prstGeom>
                        <a:noFill/>
                        <a:ln>
                          <a:noFill/>
                        </a:ln>
                      </wps:spPr>
                      <wps:txbx>
                        <w:txbxContent>
                          <w:p w14:paraId="400481CD" w14:textId="77777777" w:rsidR="00FD2461" w:rsidRDefault="00FD2461" w:rsidP="009A318F">
                            <w:pPr>
                              <w:keepNext/>
                              <w:jc w:val="center"/>
                            </w:pPr>
                            <w:r>
                              <w:rPr>
                                <w:noProof/>
                                <w:lang w:val="en-ZA" w:eastAsia="en-ZA"/>
                              </w:rPr>
                              <w:drawing>
                                <wp:inline distT="0" distB="0" distL="0" distR="0" wp14:anchorId="4CF41224" wp14:editId="46F26BA4">
                                  <wp:extent cx="4572000" cy="274320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7F46294" w14:textId="2AAEE446" w:rsidR="00FD2461" w:rsidRDefault="00FD2461" w:rsidP="009A318F">
                            <w:pPr>
                              <w:pStyle w:val="Caption"/>
                              <w:jc w:val="center"/>
                            </w:pPr>
                            <w:r>
                              <w:t xml:space="preserve">Figure </w:t>
                            </w:r>
                            <w:fldSimple w:instr=" SEQ Figure \* ARABIC ">
                              <w:r>
                                <w:rPr>
                                  <w:noProof/>
                                </w:rPr>
                                <w:t>4</w:t>
                              </w:r>
                            </w:fldSimple>
                            <w:r>
                              <w:t xml:space="preserve"> SAQA level descriptors for construction roadworks SLP (NQF LEVEL 3) against Blooms taxonomy</w:t>
                            </w:r>
                          </w:p>
                          <w:p w14:paraId="4168E089" w14:textId="2D3AB37D" w:rsidR="00FD2461" w:rsidRPr="008D26B9" w:rsidRDefault="00FD2461" w:rsidP="008D26B9">
                            <w:pPr>
                              <w:jc w:val="center"/>
                              <w:rPr>
                                <w:color w:val="000000" w:themeColor="text1"/>
                                <w:sz w:val="72"/>
                                <w:szCs w:val="72"/>
                                <w:lang w:val="en-C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B62E0" id="Text Box 12" o:spid="_x0000_s1032" type="#_x0000_t202" style="position:absolute;margin-left:-41.4pt;margin-top:6.85pt;width:478.05pt;height:262.9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" filled="f" stroked="f">
                <v:textbox>
                  <w:txbxContent>
                    <w:p w14:paraId="400481CD" w14:textId="77777777" w:rsidR="00FD2461" w:rsidRDefault="00FD2461" w:rsidP="009A318F">
                      <w:pPr>
                        <w:keepNext/>
                        <w:jc w:val="center"/>
                      </w:pPr>
                      <w:r>
                        <w:rPr>
                          <w:noProof/>
                          <w:lang w:val="en-ZA" w:eastAsia="en-ZA"/>
                        </w:rPr>
                        <w:drawing>
                          <wp:inline distT="0" distB="0" distL="0" distR="0" wp14:anchorId="4CF41224" wp14:editId="46F26BA4">
                            <wp:extent cx="4572000" cy="274320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7F46294" w14:textId="2AAEE446" w:rsidR="00FD2461" w:rsidRDefault="00FD2461" w:rsidP="009A318F">
                      <w:pPr>
                        <w:pStyle w:val="Caption"/>
                        <w:jc w:val="center"/>
                      </w:pPr>
                      <w:r>
                        <w:t xml:space="preserve">Figure </w:t>
                      </w:r>
                      <w:fldSimple w:instr=" SEQ Figure \* ARABIC ">
                        <w:r>
                          <w:rPr>
                            <w:noProof/>
                          </w:rPr>
                          <w:t>4</w:t>
                        </w:r>
                      </w:fldSimple>
                      <w:r>
                        <w:t xml:space="preserve"> SAQA level descriptors for construction roadworks SLP (NQF LEVEL 3) against Blooms taxonomy</w:t>
                      </w:r>
                    </w:p>
                    <w:p w14:paraId="4168E089" w14:textId="2D3AB37D" w:rsidR="00FD2461" w:rsidRPr="008D26B9" w:rsidRDefault="00FD2461" w:rsidP="008D26B9">
                      <w:pPr>
                        <w:jc w:val="center"/>
                        <w:rPr>
                          <w:color w:val="000000" w:themeColor="text1"/>
                          <w:sz w:val="72"/>
                          <w:szCs w:val="72"/>
                          <w:lang w:val="en-C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shape>
            </w:pict>
          </mc:Fallback>
        </mc:AlternateContent>
      </w:r>
    </w:p>
    <w:p w14:paraId="0E1407C9" w14:textId="77777777" w:rsidR="000607F3" w:rsidRPr="00A02098" w:rsidRDefault="000607F3" w:rsidP="008D26B9">
      <w:pPr>
        <w:rPr>
          <w:lang w:val="en-CA"/>
        </w:rPr>
      </w:pPr>
    </w:p>
    <w:p w14:paraId="39E49EFB" w14:textId="77777777" w:rsidR="000607F3" w:rsidRPr="00A02098" w:rsidRDefault="000607F3" w:rsidP="008D26B9">
      <w:pPr>
        <w:rPr>
          <w:lang w:val="en-CA"/>
        </w:rPr>
      </w:pPr>
    </w:p>
    <w:p w14:paraId="22BEECB5" w14:textId="77777777" w:rsidR="000607F3" w:rsidRPr="00A02098" w:rsidRDefault="000607F3" w:rsidP="008D26B9">
      <w:pPr>
        <w:rPr>
          <w:lang w:val="en-CA"/>
        </w:rPr>
      </w:pPr>
    </w:p>
    <w:p w14:paraId="6A74623F" w14:textId="77777777" w:rsidR="000607F3" w:rsidRPr="00A02098" w:rsidRDefault="000607F3" w:rsidP="008D26B9">
      <w:pPr>
        <w:rPr>
          <w:lang w:val="en-CA"/>
        </w:rPr>
      </w:pPr>
    </w:p>
    <w:p w14:paraId="4E34F55C" w14:textId="77777777" w:rsidR="000607F3" w:rsidRPr="00A02098" w:rsidRDefault="000607F3" w:rsidP="008D26B9">
      <w:pPr>
        <w:rPr>
          <w:lang w:val="en-CA"/>
        </w:rPr>
      </w:pPr>
    </w:p>
    <w:p w14:paraId="6EC067B8" w14:textId="77777777" w:rsidR="000607F3" w:rsidRPr="00A02098" w:rsidRDefault="000607F3" w:rsidP="008D26B9">
      <w:pPr>
        <w:rPr>
          <w:lang w:val="en-CA"/>
        </w:rPr>
      </w:pPr>
    </w:p>
    <w:p w14:paraId="35EB4AF7" w14:textId="77777777" w:rsidR="00AA1252" w:rsidRPr="00A02098" w:rsidRDefault="00AA1252" w:rsidP="008D26B9">
      <w:pPr>
        <w:rPr>
          <w:lang w:val="en-CA"/>
        </w:rPr>
      </w:pPr>
    </w:p>
    <w:p w14:paraId="79067B99" w14:textId="77777777" w:rsidR="00AA1252" w:rsidRPr="00A02098" w:rsidRDefault="00AA1252" w:rsidP="008D26B9">
      <w:pPr>
        <w:rPr>
          <w:lang w:val="en-CA"/>
        </w:rPr>
      </w:pPr>
    </w:p>
    <w:p w14:paraId="796475B1" w14:textId="6C758AE4" w:rsidR="00827EA5" w:rsidRPr="00A02098" w:rsidRDefault="003A6014" w:rsidP="0080017F">
      <w:pPr>
        <w:rPr>
          <w:sz w:val="24"/>
          <w:lang w:val="en-CA"/>
        </w:rPr>
      </w:pPr>
      <w:r w:rsidRPr="00A02098">
        <w:rPr>
          <w:sz w:val="24"/>
          <w:lang w:val="en-CA"/>
        </w:rPr>
        <w:t>By intentionally incorporating learning activities and assessments that cover all levels of Bloom's Taxonomy into the construction roadworks SLP, students can develop a well-rounded understanding and competence in construction roadworks</w:t>
      </w:r>
      <w:r w:rsidR="009B7B71" w:rsidRPr="00A02098">
        <w:rPr>
          <w:sz w:val="24"/>
          <w:lang w:val="en-CA"/>
        </w:rPr>
        <w:t xml:space="preserve"> (Kembo, 2020)</w:t>
      </w:r>
      <w:r w:rsidRPr="00A02098">
        <w:rPr>
          <w:sz w:val="24"/>
          <w:lang w:val="en-CA"/>
        </w:rPr>
        <w:t>. This approach prepares them to function effectively at various cognitive levels as outlined by the SAQA Level 3 descriptors, ultimately enhancing their capabilities in the field of construction roadworks.</w:t>
      </w:r>
    </w:p>
    <w:p w14:paraId="2FE3BFA5" w14:textId="2034C5DC" w:rsidR="00827EA5" w:rsidRPr="00A02098" w:rsidRDefault="00827EA5" w:rsidP="008D26B9">
      <w:pPr>
        <w:rPr>
          <w:lang w:val="en-CA"/>
        </w:rPr>
      </w:pPr>
    </w:p>
    <w:p w14:paraId="401D25DB" w14:textId="77777777" w:rsidR="0080017F" w:rsidRPr="00A02098" w:rsidRDefault="0080017F" w:rsidP="0080017F">
      <w:pPr>
        <w:pStyle w:val="Heading1"/>
      </w:pPr>
      <w:bookmarkStart w:id="62" w:name="_Toc148779326"/>
      <w:r w:rsidRPr="00A02098">
        <w:lastRenderedPageBreak/>
        <w:t>Findings and Discussion</w:t>
      </w:r>
      <w:bookmarkEnd w:id="62"/>
    </w:p>
    <w:p w14:paraId="3942234B" w14:textId="77777777" w:rsidR="0080017F" w:rsidRPr="00A02098" w:rsidRDefault="0080017F" w:rsidP="0080017F">
      <w:pPr>
        <w:pStyle w:val="Heading2"/>
      </w:pPr>
      <w:bookmarkStart w:id="63" w:name="_Toc148779327"/>
      <w:r w:rsidRPr="00A02098">
        <w:t>Introduction</w:t>
      </w:r>
      <w:bookmarkEnd w:id="63"/>
    </w:p>
    <w:p w14:paraId="3950BAD4" w14:textId="77777777" w:rsidR="0080017F" w:rsidRPr="00A02098" w:rsidRDefault="0080017F" w:rsidP="0080017F">
      <w:pPr>
        <w:rPr>
          <w:sz w:val="24"/>
          <w:lang w:val="en-CA"/>
        </w:rPr>
      </w:pPr>
      <w:r w:rsidRPr="00A02098">
        <w:rPr>
          <w:sz w:val="24"/>
          <w:lang w:val="en-CA"/>
        </w:rPr>
        <w:t>Documentary analysis is a valuable research method and data collection technique that can significantly contribute to consolidating Construction Roadworks as a technical profession by providing empirical evidence and valuable insights.</w:t>
      </w:r>
      <w:r w:rsidRPr="00A02098">
        <w:rPr>
          <w:sz w:val="24"/>
        </w:rPr>
        <w:t xml:space="preserve"> </w:t>
      </w:r>
      <w:r w:rsidRPr="00A02098">
        <w:rPr>
          <w:sz w:val="24"/>
          <w:lang w:val="en-CA"/>
        </w:rPr>
        <w:t>Documentary analysis contributes to the consolidation of Construction Roadworks as a technical profession by leveraging existing empirical evidence and knowledge from a wide range of documents (Benjamin &amp; Joshua, 2020). `</w:t>
      </w:r>
    </w:p>
    <w:p w14:paraId="691C34E6" w14:textId="27130934" w:rsidR="0080017F" w:rsidRPr="00A02098" w:rsidRDefault="00165797" w:rsidP="0080017F">
      <w:pPr>
        <w:rPr>
          <w:sz w:val="24"/>
          <w:lang w:val="en-CA"/>
        </w:rPr>
      </w:pPr>
      <w:r w:rsidRPr="00A02098">
        <w:rPr>
          <w:sz w:val="24"/>
          <w:lang w:val="en-CA"/>
        </w:rPr>
        <w:t>The results of this study may lead to improved graduate student knowledge of the benefits of critical and analytical thinking as well as the promotion of a more structured norm for creating formative tests that are in line with the appropriate NQF cognitive level. For the Construction Roadworks short learning programme, the primary goal of this study was to identify the formative assessment question levels within Bloom's taxonomy, per unit. As it offers an organised and hierarchical method for planning, developing, and evaluating learning goals and objectives, Bloom's Taxonomy is a useful framework for educators (Jabbar &amp; Omar, 2015). It provides a distinct sequence of cognitive abilities, starting with easier tasks like remembering and understanding and working up to more complex tasks like applying, analysing, evaluating, and producing.</w:t>
      </w:r>
    </w:p>
    <w:p w14:paraId="6C29DACB" w14:textId="77777777" w:rsidR="0080017F" w:rsidRPr="00A02098" w:rsidRDefault="0080017F" w:rsidP="0080017F">
      <w:pPr>
        <w:pStyle w:val="Heading2"/>
      </w:pPr>
      <w:bookmarkStart w:id="64" w:name="_Toc148779328"/>
      <w:r w:rsidRPr="00A02098">
        <w:t>Exploring the Distribution of Formative Assessment Question Levels Within Bloom</w:t>
      </w:r>
      <w:bookmarkEnd w:id="64"/>
    </w:p>
    <w:p w14:paraId="1CBB8839" w14:textId="6B2A72FA" w:rsidR="0080017F" w:rsidRPr="00A02098" w:rsidRDefault="0080017F" w:rsidP="0080017F">
      <w:pPr>
        <w:rPr>
          <w:sz w:val="24"/>
          <w:lang w:val="en-CA"/>
        </w:rPr>
      </w:pPr>
      <w:r w:rsidRPr="00A02098">
        <w:rPr>
          <w:sz w:val="24"/>
          <w:lang w:val="en-CA"/>
        </w:rPr>
        <w:t xml:space="preserve">The distribution of formative assessment question levels within bloom’s taxonomy, per unit, for the Construction Roadworks short learning programme (SLP) reveals/identifies “understand” as the leading cognitive level based on the distribution of formative assessment questions within Bloom's taxonomy for the Construction Roadworks SLP. Most of the formative </w:t>
      </w:r>
      <w:proofErr w:type="gramStart"/>
      <w:r w:rsidRPr="00A02098">
        <w:rPr>
          <w:sz w:val="24"/>
          <w:lang w:val="en-CA"/>
        </w:rPr>
        <w:t>assessments</w:t>
      </w:r>
      <w:proofErr w:type="gramEnd"/>
      <w:r w:rsidRPr="00A02098">
        <w:rPr>
          <w:sz w:val="24"/>
          <w:lang w:val="en-CA"/>
        </w:rPr>
        <w:t xml:space="preserve"> questions </w:t>
      </w:r>
      <w:r w:rsidRPr="00A02098">
        <w:rPr>
          <w:sz w:val="24"/>
          <w:lang w:val="en-CA"/>
        </w:rPr>
        <w:lastRenderedPageBreak/>
        <w:t xml:space="preserve">designed by the examiner seeks to address “understand” cognitive level according to the outcomes of the research findings. Out of 1157 total marks from all the 15 selected formative assessments, 606 (52.4%) marks were allocated to questions addressing "understand". Assessments designed to match the "understand" level includes verbs like explain, summarise, paraphrase, describe, illustrate, classify, </w:t>
      </w:r>
      <w:proofErr w:type="spellStart"/>
      <w:r w:rsidRPr="00A02098">
        <w:rPr>
          <w:sz w:val="24"/>
          <w:lang w:val="en-CA"/>
        </w:rPr>
        <w:t>etc</w:t>
      </w:r>
      <w:proofErr w:type="spellEnd"/>
      <w:r w:rsidR="00A456A2" w:rsidRPr="00A02098">
        <w:rPr>
          <w:sz w:val="24"/>
          <w:lang w:val="en-CA"/>
        </w:rPr>
        <w:t xml:space="preserve"> (</w:t>
      </w:r>
      <w:r w:rsidR="00A456A2" w:rsidRPr="00A02098">
        <w:rPr>
          <w:sz w:val="24"/>
        </w:rPr>
        <w:t>University of the Western Cape. 2019)</w:t>
      </w:r>
      <w:r w:rsidRPr="00A02098">
        <w:rPr>
          <w:sz w:val="24"/>
          <w:lang w:val="en-CA"/>
        </w:rPr>
        <w:t xml:space="preserve">. The second highest following understanding is the "remember" with 340 (29.4%) marks. Remember cognitive level includes verbs like arrange, define, describe, identify, name, state, etc. From this it can be concluded that lower order thinking skills are targeted to a greater degree than higher order thinking skills. However, this is not consistent with the SAQA framework for this programme, which requires roughly equal representation of each of the levels of Bloom’s </w:t>
      </w:r>
      <w:r w:rsidR="000D79A0" w:rsidRPr="00A02098">
        <w:rPr>
          <w:sz w:val="24"/>
          <w:lang w:val="en-CA"/>
        </w:rPr>
        <w:t>taxonomy</w:t>
      </w:r>
      <w:r w:rsidRPr="00A02098">
        <w:rPr>
          <w:sz w:val="24"/>
          <w:lang w:val="en-CA"/>
        </w:rPr>
        <w:t xml:space="preserve">. </w:t>
      </w:r>
    </w:p>
    <w:p w14:paraId="7A8C8E7F" w14:textId="77777777" w:rsidR="0080017F" w:rsidRPr="00A02098" w:rsidRDefault="0080017F" w:rsidP="0080017F">
      <w:pPr>
        <w:pStyle w:val="Heading2"/>
      </w:pPr>
      <w:bookmarkStart w:id="65" w:name="_Toc148779329"/>
      <w:r w:rsidRPr="00A02098">
        <w:t>Alignment of SAQA with Blooms taxonomy for construction roadworks SLP</w:t>
      </w:r>
      <w:bookmarkEnd w:id="65"/>
    </w:p>
    <w:p w14:paraId="7D439472" w14:textId="30622512" w:rsidR="0080017F" w:rsidRPr="00A02098" w:rsidRDefault="00DF35FF" w:rsidP="0080017F">
      <w:pPr>
        <w:rPr>
          <w:sz w:val="24"/>
          <w:lang w:val="en-CA"/>
        </w:rPr>
      </w:pPr>
      <w:r w:rsidRPr="00A02098">
        <w:rPr>
          <w:sz w:val="24"/>
          <w:lang w:val="en-CA"/>
        </w:rPr>
        <w:t xml:space="preserve">All approved higher education institutions of learning are required to offer degree programmes in accordance with the NQF, according to the South African Qualifications Authority (SAQA 2012). Particularly in the context of a skills development module at NQF level 3, compliance with the National Qualifications Framework (NQF) is essential to guarantee that assessment criteria correspond with the relevant NQF level. </w:t>
      </w:r>
      <w:r w:rsidR="0080017F" w:rsidRPr="00A02098">
        <w:rPr>
          <w:sz w:val="24"/>
          <w:lang w:val="en-CA"/>
        </w:rPr>
        <w:t>All accredited higher education institutions in South Africa must ensure that their degree programs align with the NQF, including appropriate assessment standards that nurture high-level cognitive skills.</w:t>
      </w:r>
      <w:r w:rsidR="0080017F" w:rsidRPr="00A02098">
        <w:rPr>
          <w:sz w:val="24"/>
        </w:rPr>
        <w:t xml:space="preserve"> </w:t>
      </w:r>
      <w:r w:rsidR="0080017F" w:rsidRPr="00A02098">
        <w:rPr>
          <w:sz w:val="24"/>
          <w:lang w:val="en-CA"/>
        </w:rPr>
        <w:t>Assessments should be designed in a manner that integrates and develops high-level cognitive skills effectively. This integration is a requirement of the NQF and is fundamental to the education system.</w:t>
      </w:r>
      <w:r w:rsidR="0080017F" w:rsidRPr="00A02098">
        <w:rPr>
          <w:sz w:val="24"/>
        </w:rPr>
        <w:t xml:space="preserve"> </w:t>
      </w:r>
      <w:r w:rsidR="0080017F" w:rsidRPr="00A02098">
        <w:rPr>
          <w:sz w:val="24"/>
          <w:lang w:val="en-CA"/>
        </w:rPr>
        <w:t>The study in question focuses on a skills development module, emphasizing the need to adhere to the appropriate NQF level, specifically NQF level 3.</w:t>
      </w:r>
    </w:p>
    <w:p w14:paraId="24A2D26D" w14:textId="6B34F537" w:rsidR="0080017F" w:rsidRPr="00A02098" w:rsidRDefault="002578AC" w:rsidP="0080017F">
      <w:pPr>
        <w:rPr>
          <w:sz w:val="24"/>
          <w:lang w:val="en-CA"/>
        </w:rPr>
      </w:pPr>
      <w:r w:rsidRPr="00A02098">
        <w:rPr>
          <w:sz w:val="24"/>
          <w:lang w:val="en-CA"/>
        </w:rPr>
        <w:t xml:space="preserve">Mawa, Haque, and Ali (2019) contend that while effective assessment of learning is strongly emphasised in higher education, </w:t>
      </w:r>
      <w:proofErr w:type="gramStart"/>
      <w:r w:rsidRPr="00A02098">
        <w:rPr>
          <w:sz w:val="24"/>
          <w:lang w:val="en-CA"/>
        </w:rPr>
        <w:t>the majority of</w:t>
      </w:r>
      <w:proofErr w:type="gramEnd"/>
      <w:r w:rsidRPr="00A02098">
        <w:rPr>
          <w:sz w:val="24"/>
          <w:lang w:val="en-CA"/>
        </w:rPr>
        <w:t xml:space="preserve"> academics lack the </w:t>
      </w:r>
      <w:r w:rsidRPr="00A02098">
        <w:rPr>
          <w:sz w:val="24"/>
          <w:lang w:val="en-CA"/>
        </w:rPr>
        <w:lastRenderedPageBreak/>
        <w:t xml:space="preserve">information and abilities necessary to understand what constitutes successful assessment practises in higher education or to put such knowledge into practise. Academics with limited or no assessment experience face challenges in both aligning their questions with the proper NQF level and professionally formulating them in appropriate cognitive level (Jabbar and Omar 2015). </w:t>
      </w:r>
      <w:r w:rsidR="0080017F" w:rsidRPr="00A02098">
        <w:rPr>
          <w:sz w:val="24"/>
          <w:lang w:val="en-CA"/>
        </w:rPr>
        <w:t xml:space="preserve">According to Tremblay, Lalancette, and Roseveare (2012), tests should include questions that span all cognitive levels to help enhance the </w:t>
      </w:r>
      <w:proofErr w:type="gramStart"/>
      <w:r w:rsidR="0080017F" w:rsidRPr="00A02098">
        <w:rPr>
          <w:sz w:val="24"/>
          <w:lang w:val="en-CA"/>
        </w:rPr>
        <w:t>students</w:t>
      </w:r>
      <w:proofErr w:type="gramEnd"/>
      <w:r w:rsidR="0080017F" w:rsidRPr="00A02098">
        <w:rPr>
          <w:sz w:val="24"/>
          <w:lang w:val="en-CA"/>
        </w:rPr>
        <w:t xml:space="preserve"> cognitive abilities as required. The results from this study also indicated that according to SAQA level descriptors for construction roadworks SLP, the design of formative assessments should span throughout all the levels of Blooms taxonomy. </w:t>
      </w:r>
    </w:p>
    <w:p w14:paraId="6A850763" w14:textId="77777777" w:rsidR="0080017F" w:rsidRPr="00A02098" w:rsidRDefault="0080017F" w:rsidP="0080017F">
      <w:pPr>
        <w:rPr>
          <w:sz w:val="24"/>
        </w:rPr>
      </w:pPr>
    </w:p>
    <w:p w14:paraId="47631151" w14:textId="77777777" w:rsidR="0080017F" w:rsidRPr="00A02098" w:rsidRDefault="0080017F" w:rsidP="0080017F">
      <w:pPr>
        <w:tabs>
          <w:tab w:val="left" w:pos="1212"/>
        </w:tabs>
        <w:rPr>
          <w:lang w:val="en-CA"/>
        </w:rPr>
      </w:pPr>
    </w:p>
    <w:p w14:paraId="306EF99A" w14:textId="24406DB4" w:rsidR="00827EA5" w:rsidRPr="00A02098" w:rsidRDefault="00827EA5" w:rsidP="008D26B9">
      <w:pPr>
        <w:rPr>
          <w:lang w:val="en-CA"/>
        </w:rPr>
      </w:pPr>
    </w:p>
    <w:p w14:paraId="56BD5381" w14:textId="3134FCA5" w:rsidR="00827EA5" w:rsidRPr="00A02098" w:rsidRDefault="00827EA5" w:rsidP="008D26B9">
      <w:pPr>
        <w:rPr>
          <w:lang w:val="en-CA"/>
        </w:rPr>
      </w:pPr>
    </w:p>
    <w:p w14:paraId="58CD09E6" w14:textId="7C2C476F" w:rsidR="00827EA5" w:rsidRPr="00A02098" w:rsidRDefault="00827EA5" w:rsidP="008D26B9">
      <w:pPr>
        <w:rPr>
          <w:lang w:val="en-CA"/>
        </w:rPr>
      </w:pPr>
    </w:p>
    <w:p w14:paraId="4DD0E630" w14:textId="5EB8712C" w:rsidR="00833979" w:rsidRPr="00A02098" w:rsidRDefault="00833979" w:rsidP="008D26B9">
      <w:pPr>
        <w:rPr>
          <w:lang w:val="en-CA"/>
        </w:rPr>
        <w:sectPr w:rsidR="00833979" w:rsidRPr="00A02098" w:rsidSect="00307E5C">
          <w:footerReference w:type="default" r:id="rId20"/>
          <w:pgSz w:w="12240" w:h="15840"/>
          <w:pgMar w:top="1440" w:right="1800" w:bottom="1440" w:left="1800" w:header="720" w:footer="720" w:gutter="0"/>
          <w:cols w:space="720"/>
          <w:docGrid w:linePitch="360"/>
        </w:sectPr>
      </w:pPr>
    </w:p>
    <w:p w14:paraId="14506FD2" w14:textId="081C6252" w:rsidR="00EC5721" w:rsidRPr="00A02098" w:rsidRDefault="006C0EEE" w:rsidP="006C0EEE">
      <w:pPr>
        <w:pStyle w:val="Heading1"/>
        <w:rPr>
          <w:color w:val="auto"/>
        </w:rPr>
      </w:pPr>
      <w:bookmarkStart w:id="66" w:name="_Toc148779330"/>
      <w:r w:rsidRPr="00A02098">
        <w:rPr>
          <w:color w:val="auto"/>
        </w:rPr>
        <w:lastRenderedPageBreak/>
        <w:t>Conclusion</w:t>
      </w:r>
      <w:r w:rsidR="00990625" w:rsidRPr="00A02098">
        <w:rPr>
          <w:color w:val="auto"/>
        </w:rPr>
        <w:t xml:space="preserve"> and Recommendations</w:t>
      </w:r>
      <w:bookmarkEnd w:id="66"/>
    </w:p>
    <w:p w14:paraId="5C389DAC" w14:textId="410D901A" w:rsidR="00816C43" w:rsidRPr="00A02098" w:rsidRDefault="00816C43" w:rsidP="00816C43">
      <w:pPr>
        <w:pStyle w:val="Heading2"/>
      </w:pPr>
      <w:bookmarkStart w:id="67" w:name="_Toc148779331"/>
      <w:r w:rsidRPr="00A02098">
        <w:t>Introduction</w:t>
      </w:r>
      <w:bookmarkEnd w:id="67"/>
    </w:p>
    <w:p w14:paraId="1BB9F2BA" w14:textId="48975A45" w:rsidR="0093379A" w:rsidRPr="00A02098" w:rsidRDefault="00762990" w:rsidP="0080017F">
      <w:pPr>
        <w:rPr>
          <w:sz w:val="24"/>
        </w:rPr>
      </w:pPr>
      <w:r w:rsidRPr="00A02098">
        <w:rPr>
          <w:sz w:val="24"/>
        </w:rPr>
        <w:t xml:space="preserve">15 formative tests created for NQF level 3 construction roadworks SLP were examined in this study. The overall conclusions showed that these publications (formative assessments) differ greatly in terms of overall score and design. We can observe from our first two research questions that </w:t>
      </w:r>
      <w:proofErr w:type="gramStart"/>
      <w:r w:rsidRPr="00A02098">
        <w:rPr>
          <w:sz w:val="24"/>
        </w:rPr>
        <w:t>the majority of</w:t>
      </w:r>
      <w:proofErr w:type="gramEnd"/>
      <w:r w:rsidRPr="00A02098">
        <w:rPr>
          <w:sz w:val="24"/>
        </w:rPr>
        <w:t xml:space="preserve"> the questions in construction roadworks SLP formative assessments are at levels one and two. As a result, teachers evaluate students based on how well they recall and comprehend the material. None of the 15 evaluations </w:t>
      </w:r>
      <w:proofErr w:type="spellStart"/>
      <w:r w:rsidRPr="00A02098">
        <w:rPr>
          <w:sz w:val="24"/>
        </w:rPr>
        <w:t>utilised</w:t>
      </w:r>
      <w:proofErr w:type="spellEnd"/>
      <w:r w:rsidRPr="00A02098">
        <w:rPr>
          <w:sz w:val="24"/>
        </w:rPr>
        <w:t xml:space="preserve"> evaluates every component of Bloom's taxonomy.</w:t>
      </w:r>
    </w:p>
    <w:p w14:paraId="41B0CC7C" w14:textId="03313081" w:rsidR="0002523F" w:rsidRPr="00A02098" w:rsidRDefault="0002523F" w:rsidP="0002523F">
      <w:pPr>
        <w:pStyle w:val="Heading2"/>
      </w:pPr>
      <w:bookmarkStart w:id="68" w:name="_Toc148779332"/>
      <w:r w:rsidRPr="00A02098">
        <w:t>HOTS or LOTS?</w:t>
      </w:r>
      <w:bookmarkEnd w:id="68"/>
    </w:p>
    <w:p w14:paraId="43F48E20" w14:textId="7D23E513" w:rsidR="00990625" w:rsidRPr="00A02098" w:rsidRDefault="00762990" w:rsidP="0080017F">
      <w:pPr>
        <w:rPr>
          <w:sz w:val="24"/>
        </w:rPr>
      </w:pPr>
      <w:r w:rsidRPr="00A02098">
        <w:rPr>
          <w:sz w:val="24"/>
        </w:rPr>
        <w:t xml:space="preserve">Most formative assessment questions, as can be seen, are used to evaluate and align with Bloom's taxonomy levels one through three (Remember to Apply). Students must retain and comprehend the material in this situation. The focus of formative assessments, on the other hand, is on applying knowledge and, in a very small number of instances, on information analysis. The case study questions in the Construction Roadworks SLP are also intended to gauge students' ability to apply knowledge. The questions on a single piece of formative assessment material could range from a level one question to a level four question. </w:t>
      </w:r>
      <w:r w:rsidR="006D7FE2" w:rsidRPr="00A02098">
        <w:rPr>
          <w:sz w:val="24"/>
        </w:rPr>
        <w:t xml:space="preserve"> This study demonstrated plainly that there is a lack of LOTS questions and there is a need to increase in HOTS </w:t>
      </w:r>
      <w:r w:rsidR="000F0AAC" w:rsidRPr="00A02098">
        <w:rPr>
          <w:sz w:val="24"/>
        </w:rPr>
        <w:t xml:space="preserve">questions to align SAQA and Blooms taxonomy. </w:t>
      </w:r>
    </w:p>
    <w:p w14:paraId="3A7B6A00" w14:textId="393A7270" w:rsidR="002E5629" w:rsidRPr="00A02098" w:rsidRDefault="002E5629" w:rsidP="002E5629">
      <w:pPr>
        <w:pStyle w:val="Heading2"/>
      </w:pPr>
      <w:bookmarkStart w:id="69" w:name="_Toc148779333"/>
      <w:proofErr w:type="gramStart"/>
      <w:r w:rsidRPr="00A02098">
        <w:t>Non alignment</w:t>
      </w:r>
      <w:proofErr w:type="gramEnd"/>
      <w:r w:rsidRPr="00A02098">
        <w:t xml:space="preserve"> of formative assessments with SAQA &amp; Blooms taxonomy</w:t>
      </w:r>
      <w:bookmarkEnd w:id="69"/>
    </w:p>
    <w:p w14:paraId="4DEA0EA6" w14:textId="77777777" w:rsidR="0080017F" w:rsidRPr="00A02098" w:rsidRDefault="00715DBD" w:rsidP="0080017F">
      <w:pPr>
        <w:rPr>
          <w:sz w:val="24"/>
        </w:rPr>
      </w:pPr>
      <w:r w:rsidRPr="00A02098">
        <w:rPr>
          <w:sz w:val="24"/>
        </w:rPr>
        <w:t>In relation to our third rese</w:t>
      </w:r>
      <w:r w:rsidR="000F0AAC" w:rsidRPr="00A02098">
        <w:rPr>
          <w:sz w:val="24"/>
        </w:rPr>
        <w:t>arch question, we see that</w:t>
      </w:r>
      <w:r w:rsidRPr="00A02098">
        <w:rPr>
          <w:sz w:val="24"/>
        </w:rPr>
        <w:t xml:space="preserve"> the </w:t>
      </w:r>
      <w:r w:rsidR="00C406F6" w:rsidRPr="00A02098">
        <w:rPr>
          <w:sz w:val="24"/>
        </w:rPr>
        <w:t>observed</w:t>
      </w:r>
      <w:r w:rsidRPr="00A02098">
        <w:rPr>
          <w:sz w:val="24"/>
        </w:rPr>
        <w:t xml:space="preserve"> findings </w:t>
      </w:r>
      <w:r w:rsidR="00C406F6" w:rsidRPr="00A02098">
        <w:rPr>
          <w:sz w:val="24"/>
        </w:rPr>
        <w:t xml:space="preserve">from </w:t>
      </w:r>
      <w:proofErr w:type="gramStart"/>
      <w:r w:rsidR="00C406F6" w:rsidRPr="00A02098">
        <w:rPr>
          <w:sz w:val="24"/>
        </w:rPr>
        <w:t>objective</w:t>
      </w:r>
      <w:proofErr w:type="gramEnd"/>
      <w:r w:rsidR="00C406F6" w:rsidRPr="00A02098">
        <w:rPr>
          <w:sz w:val="24"/>
        </w:rPr>
        <w:t xml:space="preserve"> one and two does not align. The question of alignment </w:t>
      </w:r>
      <w:proofErr w:type="gramStart"/>
      <w:r w:rsidR="00C406F6" w:rsidRPr="00A02098">
        <w:rPr>
          <w:sz w:val="24"/>
        </w:rPr>
        <w:t>need</w:t>
      </w:r>
      <w:proofErr w:type="gramEnd"/>
      <w:r w:rsidR="00C406F6" w:rsidRPr="00A02098">
        <w:rPr>
          <w:sz w:val="24"/>
        </w:rPr>
        <w:t xml:space="preserve"> to be </w:t>
      </w:r>
      <w:r w:rsidR="00C406F6" w:rsidRPr="00A02098">
        <w:rPr>
          <w:sz w:val="24"/>
        </w:rPr>
        <w:lastRenderedPageBreak/>
        <w:t>addressed.</w:t>
      </w:r>
      <w:r w:rsidR="00932304" w:rsidRPr="00A02098">
        <w:rPr>
          <w:sz w:val="24"/>
        </w:rPr>
        <w:t xml:space="preserve"> </w:t>
      </w:r>
      <w:r w:rsidR="00E960EE" w:rsidRPr="00A02098">
        <w:rPr>
          <w:sz w:val="24"/>
        </w:rPr>
        <w:t xml:space="preserve">Aligning assessments with educational frameworks, such as Bloom's Taxonomy, is a crucial aspect of ensuring the quality and effectiveness of assessments. In the context of South Africa, the South African Qualifications Authority (SAQA) plays a significant role in overseeing and regulating qualifications and assessments. Aligning SAQA's requirements and expectations with a framework like Bloom's Taxonomy is a valuable endeavor. </w:t>
      </w:r>
    </w:p>
    <w:p w14:paraId="6877ED9D" w14:textId="7CDEE368" w:rsidR="00F13E1F" w:rsidRPr="00A02098" w:rsidRDefault="00686963" w:rsidP="0080017F">
      <w:pPr>
        <w:rPr>
          <w:sz w:val="24"/>
        </w:rPr>
      </w:pPr>
      <w:r w:rsidRPr="00A02098">
        <w:rPr>
          <w:sz w:val="24"/>
        </w:rPr>
        <w:t xml:space="preserve">Researching students' comprehension of Bloom's taxonomy might also be beneficial </w:t>
      </w:r>
      <w:proofErr w:type="gramStart"/>
      <w:r w:rsidRPr="00A02098">
        <w:rPr>
          <w:sz w:val="24"/>
        </w:rPr>
        <w:t>in order to</w:t>
      </w:r>
      <w:proofErr w:type="gramEnd"/>
      <w:r w:rsidRPr="00A02098">
        <w:rPr>
          <w:sz w:val="24"/>
        </w:rPr>
        <w:t xml:space="preserve"> better understand their expectations and how well they correlate with the results. There doesn't appear to be a clear national policy that instructs higher education institutions (HEIs) on how to apply Bloom's or any other taxonomy to evaluate students at the proper NQF level. The researcher therefore strongly suggests that a national assessment policy framework be created to direct HEIs on how to evaluate undergraduate and postgraduate students at various cognitive levels as required by the NQF. </w:t>
      </w:r>
    </w:p>
    <w:p w14:paraId="1CB36E69" w14:textId="6E8B2656" w:rsidR="002E5629" w:rsidRPr="00A02098" w:rsidRDefault="002E5629" w:rsidP="002E5629">
      <w:pPr>
        <w:pStyle w:val="Heading2"/>
      </w:pPr>
      <w:bookmarkStart w:id="70" w:name="_Toc148779334"/>
      <w:r w:rsidRPr="00A02098">
        <w:t>Intervention strategies</w:t>
      </w:r>
      <w:bookmarkEnd w:id="70"/>
    </w:p>
    <w:p w14:paraId="1A949FE3" w14:textId="3BADF563" w:rsidR="00E960EE" w:rsidRPr="00A02098" w:rsidRDefault="00E960EE" w:rsidP="0080017F">
      <w:pPr>
        <w:rPr>
          <w:sz w:val="24"/>
        </w:rPr>
      </w:pPr>
      <w:r w:rsidRPr="00A02098">
        <w:rPr>
          <w:sz w:val="24"/>
        </w:rPr>
        <w:t>Providing training to examiners is a proactive step. Examiners should be familiar with both SAQA's requirements and the principles of Bloom's Taxonomy. Training can help examiners understand how to design and evaluate assessments that align with both the regulatory standards and the desired cognitive complexity.</w:t>
      </w:r>
      <w:r w:rsidRPr="00A02098">
        <w:rPr>
          <w:rFonts w:ascii="Segoe UI" w:hAnsi="Segoe UI" w:cs="Segoe UI"/>
          <w:color w:val="374151"/>
          <w:sz w:val="24"/>
          <w:shd w:val="clear" w:color="auto" w:fill="F7F7F8"/>
        </w:rPr>
        <w:t xml:space="preserve"> </w:t>
      </w:r>
      <w:r w:rsidRPr="00A02098">
        <w:rPr>
          <w:sz w:val="24"/>
        </w:rPr>
        <w:t>Assessments should be designed with a clear understanding of the learning outcomes and the cognitive skills expected. Exam questions, tasks, and rubrics should reflect the specific cognitive levels relevant to the qualifications and standards set by SAQA.</w:t>
      </w:r>
    </w:p>
    <w:p w14:paraId="1BAB9E86" w14:textId="76A613A2" w:rsidR="00E960EE" w:rsidRPr="00A02098" w:rsidRDefault="00E960EE" w:rsidP="0080017F">
      <w:pPr>
        <w:rPr>
          <w:sz w:val="24"/>
        </w:rPr>
      </w:pPr>
      <w:r w:rsidRPr="00A02098">
        <w:rPr>
          <w:sz w:val="24"/>
        </w:rPr>
        <w:t>Alignment between SAQA and Bloom's Taxonomy, combined with effective training for examiners, can lead to more reliable and valid assessments that meet the educational and regulatory standards set by the South African authorities. It ultimately benefits learners, institutions, and the broader education and training system in South Africa.</w:t>
      </w:r>
    </w:p>
    <w:p w14:paraId="73645CAE" w14:textId="18C50F42" w:rsidR="008D70D8" w:rsidRPr="00A02098" w:rsidRDefault="008D70D8" w:rsidP="003C20E9">
      <w:pPr>
        <w:pStyle w:val="Heading1NoNumber"/>
        <w:rPr>
          <w:rFonts w:cs="Arial"/>
          <w:sz w:val="24"/>
          <w:szCs w:val="24"/>
        </w:rPr>
      </w:pPr>
      <w:bookmarkStart w:id="71" w:name="_Toc473286828"/>
      <w:bookmarkStart w:id="72" w:name="_Toc13040106"/>
      <w:bookmarkStart w:id="73" w:name="_Toc148779335"/>
      <w:r w:rsidRPr="00A02098">
        <w:lastRenderedPageBreak/>
        <w:t>References</w:t>
      </w:r>
      <w:bookmarkEnd w:id="71"/>
      <w:bookmarkEnd w:id="72"/>
      <w:bookmarkEnd w:id="73"/>
    </w:p>
    <w:p w14:paraId="69D6C4F7" w14:textId="77777777" w:rsidR="006C0FF9" w:rsidRPr="00A02098" w:rsidRDefault="006C0FF9" w:rsidP="003C20E9">
      <w:pPr>
        <w:pStyle w:val="5Ref"/>
        <w:numPr>
          <w:ilvl w:val="0"/>
          <w:numId w:val="6"/>
        </w:numPr>
        <w:rPr>
          <w:sz w:val="24"/>
          <w:szCs w:val="24"/>
        </w:rPr>
      </w:pPr>
      <w:r w:rsidRPr="00A02098">
        <w:rPr>
          <w:sz w:val="24"/>
          <w:szCs w:val="24"/>
          <w:lang w:val="fr-FR"/>
        </w:rPr>
        <w:t xml:space="preserve">Adams, Alice. (2002).  A Qualitative and Quantitative </w:t>
      </w:r>
      <w:proofErr w:type="spellStart"/>
      <w:r w:rsidRPr="00A02098">
        <w:rPr>
          <w:sz w:val="24"/>
          <w:szCs w:val="24"/>
          <w:lang w:val="fr-FR"/>
        </w:rPr>
        <w:t>Analysis</w:t>
      </w:r>
      <w:proofErr w:type="spellEnd"/>
      <w:r w:rsidRPr="00A02098">
        <w:rPr>
          <w:sz w:val="24"/>
          <w:szCs w:val="24"/>
          <w:lang w:val="fr-FR"/>
        </w:rPr>
        <w:t>.</w:t>
      </w:r>
      <w:r w:rsidRPr="00A02098">
        <w:rPr>
          <w:sz w:val="24"/>
          <w:szCs w:val="24"/>
        </w:rPr>
        <w:t xml:space="preserve"> </w:t>
      </w:r>
      <w:r w:rsidRPr="00A02098">
        <w:rPr>
          <w:i/>
          <w:iCs/>
          <w:sz w:val="24"/>
          <w:szCs w:val="24"/>
        </w:rPr>
        <w:t>Journal of Journal Studies, 23,</w:t>
      </w:r>
      <w:r w:rsidRPr="00A02098">
        <w:rPr>
          <w:sz w:val="24"/>
          <w:szCs w:val="24"/>
        </w:rPr>
        <w:t xml:space="preserve"> 189-672. doi:10.1015/0032-002X.56.7.893  </w:t>
      </w:r>
    </w:p>
    <w:p w14:paraId="6F4F2C9E" w14:textId="77777777" w:rsidR="006C0FF9" w:rsidRPr="00A02098" w:rsidRDefault="006C0FF9" w:rsidP="003A0E09">
      <w:pPr>
        <w:pStyle w:val="5Ref"/>
        <w:numPr>
          <w:ilvl w:val="0"/>
          <w:numId w:val="6"/>
        </w:numPr>
        <w:rPr>
          <w:sz w:val="24"/>
          <w:szCs w:val="24"/>
        </w:rPr>
      </w:pPr>
      <w:r w:rsidRPr="00A02098">
        <w:rPr>
          <w:sz w:val="24"/>
          <w:szCs w:val="24"/>
        </w:rPr>
        <w:t>Anderson, L. W., &amp; Krathwohl, D. R. (2001). A Taxonomy for Learning, Teaching and Assessing: A Revision of Bloom’s Taxonomy of Educational Objectives: Complete Edition. New York: Longman.</w:t>
      </w:r>
    </w:p>
    <w:p w14:paraId="4B6F9106" w14:textId="77777777" w:rsidR="006C0FF9" w:rsidRPr="00A02098" w:rsidRDefault="006C0FF9" w:rsidP="003C20E9">
      <w:pPr>
        <w:pStyle w:val="5Ref"/>
        <w:numPr>
          <w:ilvl w:val="0"/>
          <w:numId w:val="6"/>
        </w:numPr>
        <w:rPr>
          <w:sz w:val="24"/>
          <w:szCs w:val="24"/>
        </w:rPr>
      </w:pPr>
      <w:r w:rsidRPr="00A02098">
        <w:rPr>
          <w:sz w:val="24"/>
          <w:szCs w:val="24"/>
        </w:rPr>
        <w:t>Anderson, Lorin W., and David R. Krathwohl, eds. 2001. A Taxonomy for Learning, Teaching, and Assessing: A Revision of Bloom's Taxonomy of Educational Objectives. New York: Addison Wesley Longman, Inc.</w:t>
      </w:r>
    </w:p>
    <w:p w14:paraId="121B751D" w14:textId="77777777" w:rsidR="006C0FF9" w:rsidRPr="00A02098" w:rsidRDefault="006C0FF9" w:rsidP="003A0E09">
      <w:pPr>
        <w:pStyle w:val="5Ref"/>
        <w:numPr>
          <w:ilvl w:val="0"/>
          <w:numId w:val="6"/>
        </w:numPr>
        <w:rPr>
          <w:sz w:val="24"/>
          <w:szCs w:val="24"/>
        </w:rPr>
      </w:pPr>
      <w:r w:rsidRPr="00A02098">
        <w:rPr>
          <w:sz w:val="24"/>
          <w:szCs w:val="24"/>
        </w:rPr>
        <w:t xml:space="preserve">Annette Burgess &amp; Craig Mellis (2015) Feedback and assessment for clinical placements: achieving the right balance, Advances in Medical Education and Practice, </w:t>
      </w:r>
      <w:proofErr w:type="gramStart"/>
      <w:r w:rsidRPr="00A02098">
        <w:rPr>
          <w:sz w:val="24"/>
          <w:szCs w:val="24"/>
        </w:rPr>
        <w:t>6:,</w:t>
      </w:r>
      <w:proofErr w:type="gramEnd"/>
      <w:r w:rsidRPr="00A02098">
        <w:rPr>
          <w:sz w:val="24"/>
          <w:szCs w:val="24"/>
        </w:rPr>
        <w:t xml:space="preserve"> 373-381, DOI: 10.2147/AMEP.S77890</w:t>
      </w:r>
    </w:p>
    <w:p w14:paraId="42689C85" w14:textId="77777777" w:rsidR="006C0FF9" w:rsidRPr="00A02098" w:rsidRDefault="006C0FF9" w:rsidP="003A0E09">
      <w:pPr>
        <w:pStyle w:val="5Ref"/>
        <w:numPr>
          <w:ilvl w:val="0"/>
          <w:numId w:val="6"/>
        </w:numPr>
        <w:rPr>
          <w:sz w:val="24"/>
          <w:szCs w:val="24"/>
        </w:rPr>
      </w:pPr>
      <w:r w:rsidRPr="00A02098">
        <w:rPr>
          <w:sz w:val="24"/>
          <w:szCs w:val="24"/>
        </w:rPr>
        <w:t>Arieli-Attali, Meirav, "Self adapted testing as formative assessment: Effects of feedback and scoring on engagement and performance" (2013). ETD Collection for Fordham University. AAI10013437.https://research.library.fordham.edu/dissertations/AAI10013437</w:t>
      </w:r>
    </w:p>
    <w:p w14:paraId="424982FE" w14:textId="77777777" w:rsidR="006C0FF9" w:rsidRPr="00A02098" w:rsidRDefault="006C0FF9" w:rsidP="003A0E09">
      <w:pPr>
        <w:pStyle w:val="5Ref"/>
        <w:numPr>
          <w:ilvl w:val="0"/>
          <w:numId w:val="6"/>
        </w:numPr>
        <w:rPr>
          <w:sz w:val="24"/>
          <w:szCs w:val="24"/>
        </w:rPr>
      </w:pPr>
      <w:r w:rsidRPr="00A02098">
        <w:rPr>
          <w:sz w:val="24"/>
          <w:szCs w:val="24"/>
        </w:rPr>
        <w:t>Barak, M., &amp; Dori, Y. J. (2009). Enhancing higher order thinking skills among in-service science teachers via embedded assessment. Journal of Science Teacher Education, 20(5), 459–474.</w:t>
      </w:r>
    </w:p>
    <w:p w14:paraId="19331A99" w14:textId="77777777" w:rsidR="006C0FF9" w:rsidRPr="00A02098" w:rsidRDefault="006C0FF9" w:rsidP="003A0E09">
      <w:pPr>
        <w:pStyle w:val="5Ref"/>
        <w:numPr>
          <w:ilvl w:val="0"/>
          <w:numId w:val="6"/>
        </w:numPr>
        <w:rPr>
          <w:sz w:val="24"/>
          <w:szCs w:val="24"/>
        </w:rPr>
      </w:pPr>
      <w:r w:rsidRPr="00A02098">
        <w:rPr>
          <w:sz w:val="24"/>
          <w:szCs w:val="24"/>
        </w:rPr>
        <w:t>Bartlett, J. (2015). Outstanding Assessment for Learning in the Classroom (1st ed.). Routledge. https://doi.org/10.4324/9781315717234</w:t>
      </w:r>
    </w:p>
    <w:p w14:paraId="58902EA1" w14:textId="77777777" w:rsidR="006C0FF9" w:rsidRPr="00A02098" w:rsidRDefault="006C0FF9" w:rsidP="00092C2E">
      <w:pPr>
        <w:pStyle w:val="5Ref"/>
        <w:numPr>
          <w:ilvl w:val="0"/>
          <w:numId w:val="6"/>
        </w:numPr>
        <w:rPr>
          <w:sz w:val="24"/>
          <w:szCs w:val="24"/>
        </w:rPr>
      </w:pPr>
      <w:r w:rsidRPr="00A02098">
        <w:rPr>
          <w:sz w:val="24"/>
          <w:szCs w:val="24"/>
        </w:rPr>
        <w:t>Baxter, P. and Jack, S. (2008). Qualitative Case Study Methodology: Study Design and Implementation for Novice Researchers. The Qualitative Report, 13, Issue 4, pp. 544–559.</w:t>
      </w:r>
    </w:p>
    <w:p w14:paraId="2E59C888" w14:textId="77777777" w:rsidR="006C0FF9" w:rsidRPr="00A02098" w:rsidRDefault="006C0FF9" w:rsidP="00F951CC">
      <w:pPr>
        <w:pStyle w:val="5Ref"/>
        <w:numPr>
          <w:ilvl w:val="0"/>
          <w:numId w:val="6"/>
        </w:numPr>
        <w:rPr>
          <w:sz w:val="24"/>
          <w:szCs w:val="24"/>
        </w:rPr>
      </w:pPr>
      <w:r w:rsidRPr="00A02098">
        <w:rPr>
          <w:sz w:val="24"/>
          <w:szCs w:val="24"/>
        </w:rPr>
        <w:t xml:space="preserve">Benjamin Goldstein, Joshua P. </w:t>
      </w:r>
      <w:proofErr w:type="gramStart"/>
      <w:r w:rsidRPr="00A02098">
        <w:rPr>
          <w:sz w:val="24"/>
          <w:szCs w:val="24"/>
        </w:rPr>
        <w:t>Newell,.</w:t>
      </w:r>
      <w:proofErr w:type="gramEnd"/>
      <w:r w:rsidRPr="00A02098">
        <w:rPr>
          <w:sz w:val="24"/>
          <w:szCs w:val="24"/>
        </w:rPr>
        <w:t xml:space="preserve"> (2020). How to track corporations across space and time. Ecological Economics. Volume 169. doi.org/10.1016/j.ecolecon.2019.106492.</w:t>
      </w:r>
    </w:p>
    <w:p w14:paraId="456ECE6A" w14:textId="77777777" w:rsidR="006C0FF9" w:rsidRPr="00A02098" w:rsidRDefault="006C0FF9" w:rsidP="003A0E09">
      <w:pPr>
        <w:pStyle w:val="5Ref"/>
        <w:numPr>
          <w:ilvl w:val="0"/>
          <w:numId w:val="6"/>
        </w:numPr>
        <w:rPr>
          <w:sz w:val="24"/>
          <w:szCs w:val="24"/>
        </w:rPr>
      </w:pPr>
      <w:r w:rsidRPr="00A02098">
        <w:rPr>
          <w:sz w:val="24"/>
          <w:szCs w:val="24"/>
        </w:rPr>
        <w:t xml:space="preserve">Benjamin </w:t>
      </w:r>
      <w:proofErr w:type="spellStart"/>
      <w:r w:rsidRPr="00A02098">
        <w:rPr>
          <w:sz w:val="24"/>
          <w:szCs w:val="24"/>
        </w:rPr>
        <w:t>Tanujaya</w:t>
      </w:r>
      <w:proofErr w:type="spellEnd"/>
      <w:r w:rsidRPr="00A02098">
        <w:rPr>
          <w:sz w:val="24"/>
          <w:szCs w:val="24"/>
        </w:rPr>
        <w:t xml:space="preserve"> and Joshua Mumu (2020). J. Phys.: Conf. Ser. 1657 012081. DOI 10.1088/1742-6596/1657/1/012081</w:t>
      </w:r>
    </w:p>
    <w:p w14:paraId="46F19D83" w14:textId="77777777" w:rsidR="006C0FF9" w:rsidRPr="00A02098" w:rsidRDefault="006C0FF9" w:rsidP="003A0E09">
      <w:pPr>
        <w:pStyle w:val="5Ref"/>
        <w:numPr>
          <w:ilvl w:val="0"/>
          <w:numId w:val="6"/>
        </w:numPr>
        <w:rPr>
          <w:sz w:val="24"/>
          <w:szCs w:val="24"/>
        </w:rPr>
      </w:pPr>
      <w:r w:rsidRPr="00A02098">
        <w:rPr>
          <w:sz w:val="24"/>
          <w:szCs w:val="24"/>
        </w:rPr>
        <w:t xml:space="preserve">Biggs JB. Teaching for Quality Learning at University, 2nd </w:t>
      </w:r>
      <w:proofErr w:type="spellStart"/>
      <w:r w:rsidRPr="00A02098">
        <w:rPr>
          <w:sz w:val="24"/>
          <w:szCs w:val="24"/>
        </w:rPr>
        <w:t>edn</w:t>
      </w:r>
      <w:proofErr w:type="spellEnd"/>
      <w:r w:rsidRPr="00A02098">
        <w:rPr>
          <w:sz w:val="24"/>
          <w:szCs w:val="24"/>
        </w:rPr>
        <w:t>. London: Open University Press 2003.</w:t>
      </w:r>
    </w:p>
    <w:p w14:paraId="3E347EBC" w14:textId="77777777" w:rsidR="006C0FF9" w:rsidRPr="00A02098" w:rsidRDefault="006C0FF9" w:rsidP="003A0E09">
      <w:pPr>
        <w:pStyle w:val="5Ref"/>
        <w:numPr>
          <w:ilvl w:val="0"/>
          <w:numId w:val="6"/>
        </w:numPr>
        <w:rPr>
          <w:sz w:val="24"/>
          <w:szCs w:val="24"/>
        </w:rPr>
      </w:pPr>
      <w:r w:rsidRPr="00A02098">
        <w:rPr>
          <w:sz w:val="24"/>
          <w:szCs w:val="24"/>
        </w:rPr>
        <w:lastRenderedPageBreak/>
        <w:t>Black, Paul &amp; Wiliam, Dylan. (2009). Developing the theory of formative assessment. Educational Assessment Evaluation and Accountability. 21. 5-31. 10.1007/s11092-008-9068-5.</w:t>
      </w:r>
    </w:p>
    <w:p w14:paraId="7EEECB75" w14:textId="77777777" w:rsidR="006C0FF9" w:rsidRPr="00A02098" w:rsidRDefault="006C0FF9" w:rsidP="003A0E09">
      <w:pPr>
        <w:pStyle w:val="5Ref"/>
        <w:numPr>
          <w:ilvl w:val="0"/>
          <w:numId w:val="6"/>
        </w:numPr>
        <w:rPr>
          <w:sz w:val="24"/>
          <w:szCs w:val="24"/>
        </w:rPr>
      </w:pPr>
      <w:r w:rsidRPr="00A02098">
        <w:rPr>
          <w:sz w:val="24"/>
          <w:szCs w:val="24"/>
        </w:rPr>
        <w:t>Bloom, B.S., et al. (1969) Taxonomy of Educational Objectives, Volume 1, Cognitive Domain. Education Nouvelle, Montréal.</w:t>
      </w:r>
    </w:p>
    <w:p w14:paraId="2A004D8D" w14:textId="77777777" w:rsidR="006C0FF9" w:rsidRPr="00A02098" w:rsidRDefault="006C0FF9" w:rsidP="003A0E09">
      <w:pPr>
        <w:pStyle w:val="5Ref"/>
        <w:numPr>
          <w:ilvl w:val="0"/>
          <w:numId w:val="6"/>
        </w:numPr>
        <w:rPr>
          <w:sz w:val="24"/>
          <w:szCs w:val="24"/>
        </w:rPr>
      </w:pPr>
      <w:r w:rsidRPr="00A02098">
        <w:rPr>
          <w:sz w:val="24"/>
          <w:szCs w:val="24"/>
        </w:rPr>
        <w:t xml:space="preserve">Brookhart, </w:t>
      </w:r>
      <w:proofErr w:type="gramStart"/>
      <w:r w:rsidRPr="00A02098">
        <w:rPr>
          <w:sz w:val="24"/>
          <w:szCs w:val="24"/>
        </w:rPr>
        <w:t>S.M..</w:t>
      </w:r>
      <w:proofErr w:type="gramEnd"/>
      <w:r w:rsidRPr="00A02098">
        <w:rPr>
          <w:sz w:val="24"/>
          <w:szCs w:val="24"/>
        </w:rPr>
        <w:t xml:space="preserve"> (2013). Classroom assessment in the context of motivation theory and research. SAGE handbook of research on classroom assessment. 35-54. 10.4135/9781452218649.n3</w:t>
      </w:r>
    </w:p>
    <w:p w14:paraId="68ABF269" w14:textId="77777777" w:rsidR="006C0FF9" w:rsidRPr="00A02098" w:rsidRDefault="006C0FF9" w:rsidP="003A0E09">
      <w:pPr>
        <w:pStyle w:val="5Ref"/>
        <w:numPr>
          <w:ilvl w:val="0"/>
          <w:numId w:val="6"/>
        </w:numPr>
        <w:rPr>
          <w:sz w:val="24"/>
          <w:szCs w:val="24"/>
        </w:rPr>
      </w:pPr>
      <w:r w:rsidRPr="00A02098">
        <w:rPr>
          <w:sz w:val="24"/>
          <w:szCs w:val="24"/>
        </w:rPr>
        <w:t>Burak, D., Karaman, M. A., &amp; Javier, C. V. (2021). Psychometric properties of pandemic anxiety scale for students aged 8–12: Case of COVID-19. Manuscript under review.</w:t>
      </w:r>
    </w:p>
    <w:p w14:paraId="277F9E55" w14:textId="77777777" w:rsidR="006C0FF9" w:rsidRPr="00A02098" w:rsidRDefault="006C0FF9" w:rsidP="003A0E09">
      <w:pPr>
        <w:pStyle w:val="5Ref"/>
        <w:numPr>
          <w:ilvl w:val="0"/>
          <w:numId w:val="6"/>
        </w:numPr>
        <w:rPr>
          <w:sz w:val="24"/>
          <w:szCs w:val="24"/>
        </w:rPr>
      </w:pPr>
      <w:r w:rsidRPr="00A02098">
        <w:rPr>
          <w:sz w:val="24"/>
          <w:szCs w:val="24"/>
        </w:rPr>
        <w:t xml:space="preserve">Burns, </w:t>
      </w:r>
      <w:proofErr w:type="gramStart"/>
      <w:r w:rsidRPr="00A02098">
        <w:rPr>
          <w:sz w:val="24"/>
          <w:szCs w:val="24"/>
        </w:rPr>
        <w:t>N.</w:t>
      </w:r>
      <w:proofErr w:type="gramEnd"/>
      <w:r w:rsidRPr="00A02098">
        <w:rPr>
          <w:sz w:val="24"/>
          <w:szCs w:val="24"/>
        </w:rPr>
        <w:t xml:space="preserve"> and Grove, S.K. (2001) The Practice of Nursing Research, Conduct, Critique, and Utilization. 4th Edition, W.B. Saunders Company, Philadelphia.</w:t>
      </w:r>
    </w:p>
    <w:p w14:paraId="65E9E3D7" w14:textId="77777777" w:rsidR="006C0FF9" w:rsidRPr="00A02098" w:rsidRDefault="006C0FF9" w:rsidP="003A0E09">
      <w:pPr>
        <w:pStyle w:val="5Ref"/>
        <w:numPr>
          <w:ilvl w:val="0"/>
          <w:numId w:val="6"/>
        </w:numPr>
        <w:rPr>
          <w:sz w:val="24"/>
          <w:szCs w:val="24"/>
        </w:rPr>
      </w:pPr>
      <w:r w:rsidRPr="00A02098">
        <w:rPr>
          <w:sz w:val="24"/>
          <w:szCs w:val="24"/>
        </w:rPr>
        <w:t>Caroline Wylie and Christine Lyon. (2012). Formative Assessment — Supporting Students’ Learning. R&amp;D connections.No.19 June 2012</w:t>
      </w:r>
    </w:p>
    <w:p w14:paraId="58D69B73" w14:textId="77777777" w:rsidR="006C0FF9" w:rsidRPr="00A02098" w:rsidRDefault="006C0FF9" w:rsidP="003A0E09">
      <w:pPr>
        <w:pStyle w:val="5Ref"/>
        <w:numPr>
          <w:ilvl w:val="0"/>
          <w:numId w:val="6"/>
        </w:numPr>
        <w:rPr>
          <w:sz w:val="24"/>
          <w:szCs w:val="24"/>
        </w:rPr>
      </w:pPr>
      <w:r w:rsidRPr="00A02098">
        <w:rPr>
          <w:sz w:val="24"/>
          <w:szCs w:val="24"/>
        </w:rPr>
        <w:t xml:space="preserve">Cusi, A., </w:t>
      </w:r>
      <w:proofErr w:type="spellStart"/>
      <w:r w:rsidRPr="00A02098">
        <w:rPr>
          <w:sz w:val="24"/>
          <w:szCs w:val="24"/>
        </w:rPr>
        <w:t>Morselli</w:t>
      </w:r>
      <w:proofErr w:type="spellEnd"/>
      <w:r w:rsidRPr="00A02098">
        <w:rPr>
          <w:sz w:val="24"/>
          <w:szCs w:val="24"/>
        </w:rPr>
        <w:t>, F. &amp; Sabena, C. Promoting formative assessment in a connected classroom environment: design and implementation of digital resources. ZDM Mathematics Education 49, 755–767 (2017). https://doi.org/10.1007/s11858-017-0878-0</w:t>
      </w:r>
    </w:p>
    <w:p w14:paraId="3C167DA5" w14:textId="77777777" w:rsidR="006C0FF9" w:rsidRPr="00A02098" w:rsidRDefault="006C0FF9" w:rsidP="003A0E09">
      <w:pPr>
        <w:pStyle w:val="5Ref"/>
        <w:numPr>
          <w:ilvl w:val="0"/>
          <w:numId w:val="6"/>
        </w:numPr>
        <w:rPr>
          <w:sz w:val="24"/>
          <w:szCs w:val="24"/>
        </w:rPr>
      </w:pPr>
      <w:r w:rsidRPr="00A02098">
        <w:rPr>
          <w:sz w:val="24"/>
          <w:szCs w:val="24"/>
        </w:rPr>
        <w:t xml:space="preserve">D. Wiliam, Marnie Thompson. (2007). </w:t>
      </w:r>
    </w:p>
    <w:p w14:paraId="45DEE7E0" w14:textId="77777777" w:rsidR="006C0FF9" w:rsidRPr="00A02098" w:rsidRDefault="006C0FF9" w:rsidP="003A0E09">
      <w:pPr>
        <w:pStyle w:val="5Ref"/>
        <w:numPr>
          <w:ilvl w:val="0"/>
          <w:numId w:val="6"/>
        </w:numPr>
        <w:rPr>
          <w:sz w:val="24"/>
          <w:szCs w:val="24"/>
        </w:rPr>
      </w:pPr>
      <w:proofErr w:type="spellStart"/>
      <w:r w:rsidRPr="00A02098">
        <w:rPr>
          <w:sz w:val="24"/>
          <w:szCs w:val="24"/>
        </w:rPr>
        <w:t>Darsih</w:t>
      </w:r>
      <w:proofErr w:type="spellEnd"/>
      <w:r w:rsidRPr="00A02098">
        <w:rPr>
          <w:sz w:val="24"/>
          <w:szCs w:val="24"/>
        </w:rPr>
        <w:t>, Endang. (2018). LEARNER-CENTERED TEACHING: WHAT MAKES IT EFFECTIVE. Indonesian EFL Journal. 4. 33. 10.25134/</w:t>
      </w:r>
      <w:proofErr w:type="gramStart"/>
      <w:r w:rsidRPr="00A02098">
        <w:rPr>
          <w:sz w:val="24"/>
          <w:szCs w:val="24"/>
        </w:rPr>
        <w:t>ieflj.v</w:t>
      </w:r>
      <w:proofErr w:type="gramEnd"/>
      <w:r w:rsidRPr="00A02098">
        <w:rPr>
          <w:sz w:val="24"/>
          <w:szCs w:val="24"/>
        </w:rPr>
        <w:t>4i1.796.</w:t>
      </w:r>
    </w:p>
    <w:p w14:paraId="13725A6A" w14:textId="77777777" w:rsidR="006C0FF9" w:rsidRPr="00A02098" w:rsidRDefault="006C0FF9" w:rsidP="003A0E09">
      <w:pPr>
        <w:pStyle w:val="5Ref"/>
        <w:numPr>
          <w:ilvl w:val="0"/>
          <w:numId w:val="6"/>
        </w:numPr>
        <w:rPr>
          <w:sz w:val="24"/>
          <w:szCs w:val="24"/>
        </w:rPr>
      </w:pPr>
      <w:proofErr w:type="spellStart"/>
      <w:r w:rsidRPr="00A02098">
        <w:rPr>
          <w:sz w:val="24"/>
          <w:szCs w:val="24"/>
        </w:rPr>
        <w:t>DianeR</w:t>
      </w:r>
      <w:proofErr w:type="spellEnd"/>
      <w:r w:rsidRPr="00A02098">
        <w:rPr>
          <w:sz w:val="24"/>
          <w:szCs w:val="24"/>
        </w:rPr>
        <w:t>. Bridges, Richard A. Davidson, Peggy Soule Odegard, Ian V. Maki &amp; John Tomkowiak (2011) Interprofessional collaboration: three best practice models of interprofessional education, Medical Education Online, 16:1, DOI: 10.3402/</w:t>
      </w:r>
      <w:proofErr w:type="gramStart"/>
      <w:r w:rsidRPr="00A02098">
        <w:rPr>
          <w:sz w:val="24"/>
          <w:szCs w:val="24"/>
        </w:rPr>
        <w:t>meo.v</w:t>
      </w:r>
      <w:proofErr w:type="gramEnd"/>
      <w:r w:rsidRPr="00A02098">
        <w:rPr>
          <w:sz w:val="24"/>
          <w:szCs w:val="24"/>
        </w:rPr>
        <w:t>16i0.6035</w:t>
      </w:r>
    </w:p>
    <w:p w14:paraId="25034669" w14:textId="77777777" w:rsidR="006C0FF9" w:rsidRPr="00A02098" w:rsidRDefault="006C0FF9" w:rsidP="003A0E09">
      <w:pPr>
        <w:pStyle w:val="5Ref"/>
        <w:numPr>
          <w:ilvl w:val="0"/>
          <w:numId w:val="6"/>
        </w:numPr>
        <w:rPr>
          <w:sz w:val="24"/>
          <w:szCs w:val="24"/>
        </w:rPr>
      </w:pPr>
      <w:r w:rsidRPr="00A02098">
        <w:rPr>
          <w:sz w:val="24"/>
          <w:szCs w:val="24"/>
        </w:rPr>
        <w:t xml:space="preserve">Dr. P.E. </w:t>
      </w:r>
      <w:proofErr w:type="spellStart"/>
      <w:r w:rsidRPr="00A02098">
        <w:rPr>
          <w:sz w:val="24"/>
          <w:szCs w:val="24"/>
        </w:rPr>
        <w:t>Rawlusyk</w:t>
      </w:r>
      <w:proofErr w:type="spellEnd"/>
      <w:r w:rsidRPr="00A02098">
        <w:rPr>
          <w:sz w:val="24"/>
          <w:szCs w:val="24"/>
        </w:rPr>
        <w:t>. (2018). Assessment in Higher Education and Student Learning. Journal of Instructional Pedagogies. Volume 21.</w:t>
      </w:r>
    </w:p>
    <w:p w14:paraId="09B102F0" w14:textId="77777777" w:rsidR="006C0FF9" w:rsidRPr="00A02098" w:rsidRDefault="006C0FF9" w:rsidP="003C20E9">
      <w:pPr>
        <w:pStyle w:val="5Ref"/>
        <w:numPr>
          <w:ilvl w:val="0"/>
          <w:numId w:val="6"/>
        </w:numPr>
        <w:rPr>
          <w:sz w:val="24"/>
          <w:szCs w:val="24"/>
        </w:rPr>
      </w:pPr>
      <w:r w:rsidRPr="00A02098">
        <w:rPr>
          <w:sz w:val="24"/>
          <w:szCs w:val="24"/>
        </w:rPr>
        <w:t xml:space="preserve">du Plessis M, Jansen van Vuuren CD, Simons A, Frantz J, Roman N and </w:t>
      </w:r>
      <w:proofErr w:type="spellStart"/>
      <w:r w:rsidRPr="00A02098">
        <w:rPr>
          <w:sz w:val="24"/>
          <w:szCs w:val="24"/>
        </w:rPr>
        <w:t>Andipatin</w:t>
      </w:r>
      <w:proofErr w:type="spellEnd"/>
      <w:r w:rsidRPr="00A02098">
        <w:rPr>
          <w:sz w:val="24"/>
          <w:szCs w:val="24"/>
        </w:rPr>
        <w:t xml:space="preserve"> M (2022) South African Higher Education Institutions at the Beginning of the Covid-19 Pandemic: Sense-Making and Lessons Learnt. Front. Educ. 6:740016. </w:t>
      </w:r>
      <w:proofErr w:type="spellStart"/>
      <w:r w:rsidRPr="00A02098">
        <w:rPr>
          <w:sz w:val="24"/>
          <w:szCs w:val="24"/>
        </w:rPr>
        <w:t>doi</w:t>
      </w:r>
      <w:proofErr w:type="spellEnd"/>
      <w:r w:rsidRPr="00A02098">
        <w:rPr>
          <w:sz w:val="24"/>
          <w:szCs w:val="24"/>
        </w:rPr>
        <w:t>: 10.3389/feduc.2021.740016</w:t>
      </w:r>
    </w:p>
    <w:p w14:paraId="66CA6E07" w14:textId="77777777" w:rsidR="006C0FF9" w:rsidRPr="00A02098" w:rsidRDefault="006C0FF9" w:rsidP="003A0E09">
      <w:pPr>
        <w:pStyle w:val="5Ref"/>
        <w:numPr>
          <w:ilvl w:val="0"/>
          <w:numId w:val="6"/>
        </w:numPr>
        <w:rPr>
          <w:sz w:val="24"/>
          <w:szCs w:val="24"/>
        </w:rPr>
      </w:pPr>
      <w:r w:rsidRPr="00A02098">
        <w:rPr>
          <w:sz w:val="24"/>
          <w:szCs w:val="24"/>
        </w:rPr>
        <w:lastRenderedPageBreak/>
        <w:t xml:space="preserve">du Plessis, Marieta &amp; Jansen van Vuuren, Carel &amp; Simons, Abigail &amp; Frantz, Jose &amp; Roman, Nicolette &amp; </w:t>
      </w:r>
      <w:proofErr w:type="spellStart"/>
      <w:r w:rsidRPr="00A02098">
        <w:rPr>
          <w:sz w:val="24"/>
          <w:szCs w:val="24"/>
        </w:rPr>
        <w:t>Andipatin</w:t>
      </w:r>
      <w:proofErr w:type="spellEnd"/>
      <w:r w:rsidRPr="00A02098">
        <w:rPr>
          <w:sz w:val="24"/>
          <w:szCs w:val="24"/>
        </w:rPr>
        <w:t>, Michelle. (2022). South African Higher Education Institutions at the Beginning of the Covid-19 Pandemic: Sense-Making and Lessons Learnt. Frontiers in Education. 6. 10.3389/feduc.2021.740016.</w:t>
      </w:r>
    </w:p>
    <w:p w14:paraId="7EEBEF43" w14:textId="77777777" w:rsidR="006C0FF9" w:rsidRPr="00A02098" w:rsidRDefault="006C0FF9" w:rsidP="003A0E09">
      <w:pPr>
        <w:pStyle w:val="5Ref"/>
        <w:numPr>
          <w:ilvl w:val="0"/>
          <w:numId w:val="6"/>
        </w:numPr>
        <w:rPr>
          <w:sz w:val="24"/>
          <w:szCs w:val="24"/>
        </w:rPr>
      </w:pPr>
      <w:r w:rsidRPr="00A02098">
        <w:rPr>
          <w:sz w:val="24"/>
          <w:szCs w:val="24"/>
        </w:rPr>
        <w:t xml:space="preserve">Du Preez, I.; Fossey, </w:t>
      </w:r>
      <w:proofErr w:type="gramStart"/>
      <w:r w:rsidRPr="00A02098">
        <w:rPr>
          <w:sz w:val="24"/>
          <w:szCs w:val="24"/>
        </w:rPr>
        <w:t>A.(</w:t>
      </w:r>
      <w:proofErr w:type="gramEnd"/>
      <w:r w:rsidRPr="00A02098">
        <w:rPr>
          <w:sz w:val="24"/>
          <w:szCs w:val="24"/>
        </w:rPr>
        <w:t>2012). Developing Academic Writing Skills as Part of Graduate Attributes in Undergraduate Curricula. South African Journal of Higher Education, v26 n2 p346-357 2012</w:t>
      </w:r>
    </w:p>
    <w:p w14:paraId="3C46CCAF" w14:textId="77777777" w:rsidR="006C0FF9" w:rsidRPr="00A02098" w:rsidRDefault="006C0FF9" w:rsidP="003C20E9">
      <w:pPr>
        <w:pStyle w:val="5Ref"/>
        <w:numPr>
          <w:ilvl w:val="0"/>
          <w:numId w:val="6"/>
        </w:numPr>
        <w:rPr>
          <w:sz w:val="24"/>
          <w:szCs w:val="24"/>
        </w:rPr>
      </w:pPr>
      <w:r w:rsidRPr="00A02098">
        <w:rPr>
          <w:sz w:val="24"/>
          <w:szCs w:val="24"/>
          <w:lang w:val="en-US"/>
        </w:rPr>
        <w:t>Dweck, C. S. (2000). Self-theories: Their role in motivation, personality, and development. Philadelphia, PA: Psychology Press.</w:t>
      </w:r>
    </w:p>
    <w:p w14:paraId="03272C6C" w14:textId="77777777" w:rsidR="006C0FF9" w:rsidRPr="00A02098" w:rsidRDefault="006C0FF9" w:rsidP="003A0E09">
      <w:pPr>
        <w:pStyle w:val="5Ref"/>
        <w:numPr>
          <w:ilvl w:val="0"/>
          <w:numId w:val="6"/>
        </w:numPr>
        <w:rPr>
          <w:sz w:val="24"/>
          <w:szCs w:val="24"/>
        </w:rPr>
      </w:pPr>
      <w:r w:rsidRPr="00A02098">
        <w:rPr>
          <w:sz w:val="24"/>
          <w:szCs w:val="24"/>
        </w:rPr>
        <w:t xml:space="preserve">E. </w:t>
      </w:r>
      <w:proofErr w:type="spellStart"/>
      <w:r w:rsidRPr="00A02098">
        <w:rPr>
          <w:sz w:val="24"/>
          <w:szCs w:val="24"/>
        </w:rPr>
        <w:t>BitzerI</w:t>
      </w:r>
      <w:proofErr w:type="spellEnd"/>
      <w:r w:rsidRPr="00A02098">
        <w:rPr>
          <w:sz w:val="24"/>
          <w:szCs w:val="24"/>
        </w:rPr>
        <w:t xml:space="preserve"> &amp; M. Withering. (2020). Graduate attributes: how some university students experience and learn them. S. Afr. J. High. Educ. vol.34 n.3 </w:t>
      </w:r>
      <w:proofErr w:type="gramStart"/>
      <w:r w:rsidRPr="00A02098">
        <w:rPr>
          <w:sz w:val="24"/>
          <w:szCs w:val="24"/>
        </w:rPr>
        <w:t>Stellenbosch  2020</w:t>
      </w:r>
      <w:proofErr w:type="gramEnd"/>
      <w:r w:rsidRPr="00A02098">
        <w:rPr>
          <w:sz w:val="24"/>
          <w:szCs w:val="24"/>
        </w:rPr>
        <w:t>. http://dx.doi.org/10.20853/34-3-3504</w:t>
      </w:r>
    </w:p>
    <w:p w14:paraId="10DFCC5B" w14:textId="77777777" w:rsidR="006C0FF9" w:rsidRPr="00A02098" w:rsidRDefault="006C0FF9" w:rsidP="003A0E09">
      <w:pPr>
        <w:pStyle w:val="5Ref"/>
        <w:numPr>
          <w:ilvl w:val="0"/>
          <w:numId w:val="6"/>
        </w:numPr>
        <w:rPr>
          <w:sz w:val="24"/>
          <w:szCs w:val="24"/>
        </w:rPr>
      </w:pPr>
      <w:r w:rsidRPr="00A02098">
        <w:rPr>
          <w:sz w:val="24"/>
          <w:szCs w:val="24"/>
        </w:rPr>
        <w:t xml:space="preserve">E. Thompson, A. Luxton-Reilly, J. Whalley, M. Hu, and P. Robbins, “Bloom's taxonomy for CS assessment,” presented at Conference on Australasian computing </w:t>
      </w:r>
      <w:proofErr w:type="gramStart"/>
      <w:r w:rsidRPr="00A02098">
        <w:rPr>
          <w:sz w:val="24"/>
          <w:szCs w:val="24"/>
        </w:rPr>
        <w:t>education ,</w:t>
      </w:r>
      <w:proofErr w:type="gramEnd"/>
      <w:r w:rsidRPr="00A02098">
        <w:rPr>
          <w:sz w:val="24"/>
          <w:szCs w:val="24"/>
        </w:rPr>
        <w:t xml:space="preserve"> 2008.</w:t>
      </w:r>
    </w:p>
    <w:p w14:paraId="74AF7D79" w14:textId="77777777" w:rsidR="006C0FF9" w:rsidRPr="00A02098" w:rsidRDefault="006C0FF9" w:rsidP="003A0E09">
      <w:pPr>
        <w:pStyle w:val="5Ref"/>
        <w:numPr>
          <w:ilvl w:val="0"/>
          <w:numId w:val="6"/>
        </w:numPr>
        <w:rPr>
          <w:sz w:val="24"/>
          <w:szCs w:val="24"/>
        </w:rPr>
      </w:pPr>
      <w:r w:rsidRPr="00A02098">
        <w:rPr>
          <w:sz w:val="24"/>
          <w:szCs w:val="24"/>
        </w:rPr>
        <w:t xml:space="preserve">Eka Pratiwi &amp;Arka I Wayan. (2018). On the situated socio-cultural meaning of benefactives in Balinese. </w:t>
      </w:r>
      <w:proofErr w:type="spellStart"/>
      <w:r w:rsidRPr="00A02098">
        <w:rPr>
          <w:sz w:val="24"/>
          <w:szCs w:val="24"/>
        </w:rPr>
        <w:t>Linguistik</w:t>
      </w:r>
      <w:proofErr w:type="spellEnd"/>
      <w:r w:rsidRPr="00A02098">
        <w:rPr>
          <w:sz w:val="24"/>
          <w:szCs w:val="24"/>
        </w:rPr>
        <w:t xml:space="preserve"> Indonesia 37 (2):117-128</w:t>
      </w:r>
    </w:p>
    <w:p w14:paraId="0B6D8791" w14:textId="77777777" w:rsidR="006C0FF9" w:rsidRPr="00A02098" w:rsidRDefault="006C0FF9" w:rsidP="003A0E09">
      <w:pPr>
        <w:pStyle w:val="5Ref"/>
        <w:numPr>
          <w:ilvl w:val="0"/>
          <w:numId w:val="6"/>
        </w:numPr>
        <w:rPr>
          <w:sz w:val="24"/>
          <w:szCs w:val="24"/>
        </w:rPr>
      </w:pPr>
      <w:r w:rsidRPr="00A02098">
        <w:rPr>
          <w:sz w:val="24"/>
          <w:szCs w:val="24"/>
        </w:rPr>
        <w:t xml:space="preserve">Forehand, M. (2005). Bloom’s Taxonomy: Original and </w:t>
      </w:r>
      <w:proofErr w:type="gramStart"/>
      <w:r w:rsidRPr="00A02098">
        <w:rPr>
          <w:sz w:val="24"/>
          <w:szCs w:val="24"/>
        </w:rPr>
        <w:t>Revised</w:t>
      </w:r>
      <w:proofErr w:type="gramEnd"/>
      <w:r w:rsidRPr="00A02098">
        <w:rPr>
          <w:sz w:val="24"/>
          <w:szCs w:val="24"/>
        </w:rPr>
        <w:t>. In M. Orey (Ed.), Emerging Perspectives on Learning, Teaching, and Technology (E-Book). https://textbookequity.org/Textbooks/Orey_Emergin_Perspectives_Learning.pdf</w:t>
      </w:r>
    </w:p>
    <w:p w14:paraId="03F67BDA" w14:textId="77777777" w:rsidR="006C0FF9" w:rsidRPr="00A02098" w:rsidRDefault="006C0FF9" w:rsidP="003A0E09">
      <w:pPr>
        <w:pStyle w:val="5Ref"/>
        <w:numPr>
          <w:ilvl w:val="0"/>
          <w:numId w:val="6"/>
        </w:numPr>
        <w:rPr>
          <w:sz w:val="24"/>
          <w:szCs w:val="24"/>
        </w:rPr>
      </w:pPr>
      <w:r w:rsidRPr="00A02098">
        <w:rPr>
          <w:sz w:val="24"/>
          <w:szCs w:val="24"/>
        </w:rPr>
        <w:t xml:space="preserve">Forehand, M. (2010) Emerging Perspectives on Learning, Teaching, and Technology, Global Text, Michael Orey. (Chapter 3). Retrieved from </w:t>
      </w:r>
      <w:proofErr w:type="gramStart"/>
      <w:r w:rsidRPr="00A02098">
        <w:rPr>
          <w:sz w:val="24"/>
          <w:szCs w:val="24"/>
        </w:rPr>
        <w:t>https://textbookequity.org/Textbooks/Orey_Emergin_Perspectives_Learning.pdf</w:t>
      </w:r>
      <w:proofErr w:type="gramEnd"/>
    </w:p>
    <w:p w14:paraId="21FA1A30" w14:textId="77777777" w:rsidR="006C0FF9" w:rsidRPr="00A02098" w:rsidRDefault="006C0FF9" w:rsidP="003A0E09">
      <w:pPr>
        <w:pStyle w:val="5Ref"/>
        <w:numPr>
          <w:ilvl w:val="0"/>
          <w:numId w:val="6"/>
        </w:numPr>
        <w:rPr>
          <w:sz w:val="24"/>
          <w:szCs w:val="24"/>
        </w:rPr>
      </w:pPr>
      <w:r w:rsidRPr="00A02098">
        <w:rPr>
          <w:sz w:val="24"/>
          <w:szCs w:val="24"/>
        </w:rPr>
        <w:t>Goodson, L., &amp; Rohani, F. (1998). Higher Order Thinking Skills• Definition• Teaching Strategies• Assessment. Thinking, 18, 458</w:t>
      </w:r>
    </w:p>
    <w:p w14:paraId="12CB5B90" w14:textId="77777777" w:rsidR="006C0FF9" w:rsidRPr="00A02098" w:rsidRDefault="006C0FF9" w:rsidP="003A0E09">
      <w:pPr>
        <w:pStyle w:val="5Ref"/>
        <w:numPr>
          <w:ilvl w:val="0"/>
          <w:numId w:val="6"/>
        </w:numPr>
        <w:rPr>
          <w:sz w:val="24"/>
          <w:szCs w:val="24"/>
        </w:rPr>
      </w:pPr>
      <w:r w:rsidRPr="00A02098">
        <w:rPr>
          <w:sz w:val="24"/>
          <w:szCs w:val="24"/>
        </w:rPr>
        <w:t xml:space="preserve">Griesel, </w:t>
      </w:r>
      <w:proofErr w:type="gramStart"/>
      <w:r w:rsidRPr="00A02098">
        <w:rPr>
          <w:sz w:val="24"/>
          <w:szCs w:val="24"/>
        </w:rPr>
        <w:t>H.</w:t>
      </w:r>
      <w:proofErr w:type="gramEnd"/>
      <w:r w:rsidRPr="00A02098">
        <w:rPr>
          <w:sz w:val="24"/>
          <w:szCs w:val="24"/>
        </w:rPr>
        <w:t xml:space="preserve"> and B. Parker. 2009. Graduate attributes: A baseline study on South African graduates from the perspective of employers. HESA and SAQA. www.saqa.org.za/docs/genpubs/2009/graduate_ attributes.pdf (Accessed 03 June 2023).</w:t>
      </w:r>
    </w:p>
    <w:p w14:paraId="1E8458AA" w14:textId="77777777" w:rsidR="006C0FF9" w:rsidRPr="00A02098" w:rsidRDefault="006C0FF9" w:rsidP="003C20E9">
      <w:pPr>
        <w:pStyle w:val="5Ref"/>
        <w:numPr>
          <w:ilvl w:val="0"/>
          <w:numId w:val="6"/>
        </w:numPr>
        <w:rPr>
          <w:sz w:val="24"/>
          <w:szCs w:val="24"/>
        </w:rPr>
      </w:pPr>
      <w:r w:rsidRPr="00A02098">
        <w:rPr>
          <w:sz w:val="24"/>
          <w:szCs w:val="24"/>
        </w:rPr>
        <w:t>Grove JP. 2001.The SAQA framework. University of Pretoria</w:t>
      </w:r>
    </w:p>
    <w:p w14:paraId="564A31D2" w14:textId="77777777" w:rsidR="006C0FF9" w:rsidRPr="00A02098" w:rsidRDefault="006C0FF9" w:rsidP="003A0E09">
      <w:pPr>
        <w:pStyle w:val="5Ref"/>
        <w:numPr>
          <w:ilvl w:val="0"/>
          <w:numId w:val="6"/>
        </w:numPr>
        <w:rPr>
          <w:sz w:val="24"/>
          <w:szCs w:val="24"/>
        </w:rPr>
      </w:pPr>
      <w:r w:rsidRPr="00A02098">
        <w:rPr>
          <w:sz w:val="24"/>
          <w:szCs w:val="24"/>
        </w:rPr>
        <w:lastRenderedPageBreak/>
        <w:t xml:space="preserve">Gulistan Mohammed </w:t>
      </w:r>
      <w:proofErr w:type="spellStart"/>
      <w:r w:rsidRPr="00A02098">
        <w:rPr>
          <w:sz w:val="24"/>
          <w:szCs w:val="24"/>
        </w:rPr>
        <w:t>Saido</w:t>
      </w:r>
      <w:proofErr w:type="spellEnd"/>
      <w:r w:rsidRPr="00A02098">
        <w:rPr>
          <w:sz w:val="24"/>
          <w:szCs w:val="24"/>
        </w:rPr>
        <w:t xml:space="preserve">, </w:t>
      </w:r>
      <w:proofErr w:type="spellStart"/>
      <w:r w:rsidRPr="00A02098">
        <w:rPr>
          <w:sz w:val="24"/>
          <w:szCs w:val="24"/>
        </w:rPr>
        <w:t>Saedah</w:t>
      </w:r>
      <w:proofErr w:type="spellEnd"/>
      <w:r w:rsidRPr="00A02098">
        <w:rPr>
          <w:sz w:val="24"/>
          <w:szCs w:val="24"/>
        </w:rPr>
        <w:t xml:space="preserve"> Siraj, Abu Bakar Bin Nordin &amp; Omed Saadallah </w:t>
      </w:r>
      <w:proofErr w:type="spellStart"/>
      <w:r w:rsidRPr="00A02098">
        <w:rPr>
          <w:sz w:val="24"/>
          <w:szCs w:val="24"/>
        </w:rPr>
        <w:t>Al_Amedy</w:t>
      </w:r>
      <w:proofErr w:type="spellEnd"/>
      <w:r w:rsidRPr="00A02098">
        <w:rPr>
          <w:sz w:val="24"/>
          <w:szCs w:val="24"/>
        </w:rPr>
        <w:t xml:space="preserve">. (2018). Higher Order Thinking Skills Among Secondary School Students in Science Learning. </w:t>
      </w:r>
      <w:proofErr w:type="spellStart"/>
      <w:r w:rsidRPr="00A02098">
        <w:rPr>
          <w:sz w:val="24"/>
          <w:szCs w:val="24"/>
        </w:rPr>
        <w:t>Mojes</w:t>
      </w:r>
      <w:proofErr w:type="spellEnd"/>
      <w:r w:rsidRPr="00A02098">
        <w:rPr>
          <w:sz w:val="24"/>
          <w:szCs w:val="24"/>
        </w:rPr>
        <w:t xml:space="preserve">. Vol. 3 No. 3 (2018). </w:t>
      </w:r>
    </w:p>
    <w:p w14:paraId="77662ABD" w14:textId="77777777" w:rsidR="006C0FF9" w:rsidRPr="00A02098" w:rsidRDefault="006C0FF9" w:rsidP="003C20E9">
      <w:pPr>
        <w:pStyle w:val="5Ref"/>
        <w:numPr>
          <w:ilvl w:val="0"/>
          <w:numId w:val="6"/>
        </w:numPr>
        <w:rPr>
          <w:sz w:val="24"/>
          <w:szCs w:val="24"/>
        </w:rPr>
      </w:pPr>
      <w:r w:rsidRPr="00A02098">
        <w:rPr>
          <w:sz w:val="24"/>
          <w:szCs w:val="24"/>
        </w:rPr>
        <w:t xml:space="preserve">Hacker, D. J., </w:t>
      </w:r>
      <w:proofErr w:type="spellStart"/>
      <w:r w:rsidRPr="00A02098">
        <w:rPr>
          <w:sz w:val="24"/>
          <w:szCs w:val="24"/>
        </w:rPr>
        <w:t>Dunlosky</w:t>
      </w:r>
      <w:proofErr w:type="spellEnd"/>
      <w:r w:rsidRPr="00A02098">
        <w:rPr>
          <w:sz w:val="24"/>
          <w:szCs w:val="24"/>
        </w:rPr>
        <w:t>, J., &amp; Graesser, A. C. (Eds.) (1998). Metacognition in educational theory and practice. Mahwah, NJ: Erlbaum.</w:t>
      </w:r>
    </w:p>
    <w:p w14:paraId="2582929E" w14:textId="77777777" w:rsidR="006C0FF9" w:rsidRPr="00A02098" w:rsidRDefault="006C0FF9" w:rsidP="003A0E09">
      <w:pPr>
        <w:pStyle w:val="5Ref"/>
        <w:numPr>
          <w:ilvl w:val="0"/>
          <w:numId w:val="6"/>
        </w:numPr>
        <w:rPr>
          <w:sz w:val="24"/>
          <w:szCs w:val="24"/>
        </w:rPr>
      </w:pPr>
      <w:r w:rsidRPr="00A02098">
        <w:rPr>
          <w:sz w:val="24"/>
          <w:szCs w:val="24"/>
        </w:rPr>
        <w:t xml:space="preserve">Hasan </w:t>
      </w:r>
      <w:proofErr w:type="spellStart"/>
      <w:r w:rsidRPr="00A02098">
        <w:rPr>
          <w:sz w:val="24"/>
          <w:szCs w:val="24"/>
        </w:rPr>
        <w:t>AbdRabbeh</w:t>
      </w:r>
      <w:proofErr w:type="spellEnd"/>
      <w:r w:rsidRPr="00A02098">
        <w:rPr>
          <w:sz w:val="24"/>
          <w:szCs w:val="24"/>
        </w:rPr>
        <w:t xml:space="preserve"> Ali Al-</w:t>
      </w:r>
      <w:proofErr w:type="spellStart"/>
      <w:r w:rsidRPr="00A02098">
        <w:rPr>
          <w:sz w:val="24"/>
          <w:szCs w:val="24"/>
        </w:rPr>
        <w:t>hasanat</w:t>
      </w:r>
      <w:proofErr w:type="spellEnd"/>
      <w:r w:rsidRPr="00A02098">
        <w:rPr>
          <w:sz w:val="24"/>
          <w:szCs w:val="24"/>
        </w:rPr>
        <w:t>. (2016). Analyzing Assessment Questions in an Arabic Textbook (Communication Skills) for Eight Grade in Jordan According to Bloom’s Taxonomy of Levels of Knowledge Aims. World Journal of Education. Vol. 6, No. 2; 2016</w:t>
      </w:r>
    </w:p>
    <w:p w14:paraId="1D3F77EA" w14:textId="77777777" w:rsidR="006C0FF9" w:rsidRPr="00A02098" w:rsidRDefault="006C0FF9" w:rsidP="003A0E09">
      <w:pPr>
        <w:pStyle w:val="5Ref"/>
        <w:numPr>
          <w:ilvl w:val="0"/>
          <w:numId w:val="6"/>
        </w:numPr>
        <w:rPr>
          <w:sz w:val="24"/>
          <w:szCs w:val="24"/>
        </w:rPr>
      </w:pPr>
      <w:r w:rsidRPr="00A02098">
        <w:rPr>
          <w:sz w:val="24"/>
          <w:szCs w:val="24"/>
        </w:rPr>
        <w:t>Hattie, J. (2012). Visible Learning for Teachers: Maximizing Impact on Learning. London: Routledge.</w:t>
      </w:r>
    </w:p>
    <w:p w14:paraId="26E80E8C" w14:textId="77777777" w:rsidR="006C0FF9" w:rsidRPr="00A02098" w:rsidRDefault="006C0FF9" w:rsidP="003A0E09">
      <w:pPr>
        <w:pStyle w:val="5Ref"/>
        <w:numPr>
          <w:ilvl w:val="0"/>
          <w:numId w:val="6"/>
        </w:numPr>
        <w:rPr>
          <w:sz w:val="24"/>
          <w:szCs w:val="24"/>
        </w:rPr>
      </w:pPr>
      <w:r w:rsidRPr="00A02098">
        <w:rPr>
          <w:sz w:val="24"/>
          <w:szCs w:val="24"/>
        </w:rPr>
        <w:t>Hattie, J. (2015). The applicability of Visible Learning to higher education. Scholarship of Teaching and Learning in Psychology, 1(1), 79–91. https://doi.org/10.1037/stl0000021</w:t>
      </w:r>
    </w:p>
    <w:p w14:paraId="2F82CFBA" w14:textId="77777777" w:rsidR="006C0FF9" w:rsidRPr="00A02098" w:rsidRDefault="006C0FF9" w:rsidP="003C20E9">
      <w:pPr>
        <w:pStyle w:val="5Ref"/>
        <w:numPr>
          <w:ilvl w:val="0"/>
          <w:numId w:val="6"/>
        </w:numPr>
        <w:rPr>
          <w:sz w:val="24"/>
          <w:szCs w:val="24"/>
        </w:rPr>
      </w:pPr>
      <w:r w:rsidRPr="00A02098">
        <w:rPr>
          <w:sz w:val="24"/>
          <w:szCs w:val="24"/>
        </w:rPr>
        <w:t xml:space="preserve">Hidi, S., &amp; </w:t>
      </w:r>
      <w:proofErr w:type="spellStart"/>
      <w:r w:rsidRPr="00A02098">
        <w:rPr>
          <w:sz w:val="24"/>
          <w:szCs w:val="24"/>
        </w:rPr>
        <w:t>Harackiewicz</w:t>
      </w:r>
      <w:proofErr w:type="spellEnd"/>
      <w:r w:rsidRPr="00A02098">
        <w:rPr>
          <w:sz w:val="24"/>
          <w:szCs w:val="24"/>
        </w:rPr>
        <w:t>, J. M. (2000). Motivating the academically unmotivated: A critical issue for the 21st century. Review of Educational Research, 70(2), 151–179.</w:t>
      </w:r>
    </w:p>
    <w:p w14:paraId="4867D542" w14:textId="77777777" w:rsidR="006C0FF9" w:rsidRPr="00A02098" w:rsidRDefault="006C0FF9" w:rsidP="003A0E09">
      <w:pPr>
        <w:pStyle w:val="5Ref"/>
        <w:numPr>
          <w:ilvl w:val="0"/>
          <w:numId w:val="6"/>
        </w:numPr>
        <w:rPr>
          <w:sz w:val="24"/>
          <w:szCs w:val="24"/>
        </w:rPr>
      </w:pPr>
      <w:r w:rsidRPr="00A02098">
        <w:rPr>
          <w:sz w:val="24"/>
          <w:szCs w:val="24"/>
        </w:rPr>
        <w:t xml:space="preserve">Hidi, S., &amp; </w:t>
      </w:r>
      <w:proofErr w:type="spellStart"/>
      <w:r w:rsidRPr="00A02098">
        <w:rPr>
          <w:sz w:val="24"/>
          <w:szCs w:val="24"/>
        </w:rPr>
        <w:t>Harackiewicz</w:t>
      </w:r>
      <w:proofErr w:type="spellEnd"/>
      <w:r w:rsidRPr="00A02098">
        <w:rPr>
          <w:sz w:val="24"/>
          <w:szCs w:val="24"/>
        </w:rPr>
        <w:t>, J. M. (2000). Motivating the academically unmotivated: A critical issue for the 21st century. Review of Educational Research, 70(2), 151–179. https://doi.org/10.2307/1170660</w:t>
      </w:r>
    </w:p>
    <w:p w14:paraId="526D11C7" w14:textId="77777777" w:rsidR="006C0FF9" w:rsidRPr="00A02098" w:rsidRDefault="006C0FF9" w:rsidP="003A0E09">
      <w:pPr>
        <w:pStyle w:val="5Ref"/>
        <w:numPr>
          <w:ilvl w:val="0"/>
          <w:numId w:val="6"/>
        </w:numPr>
        <w:rPr>
          <w:sz w:val="24"/>
          <w:szCs w:val="24"/>
        </w:rPr>
      </w:pPr>
      <w:r w:rsidRPr="00A02098">
        <w:rPr>
          <w:sz w:val="24"/>
          <w:szCs w:val="24"/>
        </w:rPr>
        <w:t>Hwang, G. J., &amp; Chang, H. F. (2011). A formative assessment-based mobile learning approach to improving the learning attitudes and achievements of students. Computers &amp; Education, 56(4), 1023-1031.</w:t>
      </w:r>
    </w:p>
    <w:p w14:paraId="3D4FE01A" w14:textId="77777777" w:rsidR="006C0FF9" w:rsidRPr="00A02098" w:rsidRDefault="006C0FF9" w:rsidP="003A0E09">
      <w:pPr>
        <w:pStyle w:val="5Ref"/>
        <w:numPr>
          <w:ilvl w:val="0"/>
          <w:numId w:val="6"/>
        </w:numPr>
        <w:rPr>
          <w:sz w:val="24"/>
          <w:szCs w:val="24"/>
        </w:rPr>
      </w:pPr>
      <w:r w:rsidRPr="00A02098">
        <w:rPr>
          <w:sz w:val="24"/>
          <w:szCs w:val="24"/>
        </w:rPr>
        <w:t xml:space="preserve">in the 21st Century. Procedia - Social and Behavioral Sciences 232 </w:t>
      </w:r>
      <w:proofErr w:type="gramStart"/>
      <w:r w:rsidRPr="00A02098">
        <w:rPr>
          <w:sz w:val="24"/>
          <w:szCs w:val="24"/>
        </w:rPr>
        <w:t>( 2016</w:t>
      </w:r>
      <w:proofErr w:type="gramEnd"/>
      <w:r w:rsidRPr="00A02098">
        <w:rPr>
          <w:sz w:val="24"/>
          <w:szCs w:val="24"/>
        </w:rPr>
        <w:t xml:space="preserve"> ) 102 – 108</w:t>
      </w:r>
    </w:p>
    <w:p w14:paraId="3C5512FF" w14:textId="77777777" w:rsidR="006C0FF9" w:rsidRPr="00A02098" w:rsidRDefault="006C0FF9" w:rsidP="00092C2E">
      <w:pPr>
        <w:pStyle w:val="5Ref"/>
        <w:numPr>
          <w:ilvl w:val="0"/>
          <w:numId w:val="6"/>
        </w:numPr>
        <w:rPr>
          <w:sz w:val="24"/>
          <w:szCs w:val="24"/>
        </w:rPr>
      </w:pPr>
      <w:r w:rsidRPr="00A02098">
        <w:rPr>
          <w:sz w:val="24"/>
          <w:szCs w:val="24"/>
        </w:rPr>
        <w:t>J. Creswell and V. Plano Clark, Understanding research: A consumer's guide. Upper Saddle River, NJ: Pearson Education, Inc, 2010.</w:t>
      </w:r>
    </w:p>
    <w:p w14:paraId="26C69A67" w14:textId="77777777" w:rsidR="006C0FF9" w:rsidRPr="00A02098" w:rsidRDefault="006C0FF9" w:rsidP="00F951CC">
      <w:pPr>
        <w:pStyle w:val="5Ref"/>
        <w:numPr>
          <w:ilvl w:val="0"/>
          <w:numId w:val="6"/>
        </w:numPr>
        <w:rPr>
          <w:sz w:val="24"/>
          <w:szCs w:val="24"/>
        </w:rPr>
      </w:pPr>
      <w:r w:rsidRPr="00A02098">
        <w:rPr>
          <w:sz w:val="24"/>
          <w:szCs w:val="24"/>
          <w:lang w:val="en-US"/>
        </w:rPr>
        <w:t>Jabbar, D. A. and Z. Omar. 2015. “Exam question classifications based on Bloom’s taxonomy cognitive level using classifiers combination.” Journal of Theoretical and Applied Information Technology 78(3): 1‒21.</w:t>
      </w:r>
    </w:p>
    <w:p w14:paraId="2C1E2C1F" w14:textId="77777777" w:rsidR="006C0FF9" w:rsidRPr="00A02098" w:rsidRDefault="006C0FF9" w:rsidP="003A0E09">
      <w:pPr>
        <w:pStyle w:val="5Ref"/>
        <w:numPr>
          <w:ilvl w:val="0"/>
          <w:numId w:val="6"/>
        </w:numPr>
        <w:rPr>
          <w:sz w:val="24"/>
          <w:szCs w:val="24"/>
        </w:rPr>
      </w:pPr>
      <w:r w:rsidRPr="00A02098">
        <w:rPr>
          <w:sz w:val="24"/>
          <w:szCs w:val="24"/>
        </w:rPr>
        <w:t>Jan H. Janse. (2005). Model studies on the eutrophication of shallow lakes and ditches. Thesis Wageningen University. ISBN 90-8504-214-3</w:t>
      </w:r>
    </w:p>
    <w:p w14:paraId="1C8F7EC6" w14:textId="77777777" w:rsidR="006C0FF9" w:rsidRPr="00A02098" w:rsidRDefault="006C0FF9" w:rsidP="003A0E09">
      <w:pPr>
        <w:pStyle w:val="5Ref"/>
        <w:numPr>
          <w:ilvl w:val="0"/>
          <w:numId w:val="6"/>
        </w:numPr>
        <w:rPr>
          <w:sz w:val="24"/>
          <w:szCs w:val="24"/>
        </w:rPr>
      </w:pPr>
      <w:r w:rsidRPr="00A02098">
        <w:rPr>
          <w:sz w:val="24"/>
          <w:szCs w:val="24"/>
        </w:rPr>
        <w:lastRenderedPageBreak/>
        <w:t xml:space="preserve">Johan </w:t>
      </w:r>
      <w:proofErr w:type="spellStart"/>
      <w:r w:rsidRPr="00A02098">
        <w:rPr>
          <w:sz w:val="24"/>
          <w:szCs w:val="24"/>
        </w:rPr>
        <w:t>Schot</w:t>
      </w:r>
      <w:proofErr w:type="spellEnd"/>
      <w:r w:rsidRPr="00A02098">
        <w:rPr>
          <w:sz w:val="24"/>
          <w:szCs w:val="24"/>
        </w:rPr>
        <w:t xml:space="preserve">, W. Edward </w:t>
      </w:r>
      <w:proofErr w:type="spellStart"/>
      <w:r w:rsidRPr="00A02098">
        <w:rPr>
          <w:sz w:val="24"/>
          <w:szCs w:val="24"/>
        </w:rPr>
        <w:t>Steinmueller</w:t>
      </w:r>
      <w:proofErr w:type="spellEnd"/>
      <w:r w:rsidRPr="00A02098">
        <w:rPr>
          <w:sz w:val="24"/>
          <w:szCs w:val="24"/>
        </w:rPr>
        <w:t>. (2018). Three frames for innovation policy: R&amp;D, systems of innovation and transformative change, Research Policy, Volume 47, Issue 9, Pages 1554-1567, ISSN 0048-7333, https://doi.org/10.1016/j.respol.2018.08.011.</w:t>
      </w:r>
    </w:p>
    <w:p w14:paraId="47FF3FC8" w14:textId="77777777" w:rsidR="006C0FF9" w:rsidRPr="00A02098" w:rsidRDefault="006C0FF9" w:rsidP="003A0E09">
      <w:pPr>
        <w:pStyle w:val="5Ref"/>
        <w:numPr>
          <w:ilvl w:val="0"/>
          <w:numId w:val="6"/>
        </w:numPr>
        <w:rPr>
          <w:sz w:val="24"/>
          <w:szCs w:val="24"/>
        </w:rPr>
      </w:pPr>
      <w:r w:rsidRPr="00A02098">
        <w:rPr>
          <w:sz w:val="24"/>
          <w:szCs w:val="24"/>
        </w:rPr>
        <w:t>Kahveci, A. (2010). Quantitative Analysis of Science and Chemistry textbooks for Indicators of Reform: A complementary perspective. International Journal of Science Education, 32(11), 1495-1519.</w:t>
      </w:r>
    </w:p>
    <w:p w14:paraId="263EAAEF" w14:textId="77777777" w:rsidR="006C0FF9" w:rsidRPr="00A02098" w:rsidRDefault="006C0FF9" w:rsidP="003A0E09">
      <w:pPr>
        <w:pStyle w:val="5Ref"/>
        <w:numPr>
          <w:ilvl w:val="0"/>
          <w:numId w:val="6"/>
        </w:numPr>
        <w:rPr>
          <w:sz w:val="24"/>
          <w:szCs w:val="24"/>
        </w:rPr>
      </w:pPr>
      <w:r w:rsidRPr="00A02098">
        <w:rPr>
          <w:sz w:val="24"/>
          <w:szCs w:val="24"/>
        </w:rPr>
        <w:t xml:space="preserve">Kamarudin, </w:t>
      </w:r>
      <w:proofErr w:type="gramStart"/>
      <w:r w:rsidRPr="00A02098">
        <w:rPr>
          <w:sz w:val="24"/>
          <w:szCs w:val="24"/>
        </w:rPr>
        <w:t>M. ,</w:t>
      </w:r>
      <w:proofErr w:type="gramEnd"/>
      <w:r w:rsidRPr="00A02098">
        <w:rPr>
          <w:sz w:val="24"/>
          <w:szCs w:val="24"/>
        </w:rPr>
        <w:t xml:space="preserve"> Yusoff, N. , Yamat, H. and Abdul Ghani, K. (2016) Inculcation of Higher Order Thinking Skills (HOTS) in Arabic Language Teaching at Malaysian Primary Schools. Creative Education, 7, 307-314. </w:t>
      </w:r>
      <w:proofErr w:type="spellStart"/>
      <w:r w:rsidRPr="00A02098">
        <w:rPr>
          <w:sz w:val="24"/>
          <w:szCs w:val="24"/>
        </w:rPr>
        <w:t>doi</w:t>
      </w:r>
      <w:proofErr w:type="spellEnd"/>
      <w:r w:rsidRPr="00A02098">
        <w:rPr>
          <w:sz w:val="24"/>
          <w:szCs w:val="24"/>
        </w:rPr>
        <w:t>: 10.4236/ce.2016.72030.</w:t>
      </w:r>
    </w:p>
    <w:p w14:paraId="4D304D0B" w14:textId="77777777" w:rsidR="006C0FF9" w:rsidRPr="00A02098" w:rsidRDefault="006C0FF9" w:rsidP="00092C2E">
      <w:pPr>
        <w:pStyle w:val="5Ref"/>
        <w:numPr>
          <w:ilvl w:val="0"/>
          <w:numId w:val="6"/>
        </w:numPr>
        <w:rPr>
          <w:sz w:val="24"/>
          <w:szCs w:val="24"/>
        </w:rPr>
      </w:pPr>
      <w:r w:rsidRPr="00A02098">
        <w:rPr>
          <w:sz w:val="24"/>
          <w:szCs w:val="24"/>
        </w:rPr>
        <w:t xml:space="preserve">Kassiani Nikolopoulou, 2022. What Is Purposive Sampling? | Definition &amp; Examples. </w:t>
      </w:r>
      <w:proofErr w:type="spellStart"/>
      <w:r w:rsidRPr="00A02098">
        <w:rPr>
          <w:i/>
          <w:sz w:val="24"/>
          <w:szCs w:val="24"/>
        </w:rPr>
        <w:t>Scribbr</w:t>
      </w:r>
      <w:proofErr w:type="spellEnd"/>
      <w:r w:rsidRPr="00A02098">
        <w:rPr>
          <w:i/>
          <w:sz w:val="24"/>
          <w:szCs w:val="24"/>
        </w:rPr>
        <w:t>. 11 August 2022. Accessed 17 August 2023.</w:t>
      </w:r>
    </w:p>
    <w:p w14:paraId="51087E01" w14:textId="77777777" w:rsidR="006C0FF9" w:rsidRPr="00A02098" w:rsidRDefault="006C0FF9" w:rsidP="00F951CC">
      <w:pPr>
        <w:pStyle w:val="5Ref"/>
        <w:numPr>
          <w:ilvl w:val="0"/>
          <w:numId w:val="6"/>
        </w:numPr>
        <w:rPr>
          <w:sz w:val="24"/>
          <w:szCs w:val="24"/>
        </w:rPr>
      </w:pPr>
      <w:r w:rsidRPr="00A02098">
        <w:rPr>
          <w:sz w:val="24"/>
          <w:szCs w:val="24"/>
          <w:lang w:val="en-US"/>
        </w:rPr>
        <w:t xml:space="preserve">Kembo, J. 2020. “How effectively are university students tested? A case </w:t>
      </w:r>
      <w:proofErr w:type="gramStart"/>
      <w:r w:rsidRPr="00A02098">
        <w:rPr>
          <w:sz w:val="24"/>
          <w:szCs w:val="24"/>
          <w:lang w:val="en-US"/>
        </w:rPr>
        <w:t>study</w:t>
      </w:r>
      <w:proofErr w:type="gramEnd"/>
      <w:r w:rsidRPr="00A02098">
        <w:rPr>
          <w:sz w:val="24"/>
          <w:szCs w:val="24"/>
          <w:lang w:val="en-US"/>
        </w:rPr>
        <w:t>.” Eastern African Journal of Education Studies 2(1): 59‒66</w:t>
      </w:r>
    </w:p>
    <w:p w14:paraId="4DD6D27D" w14:textId="77777777" w:rsidR="006C0FF9" w:rsidRPr="00A02098" w:rsidRDefault="006C0FF9" w:rsidP="003A0E09">
      <w:pPr>
        <w:pStyle w:val="5Ref"/>
        <w:numPr>
          <w:ilvl w:val="0"/>
          <w:numId w:val="6"/>
        </w:numPr>
        <w:rPr>
          <w:sz w:val="24"/>
          <w:szCs w:val="24"/>
        </w:rPr>
      </w:pPr>
      <w:r w:rsidRPr="00A02098">
        <w:rPr>
          <w:sz w:val="24"/>
          <w:szCs w:val="24"/>
        </w:rPr>
        <w:t>Klein, J. D. (2013), “Making meaning in a standards-based world: Negotiating tensions in global education”, Educational Forum, Vol. 77/4, pp. 481-490. http://dx.doi.org/10.1080/00131725.2013.822044</w:t>
      </w:r>
    </w:p>
    <w:p w14:paraId="4555F55A" w14:textId="77777777" w:rsidR="006C0FF9" w:rsidRPr="00A02098" w:rsidRDefault="006C0FF9" w:rsidP="003A0E09">
      <w:pPr>
        <w:pStyle w:val="5Ref"/>
        <w:numPr>
          <w:ilvl w:val="0"/>
          <w:numId w:val="6"/>
        </w:numPr>
        <w:rPr>
          <w:sz w:val="24"/>
          <w:szCs w:val="24"/>
        </w:rPr>
      </w:pPr>
      <w:r w:rsidRPr="00A02098">
        <w:rPr>
          <w:sz w:val="24"/>
          <w:szCs w:val="24"/>
        </w:rPr>
        <w:t xml:space="preserve">Koehler, M.J., Mishra, P., </w:t>
      </w:r>
      <w:proofErr w:type="spellStart"/>
      <w:r w:rsidRPr="00A02098">
        <w:rPr>
          <w:sz w:val="24"/>
          <w:szCs w:val="24"/>
        </w:rPr>
        <w:t>Kereluik</w:t>
      </w:r>
      <w:proofErr w:type="spellEnd"/>
      <w:r w:rsidRPr="00A02098">
        <w:rPr>
          <w:sz w:val="24"/>
          <w:szCs w:val="24"/>
        </w:rPr>
        <w:t>, K., Shin, T.S., Graham, C.R. (2014). The Technological Pedagogical Content Knowledge Framework. In: Spector, J., Merrill, M., Elen, J., Bishop, M. (eds) Handbook of Research on Educational Communications and Technology. Springer, New York, NY. https://doi.org/10.1007/978-1-4614-3185-5_9</w:t>
      </w:r>
    </w:p>
    <w:p w14:paraId="0DB265C6" w14:textId="77777777" w:rsidR="006C0FF9" w:rsidRPr="00A02098" w:rsidRDefault="006C0FF9" w:rsidP="003A0E09">
      <w:pPr>
        <w:pStyle w:val="5Ref"/>
        <w:numPr>
          <w:ilvl w:val="0"/>
          <w:numId w:val="6"/>
        </w:numPr>
        <w:rPr>
          <w:sz w:val="24"/>
          <w:szCs w:val="24"/>
        </w:rPr>
      </w:pPr>
      <w:proofErr w:type="spellStart"/>
      <w:r w:rsidRPr="00A02098">
        <w:rPr>
          <w:sz w:val="24"/>
          <w:szCs w:val="24"/>
        </w:rPr>
        <w:t>Kudayja</w:t>
      </w:r>
      <w:proofErr w:type="spellEnd"/>
      <w:r w:rsidRPr="00A02098">
        <w:rPr>
          <w:sz w:val="24"/>
          <w:szCs w:val="24"/>
        </w:rPr>
        <w:t xml:space="preserve"> Mahommed Parker. (2016). Curriculum renewal as a transformational project at the Durban University of </w:t>
      </w:r>
      <w:proofErr w:type="gramStart"/>
      <w:r w:rsidRPr="00A02098">
        <w:rPr>
          <w:sz w:val="24"/>
          <w:szCs w:val="24"/>
        </w:rPr>
        <w:t>Technology :</w:t>
      </w:r>
      <w:proofErr w:type="gramEnd"/>
      <w:r w:rsidRPr="00A02098">
        <w:rPr>
          <w:sz w:val="24"/>
          <w:szCs w:val="24"/>
        </w:rPr>
        <w:t xml:space="preserve"> what do the existing data say?. Commonwealth Youth and </w:t>
      </w:r>
      <w:proofErr w:type="spellStart"/>
      <w:r w:rsidRPr="00A02098">
        <w:rPr>
          <w:sz w:val="24"/>
          <w:szCs w:val="24"/>
        </w:rPr>
        <w:t>DevelopmentVol</w:t>
      </w:r>
      <w:proofErr w:type="spellEnd"/>
      <w:r w:rsidRPr="00A02098">
        <w:rPr>
          <w:sz w:val="24"/>
          <w:szCs w:val="24"/>
        </w:rPr>
        <w:t>. 14, No. 1</w:t>
      </w:r>
    </w:p>
    <w:p w14:paraId="0FF71BDF" w14:textId="77777777" w:rsidR="006C0FF9" w:rsidRPr="00A02098" w:rsidRDefault="006C0FF9" w:rsidP="003A0E09">
      <w:pPr>
        <w:pStyle w:val="5Ref"/>
        <w:numPr>
          <w:ilvl w:val="0"/>
          <w:numId w:val="6"/>
        </w:numPr>
        <w:rPr>
          <w:sz w:val="24"/>
          <w:szCs w:val="24"/>
        </w:rPr>
      </w:pPr>
      <w:r w:rsidRPr="00A02098">
        <w:rPr>
          <w:sz w:val="24"/>
          <w:szCs w:val="24"/>
        </w:rPr>
        <w:t>L. A. Shepard, W. R. Penuel, J. W. Pellegrino. (2018). Using Learning and Motivation Theories to Coherently Link Formative Assessment, Grading Practices, and Large-Scale Assessment. Spring 2018. Pages 21-34. Volume37, Issue1</w:t>
      </w:r>
    </w:p>
    <w:p w14:paraId="15F503AB" w14:textId="77777777" w:rsidR="006C0FF9" w:rsidRPr="00A02098" w:rsidRDefault="006C0FF9" w:rsidP="00092C2E">
      <w:pPr>
        <w:pStyle w:val="5Ref"/>
        <w:numPr>
          <w:ilvl w:val="0"/>
          <w:numId w:val="6"/>
        </w:numPr>
        <w:rPr>
          <w:sz w:val="24"/>
          <w:szCs w:val="24"/>
        </w:rPr>
      </w:pPr>
      <w:r w:rsidRPr="00A02098">
        <w:rPr>
          <w:sz w:val="24"/>
          <w:szCs w:val="24"/>
        </w:rPr>
        <w:t xml:space="preserve">Laframboise, K. L., &amp; Shea, K. (2009). Developing Understanding of Research-based Pedagogy with Preservice Teachers: An Instrumental Case Study. The Qualitative Report, 14(1), 105-128. Retrieved from </w:t>
      </w:r>
      <w:hyperlink r:id="rId21" w:history="1">
        <w:r w:rsidRPr="00A02098">
          <w:rPr>
            <w:rStyle w:val="Hyperlink"/>
            <w:color w:val="auto"/>
            <w:sz w:val="24"/>
            <w:szCs w:val="24"/>
          </w:rPr>
          <w:t>http://nsuworks.nova.edu/tqr/vol14/iss1/6</w:t>
        </w:r>
      </w:hyperlink>
    </w:p>
    <w:p w14:paraId="739A7FCC" w14:textId="77777777" w:rsidR="006C0FF9" w:rsidRPr="00A02098" w:rsidRDefault="006C0FF9" w:rsidP="00092C2E">
      <w:pPr>
        <w:pStyle w:val="5Ref"/>
        <w:numPr>
          <w:ilvl w:val="0"/>
          <w:numId w:val="6"/>
        </w:numPr>
        <w:ind w:left="720"/>
        <w:rPr>
          <w:sz w:val="24"/>
          <w:szCs w:val="24"/>
        </w:rPr>
      </w:pPr>
      <w:r w:rsidRPr="00A02098">
        <w:rPr>
          <w:sz w:val="24"/>
          <w:szCs w:val="24"/>
        </w:rPr>
        <w:lastRenderedPageBreak/>
        <w:t xml:space="preserve">Leonie Hall, 2023. What is a unit standard in education and </w:t>
      </w:r>
      <w:proofErr w:type="gramStart"/>
      <w:r w:rsidRPr="00A02098">
        <w:rPr>
          <w:sz w:val="24"/>
          <w:szCs w:val="24"/>
        </w:rPr>
        <w:t>training?.</w:t>
      </w:r>
      <w:proofErr w:type="gramEnd"/>
      <w:r w:rsidRPr="00A02098">
        <w:rPr>
          <w:sz w:val="24"/>
          <w:szCs w:val="24"/>
        </w:rPr>
        <w:t xml:space="preserve"> </w:t>
      </w:r>
      <w:r w:rsidRPr="00A02098">
        <w:rPr>
          <w:i/>
          <w:sz w:val="24"/>
          <w:szCs w:val="24"/>
        </w:rPr>
        <w:t>Keep climbing</w:t>
      </w:r>
      <w:r w:rsidRPr="00A02098">
        <w:rPr>
          <w:sz w:val="24"/>
          <w:szCs w:val="24"/>
        </w:rPr>
        <w:t>. 24 July 2023. Accessed 17 August 2023.</w:t>
      </w:r>
    </w:p>
    <w:p w14:paraId="0925BCA9" w14:textId="77777777" w:rsidR="006C0FF9" w:rsidRPr="00A02098" w:rsidRDefault="006C0FF9" w:rsidP="003A0E09">
      <w:pPr>
        <w:pStyle w:val="5Ref"/>
        <w:numPr>
          <w:ilvl w:val="0"/>
          <w:numId w:val="6"/>
        </w:numPr>
        <w:rPr>
          <w:sz w:val="24"/>
          <w:szCs w:val="24"/>
        </w:rPr>
      </w:pPr>
      <w:r w:rsidRPr="00A02098">
        <w:rPr>
          <w:sz w:val="24"/>
          <w:szCs w:val="24"/>
        </w:rPr>
        <w:t>Limbach, B., &amp; Waugh, W. (2010). Developing Higher Level Thinking. Journal of Instructional Pedagogies, 3. http://www.aabri.com/manuscripts/09423.pdf</w:t>
      </w:r>
    </w:p>
    <w:p w14:paraId="07C34324" w14:textId="77777777" w:rsidR="006C0FF9" w:rsidRPr="00A02098" w:rsidRDefault="006C0FF9" w:rsidP="003A0E09">
      <w:pPr>
        <w:pStyle w:val="5Ref"/>
        <w:numPr>
          <w:ilvl w:val="0"/>
          <w:numId w:val="6"/>
        </w:numPr>
        <w:rPr>
          <w:sz w:val="24"/>
          <w:szCs w:val="24"/>
        </w:rPr>
      </w:pPr>
      <w:r w:rsidRPr="00A02098">
        <w:rPr>
          <w:sz w:val="24"/>
          <w:szCs w:val="24"/>
        </w:rPr>
        <w:t xml:space="preserve">Lord, T.R., &amp; </w:t>
      </w:r>
      <w:proofErr w:type="spellStart"/>
      <w:r w:rsidRPr="00A02098">
        <w:rPr>
          <w:sz w:val="24"/>
          <w:szCs w:val="24"/>
        </w:rPr>
        <w:t>Baviskar</w:t>
      </w:r>
      <w:proofErr w:type="spellEnd"/>
      <w:r w:rsidRPr="00A02098">
        <w:rPr>
          <w:sz w:val="24"/>
          <w:szCs w:val="24"/>
        </w:rPr>
        <w:t>, S.N. (2007). Moving Students from Information Recitation to Information Understanding: Exploiting Bloom's Taxonomy in Creating Science Questions. The journal of college science teaching, 36, 40-44.</w:t>
      </w:r>
    </w:p>
    <w:p w14:paraId="68F361D7" w14:textId="77777777" w:rsidR="006C0FF9" w:rsidRPr="00A02098" w:rsidRDefault="006C0FF9" w:rsidP="003A0E09">
      <w:pPr>
        <w:pStyle w:val="5Ref"/>
        <w:numPr>
          <w:ilvl w:val="0"/>
          <w:numId w:val="6"/>
        </w:numPr>
        <w:rPr>
          <w:sz w:val="24"/>
          <w:szCs w:val="24"/>
        </w:rPr>
      </w:pPr>
      <w:r w:rsidRPr="00A02098">
        <w:rPr>
          <w:sz w:val="24"/>
          <w:szCs w:val="24"/>
          <w:lang w:val="en-US"/>
        </w:rPr>
        <w:t>M. Islam and S. Jin, "An Overview of Data Visualization," </w:t>
      </w:r>
      <w:r w:rsidRPr="00A02098">
        <w:rPr>
          <w:i/>
          <w:iCs/>
          <w:sz w:val="24"/>
          <w:szCs w:val="24"/>
          <w:lang w:val="en-US"/>
        </w:rPr>
        <w:t>2019 International Conference on Information Science and Communications Technologies (ICISCT)</w:t>
      </w:r>
      <w:r w:rsidRPr="00A02098">
        <w:rPr>
          <w:sz w:val="24"/>
          <w:szCs w:val="24"/>
          <w:lang w:val="en-US"/>
        </w:rPr>
        <w:t xml:space="preserve">, Tashkent, Uzbekistan, 2019, pp. 1-7, </w:t>
      </w:r>
      <w:proofErr w:type="spellStart"/>
      <w:r w:rsidRPr="00A02098">
        <w:rPr>
          <w:sz w:val="24"/>
          <w:szCs w:val="24"/>
          <w:lang w:val="en-US"/>
        </w:rPr>
        <w:t>doi</w:t>
      </w:r>
      <w:proofErr w:type="spellEnd"/>
      <w:r w:rsidRPr="00A02098">
        <w:rPr>
          <w:sz w:val="24"/>
          <w:szCs w:val="24"/>
          <w:lang w:val="en-US"/>
        </w:rPr>
        <w:t>: 10.1109/ICISCT47635.2019.9012031</w:t>
      </w:r>
    </w:p>
    <w:p w14:paraId="5BFD63EC" w14:textId="77777777" w:rsidR="006C0FF9" w:rsidRPr="00A02098" w:rsidRDefault="006C0FF9" w:rsidP="003A0E09">
      <w:pPr>
        <w:pStyle w:val="5Ref"/>
        <w:numPr>
          <w:ilvl w:val="0"/>
          <w:numId w:val="6"/>
        </w:numPr>
        <w:rPr>
          <w:sz w:val="24"/>
          <w:szCs w:val="24"/>
        </w:rPr>
      </w:pPr>
      <w:r w:rsidRPr="00A02098">
        <w:rPr>
          <w:sz w:val="24"/>
          <w:szCs w:val="24"/>
        </w:rPr>
        <w:t>Maffei, Antonio, Eleonora Boffa, Francesco Lupi, and Michele Lanzetta. 2022. "On the Design of Constructively Aligned Educational Unit" Education Sciences 12, no. 7: 438. https://doi.org/10.3390/educsci12070438</w:t>
      </w:r>
    </w:p>
    <w:p w14:paraId="22EF4760" w14:textId="77777777" w:rsidR="006C0FF9" w:rsidRPr="00A02098" w:rsidRDefault="006C0FF9" w:rsidP="003A0E09">
      <w:pPr>
        <w:pStyle w:val="5Ref"/>
        <w:numPr>
          <w:ilvl w:val="0"/>
          <w:numId w:val="6"/>
        </w:numPr>
        <w:rPr>
          <w:sz w:val="24"/>
          <w:szCs w:val="24"/>
        </w:rPr>
      </w:pPr>
      <w:proofErr w:type="spellStart"/>
      <w:r w:rsidRPr="00A02098">
        <w:rPr>
          <w:sz w:val="24"/>
          <w:szCs w:val="24"/>
        </w:rPr>
        <w:t>Manatos</w:t>
      </w:r>
      <w:proofErr w:type="spellEnd"/>
      <w:r w:rsidRPr="00A02098">
        <w:rPr>
          <w:sz w:val="24"/>
          <w:szCs w:val="24"/>
        </w:rPr>
        <w:t xml:space="preserve">, M. J., C. S. </w:t>
      </w:r>
      <w:proofErr w:type="spellStart"/>
      <w:r w:rsidRPr="00A02098">
        <w:rPr>
          <w:sz w:val="24"/>
          <w:szCs w:val="24"/>
        </w:rPr>
        <w:t>Sarrico</w:t>
      </w:r>
      <w:proofErr w:type="spellEnd"/>
      <w:r w:rsidRPr="00A02098">
        <w:rPr>
          <w:sz w:val="24"/>
          <w:szCs w:val="24"/>
        </w:rPr>
        <w:t xml:space="preserve"> and M. J. Rosa. 2016. The integration of quality management in universities. In Global challenges, national initiatives, and institutional responses: The transformation of Higher Education. Higher Education Research in the 21st century, ed. C. </w:t>
      </w:r>
      <w:proofErr w:type="spellStart"/>
      <w:r w:rsidRPr="00A02098">
        <w:rPr>
          <w:sz w:val="24"/>
          <w:szCs w:val="24"/>
        </w:rPr>
        <w:t>Sarrico</w:t>
      </w:r>
      <w:proofErr w:type="spellEnd"/>
      <w:r w:rsidRPr="00A02098">
        <w:rPr>
          <w:sz w:val="24"/>
          <w:szCs w:val="24"/>
        </w:rPr>
        <w:t xml:space="preserve">, P. </w:t>
      </w:r>
      <w:proofErr w:type="spellStart"/>
      <w:r w:rsidRPr="00A02098">
        <w:rPr>
          <w:sz w:val="24"/>
          <w:szCs w:val="24"/>
        </w:rPr>
        <w:t>Texerira</w:t>
      </w:r>
      <w:proofErr w:type="spellEnd"/>
      <w:r w:rsidRPr="00A02098">
        <w:rPr>
          <w:sz w:val="24"/>
          <w:szCs w:val="24"/>
        </w:rPr>
        <w:t xml:space="preserve">, A. Magalhaes, A. Veiga, M. J. </w:t>
      </w:r>
      <w:proofErr w:type="gramStart"/>
      <w:r w:rsidRPr="00A02098">
        <w:rPr>
          <w:sz w:val="24"/>
          <w:szCs w:val="24"/>
        </w:rPr>
        <w:t>Rosa</w:t>
      </w:r>
      <w:proofErr w:type="gramEnd"/>
      <w:r w:rsidRPr="00A02098">
        <w:rPr>
          <w:sz w:val="24"/>
          <w:szCs w:val="24"/>
        </w:rPr>
        <w:t xml:space="preserve"> and T. Carvalho. Rotterdam: Sense</w:t>
      </w:r>
    </w:p>
    <w:p w14:paraId="50920444" w14:textId="77777777" w:rsidR="006C0FF9" w:rsidRPr="00A02098" w:rsidRDefault="006C0FF9" w:rsidP="003A0E09">
      <w:pPr>
        <w:pStyle w:val="5Ref"/>
        <w:numPr>
          <w:ilvl w:val="0"/>
          <w:numId w:val="6"/>
        </w:numPr>
        <w:rPr>
          <w:sz w:val="24"/>
          <w:szCs w:val="24"/>
        </w:rPr>
      </w:pPr>
      <w:r w:rsidRPr="00A02098">
        <w:rPr>
          <w:sz w:val="24"/>
          <w:szCs w:val="24"/>
        </w:rPr>
        <w:t xml:space="preserve">Marcus, G. Taylor, R. and Ellis, R. (2004) Implications for the design of online case-based learning activities based on the student blended learning experience: Perth, Australia: Proceedings of the ACSCILITE conference, </w:t>
      </w:r>
      <w:proofErr w:type="gramStart"/>
      <w:r w:rsidRPr="00A02098">
        <w:rPr>
          <w:sz w:val="24"/>
          <w:szCs w:val="24"/>
        </w:rPr>
        <w:t>2004</w:t>
      </w:r>
      <w:proofErr w:type="gramEnd"/>
    </w:p>
    <w:p w14:paraId="0CBA8F1B" w14:textId="77777777" w:rsidR="006C0FF9" w:rsidRPr="00A02098" w:rsidRDefault="006C0FF9" w:rsidP="003A0E09">
      <w:pPr>
        <w:pStyle w:val="5Ref"/>
        <w:numPr>
          <w:ilvl w:val="0"/>
          <w:numId w:val="6"/>
        </w:numPr>
        <w:rPr>
          <w:sz w:val="24"/>
          <w:szCs w:val="24"/>
        </w:rPr>
      </w:pPr>
      <w:r w:rsidRPr="00A02098">
        <w:rPr>
          <w:sz w:val="24"/>
          <w:szCs w:val="24"/>
        </w:rPr>
        <w:t xml:space="preserve">Medland, E. (2016). Assessment in higher education: Drivers, </w:t>
      </w:r>
      <w:proofErr w:type="gramStart"/>
      <w:r w:rsidRPr="00A02098">
        <w:rPr>
          <w:sz w:val="24"/>
          <w:szCs w:val="24"/>
        </w:rPr>
        <w:t>barriers</w:t>
      </w:r>
      <w:proofErr w:type="gramEnd"/>
      <w:r w:rsidRPr="00A02098">
        <w:rPr>
          <w:sz w:val="24"/>
          <w:szCs w:val="24"/>
        </w:rPr>
        <w:t xml:space="preserve"> and directions for change in the UK. Assessment &amp; Evaluation in Higher Education, 41(1), 81–96. https://doi.org/10.1080/02602938.2014.982072</w:t>
      </w:r>
    </w:p>
    <w:p w14:paraId="6C10AF96" w14:textId="77777777" w:rsidR="006C0FF9" w:rsidRPr="00A02098" w:rsidRDefault="006C0FF9" w:rsidP="003C20E9">
      <w:pPr>
        <w:pStyle w:val="5Ref"/>
        <w:numPr>
          <w:ilvl w:val="0"/>
          <w:numId w:val="6"/>
        </w:numPr>
        <w:rPr>
          <w:sz w:val="24"/>
          <w:szCs w:val="24"/>
        </w:rPr>
      </w:pPr>
      <w:r w:rsidRPr="00A02098">
        <w:rPr>
          <w:sz w:val="24"/>
          <w:szCs w:val="24"/>
          <w:lang w:val="en-US"/>
        </w:rPr>
        <w:t>OECD. 2008. Assessment for Learning Formative Assessment. Assessment for Learning Formative Assessment.</w:t>
      </w:r>
      <w:r w:rsidRPr="00A02098">
        <w:rPr>
          <w:rFonts w:eastAsiaTheme="minorHAnsi"/>
          <w:sz w:val="24"/>
          <w:szCs w:val="24"/>
          <w:lang w:val="en-US"/>
        </w:rPr>
        <w:t xml:space="preserve"> </w:t>
      </w:r>
      <w:r w:rsidRPr="00A02098">
        <w:rPr>
          <w:sz w:val="24"/>
          <w:szCs w:val="24"/>
          <w:lang w:val="en-US"/>
        </w:rPr>
        <w:t>Learning in the 21st Century: Research, Innovation and Policy</w:t>
      </w:r>
    </w:p>
    <w:p w14:paraId="572CF0D9" w14:textId="77777777" w:rsidR="006C0FF9" w:rsidRPr="00A02098" w:rsidRDefault="006C0FF9" w:rsidP="003A0E09">
      <w:pPr>
        <w:pStyle w:val="5Ref"/>
        <w:numPr>
          <w:ilvl w:val="0"/>
          <w:numId w:val="6"/>
        </w:numPr>
        <w:rPr>
          <w:sz w:val="24"/>
          <w:szCs w:val="24"/>
        </w:rPr>
      </w:pPr>
      <w:proofErr w:type="gramStart"/>
      <w:r w:rsidRPr="00A02098">
        <w:rPr>
          <w:sz w:val="24"/>
          <w:szCs w:val="24"/>
        </w:rPr>
        <w:t>OECD.(</w:t>
      </w:r>
      <w:proofErr w:type="gramEnd"/>
      <w:r w:rsidRPr="00A02098">
        <w:rPr>
          <w:sz w:val="24"/>
          <w:szCs w:val="24"/>
        </w:rPr>
        <w:t>2008). Annual Report 2008</w:t>
      </w:r>
    </w:p>
    <w:p w14:paraId="72208946" w14:textId="77777777" w:rsidR="006C0FF9" w:rsidRPr="00A02098" w:rsidRDefault="006C0FF9" w:rsidP="003A0E09">
      <w:pPr>
        <w:pStyle w:val="5Ref"/>
        <w:numPr>
          <w:ilvl w:val="0"/>
          <w:numId w:val="6"/>
        </w:numPr>
        <w:rPr>
          <w:sz w:val="24"/>
          <w:szCs w:val="24"/>
        </w:rPr>
      </w:pPr>
      <w:r w:rsidRPr="00A02098">
        <w:rPr>
          <w:sz w:val="24"/>
          <w:szCs w:val="24"/>
        </w:rPr>
        <w:lastRenderedPageBreak/>
        <w:t>Oser, F. K., and Biedermann, H. (2020). “A three-level model for critical thinking: critical alertness, critical reflection, and critical analysis,” in Frontiers and Advances in Positive Learning in the Age of Information (PLATO), ed. O. Zlatkin-</w:t>
      </w:r>
      <w:proofErr w:type="spellStart"/>
      <w:r w:rsidRPr="00A02098">
        <w:rPr>
          <w:sz w:val="24"/>
          <w:szCs w:val="24"/>
        </w:rPr>
        <w:t>Troitschanskaia</w:t>
      </w:r>
      <w:proofErr w:type="spellEnd"/>
      <w:r w:rsidRPr="00A02098">
        <w:rPr>
          <w:sz w:val="24"/>
          <w:szCs w:val="24"/>
        </w:rPr>
        <w:t xml:space="preserve"> (Cham: Springer), 89–106. </w:t>
      </w:r>
      <w:proofErr w:type="spellStart"/>
      <w:r w:rsidRPr="00A02098">
        <w:rPr>
          <w:sz w:val="24"/>
          <w:szCs w:val="24"/>
        </w:rPr>
        <w:t>doi</w:t>
      </w:r>
      <w:proofErr w:type="spellEnd"/>
      <w:r w:rsidRPr="00A02098">
        <w:rPr>
          <w:sz w:val="24"/>
          <w:szCs w:val="24"/>
        </w:rPr>
        <w:t>: 10.1007/978-3-030-26578-6_7</w:t>
      </w:r>
    </w:p>
    <w:p w14:paraId="653F3777" w14:textId="77777777" w:rsidR="006C0FF9" w:rsidRPr="00A02098" w:rsidRDefault="006C0FF9" w:rsidP="003A0E09">
      <w:pPr>
        <w:pStyle w:val="5Ref"/>
        <w:numPr>
          <w:ilvl w:val="0"/>
          <w:numId w:val="6"/>
        </w:numPr>
        <w:rPr>
          <w:sz w:val="24"/>
          <w:szCs w:val="24"/>
        </w:rPr>
      </w:pPr>
      <w:proofErr w:type="spellStart"/>
      <w:r w:rsidRPr="00A02098">
        <w:rPr>
          <w:sz w:val="24"/>
          <w:szCs w:val="24"/>
        </w:rPr>
        <w:t>Pathegama</w:t>
      </w:r>
      <w:proofErr w:type="spellEnd"/>
      <w:r w:rsidRPr="00A02098">
        <w:rPr>
          <w:sz w:val="24"/>
          <w:szCs w:val="24"/>
        </w:rPr>
        <w:t xml:space="preserve"> G. Ranjith, Jian Zhao, </w:t>
      </w:r>
      <w:proofErr w:type="spellStart"/>
      <w:r w:rsidRPr="00A02098">
        <w:rPr>
          <w:sz w:val="24"/>
          <w:szCs w:val="24"/>
        </w:rPr>
        <w:t>Minghe</w:t>
      </w:r>
      <w:proofErr w:type="spellEnd"/>
      <w:r w:rsidRPr="00A02098">
        <w:rPr>
          <w:sz w:val="24"/>
          <w:szCs w:val="24"/>
        </w:rPr>
        <w:t xml:space="preserve"> Ju, Radhika V.S. De Silva, Tharaka D. </w:t>
      </w:r>
      <w:proofErr w:type="spellStart"/>
      <w:r w:rsidRPr="00A02098">
        <w:rPr>
          <w:sz w:val="24"/>
          <w:szCs w:val="24"/>
        </w:rPr>
        <w:t>Rathnaweera</w:t>
      </w:r>
      <w:proofErr w:type="spellEnd"/>
      <w:r w:rsidRPr="00A02098">
        <w:rPr>
          <w:sz w:val="24"/>
          <w:szCs w:val="24"/>
        </w:rPr>
        <w:t xml:space="preserve">, Adheesha K.M.S. Bandara. (2017). Opportunities and Challenges in Deep Mining: A Brief </w:t>
      </w:r>
      <w:proofErr w:type="spellStart"/>
      <w:proofErr w:type="gramStart"/>
      <w:r w:rsidRPr="00A02098">
        <w:rPr>
          <w:sz w:val="24"/>
          <w:szCs w:val="24"/>
        </w:rPr>
        <w:t>Review,Engineering</w:t>
      </w:r>
      <w:proofErr w:type="spellEnd"/>
      <w:proofErr w:type="gramEnd"/>
      <w:r w:rsidRPr="00A02098">
        <w:rPr>
          <w:sz w:val="24"/>
          <w:szCs w:val="24"/>
        </w:rPr>
        <w:t>, Volume 3, Issue 4, 2017, Pages 546-551,  ISSN 2095-8099, https://doi.org/10.1016/J.ENG.2017.04.024.</w:t>
      </w:r>
    </w:p>
    <w:p w14:paraId="453FC5F1" w14:textId="77777777" w:rsidR="006C0FF9" w:rsidRPr="00A02098" w:rsidRDefault="006C0FF9" w:rsidP="003A0E09">
      <w:pPr>
        <w:pStyle w:val="5Ref"/>
        <w:numPr>
          <w:ilvl w:val="0"/>
          <w:numId w:val="6"/>
        </w:numPr>
        <w:rPr>
          <w:sz w:val="24"/>
          <w:szCs w:val="24"/>
        </w:rPr>
      </w:pPr>
      <w:r w:rsidRPr="00A02098">
        <w:rPr>
          <w:sz w:val="24"/>
          <w:szCs w:val="24"/>
        </w:rPr>
        <w:t xml:space="preserve">Patrick Moskal, Taylor </w:t>
      </w:r>
      <w:proofErr w:type="gramStart"/>
      <w:r w:rsidRPr="00A02098">
        <w:rPr>
          <w:sz w:val="24"/>
          <w:szCs w:val="24"/>
        </w:rPr>
        <w:t>Ellis</w:t>
      </w:r>
      <w:proofErr w:type="gramEnd"/>
      <w:r w:rsidRPr="00A02098">
        <w:rPr>
          <w:sz w:val="24"/>
          <w:szCs w:val="24"/>
        </w:rPr>
        <w:t xml:space="preserve"> and Thomas Keon. (2017). Summary of Assessment in Higher Education and the Management of Student-Learning Data. Academy of management learning &amp; education, Vol. 7, No.2.doi.org/10.5465/amle.2008.32712624</w:t>
      </w:r>
    </w:p>
    <w:p w14:paraId="3A99961A" w14:textId="77777777" w:rsidR="006C0FF9" w:rsidRPr="00A02098" w:rsidRDefault="006C0FF9" w:rsidP="003C20E9">
      <w:pPr>
        <w:pStyle w:val="5Ref"/>
        <w:numPr>
          <w:ilvl w:val="0"/>
          <w:numId w:val="6"/>
        </w:numPr>
        <w:rPr>
          <w:sz w:val="24"/>
          <w:szCs w:val="24"/>
        </w:rPr>
      </w:pPr>
      <w:r w:rsidRPr="00A02098">
        <w:rPr>
          <w:sz w:val="24"/>
          <w:szCs w:val="24"/>
        </w:rPr>
        <w:t xml:space="preserve">Paul Black &amp; Dylan </w:t>
      </w:r>
      <w:proofErr w:type="spellStart"/>
      <w:r w:rsidRPr="00A02098">
        <w:rPr>
          <w:sz w:val="24"/>
          <w:szCs w:val="24"/>
        </w:rPr>
        <w:t>Wilia</w:t>
      </w:r>
      <w:proofErr w:type="spellEnd"/>
      <w:r w:rsidRPr="00A02098">
        <w:rPr>
          <w:sz w:val="24"/>
          <w:szCs w:val="24"/>
        </w:rPr>
        <w:t>. (2009). Developing the theory of formative assessment. Educ Asse Eval Acc (2009) 21:5–31. DOI 10.1007/s11092-008-9068-5</w:t>
      </w:r>
    </w:p>
    <w:p w14:paraId="31203E56" w14:textId="77777777" w:rsidR="006C0FF9" w:rsidRPr="00A02098" w:rsidRDefault="006C0FF9" w:rsidP="003A0E09">
      <w:pPr>
        <w:pStyle w:val="5Ref"/>
        <w:numPr>
          <w:ilvl w:val="0"/>
          <w:numId w:val="6"/>
        </w:numPr>
        <w:rPr>
          <w:sz w:val="24"/>
          <w:szCs w:val="24"/>
        </w:rPr>
      </w:pPr>
      <w:r w:rsidRPr="00A02098">
        <w:rPr>
          <w:sz w:val="24"/>
          <w:szCs w:val="24"/>
        </w:rPr>
        <w:t>Pellegrino, J. W., and Hilton, M. L. (eds) (2012). Education for life and work: Developing Transferable Knowledge and Skills in the 21st Century. Washington DC: National Academies Press.</w:t>
      </w:r>
    </w:p>
    <w:p w14:paraId="3D042962" w14:textId="77777777" w:rsidR="006C0FF9" w:rsidRPr="00A02098" w:rsidRDefault="006C0FF9" w:rsidP="003A0E09">
      <w:pPr>
        <w:pStyle w:val="5Ref"/>
        <w:numPr>
          <w:ilvl w:val="0"/>
          <w:numId w:val="6"/>
        </w:numPr>
        <w:rPr>
          <w:sz w:val="24"/>
          <w:szCs w:val="24"/>
        </w:rPr>
      </w:pPr>
      <w:r w:rsidRPr="00A02098">
        <w:rPr>
          <w:sz w:val="24"/>
          <w:szCs w:val="24"/>
        </w:rPr>
        <w:t>Pham, H.C., Pedro, A., Le, Q.T. et al. Interactive safety education using building anatomy modelling. Univ Access Inf Soc 18, 269–285 (2019). https://doi.org/10.1007/s10209-017-0596-y</w:t>
      </w:r>
    </w:p>
    <w:p w14:paraId="63B45AA8" w14:textId="77777777" w:rsidR="006C0FF9" w:rsidRPr="00A02098" w:rsidRDefault="006C0FF9" w:rsidP="003A0E09">
      <w:pPr>
        <w:pStyle w:val="5Ref"/>
        <w:numPr>
          <w:ilvl w:val="0"/>
          <w:numId w:val="6"/>
        </w:numPr>
        <w:rPr>
          <w:sz w:val="24"/>
          <w:szCs w:val="24"/>
        </w:rPr>
      </w:pPr>
      <w:proofErr w:type="spellStart"/>
      <w:r w:rsidRPr="00A02098">
        <w:rPr>
          <w:sz w:val="24"/>
          <w:szCs w:val="24"/>
        </w:rPr>
        <w:t>Razmawaty</w:t>
      </w:r>
      <w:proofErr w:type="spellEnd"/>
      <w:r w:rsidRPr="00A02098">
        <w:rPr>
          <w:sz w:val="24"/>
          <w:szCs w:val="24"/>
        </w:rPr>
        <w:t xml:space="preserve"> Mohamed and Othman Lebar, (2017), Authentic Assessment in Assessing Higher Order Thinking Skills, International Journal of Academic Research in Business and Social Sciences, 7, (2), 466-476</w:t>
      </w:r>
    </w:p>
    <w:p w14:paraId="1906D8DE" w14:textId="77777777" w:rsidR="006C0FF9" w:rsidRPr="00A02098" w:rsidRDefault="006C0FF9" w:rsidP="003A0E09">
      <w:pPr>
        <w:pStyle w:val="5Ref"/>
        <w:numPr>
          <w:ilvl w:val="0"/>
          <w:numId w:val="6"/>
        </w:numPr>
        <w:rPr>
          <w:sz w:val="24"/>
          <w:szCs w:val="24"/>
        </w:rPr>
      </w:pPr>
      <w:r w:rsidRPr="00A02098">
        <w:rPr>
          <w:sz w:val="24"/>
          <w:szCs w:val="24"/>
        </w:rPr>
        <w:t>Ritchhart, R. (2015). Creating Cultures of Thinking: The 8 Forces We Must Master to Truly Transform Our Schools. San Fracisco, CA: Jossey-Bass.</w:t>
      </w:r>
    </w:p>
    <w:p w14:paraId="36BA7D76" w14:textId="77777777" w:rsidR="006C0FF9" w:rsidRPr="00A02098" w:rsidRDefault="006C0FF9" w:rsidP="003C20E9">
      <w:pPr>
        <w:pStyle w:val="5Ref"/>
        <w:numPr>
          <w:ilvl w:val="0"/>
          <w:numId w:val="6"/>
        </w:numPr>
        <w:rPr>
          <w:sz w:val="24"/>
          <w:szCs w:val="24"/>
        </w:rPr>
      </w:pPr>
      <w:r w:rsidRPr="00A02098">
        <w:rPr>
          <w:sz w:val="24"/>
          <w:szCs w:val="24"/>
          <w:lang w:val="en-US"/>
        </w:rPr>
        <w:t>Ryan, R. M., &amp; Deci, E. L. (2000). Intrinsic and extrinsic motivations: Classic definitions and new directions. Contemporary Educational Psychology, 25, 54–67.</w:t>
      </w:r>
    </w:p>
    <w:p w14:paraId="2B6BF647" w14:textId="77777777" w:rsidR="006C0FF9" w:rsidRPr="00A02098" w:rsidRDefault="006C0FF9" w:rsidP="003A0E09">
      <w:pPr>
        <w:pStyle w:val="5Ref"/>
        <w:numPr>
          <w:ilvl w:val="0"/>
          <w:numId w:val="6"/>
        </w:numPr>
        <w:rPr>
          <w:sz w:val="24"/>
          <w:szCs w:val="24"/>
        </w:rPr>
      </w:pPr>
      <w:r w:rsidRPr="00A02098">
        <w:rPr>
          <w:sz w:val="24"/>
          <w:szCs w:val="24"/>
        </w:rPr>
        <w:t>Sambell, k. (2013</w:t>
      </w:r>
      <w:proofErr w:type="gramStart"/>
      <w:r w:rsidRPr="00A02098">
        <w:rPr>
          <w:sz w:val="24"/>
          <w:szCs w:val="24"/>
        </w:rPr>
        <w:t>).Engaging</w:t>
      </w:r>
      <w:proofErr w:type="gramEnd"/>
      <w:r w:rsidRPr="00A02098">
        <w:rPr>
          <w:sz w:val="24"/>
          <w:szCs w:val="24"/>
        </w:rPr>
        <w:t xml:space="preserve"> students through assessment. In E. Dunne &amp; D. Owen (Eds.), The student engagement handbook: Practice in higher education (pp.379-396). Bingley: Emerald Group Publishing.</w:t>
      </w:r>
    </w:p>
    <w:p w14:paraId="67D3D689" w14:textId="77777777" w:rsidR="006C0FF9" w:rsidRPr="00A02098" w:rsidRDefault="006C0FF9" w:rsidP="003A0E09">
      <w:pPr>
        <w:pStyle w:val="5Ref"/>
        <w:numPr>
          <w:ilvl w:val="0"/>
          <w:numId w:val="6"/>
        </w:numPr>
        <w:rPr>
          <w:sz w:val="24"/>
          <w:szCs w:val="24"/>
        </w:rPr>
      </w:pPr>
      <w:r w:rsidRPr="00A02098">
        <w:rPr>
          <w:sz w:val="24"/>
          <w:szCs w:val="24"/>
        </w:rPr>
        <w:lastRenderedPageBreak/>
        <w:t>Scriven, M. (1967). The Methodology of Evaluation. In R. W. Tyler, R. M. Gagne, &amp; M. Scriven (Eds.), Perspectives of Curriculum Evaluation Chicago (pp. 39-83). Rand McNally.</w:t>
      </w:r>
    </w:p>
    <w:p w14:paraId="44DA3051" w14:textId="77777777" w:rsidR="006C0FF9" w:rsidRPr="00A02098" w:rsidRDefault="006C0FF9" w:rsidP="003A0E09">
      <w:pPr>
        <w:pStyle w:val="5Ref"/>
        <w:numPr>
          <w:ilvl w:val="0"/>
          <w:numId w:val="6"/>
        </w:numPr>
        <w:rPr>
          <w:sz w:val="24"/>
          <w:szCs w:val="24"/>
        </w:rPr>
      </w:pPr>
      <w:r w:rsidRPr="00A02098">
        <w:rPr>
          <w:sz w:val="24"/>
          <w:szCs w:val="24"/>
        </w:rPr>
        <w:t>Scully, Darina (2019) "Constructing Multiple-Choice Items to Measure Higher-Order Thinking," Practical Assessment, Research, and Evaluation: Vol. 22, Article 4.DOI: https://doi.org/10.7275/swgt-rj52</w:t>
      </w:r>
    </w:p>
    <w:p w14:paraId="017C7882" w14:textId="77777777" w:rsidR="006C0FF9" w:rsidRPr="00A02098" w:rsidRDefault="006C0FF9" w:rsidP="003C20E9">
      <w:pPr>
        <w:pStyle w:val="5Ref"/>
        <w:numPr>
          <w:ilvl w:val="0"/>
          <w:numId w:val="6"/>
        </w:numPr>
        <w:rPr>
          <w:sz w:val="24"/>
          <w:szCs w:val="24"/>
        </w:rPr>
      </w:pPr>
      <w:r w:rsidRPr="00A02098">
        <w:rPr>
          <w:sz w:val="24"/>
          <w:szCs w:val="24"/>
          <w:lang w:val="en-US"/>
        </w:rPr>
        <w:t>Sherry L. Early. 2011.</w:t>
      </w:r>
      <w:r w:rsidRPr="00A02098">
        <w:rPr>
          <w:rFonts w:eastAsiaTheme="minorHAnsi"/>
          <w:sz w:val="24"/>
          <w:szCs w:val="24"/>
          <w:lang w:val="en-US"/>
        </w:rPr>
        <w:t xml:space="preserve"> </w:t>
      </w:r>
      <w:r w:rsidRPr="00A02098">
        <w:rPr>
          <w:sz w:val="24"/>
          <w:szCs w:val="24"/>
          <w:lang w:val="en-US"/>
        </w:rPr>
        <w:t>Student Engagement Techniques: A Handbook for College Faculty.</w:t>
      </w:r>
      <w:r w:rsidRPr="00A02098">
        <w:rPr>
          <w:rFonts w:eastAsiaTheme="minorHAnsi"/>
          <w:sz w:val="24"/>
          <w:szCs w:val="24"/>
          <w:lang w:val="en-US"/>
        </w:rPr>
        <w:t xml:space="preserve"> </w:t>
      </w:r>
      <w:r w:rsidRPr="00A02098">
        <w:rPr>
          <w:sz w:val="24"/>
          <w:szCs w:val="24"/>
          <w:lang w:val="en-US"/>
        </w:rPr>
        <w:t>Journal of the Scholarship of Teaching and Learning, Vol. 11, No. 1, January 2011, pp. 155 -157.</w:t>
      </w:r>
    </w:p>
    <w:p w14:paraId="1F27C7FA" w14:textId="77777777" w:rsidR="006C0FF9" w:rsidRPr="00A02098" w:rsidRDefault="006C0FF9" w:rsidP="003A0E09">
      <w:pPr>
        <w:pStyle w:val="5Ref"/>
        <w:numPr>
          <w:ilvl w:val="0"/>
          <w:numId w:val="6"/>
        </w:numPr>
        <w:rPr>
          <w:sz w:val="24"/>
          <w:szCs w:val="24"/>
        </w:rPr>
      </w:pPr>
      <w:r w:rsidRPr="00A02098">
        <w:rPr>
          <w:sz w:val="24"/>
          <w:szCs w:val="24"/>
        </w:rPr>
        <w:t>Sherry Lee Linkon. (2011). Literary Learning: Teaching the English Major. Indiana University Press, 06 Oct 2011 - Education - 163 pages</w:t>
      </w:r>
    </w:p>
    <w:p w14:paraId="542F96DD" w14:textId="77777777" w:rsidR="006C0FF9" w:rsidRPr="00A02098" w:rsidRDefault="006C0FF9" w:rsidP="003A0E09">
      <w:pPr>
        <w:pStyle w:val="5Ref"/>
        <w:numPr>
          <w:ilvl w:val="0"/>
          <w:numId w:val="6"/>
        </w:numPr>
        <w:rPr>
          <w:sz w:val="24"/>
          <w:szCs w:val="24"/>
        </w:rPr>
      </w:pPr>
      <w:proofErr w:type="spellStart"/>
      <w:r w:rsidRPr="00A02098">
        <w:rPr>
          <w:sz w:val="24"/>
          <w:szCs w:val="24"/>
        </w:rPr>
        <w:t>Slaÿana</w:t>
      </w:r>
      <w:proofErr w:type="spellEnd"/>
      <w:r w:rsidRPr="00A02098">
        <w:rPr>
          <w:sz w:val="24"/>
          <w:szCs w:val="24"/>
        </w:rPr>
        <w:t xml:space="preserve"> </w:t>
      </w:r>
      <w:proofErr w:type="spellStart"/>
      <w:r w:rsidRPr="00A02098">
        <w:rPr>
          <w:sz w:val="24"/>
          <w:szCs w:val="24"/>
        </w:rPr>
        <w:t>Živkoviüa</w:t>
      </w:r>
      <w:proofErr w:type="spellEnd"/>
      <w:r w:rsidRPr="00A02098">
        <w:rPr>
          <w:sz w:val="24"/>
          <w:szCs w:val="24"/>
        </w:rPr>
        <w:t xml:space="preserve">. (2016). A Model of Critical Thinking as an Important Attribute for Success </w:t>
      </w:r>
    </w:p>
    <w:p w14:paraId="40BB87D8" w14:textId="77777777" w:rsidR="006C0FF9" w:rsidRPr="00A02098" w:rsidRDefault="006C0FF9" w:rsidP="003A0E09">
      <w:pPr>
        <w:pStyle w:val="5Ref"/>
        <w:numPr>
          <w:ilvl w:val="0"/>
          <w:numId w:val="6"/>
        </w:numPr>
        <w:rPr>
          <w:sz w:val="24"/>
          <w:szCs w:val="24"/>
        </w:rPr>
      </w:pPr>
      <w:r w:rsidRPr="00A02098">
        <w:rPr>
          <w:sz w:val="24"/>
          <w:szCs w:val="24"/>
        </w:rPr>
        <w:t xml:space="preserve">Sobral, S. R. (2021). Bloom's Taxonomy to Improve Teaching-Learning in Introduction to Programming. International Journal of Information and Education Technology, 11(3), 148-153. DOI: 10.18178/ijiet.2021.11.3.1504. ISSN: 2010-3689. </w:t>
      </w:r>
      <w:proofErr w:type="spellStart"/>
      <w:r w:rsidRPr="00A02098">
        <w:rPr>
          <w:sz w:val="24"/>
          <w:szCs w:val="24"/>
        </w:rPr>
        <w:t>Disponível</w:t>
      </w:r>
      <w:proofErr w:type="spellEnd"/>
      <w:r w:rsidRPr="00A02098">
        <w:rPr>
          <w:sz w:val="24"/>
          <w:szCs w:val="24"/>
        </w:rPr>
        <w:t xml:space="preserve"> no </w:t>
      </w:r>
      <w:proofErr w:type="spellStart"/>
      <w:r w:rsidRPr="00A02098">
        <w:rPr>
          <w:sz w:val="24"/>
          <w:szCs w:val="24"/>
        </w:rPr>
        <w:t>Repositório</w:t>
      </w:r>
      <w:proofErr w:type="spellEnd"/>
      <w:r w:rsidRPr="00A02098">
        <w:rPr>
          <w:sz w:val="24"/>
          <w:szCs w:val="24"/>
        </w:rPr>
        <w:t xml:space="preserve"> UPT, http://hdl.handle.net/11328/3368</w:t>
      </w:r>
    </w:p>
    <w:p w14:paraId="75574CAC" w14:textId="77777777" w:rsidR="006C0FF9" w:rsidRPr="00A02098" w:rsidRDefault="006C0FF9" w:rsidP="003C20E9">
      <w:pPr>
        <w:pStyle w:val="5Ref"/>
        <w:numPr>
          <w:ilvl w:val="0"/>
          <w:numId w:val="6"/>
        </w:numPr>
        <w:rPr>
          <w:sz w:val="24"/>
          <w:szCs w:val="24"/>
        </w:rPr>
      </w:pPr>
      <w:r w:rsidRPr="00A02098">
        <w:rPr>
          <w:sz w:val="24"/>
          <w:szCs w:val="24"/>
        </w:rPr>
        <w:t>South African Qualifications Authority. 2012. The South African Qualifications Authority (SAQA). Level Descriptors for the South African National Qualification Framework. http://www.saqa. org.za/docs/</w:t>
      </w:r>
      <w:proofErr w:type="spellStart"/>
      <w:r w:rsidRPr="00A02098">
        <w:rPr>
          <w:sz w:val="24"/>
          <w:szCs w:val="24"/>
        </w:rPr>
        <w:t>misc</w:t>
      </w:r>
      <w:proofErr w:type="spellEnd"/>
      <w:r w:rsidRPr="00A02098">
        <w:rPr>
          <w:sz w:val="24"/>
          <w:szCs w:val="24"/>
        </w:rPr>
        <w:t>/2012/level_descriptors.pdf</w:t>
      </w:r>
    </w:p>
    <w:p w14:paraId="31254F35" w14:textId="77777777" w:rsidR="006C0FF9" w:rsidRPr="00A02098" w:rsidRDefault="006C0FF9" w:rsidP="003C20E9">
      <w:pPr>
        <w:pStyle w:val="5Ref"/>
        <w:numPr>
          <w:ilvl w:val="0"/>
          <w:numId w:val="6"/>
        </w:numPr>
        <w:rPr>
          <w:sz w:val="24"/>
          <w:szCs w:val="24"/>
        </w:rPr>
      </w:pPr>
      <w:r w:rsidRPr="00A02098">
        <w:rPr>
          <w:sz w:val="24"/>
          <w:szCs w:val="24"/>
        </w:rPr>
        <w:t>SOUTH AFRICAN QUALIFICATIONS AUTHORITY.2023.</w:t>
      </w:r>
      <w:r w:rsidRPr="00A02098">
        <w:rPr>
          <w:bCs/>
          <w:sz w:val="24"/>
          <w:szCs w:val="24"/>
          <w:shd w:val="clear" w:color="auto" w:fill="FFFFFF"/>
        </w:rPr>
        <w:t xml:space="preserve"> REGISTERED QUALIFICATION:</w:t>
      </w:r>
      <w:r w:rsidRPr="00A02098">
        <w:rPr>
          <w:sz w:val="24"/>
          <w:szCs w:val="24"/>
        </w:rPr>
        <w:t xml:space="preserve"> </w:t>
      </w:r>
      <w:r w:rsidRPr="00A02098">
        <w:rPr>
          <w:bCs/>
          <w:sz w:val="24"/>
          <w:szCs w:val="24"/>
          <w:shd w:val="clear" w:color="auto" w:fill="FFFFFF"/>
        </w:rPr>
        <w:t>Available at:</w:t>
      </w:r>
      <w:r w:rsidRPr="00A02098">
        <w:rPr>
          <w:sz w:val="24"/>
          <w:szCs w:val="24"/>
        </w:rPr>
        <w:t xml:space="preserve"> </w:t>
      </w:r>
      <w:hyperlink r:id="rId22" w:history="1">
        <w:r w:rsidRPr="00A02098">
          <w:rPr>
            <w:rStyle w:val="Hyperlink"/>
            <w:bCs/>
            <w:color w:val="auto"/>
            <w:sz w:val="24"/>
            <w:szCs w:val="24"/>
            <w:shd w:val="clear" w:color="auto" w:fill="FFFFFF"/>
          </w:rPr>
          <w:t>https://allqs.saqa.org.za/showQualification.php?id=24173</w:t>
        </w:r>
      </w:hyperlink>
    </w:p>
    <w:p w14:paraId="7F5C6D4E" w14:textId="77777777" w:rsidR="006C0FF9" w:rsidRPr="00A02098" w:rsidRDefault="006C0FF9" w:rsidP="00092C2E">
      <w:pPr>
        <w:pStyle w:val="5Ref"/>
        <w:numPr>
          <w:ilvl w:val="0"/>
          <w:numId w:val="6"/>
        </w:numPr>
        <w:rPr>
          <w:sz w:val="24"/>
          <w:szCs w:val="24"/>
        </w:rPr>
      </w:pPr>
      <w:r w:rsidRPr="00A02098">
        <w:rPr>
          <w:sz w:val="24"/>
          <w:szCs w:val="24"/>
        </w:rPr>
        <w:t>Stake, R. E. (2005). Qualitative case studies. In N. K. Denzin &amp; Y. S. Lincoln (Eds.), Handbook of qualitative research (3rd ed., pp. 443-466). Thousand Oaks, CA: Sage.</w:t>
      </w:r>
    </w:p>
    <w:p w14:paraId="17DA4D5D" w14:textId="77777777" w:rsidR="006C0FF9" w:rsidRPr="00A02098" w:rsidRDefault="006C0FF9" w:rsidP="003A0E09">
      <w:pPr>
        <w:pStyle w:val="5Ref"/>
        <w:numPr>
          <w:ilvl w:val="0"/>
          <w:numId w:val="6"/>
        </w:numPr>
        <w:rPr>
          <w:sz w:val="24"/>
          <w:szCs w:val="24"/>
        </w:rPr>
      </w:pPr>
      <w:r w:rsidRPr="00A02098">
        <w:rPr>
          <w:sz w:val="24"/>
          <w:szCs w:val="24"/>
        </w:rPr>
        <w:t>Stanny, Claudia J. 2016. "Reevaluating Bloom’s Taxonomy: What Measurable Verbs Can and Cannot Say about Student Learning" Education Sciences 6, no. 4: 37. https://doi.org/10.3390/educsci6040037</w:t>
      </w:r>
    </w:p>
    <w:p w14:paraId="2CD69E5C" w14:textId="77777777" w:rsidR="006C0FF9" w:rsidRPr="00A02098" w:rsidRDefault="006C0FF9" w:rsidP="003A0E09">
      <w:pPr>
        <w:pStyle w:val="5Ref"/>
        <w:numPr>
          <w:ilvl w:val="0"/>
          <w:numId w:val="6"/>
        </w:numPr>
        <w:rPr>
          <w:sz w:val="24"/>
          <w:szCs w:val="24"/>
        </w:rPr>
      </w:pPr>
      <w:r w:rsidRPr="00A02098">
        <w:rPr>
          <w:sz w:val="24"/>
          <w:szCs w:val="24"/>
        </w:rPr>
        <w:t xml:space="preserve">The Future of </w:t>
      </w:r>
      <w:proofErr w:type="gramStart"/>
      <w:r w:rsidRPr="00A02098">
        <w:rPr>
          <w:sz w:val="24"/>
          <w:szCs w:val="24"/>
        </w:rPr>
        <w:t>Assessment.(</w:t>
      </w:r>
      <w:proofErr w:type="gramEnd"/>
      <w:r w:rsidRPr="00A02098">
        <w:rPr>
          <w:sz w:val="24"/>
          <w:szCs w:val="24"/>
        </w:rPr>
        <w:t>2008). Integrating Assessment with Learning: What Will It Take to Make It Work. Routledge. Pg.30</w:t>
      </w:r>
    </w:p>
    <w:p w14:paraId="40860464" w14:textId="77777777" w:rsidR="006C0FF9" w:rsidRPr="00A02098" w:rsidRDefault="006C0FF9" w:rsidP="003A0E09">
      <w:pPr>
        <w:pStyle w:val="5Ref"/>
        <w:numPr>
          <w:ilvl w:val="0"/>
          <w:numId w:val="6"/>
        </w:numPr>
        <w:rPr>
          <w:sz w:val="24"/>
          <w:szCs w:val="24"/>
        </w:rPr>
      </w:pPr>
      <w:r w:rsidRPr="00A02098">
        <w:rPr>
          <w:sz w:val="24"/>
          <w:szCs w:val="24"/>
        </w:rPr>
        <w:lastRenderedPageBreak/>
        <w:t xml:space="preserve">Thomas, A., and Thorne, G. (2009). How To Increase Higher Order Thinking. </w:t>
      </w:r>
      <w:proofErr w:type="spellStart"/>
      <w:r w:rsidRPr="00A02098">
        <w:rPr>
          <w:sz w:val="24"/>
          <w:szCs w:val="24"/>
        </w:rPr>
        <w:t>Metarie</w:t>
      </w:r>
      <w:proofErr w:type="spellEnd"/>
      <w:r w:rsidRPr="00A02098">
        <w:rPr>
          <w:sz w:val="24"/>
          <w:szCs w:val="24"/>
        </w:rPr>
        <w:t xml:space="preserve">, LA: Center for Development and Learning. Retrieved 06. </w:t>
      </w:r>
      <w:proofErr w:type="gramStart"/>
      <w:r w:rsidRPr="00A02098">
        <w:rPr>
          <w:sz w:val="24"/>
          <w:szCs w:val="24"/>
        </w:rPr>
        <w:t>June,</w:t>
      </w:r>
      <w:proofErr w:type="gramEnd"/>
      <w:r w:rsidRPr="00A02098">
        <w:rPr>
          <w:sz w:val="24"/>
          <w:szCs w:val="24"/>
        </w:rPr>
        <w:t xml:space="preserve"> 2023, from http://www.cdl.org/resource-library/articles/HOT.php?type=subject&amp;id=18</w:t>
      </w:r>
    </w:p>
    <w:p w14:paraId="7063496A" w14:textId="77777777" w:rsidR="006C0FF9" w:rsidRPr="00A02098" w:rsidRDefault="006C0FF9" w:rsidP="003C20E9">
      <w:pPr>
        <w:pStyle w:val="5Ref"/>
        <w:numPr>
          <w:ilvl w:val="0"/>
          <w:numId w:val="6"/>
        </w:numPr>
        <w:rPr>
          <w:sz w:val="24"/>
          <w:szCs w:val="24"/>
        </w:rPr>
      </w:pPr>
      <w:r w:rsidRPr="00A02098">
        <w:rPr>
          <w:sz w:val="24"/>
          <w:szCs w:val="24"/>
        </w:rPr>
        <w:t>Training force. (2021). NATIONAL CERTIFICATE: CONSTRUCTION ROADWORKS.</w:t>
      </w:r>
    </w:p>
    <w:p w14:paraId="2C046696" w14:textId="77777777" w:rsidR="006C0FF9" w:rsidRPr="00A02098" w:rsidRDefault="006C0FF9" w:rsidP="00F951CC">
      <w:pPr>
        <w:pStyle w:val="5Ref"/>
        <w:numPr>
          <w:ilvl w:val="0"/>
          <w:numId w:val="6"/>
        </w:numPr>
        <w:rPr>
          <w:sz w:val="24"/>
          <w:szCs w:val="24"/>
        </w:rPr>
      </w:pPr>
      <w:r w:rsidRPr="00A02098">
        <w:rPr>
          <w:sz w:val="24"/>
          <w:szCs w:val="24"/>
          <w:lang w:val="en-US"/>
        </w:rPr>
        <w:t xml:space="preserve">Tremblay, K., D. Lalancette, and D. Roseveare. 2012. Assessment of higher education learning outcomes. Feasibility study report. Volume 1: Design and implementation. Paris: </w:t>
      </w:r>
      <w:proofErr w:type="spellStart"/>
      <w:r w:rsidRPr="00A02098">
        <w:rPr>
          <w:sz w:val="24"/>
          <w:szCs w:val="24"/>
          <w:lang w:val="en-US"/>
        </w:rPr>
        <w:t>Organisation</w:t>
      </w:r>
      <w:proofErr w:type="spellEnd"/>
      <w:r w:rsidRPr="00A02098">
        <w:rPr>
          <w:sz w:val="24"/>
          <w:szCs w:val="24"/>
          <w:lang w:val="en-US"/>
        </w:rPr>
        <w:t xml:space="preserve"> for Economic Co-operation and Development (OECD).</w:t>
      </w:r>
    </w:p>
    <w:p w14:paraId="3FE064BB" w14:textId="77777777" w:rsidR="006C0FF9" w:rsidRPr="00A02098" w:rsidRDefault="006C0FF9" w:rsidP="003C20E9">
      <w:pPr>
        <w:pStyle w:val="5Ref"/>
        <w:numPr>
          <w:ilvl w:val="0"/>
          <w:numId w:val="6"/>
        </w:numPr>
        <w:rPr>
          <w:sz w:val="24"/>
          <w:szCs w:val="24"/>
        </w:rPr>
      </w:pPr>
      <w:r w:rsidRPr="00A02098">
        <w:rPr>
          <w:sz w:val="24"/>
          <w:szCs w:val="24"/>
        </w:rPr>
        <w:t xml:space="preserve">UNISA.2023. Short Learning Programmes. Available at: </w:t>
      </w:r>
      <w:hyperlink r:id="rId23" w:history="1">
        <w:r w:rsidRPr="00A02098">
          <w:rPr>
            <w:rStyle w:val="Hyperlink"/>
            <w:color w:val="auto"/>
            <w:sz w:val="24"/>
            <w:szCs w:val="24"/>
          </w:rPr>
          <w:t>https://www.unisa.ac.za/sites/corporate/default/Apply-for-admission/Short-Learning-Programmes</w:t>
        </w:r>
      </w:hyperlink>
    </w:p>
    <w:p w14:paraId="1E85246A" w14:textId="77777777" w:rsidR="006C0FF9" w:rsidRPr="00A02098" w:rsidRDefault="006C0FF9" w:rsidP="00F951CC">
      <w:pPr>
        <w:pStyle w:val="5Ref"/>
        <w:numPr>
          <w:ilvl w:val="0"/>
          <w:numId w:val="6"/>
        </w:numPr>
        <w:rPr>
          <w:sz w:val="24"/>
          <w:szCs w:val="24"/>
        </w:rPr>
      </w:pPr>
      <w:r w:rsidRPr="00A02098">
        <w:rPr>
          <w:sz w:val="24"/>
          <w:szCs w:val="24"/>
        </w:rPr>
        <w:t>University of the Western Cape. 2019. “UWC Student Success and Retention Framework.” Unpublished study. Bellville: University of the Western Cape.</w:t>
      </w:r>
    </w:p>
    <w:p w14:paraId="74D2BF1C" w14:textId="77777777" w:rsidR="006C0FF9" w:rsidRPr="00A02098" w:rsidRDefault="006C0FF9" w:rsidP="003A0E09">
      <w:pPr>
        <w:pStyle w:val="5Ref"/>
        <w:numPr>
          <w:ilvl w:val="0"/>
          <w:numId w:val="6"/>
        </w:numPr>
        <w:rPr>
          <w:sz w:val="24"/>
          <w:szCs w:val="24"/>
        </w:rPr>
      </w:pPr>
      <w:r w:rsidRPr="00A02098">
        <w:rPr>
          <w:sz w:val="24"/>
          <w:szCs w:val="24"/>
        </w:rPr>
        <w:t>Virgil Frunza. (2013). Advantages and Barriers of Formative Assessment in the Teaching-learning Activity. Procedia - Social and Behavioral Sciences. Volume 114, 21 February 2014, Pages 452-455. https://doi.org/10.1016/j.sbspro.2013.12.728</w:t>
      </w:r>
    </w:p>
    <w:p w14:paraId="53FA95BF" w14:textId="77777777" w:rsidR="006C0FF9" w:rsidRPr="00A02098" w:rsidRDefault="006C0FF9" w:rsidP="003A0E09">
      <w:pPr>
        <w:pStyle w:val="5Ref"/>
        <w:numPr>
          <w:ilvl w:val="0"/>
          <w:numId w:val="6"/>
        </w:numPr>
        <w:rPr>
          <w:sz w:val="24"/>
          <w:szCs w:val="24"/>
        </w:rPr>
      </w:pPr>
      <w:proofErr w:type="spellStart"/>
      <w:r w:rsidRPr="00A02098">
        <w:rPr>
          <w:sz w:val="24"/>
          <w:szCs w:val="24"/>
        </w:rPr>
        <w:t>Weurlander</w:t>
      </w:r>
      <w:proofErr w:type="spellEnd"/>
      <w:r w:rsidRPr="00A02098">
        <w:rPr>
          <w:sz w:val="24"/>
          <w:szCs w:val="24"/>
        </w:rPr>
        <w:t xml:space="preserve">, Maria &amp; Soderberg, Magnus &amp; </w:t>
      </w:r>
      <w:proofErr w:type="spellStart"/>
      <w:r w:rsidRPr="00A02098">
        <w:rPr>
          <w:sz w:val="24"/>
          <w:szCs w:val="24"/>
        </w:rPr>
        <w:t>Scheja</w:t>
      </w:r>
      <w:proofErr w:type="spellEnd"/>
      <w:r w:rsidRPr="00A02098">
        <w:rPr>
          <w:sz w:val="24"/>
          <w:szCs w:val="24"/>
        </w:rPr>
        <w:t>, Max &amp; Hult, Håkan &amp; Wernerson, Annika. (2011). Exploring formative assessment as a tool for learning: Students' experiences of different methods of formative assessment. Assessment &amp; Evaluation in Higher Education. 37. 1-14. 10.1080/02602938.2011.572153.</w:t>
      </w:r>
    </w:p>
    <w:p w14:paraId="4F4FB4E6" w14:textId="77777777" w:rsidR="006C0FF9" w:rsidRPr="00A02098" w:rsidRDefault="006C0FF9" w:rsidP="003A0E09">
      <w:pPr>
        <w:pStyle w:val="5Ref"/>
        <w:numPr>
          <w:ilvl w:val="0"/>
          <w:numId w:val="6"/>
        </w:numPr>
        <w:rPr>
          <w:sz w:val="24"/>
          <w:szCs w:val="24"/>
        </w:rPr>
      </w:pPr>
      <w:r w:rsidRPr="00A02098">
        <w:rPr>
          <w:sz w:val="24"/>
          <w:szCs w:val="24"/>
        </w:rPr>
        <w:t xml:space="preserve">Zondo, R.W.D. 2021. Quality Management System (QMS) accreditation and market </w:t>
      </w:r>
      <w:proofErr w:type="gramStart"/>
      <w:r w:rsidRPr="00A02098">
        <w:rPr>
          <w:sz w:val="24"/>
          <w:szCs w:val="24"/>
        </w:rPr>
        <w:t>performance :</w:t>
      </w:r>
      <w:proofErr w:type="gramEnd"/>
      <w:r w:rsidRPr="00A02098">
        <w:rPr>
          <w:sz w:val="24"/>
          <w:szCs w:val="24"/>
        </w:rPr>
        <w:t xml:space="preserve"> evidence from small training providers in KwaZulu-Natal. Psychology and Education, 58(2): 6794-6804.</w:t>
      </w:r>
    </w:p>
    <w:p w14:paraId="36F32D4F" w14:textId="7E128C32" w:rsidR="00B708F4" w:rsidRPr="00AA1252" w:rsidRDefault="006213E5" w:rsidP="006213E5">
      <w:pPr>
        <w:pStyle w:val="Heading1NoNumber"/>
        <w:sectPr w:rsidR="00B708F4" w:rsidRPr="00AA1252" w:rsidSect="00307E5C">
          <w:pgSz w:w="12240" w:h="15840"/>
          <w:pgMar w:top="1440" w:right="1800" w:bottom="1440" w:left="1800" w:header="720" w:footer="720" w:gutter="0"/>
          <w:cols w:space="720"/>
          <w:docGrid w:linePitch="360"/>
        </w:sectPr>
      </w:pPr>
      <w:bookmarkStart w:id="74" w:name="_Toc473286829"/>
      <w:bookmarkStart w:id="75" w:name="_Toc13040107"/>
      <w:bookmarkStart w:id="76" w:name="_Toc148779336"/>
      <w:r w:rsidRPr="00A02098">
        <w:rPr>
          <w:noProof/>
          <w:lang w:val="en-ZA" w:eastAsia="en-ZA"/>
        </w:rPr>
        <w:lastRenderedPageBreak/>
        <mc:AlternateContent>
          <mc:Choice Requires="wps">
            <w:drawing>
              <wp:anchor distT="0" distB="0" distL="114300" distR="114300" simplePos="0" relativeHeight="251679744" behindDoc="0" locked="0" layoutInCell="1" allowOverlap="1" wp14:anchorId="4DF57965" wp14:editId="16A46CE1">
                <wp:simplePos x="0" y="0"/>
                <wp:positionH relativeFrom="page">
                  <wp:posOffset>-335280</wp:posOffset>
                </wp:positionH>
                <wp:positionV relativeFrom="paragraph">
                  <wp:posOffset>794385</wp:posOffset>
                </wp:positionV>
                <wp:extent cx="7772400" cy="5783580"/>
                <wp:effectExtent l="0" t="0" r="0" b="7620"/>
                <wp:wrapNone/>
                <wp:docPr id="16" name="Text Box 16"/>
                <wp:cNvGraphicFramePr/>
                <a:graphic xmlns:a="http://schemas.openxmlformats.org/drawingml/2006/main">
                  <a:graphicData uri="http://schemas.microsoft.com/office/word/2010/wordprocessingShape">
                    <wps:wsp>
                      <wps:cNvSpPr txBox="1"/>
                      <wps:spPr>
                        <a:xfrm>
                          <a:off x="0" y="0"/>
                          <a:ext cx="7772400" cy="5783580"/>
                        </a:xfrm>
                        <a:prstGeom prst="rect">
                          <a:avLst/>
                        </a:prstGeom>
                        <a:noFill/>
                        <a:ln>
                          <a:noFill/>
                        </a:ln>
                      </wps:spPr>
                      <wps:txbx>
                        <w:txbxContent>
                          <w:p w14:paraId="0BC0F899" w14:textId="0C2E2F2F" w:rsidR="00FD2461" w:rsidRPr="0050636D" w:rsidRDefault="00FD2461" w:rsidP="0050636D">
                            <w:pPr>
                              <w:pStyle w:val="1Para"/>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lang w:val="en-ZA" w:eastAsia="en-ZA"/>
                              </w:rPr>
                              <w:drawing>
                                <wp:inline distT="0" distB="0" distL="0" distR="0" wp14:anchorId="62D4E840" wp14:editId="4F1AFC2E">
                                  <wp:extent cx="7105965" cy="5276512"/>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7153926" cy="53121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F57965" id="Text Box 16" o:spid="_x0000_s1033" type="#_x0000_t202" style="position:absolute;margin-left:-26.4pt;margin-top:62.55pt;width:612pt;height:455.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" filled="f" stroked="f">
                <v:textbox>
                  <w:txbxContent>
                    <w:p w14:paraId="0BC0F899" w14:textId="0C2E2F2F" w:rsidR="00FD2461" w:rsidRPr="0050636D" w:rsidRDefault="00FD2461" w:rsidP="0050636D">
                      <w:pPr>
                        <w:pStyle w:val="1Para"/>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lang w:val="en-ZA" w:eastAsia="en-ZA"/>
                        </w:rPr>
                        <w:drawing>
                          <wp:inline distT="0" distB="0" distL="0" distR="0" wp14:anchorId="62D4E840" wp14:editId="4F1AFC2E">
                            <wp:extent cx="7105965" cy="5276512"/>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7153926" cy="5312125"/>
                                    </a:xfrm>
                                    <a:prstGeom prst="rect">
                                      <a:avLst/>
                                    </a:prstGeom>
                                  </pic:spPr>
                                </pic:pic>
                              </a:graphicData>
                            </a:graphic>
                          </wp:inline>
                        </w:drawing>
                      </w:r>
                    </w:p>
                  </w:txbxContent>
                </v:textbox>
                <w10:wrap anchorx="page"/>
              </v:shape>
            </w:pict>
          </mc:Fallback>
        </mc:AlternateContent>
      </w:r>
      <w:r w:rsidR="008D70D8" w:rsidRPr="00A02098">
        <w:t>A</w:t>
      </w:r>
      <w:r w:rsidR="00B708F4" w:rsidRPr="00A02098">
        <w:t xml:space="preserve">nnexure </w:t>
      </w:r>
      <w:r w:rsidR="008D70D8" w:rsidRPr="00A02098">
        <w:t xml:space="preserve">A. </w:t>
      </w:r>
      <w:r w:rsidR="008D70D8" w:rsidRPr="00A02098">
        <w:tab/>
      </w:r>
      <w:r w:rsidR="001C2BE7" w:rsidRPr="00A02098">
        <w:br/>
      </w:r>
      <w:r w:rsidR="001C2BE7" w:rsidRPr="00A02098">
        <w:br/>
      </w:r>
      <w:bookmarkEnd w:id="74"/>
      <w:bookmarkEnd w:id="75"/>
      <w:r w:rsidR="0050636D" w:rsidRPr="00A02098">
        <w:t>Blooms Taxonomy Action V</w:t>
      </w:r>
      <w:r w:rsidRPr="00A02098">
        <w:t>erbs</w:t>
      </w:r>
      <w:bookmarkEnd w:id="76"/>
    </w:p>
    <w:p w14:paraId="670FB9BF" w14:textId="7B9B2290" w:rsidR="00435ACF" w:rsidRDefault="003B2F37" w:rsidP="00435ACF">
      <w:pPr>
        <w:pStyle w:val="Heading1NoNumber"/>
      </w:pPr>
      <w:bookmarkStart w:id="77" w:name="_Toc137792550"/>
      <w:r>
        <w:lastRenderedPageBreak/>
        <w:t>Annexure B</w:t>
      </w:r>
      <w:r w:rsidR="00435ACF" w:rsidRPr="00A4739F">
        <w:t xml:space="preserve"> </w:t>
      </w:r>
      <w:r w:rsidR="00435ACF" w:rsidRPr="00A4739F">
        <w:tab/>
      </w:r>
      <w:r w:rsidR="00435ACF" w:rsidRPr="00A4739F">
        <w:br/>
      </w:r>
      <w:r w:rsidR="00435ACF" w:rsidRPr="00A4739F">
        <w:br/>
        <w:t>Turnitin Report</w:t>
      </w:r>
      <w:bookmarkEnd w:id="77"/>
    </w:p>
    <w:p w14:paraId="7828C577" w14:textId="6848BC70" w:rsidR="009642AF" w:rsidRPr="00044922" w:rsidRDefault="00016414" w:rsidP="006213E5">
      <w:pPr>
        <w:pStyle w:val="1Para"/>
        <w:ind w:firstLine="0"/>
      </w:pPr>
      <w:r w:rsidRPr="00016414">
        <w:rPr>
          <w:noProof/>
        </w:rPr>
        <w:drawing>
          <wp:inline distT="0" distB="0" distL="0" distR="0" wp14:anchorId="49720BD3" wp14:editId="49594D31">
            <wp:extent cx="5486400" cy="7100570"/>
            <wp:effectExtent l="0" t="0" r="0" b="5080"/>
            <wp:docPr id="10672193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219347" name=""/>
                    <pic:cNvPicPr/>
                  </pic:nvPicPr>
                  <pic:blipFill>
                    <a:blip r:embed="rId25"/>
                    <a:stretch>
                      <a:fillRect/>
                    </a:stretch>
                  </pic:blipFill>
                  <pic:spPr>
                    <a:xfrm>
                      <a:off x="0" y="0"/>
                      <a:ext cx="5486400" cy="7100570"/>
                    </a:xfrm>
                    <a:prstGeom prst="rect">
                      <a:avLst/>
                    </a:prstGeom>
                  </pic:spPr>
                </pic:pic>
              </a:graphicData>
            </a:graphic>
          </wp:inline>
        </w:drawing>
      </w:r>
    </w:p>
    <w:sectPr w:rsidR="009642AF" w:rsidRPr="00044922" w:rsidSect="00307E5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96E0D" w14:textId="77777777" w:rsidR="00307E5C" w:rsidRDefault="00307E5C" w:rsidP="00A542EF">
      <w:pPr>
        <w:spacing w:after="0" w:line="240" w:lineRule="auto"/>
      </w:pPr>
      <w:r>
        <w:separator/>
      </w:r>
    </w:p>
  </w:endnote>
  <w:endnote w:type="continuationSeparator" w:id="0">
    <w:p w14:paraId="632F14DC" w14:textId="77777777" w:rsidR="00307E5C" w:rsidRDefault="00307E5C" w:rsidP="00A54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906247"/>
      <w:docPartObj>
        <w:docPartGallery w:val="Page Numbers (Bottom of Page)"/>
        <w:docPartUnique/>
      </w:docPartObj>
    </w:sdtPr>
    <w:sdtEndPr>
      <w:rPr>
        <w:noProof/>
      </w:rPr>
    </w:sdtEndPr>
    <w:sdtContent>
      <w:p w14:paraId="16187776" w14:textId="0B512DC3" w:rsidR="00FD2461" w:rsidRDefault="00FD2461" w:rsidP="00A542EF">
        <w:pPr>
          <w:pStyle w:val="Footer"/>
          <w:jc w:val="center"/>
        </w:pPr>
        <w:r>
          <w:fldChar w:fldCharType="begin"/>
        </w:r>
        <w:r>
          <w:instrText xml:space="preserve"> PAGE   \* MERGEFORMAT </w:instrText>
        </w:r>
        <w:r>
          <w:fldChar w:fldCharType="separate"/>
        </w:r>
        <w:r w:rsidR="003B2F37">
          <w:rPr>
            <w:noProof/>
          </w:rPr>
          <w:t>ix</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881611"/>
      <w:docPartObj>
        <w:docPartGallery w:val="Page Numbers (Bottom of Page)"/>
        <w:docPartUnique/>
      </w:docPartObj>
    </w:sdtPr>
    <w:sdtEndPr>
      <w:rPr>
        <w:noProof/>
      </w:rPr>
    </w:sdtEndPr>
    <w:sdtContent>
      <w:p w14:paraId="6186C0E7" w14:textId="58137B12" w:rsidR="00FD2461" w:rsidRDefault="00FD2461" w:rsidP="002842B4">
        <w:pPr>
          <w:pStyle w:val="Footer"/>
          <w:jc w:val="center"/>
        </w:pPr>
        <w:r>
          <w:fldChar w:fldCharType="begin"/>
        </w:r>
        <w:r>
          <w:instrText xml:space="preserve"> PAGE   \* MERGEFORMAT </w:instrText>
        </w:r>
        <w:r>
          <w:fldChar w:fldCharType="separate"/>
        </w:r>
        <w:r w:rsidR="003B2F37">
          <w:rPr>
            <w:noProof/>
          </w:rPr>
          <w:t>68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F1928" w14:textId="77777777" w:rsidR="00307E5C" w:rsidRDefault="00307E5C" w:rsidP="00A542EF">
      <w:pPr>
        <w:spacing w:after="0" w:line="240" w:lineRule="auto"/>
      </w:pPr>
      <w:r>
        <w:separator/>
      </w:r>
    </w:p>
  </w:footnote>
  <w:footnote w:type="continuationSeparator" w:id="0">
    <w:p w14:paraId="6E20982E" w14:textId="77777777" w:rsidR="00307E5C" w:rsidRDefault="00307E5C" w:rsidP="00A542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D1946"/>
    <w:multiLevelType w:val="hybridMultilevel"/>
    <w:tmpl w:val="77EAF2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B71594"/>
    <w:multiLevelType w:val="hybridMultilevel"/>
    <w:tmpl w:val="E5404EE6"/>
    <w:lvl w:ilvl="0" w:tplc="24C26E56">
      <w:start w:val="1"/>
      <w:numFmt w:val="bullet"/>
      <w:lvlText w:val=""/>
      <w:lvlJc w:val="left"/>
      <w:pPr>
        <w:tabs>
          <w:tab w:val="num" w:pos="720"/>
        </w:tabs>
        <w:ind w:left="720" w:hanging="360"/>
      </w:pPr>
      <w:rPr>
        <w:rFonts w:ascii="Wingdings" w:hAnsi="Wingdings" w:hint="default"/>
      </w:rPr>
    </w:lvl>
    <w:lvl w:ilvl="1" w:tplc="42D65FEC" w:tentative="1">
      <w:start w:val="1"/>
      <w:numFmt w:val="bullet"/>
      <w:lvlText w:val=""/>
      <w:lvlJc w:val="left"/>
      <w:pPr>
        <w:tabs>
          <w:tab w:val="num" w:pos="1440"/>
        </w:tabs>
        <w:ind w:left="1440" w:hanging="360"/>
      </w:pPr>
      <w:rPr>
        <w:rFonts w:ascii="Wingdings" w:hAnsi="Wingdings" w:hint="default"/>
      </w:rPr>
    </w:lvl>
    <w:lvl w:ilvl="2" w:tplc="6F220E5A" w:tentative="1">
      <w:start w:val="1"/>
      <w:numFmt w:val="bullet"/>
      <w:lvlText w:val=""/>
      <w:lvlJc w:val="left"/>
      <w:pPr>
        <w:tabs>
          <w:tab w:val="num" w:pos="2160"/>
        </w:tabs>
        <w:ind w:left="2160" w:hanging="360"/>
      </w:pPr>
      <w:rPr>
        <w:rFonts w:ascii="Wingdings" w:hAnsi="Wingdings" w:hint="default"/>
      </w:rPr>
    </w:lvl>
    <w:lvl w:ilvl="3" w:tplc="12C0CCD8" w:tentative="1">
      <w:start w:val="1"/>
      <w:numFmt w:val="bullet"/>
      <w:lvlText w:val=""/>
      <w:lvlJc w:val="left"/>
      <w:pPr>
        <w:tabs>
          <w:tab w:val="num" w:pos="2880"/>
        </w:tabs>
        <w:ind w:left="2880" w:hanging="360"/>
      </w:pPr>
      <w:rPr>
        <w:rFonts w:ascii="Wingdings" w:hAnsi="Wingdings" w:hint="default"/>
      </w:rPr>
    </w:lvl>
    <w:lvl w:ilvl="4" w:tplc="23328180" w:tentative="1">
      <w:start w:val="1"/>
      <w:numFmt w:val="bullet"/>
      <w:lvlText w:val=""/>
      <w:lvlJc w:val="left"/>
      <w:pPr>
        <w:tabs>
          <w:tab w:val="num" w:pos="3600"/>
        </w:tabs>
        <w:ind w:left="3600" w:hanging="360"/>
      </w:pPr>
      <w:rPr>
        <w:rFonts w:ascii="Wingdings" w:hAnsi="Wingdings" w:hint="default"/>
      </w:rPr>
    </w:lvl>
    <w:lvl w:ilvl="5" w:tplc="7FB011EA" w:tentative="1">
      <w:start w:val="1"/>
      <w:numFmt w:val="bullet"/>
      <w:lvlText w:val=""/>
      <w:lvlJc w:val="left"/>
      <w:pPr>
        <w:tabs>
          <w:tab w:val="num" w:pos="4320"/>
        </w:tabs>
        <w:ind w:left="4320" w:hanging="360"/>
      </w:pPr>
      <w:rPr>
        <w:rFonts w:ascii="Wingdings" w:hAnsi="Wingdings" w:hint="default"/>
      </w:rPr>
    </w:lvl>
    <w:lvl w:ilvl="6" w:tplc="912A7448" w:tentative="1">
      <w:start w:val="1"/>
      <w:numFmt w:val="bullet"/>
      <w:lvlText w:val=""/>
      <w:lvlJc w:val="left"/>
      <w:pPr>
        <w:tabs>
          <w:tab w:val="num" w:pos="5040"/>
        </w:tabs>
        <w:ind w:left="5040" w:hanging="360"/>
      </w:pPr>
      <w:rPr>
        <w:rFonts w:ascii="Wingdings" w:hAnsi="Wingdings" w:hint="default"/>
      </w:rPr>
    </w:lvl>
    <w:lvl w:ilvl="7" w:tplc="75D4B540" w:tentative="1">
      <w:start w:val="1"/>
      <w:numFmt w:val="bullet"/>
      <w:lvlText w:val=""/>
      <w:lvlJc w:val="left"/>
      <w:pPr>
        <w:tabs>
          <w:tab w:val="num" w:pos="5760"/>
        </w:tabs>
        <w:ind w:left="5760" w:hanging="360"/>
      </w:pPr>
      <w:rPr>
        <w:rFonts w:ascii="Wingdings" w:hAnsi="Wingdings" w:hint="default"/>
      </w:rPr>
    </w:lvl>
    <w:lvl w:ilvl="8" w:tplc="D808377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1B5FCD"/>
    <w:multiLevelType w:val="hybridMultilevel"/>
    <w:tmpl w:val="11B837F4"/>
    <w:lvl w:ilvl="0" w:tplc="0136BDF2">
      <w:start w:val="1"/>
      <w:numFmt w:val="bullet"/>
      <w:lvlText w:val=""/>
      <w:lvlJc w:val="left"/>
      <w:pPr>
        <w:tabs>
          <w:tab w:val="num" w:pos="720"/>
        </w:tabs>
        <w:ind w:left="720" w:hanging="360"/>
      </w:pPr>
      <w:rPr>
        <w:rFonts w:ascii="Wingdings" w:hAnsi="Wingdings" w:hint="default"/>
      </w:rPr>
    </w:lvl>
    <w:lvl w:ilvl="1" w:tplc="61DE1986" w:tentative="1">
      <w:start w:val="1"/>
      <w:numFmt w:val="bullet"/>
      <w:lvlText w:val=""/>
      <w:lvlJc w:val="left"/>
      <w:pPr>
        <w:tabs>
          <w:tab w:val="num" w:pos="1440"/>
        </w:tabs>
        <w:ind w:left="1440" w:hanging="360"/>
      </w:pPr>
      <w:rPr>
        <w:rFonts w:ascii="Wingdings" w:hAnsi="Wingdings" w:hint="default"/>
      </w:rPr>
    </w:lvl>
    <w:lvl w:ilvl="2" w:tplc="6F30F8AA" w:tentative="1">
      <w:start w:val="1"/>
      <w:numFmt w:val="bullet"/>
      <w:lvlText w:val=""/>
      <w:lvlJc w:val="left"/>
      <w:pPr>
        <w:tabs>
          <w:tab w:val="num" w:pos="2160"/>
        </w:tabs>
        <w:ind w:left="2160" w:hanging="360"/>
      </w:pPr>
      <w:rPr>
        <w:rFonts w:ascii="Wingdings" w:hAnsi="Wingdings" w:hint="default"/>
      </w:rPr>
    </w:lvl>
    <w:lvl w:ilvl="3" w:tplc="189A3FF0" w:tentative="1">
      <w:start w:val="1"/>
      <w:numFmt w:val="bullet"/>
      <w:lvlText w:val=""/>
      <w:lvlJc w:val="left"/>
      <w:pPr>
        <w:tabs>
          <w:tab w:val="num" w:pos="2880"/>
        </w:tabs>
        <w:ind w:left="2880" w:hanging="360"/>
      </w:pPr>
      <w:rPr>
        <w:rFonts w:ascii="Wingdings" w:hAnsi="Wingdings" w:hint="default"/>
      </w:rPr>
    </w:lvl>
    <w:lvl w:ilvl="4" w:tplc="28047D76" w:tentative="1">
      <w:start w:val="1"/>
      <w:numFmt w:val="bullet"/>
      <w:lvlText w:val=""/>
      <w:lvlJc w:val="left"/>
      <w:pPr>
        <w:tabs>
          <w:tab w:val="num" w:pos="3600"/>
        </w:tabs>
        <w:ind w:left="3600" w:hanging="360"/>
      </w:pPr>
      <w:rPr>
        <w:rFonts w:ascii="Wingdings" w:hAnsi="Wingdings" w:hint="default"/>
      </w:rPr>
    </w:lvl>
    <w:lvl w:ilvl="5" w:tplc="B0B82170" w:tentative="1">
      <w:start w:val="1"/>
      <w:numFmt w:val="bullet"/>
      <w:lvlText w:val=""/>
      <w:lvlJc w:val="left"/>
      <w:pPr>
        <w:tabs>
          <w:tab w:val="num" w:pos="4320"/>
        </w:tabs>
        <w:ind w:left="4320" w:hanging="360"/>
      </w:pPr>
      <w:rPr>
        <w:rFonts w:ascii="Wingdings" w:hAnsi="Wingdings" w:hint="default"/>
      </w:rPr>
    </w:lvl>
    <w:lvl w:ilvl="6" w:tplc="39A82DE6" w:tentative="1">
      <w:start w:val="1"/>
      <w:numFmt w:val="bullet"/>
      <w:lvlText w:val=""/>
      <w:lvlJc w:val="left"/>
      <w:pPr>
        <w:tabs>
          <w:tab w:val="num" w:pos="5040"/>
        </w:tabs>
        <w:ind w:left="5040" w:hanging="360"/>
      </w:pPr>
      <w:rPr>
        <w:rFonts w:ascii="Wingdings" w:hAnsi="Wingdings" w:hint="default"/>
      </w:rPr>
    </w:lvl>
    <w:lvl w:ilvl="7" w:tplc="4732A88A" w:tentative="1">
      <w:start w:val="1"/>
      <w:numFmt w:val="bullet"/>
      <w:lvlText w:val=""/>
      <w:lvlJc w:val="left"/>
      <w:pPr>
        <w:tabs>
          <w:tab w:val="num" w:pos="5760"/>
        </w:tabs>
        <w:ind w:left="5760" w:hanging="360"/>
      </w:pPr>
      <w:rPr>
        <w:rFonts w:ascii="Wingdings" w:hAnsi="Wingdings" w:hint="default"/>
      </w:rPr>
    </w:lvl>
    <w:lvl w:ilvl="8" w:tplc="2E5E242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5D71B0"/>
    <w:multiLevelType w:val="hybridMultilevel"/>
    <w:tmpl w:val="52C2779A"/>
    <w:lvl w:ilvl="0" w:tplc="9DB248C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30C81595"/>
    <w:multiLevelType w:val="hybridMultilevel"/>
    <w:tmpl w:val="5ABC48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60B781A"/>
    <w:multiLevelType w:val="multilevel"/>
    <w:tmpl w:val="665A2156"/>
    <w:lvl w:ilvl="0">
      <w:start w:val="1"/>
      <w:numFmt w:val="decimal"/>
      <w:pStyle w:val="Heading1"/>
      <w:lvlText w:val="%1"/>
      <w:lvlJc w:val="left"/>
      <w:pPr>
        <w:ind w:left="0" w:firstLine="0"/>
      </w:pPr>
      <w:rPr>
        <w:rFonts w:ascii="Arial" w:eastAsiaTheme="majorEastAsia" w:hAnsi="Arial" w:cstheme="majorBidi"/>
        <w:b/>
        <w:sz w:val="32"/>
        <w:szCs w:val="32"/>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851"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6" w15:restartNumberingAfterBreak="0">
    <w:nsid w:val="372F4AA0"/>
    <w:multiLevelType w:val="hybridMultilevel"/>
    <w:tmpl w:val="6A68AA8A"/>
    <w:lvl w:ilvl="0" w:tplc="0C00000F">
      <w:start w:val="1"/>
      <w:numFmt w:val="decimal"/>
      <w:lvlText w:val="%1."/>
      <w:lvlJc w:val="left"/>
      <w:pPr>
        <w:ind w:left="643" w:hanging="360"/>
      </w:pPr>
      <w:rPr>
        <w:rFonts w:hint="default"/>
      </w:rPr>
    </w:lvl>
    <w:lvl w:ilvl="1" w:tplc="0C000019" w:tentative="1">
      <w:start w:val="1"/>
      <w:numFmt w:val="lowerLetter"/>
      <w:lvlText w:val="%2."/>
      <w:lvlJc w:val="left"/>
      <w:pPr>
        <w:ind w:left="1363" w:hanging="360"/>
      </w:pPr>
    </w:lvl>
    <w:lvl w:ilvl="2" w:tplc="0C00001B" w:tentative="1">
      <w:start w:val="1"/>
      <w:numFmt w:val="lowerRoman"/>
      <w:lvlText w:val="%3."/>
      <w:lvlJc w:val="right"/>
      <w:pPr>
        <w:ind w:left="2083" w:hanging="180"/>
      </w:pPr>
    </w:lvl>
    <w:lvl w:ilvl="3" w:tplc="0C00000F" w:tentative="1">
      <w:start w:val="1"/>
      <w:numFmt w:val="decimal"/>
      <w:lvlText w:val="%4."/>
      <w:lvlJc w:val="left"/>
      <w:pPr>
        <w:ind w:left="2803" w:hanging="360"/>
      </w:pPr>
    </w:lvl>
    <w:lvl w:ilvl="4" w:tplc="0C000019" w:tentative="1">
      <w:start w:val="1"/>
      <w:numFmt w:val="lowerLetter"/>
      <w:lvlText w:val="%5."/>
      <w:lvlJc w:val="left"/>
      <w:pPr>
        <w:ind w:left="3523" w:hanging="360"/>
      </w:pPr>
    </w:lvl>
    <w:lvl w:ilvl="5" w:tplc="0C00001B" w:tentative="1">
      <w:start w:val="1"/>
      <w:numFmt w:val="lowerRoman"/>
      <w:lvlText w:val="%6."/>
      <w:lvlJc w:val="right"/>
      <w:pPr>
        <w:ind w:left="4243" w:hanging="180"/>
      </w:pPr>
    </w:lvl>
    <w:lvl w:ilvl="6" w:tplc="0C00000F" w:tentative="1">
      <w:start w:val="1"/>
      <w:numFmt w:val="decimal"/>
      <w:lvlText w:val="%7."/>
      <w:lvlJc w:val="left"/>
      <w:pPr>
        <w:ind w:left="4963" w:hanging="360"/>
      </w:pPr>
    </w:lvl>
    <w:lvl w:ilvl="7" w:tplc="0C000019" w:tentative="1">
      <w:start w:val="1"/>
      <w:numFmt w:val="lowerLetter"/>
      <w:lvlText w:val="%8."/>
      <w:lvlJc w:val="left"/>
      <w:pPr>
        <w:ind w:left="5683" w:hanging="360"/>
      </w:pPr>
    </w:lvl>
    <w:lvl w:ilvl="8" w:tplc="0C00001B" w:tentative="1">
      <w:start w:val="1"/>
      <w:numFmt w:val="lowerRoman"/>
      <w:lvlText w:val="%9."/>
      <w:lvlJc w:val="right"/>
      <w:pPr>
        <w:ind w:left="6403" w:hanging="180"/>
      </w:pPr>
    </w:lvl>
  </w:abstractNum>
  <w:abstractNum w:abstractNumId="7" w15:restartNumberingAfterBreak="0">
    <w:nsid w:val="58B619B5"/>
    <w:multiLevelType w:val="hybridMultilevel"/>
    <w:tmpl w:val="364C80B2"/>
    <w:lvl w:ilvl="0" w:tplc="19D43F9C">
      <w:numFmt w:val="bullet"/>
      <w:pStyle w:val="2Bullet"/>
      <w:lvlText w:val="•"/>
      <w:lvlJc w:val="left"/>
      <w:pPr>
        <w:ind w:left="1080" w:hanging="360"/>
      </w:pPr>
      <w:rPr>
        <w:rFonts w:ascii="Arial" w:eastAsia="Times New Roman" w:hAnsi="Arial" w:hint="default"/>
      </w:rPr>
    </w:lvl>
    <w:lvl w:ilvl="1" w:tplc="A94AFC0E">
      <w:start w:val="1"/>
      <w:numFmt w:val="bullet"/>
      <w:lvlText w:val="o"/>
      <w:lvlJc w:val="left"/>
      <w:pPr>
        <w:ind w:left="1800" w:hanging="360"/>
      </w:pPr>
      <w:rPr>
        <w:rFonts w:ascii="Courier New" w:hAnsi="Courier New" w:hint="default"/>
        <w:sz w:val="16"/>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6C94341E"/>
    <w:multiLevelType w:val="hybridMultilevel"/>
    <w:tmpl w:val="757C9192"/>
    <w:lvl w:ilvl="0" w:tplc="9DB248C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6D022701"/>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08A2882"/>
    <w:multiLevelType w:val="hybridMultilevel"/>
    <w:tmpl w:val="7D582CD8"/>
    <w:lvl w:ilvl="0" w:tplc="CFCA306E">
      <w:start w:val="1"/>
      <w:numFmt w:val="bullet"/>
      <w:lvlText w:val=""/>
      <w:lvlJc w:val="left"/>
      <w:pPr>
        <w:tabs>
          <w:tab w:val="num" w:pos="720"/>
        </w:tabs>
        <w:ind w:left="720" w:hanging="360"/>
      </w:pPr>
      <w:rPr>
        <w:rFonts w:ascii="Wingdings" w:hAnsi="Wingdings" w:hint="default"/>
      </w:rPr>
    </w:lvl>
    <w:lvl w:ilvl="1" w:tplc="56A6BA08" w:tentative="1">
      <w:start w:val="1"/>
      <w:numFmt w:val="bullet"/>
      <w:lvlText w:val=""/>
      <w:lvlJc w:val="left"/>
      <w:pPr>
        <w:tabs>
          <w:tab w:val="num" w:pos="1440"/>
        </w:tabs>
        <w:ind w:left="1440" w:hanging="360"/>
      </w:pPr>
      <w:rPr>
        <w:rFonts w:ascii="Wingdings" w:hAnsi="Wingdings" w:hint="default"/>
      </w:rPr>
    </w:lvl>
    <w:lvl w:ilvl="2" w:tplc="5366F30C" w:tentative="1">
      <w:start w:val="1"/>
      <w:numFmt w:val="bullet"/>
      <w:lvlText w:val=""/>
      <w:lvlJc w:val="left"/>
      <w:pPr>
        <w:tabs>
          <w:tab w:val="num" w:pos="2160"/>
        </w:tabs>
        <w:ind w:left="2160" w:hanging="360"/>
      </w:pPr>
      <w:rPr>
        <w:rFonts w:ascii="Wingdings" w:hAnsi="Wingdings" w:hint="default"/>
      </w:rPr>
    </w:lvl>
    <w:lvl w:ilvl="3" w:tplc="A7364FA2" w:tentative="1">
      <w:start w:val="1"/>
      <w:numFmt w:val="bullet"/>
      <w:lvlText w:val=""/>
      <w:lvlJc w:val="left"/>
      <w:pPr>
        <w:tabs>
          <w:tab w:val="num" w:pos="2880"/>
        </w:tabs>
        <w:ind w:left="2880" w:hanging="360"/>
      </w:pPr>
      <w:rPr>
        <w:rFonts w:ascii="Wingdings" w:hAnsi="Wingdings" w:hint="default"/>
      </w:rPr>
    </w:lvl>
    <w:lvl w:ilvl="4" w:tplc="66BCCB1E" w:tentative="1">
      <w:start w:val="1"/>
      <w:numFmt w:val="bullet"/>
      <w:lvlText w:val=""/>
      <w:lvlJc w:val="left"/>
      <w:pPr>
        <w:tabs>
          <w:tab w:val="num" w:pos="3600"/>
        </w:tabs>
        <w:ind w:left="3600" w:hanging="360"/>
      </w:pPr>
      <w:rPr>
        <w:rFonts w:ascii="Wingdings" w:hAnsi="Wingdings" w:hint="default"/>
      </w:rPr>
    </w:lvl>
    <w:lvl w:ilvl="5" w:tplc="C2163D32" w:tentative="1">
      <w:start w:val="1"/>
      <w:numFmt w:val="bullet"/>
      <w:lvlText w:val=""/>
      <w:lvlJc w:val="left"/>
      <w:pPr>
        <w:tabs>
          <w:tab w:val="num" w:pos="4320"/>
        </w:tabs>
        <w:ind w:left="4320" w:hanging="360"/>
      </w:pPr>
      <w:rPr>
        <w:rFonts w:ascii="Wingdings" w:hAnsi="Wingdings" w:hint="default"/>
      </w:rPr>
    </w:lvl>
    <w:lvl w:ilvl="6" w:tplc="12FA6B84" w:tentative="1">
      <w:start w:val="1"/>
      <w:numFmt w:val="bullet"/>
      <w:lvlText w:val=""/>
      <w:lvlJc w:val="left"/>
      <w:pPr>
        <w:tabs>
          <w:tab w:val="num" w:pos="5040"/>
        </w:tabs>
        <w:ind w:left="5040" w:hanging="360"/>
      </w:pPr>
      <w:rPr>
        <w:rFonts w:ascii="Wingdings" w:hAnsi="Wingdings" w:hint="default"/>
      </w:rPr>
    </w:lvl>
    <w:lvl w:ilvl="7" w:tplc="1D42CAD2" w:tentative="1">
      <w:start w:val="1"/>
      <w:numFmt w:val="bullet"/>
      <w:lvlText w:val=""/>
      <w:lvlJc w:val="left"/>
      <w:pPr>
        <w:tabs>
          <w:tab w:val="num" w:pos="5760"/>
        </w:tabs>
        <w:ind w:left="5760" w:hanging="360"/>
      </w:pPr>
      <w:rPr>
        <w:rFonts w:ascii="Wingdings" w:hAnsi="Wingdings" w:hint="default"/>
      </w:rPr>
    </w:lvl>
    <w:lvl w:ilvl="8" w:tplc="52B2D1D2" w:tentative="1">
      <w:start w:val="1"/>
      <w:numFmt w:val="bullet"/>
      <w:lvlText w:val=""/>
      <w:lvlJc w:val="left"/>
      <w:pPr>
        <w:tabs>
          <w:tab w:val="num" w:pos="6480"/>
        </w:tabs>
        <w:ind w:left="6480" w:hanging="360"/>
      </w:pPr>
      <w:rPr>
        <w:rFonts w:ascii="Wingdings" w:hAnsi="Wingdings" w:hint="default"/>
      </w:rPr>
    </w:lvl>
  </w:abstractNum>
  <w:num w:numId="1" w16cid:durableId="1313484528">
    <w:abstractNumId w:val="5"/>
  </w:num>
  <w:num w:numId="2" w16cid:durableId="2125690028">
    <w:abstractNumId w:val="7"/>
  </w:num>
  <w:num w:numId="3" w16cid:durableId="1324775242">
    <w:abstractNumId w:val="10"/>
  </w:num>
  <w:num w:numId="4" w16cid:durableId="27876773">
    <w:abstractNumId w:val="1"/>
  </w:num>
  <w:num w:numId="5" w16cid:durableId="230581984">
    <w:abstractNumId w:val="2"/>
  </w:num>
  <w:num w:numId="6" w16cid:durableId="742333594">
    <w:abstractNumId w:val="6"/>
  </w:num>
  <w:num w:numId="7" w16cid:durableId="930701645">
    <w:abstractNumId w:val="0"/>
  </w:num>
  <w:num w:numId="8" w16cid:durableId="1298948747">
    <w:abstractNumId w:val="9"/>
  </w:num>
  <w:num w:numId="9" w16cid:durableId="1704936565">
    <w:abstractNumId w:val="3"/>
  </w:num>
  <w:num w:numId="10" w16cid:durableId="155338696">
    <w:abstractNumId w:val="4"/>
  </w:num>
  <w:num w:numId="11" w16cid:durableId="190324762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CA" w:vendorID="64" w:dllVersion="6" w:nlCheck="1" w:checkStyle="1"/>
  <w:activeWritingStyle w:appName="MSWord" w:lang="en-US" w:vendorID="64" w:dllVersion="6" w:nlCheck="1" w:checkStyle="1"/>
  <w:activeWritingStyle w:appName="MSWord" w:lang="en-ZA" w:vendorID="64" w:dllVersion="6" w:nlCheck="1" w:checkStyle="1"/>
  <w:activeWritingStyle w:appName="MSWord" w:lang="en-US" w:vendorID="64" w:dllVersion="0" w:nlCheck="1" w:checkStyle="0"/>
  <w:activeWritingStyle w:appName="MSWord" w:lang="en-CA" w:vendorID="64" w:dllVersion="0" w:nlCheck="1" w:checkStyle="0"/>
  <w:activeWritingStyle w:appName="MSWord" w:lang="en-ZA"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IyNDGzMDY2NbE0NrJU0lEKTi0uzszPAykwrgUAn8SMkCwAAAA="/>
  </w:docVars>
  <w:rsids>
    <w:rsidRoot w:val="000C0A80"/>
    <w:rsid w:val="00001706"/>
    <w:rsid w:val="00002BD4"/>
    <w:rsid w:val="00003593"/>
    <w:rsid w:val="0000547A"/>
    <w:rsid w:val="00005581"/>
    <w:rsid w:val="00006995"/>
    <w:rsid w:val="000069F5"/>
    <w:rsid w:val="00006D16"/>
    <w:rsid w:val="00006D56"/>
    <w:rsid w:val="0000739B"/>
    <w:rsid w:val="000105F5"/>
    <w:rsid w:val="00012011"/>
    <w:rsid w:val="000122CB"/>
    <w:rsid w:val="00013114"/>
    <w:rsid w:val="00013124"/>
    <w:rsid w:val="00013166"/>
    <w:rsid w:val="000137D2"/>
    <w:rsid w:val="00014747"/>
    <w:rsid w:val="000147AB"/>
    <w:rsid w:val="00014A71"/>
    <w:rsid w:val="00015091"/>
    <w:rsid w:val="00015AE2"/>
    <w:rsid w:val="000162E0"/>
    <w:rsid w:val="00016414"/>
    <w:rsid w:val="000175DF"/>
    <w:rsid w:val="000176AE"/>
    <w:rsid w:val="00017885"/>
    <w:rsid w:val="00017E1D"/>
    <w:rsid w:val="00020216"/>
    <w:rsid w:val="00021C8D"/>
    <w:rsid w:val="00022750"/>
    <w:rsid w:val="000238FD"/>
    <w:rsid w:val="00024392"/>
    <w:rsid w:val="0002455E"/>
    <w:rsid w:val="0002523F"/>
    <w:rsid w:val="00026C0B"/>
    <w:rsid w:val="00027372"/>
    <w:rsid w:val="000276A9"/>
    <w:rsid w:val="00032D9B"/>
    <w:rsid w:val="00034948"/>
    <w:rsid w:val="00035ABC"/>
    <w:rsid w:val="00036649"/>
    <w:rsid w:val="00036AD4"/>
    <w:rsid w:val="00037FC6"/>
    <w:rsid w:val="00040FBA"/>
    <w:rsid w:val="00042066"/>
    <w:rsid w:val="00043655"/>
    <w:rsid w:val="000437E0"/>
    <w:rsid w:val="00043C5D"/>
    <w:rsid w:val="00044401"/>
    <w:rsid w:val="00044922"/>
    <w:rsid w:val="00045689"/>
    <w:rsid w:val="000456D2"/>
    <w:rsid w:val="0004683D"/>
    <w:rsid w:val="00051315"/>
    <w:rsid w:val="000533A3"/>
    <w:rsid w:val="00053709"/>
    <w:rsid w:val="000548E8"/>
    <w:rsid w:val="00055941"/>
    <w:rsid w:val="00060569"/>
    <w:rsid w:val="000607F3"/>
    <w:rsid w:val="00061256"/>
    <w:rsid w:val="000631F4"/>
    <w:rsid w:val="00063441"/>
    <w:rsid w:val="000637F5"/>
    <w:rsid w:val="00063D3F"/>
    <w:rsid w:val="00064649"/>
    <w:rsid w:val="00064B0C"/>
    <w:rsid w:val="000679F9"/>
    <w:rsid w:val="00067D31"/>
    <w:rsid w:val="00070106"/>
    <w:rsid w:val="00070927"/>
    <w:rsid w:val="00070F9A"/>
    <w:rsid w:val="0007224A"/>
    <w:rsid w:val="000724F8"/>
    <w:rsid w:val="00074FFB"/>
    <w:rsid w:val="00076470"/>
    <w:rsid w:val="00076929"/>
    <w:rsid w:val="00080479"/>
    <w:rsid w:val="0008061F"/>
    <w:rsid w:val="000813A3"/>
    <w:rsid w:val="000819C3"/>
    <w:rsid w:val="00081FAD"/>
    <w:rsid w:val="000820C9"/>
    <w:rsid w:val="00085D79"/>
    <w:rsid w:val="00086717"/>
    <w:rsid w:val="00091184"/>
    <w:rsid w:val="000912C6"/>
    <w:rsid w:val="0009131E"/>
    <w:rsid w:val="00092C2E"/>
    <w:rsid w:val="000936BD"/>
    <w:rsid w:val="00093994"/>
    <w:rsid w:val="00094BAC"/>
    <w:rsid w:val="000968A7"/>
    <w:rsid w:val="00097161"/>
    <w:rsid w:val="000A0CF3"/>
    <w:rsid w:val="000A18F6"/>
    <w:rsid w:val="000A204D"/>
    <w:rsid w:val="000A32B0"/>
    <w:rsid w:val="000A36B9"/>
    <w:rsid w:val="000A4381"/>
    <w:rsid w:val="000A5690"/>
    <w:rsid w:val="000A7772"/>
    <w:rsid w:val="000A7B32"/>
    <w:rsid w:val="000B0392"/>
    <w:rsid w:val="000B0A21"/>
    <w:rsid w:val="000B20A0"/>
    <w:rsid w:val="000B268E"/>
    <w:rsid w:val="000B3C9E"/>
    <w:rsid w:val="000B4421"/>
    <w:rsid w:val="000B56F9"/>
    <w:rsid w:val="000B5EBA"/>
    <w:rsid w:val="000C061B"/>
    <w:rsid w:val="000C0A80"/>
    <w:rsid w:val="000C24DF"/>
    <w:rsid w:val="000C3241"/>
    <w:rsid w:val="000C6205"/>
    <w:rsid w:val="000C6E85"/>
    <w:rsid w:val="000D0037"/>
    <w:rsid w:val="000D045B"/>
    <w:rsid w:val="000D0BBC"/>
    <w:rsid w:val="000D0CA3"/>
    <w:rsid w:val="000D1040"/>
    <w:rsid w:val="000D1A23"/>
    <w:rsid w:val="000D2CB1"/>
    <w:rsid w:val="000D313E"/>
    <w:rsid w:val="000D33BB"/>
    <w:rsid w:val="000D3B24"/>
    <w:rsid w:val="000D63EE"/>
    <w:rsid w:val="000D7565"/>
    <w:rsid w:val="000D7614"/>
    <w:rsid w:val="000D79A0"/>
    <w:rsid w:val="000E08DA"/>
    <w:rsid w:val="000E138F"/>
    <w:rsid w:val="000E38B9"/>
    <w:rsid w:val="000E487C"/>
    <w:rsid w:val="000E4982"/>
    <w:rsid w:val="000E6DF7"/>
    <w:rsid w:val="000E799F"/>
    <w:rsid w:val="000F0392"/>
    <w:rsid w:val="000F0AAC"/>
    <w:rsid w:val="000F280B"/>
    <w:rsid w:val="000F386D"/>
    <w:rsid w:val="000F6070"/>
    <w:rsid w:val="000F7B52"/>
    <w:rsid w:val="00100DAC"/>
    <w:rsid w:val="00100E6B"/>
    <w:rsid w:val="001025E7"/>
    <w:rsid w:val="001037D4"/>
    <w:rsid w:val="00105268"/>
    <w:rsid w:val="00105D3E"/>
    <w:rsid w:val="00106244"/>
    <w:rsid w:val="00107E01"/>
    <w:rsid w:val="00110F7E"/>
    <w:rsid w:val="001120E8"/>
    <w:rsid w:val="00112789"/>
    <w:rsid w:val="00113DFE"/>
    <w:rsid w:val="00114329"/>
    <w:rsid w:val="0011654D"/>
    <w:rsid w:val="0011693E"/>
    <w:rsid w:val="0011721C"/>
    <w:rsid w:val="00117701"/>
    <w:rsid w:val="00117B75"/>
    <w:rsid w:val="00121074"/>
    <w:rsid w:val="00121E0F"/>
    <w:rsid w:val="001221F8"/>
    <w:rsid w:val="00122D89"/>
    <w:rsid w:val="00122EDF"/>
    <w:rsid w:val="0012474C"/>
    <w:rsid w:val="00125D95"/>
    <w:rsid w:val="001301E3"/>
    <w:rsid w:val="0013169E"/>
    <w:rsid w:val="001329BF"/>
    <w:rsid w:val="00132F3E"/>
    <w:rsid w:val="00140574"/>
    <w:rsid w:val="001450F2"/>
    <w:rsid w:val="00147C41"/>
    <w:rsid w:val="00147E3F"/>
    <w:rsid w:val="00150013"/>
    <w:rsid w:val="001510AF"/>
    <w:rsid w:val="001537B5"/>
    <w:rsid w:val="00155CA2"/>
    <w:rsid w:val="00156F44"/>
    <w:rsid w:val="00157C78"/>
    <w:rsid w:val="00162844"/>
    <w:rsid w:val="001639D0"/>
    <w:rsid w:val="00164C68"/>
    <w:rsid w:val="001651FA"/>
    <w:rsid w:val="00165797"/>
    <w:rsid w:val="00165FA9"/>
    <w:rsid w:val="00166E3A"/>
    <w:rsid w:val="00166EF4"/>
    <w:rsid w:val="00166F60"/>
    <w:rsid w:val="00167C14"/>
    <w:rsid w:val="00167D6A"/>
    <w:rsid w:val="0017014E"/>
    <w:rsid w:val="0017017E"/>
    <w:rsid w:val="00175D72"/>
    <w:rsid w:val="0017609E"/>
    <w:rsid w:val="00176D66"/>
    <w:rsid w:val="0018197A"/>
    <w:rsid w:val="00182219"/>
    <w:rsid w:val="00182496"/>
    <w:rsid w:val="0018275D"/>
    <w:rsid w:val="0018386C"/>
    <w:rsid w:val="001839B7"/>
    <w:rsid w:val="00183C94"/>
    <w:rsid w:val="0018609E"/>
    <w:rsid w:val="00190279"/>
    <w:rsid w:val="00191318"/>
    <w:rsid w:val="001925EB"/>
    <w:rsid w:val="001929DC"/>
    <w:rsid w:val="001943EC"/>
    <w:rsid w:val="00194BFC"/>
    <w:rsid w:val="001959C6"/>
    <w:rsid w:val="001A1815"/>
    <w:rsid w:val="001A202C"/>
    <w:rsid w:val="001A295F"/>
    <w:rsid w:val="001A41FB"/>
    <w:rsid w:val="001A4992"/>
    <w:rsid w:val="001A4E62"/>
    <w:rsid w:val="001A53A1"/>
    <w:rsid w:val="001A5B04"/>
    <w:rsid w:val="001A62E3"/>
    <w:rsid w:val="001A725E"/>
    <w:rsid w:val="001B2637"/>
    <w:rsid w:val="001B3A35"/>
    <w:rsid w:val="001B5179"/>
    <w:rsid w:val="001B5B3D"/>
    <w:rsid w:val="001B6303"/>
    <w:rsid w:val="001B666C"/>
    <w:rsid w:val="001B6FFA"/>
    <w:rsid w:val="001C0223"/>
    <w:rsid w:val="001C1721"/>
    <w:rsid w:val="001C21F3"/>
    <w:rsid w:val="001C22E1"/>
    <w:rsid w:val="001C29D7"/>
    <w:rsid w:val="001C2BE7"/>
    <w:rsid w:val="001C3BC5"/>
    <w:rsid w:val="001C4319"/>
    <w:rsid w:val="001C72B4"/>
    <w:rsid w:val="001C7D93"/>
    <w:rsid w:val="001D0C3F"/>
    <w:rsid w:val="001D19BE"/>
    <w:rsid w:val="001D3988"/>
    <w:rsid w:val="001D3B83"/>
    <w:rsid w:val="001D3CD6"/>
    <w:rsid w:val="001D3D38"/>
    <w:rsid w:val="001D4546"/>
    <w:rsid w:val="001D66B2"/>
    <w:rsid w:val="001E0144"/>
    <w:rsid w:val="001E0598"/>
    <w:rsid w:val="001E11BD"/>
    <w:rsid w:val="001E199A"/>
    <w:rsid w:val="001E2BAE"/>
    <w:rsid w:val="001E3496"/>
    <w:rsid w:val="001E4BDA"/>
    <w:rsid w:val="001E558A"/>
    <w:rsid w:val="001E5BBF"/>
    <w:rsid w:val="001E5F3B"/>
    <w:rsid w:val="001E68F2"/>
    <w:rsid w:val="001E712D"/>
    <w:rsid w:val="001F052A"/>
    <w:rsid w:val="001F165B"/>
    <w:rsid w:val="001F1AEE"/>
    <w:rsid w:val="001F1B1C"/>
    <w:rsid w:val="001F290E"/>
    <w:rsid w:val="001F2DB2"/>
    <w:rsid w:val="001F38E0"/>
    <w:rsid w:val="001F45AC"/>
    <w:rsid w:val="001F530F"/>
    <w:rsid w:val="001F552E"/>
    <w:rsid w:val="001F578A"/>
    <w:rsid w:val="00200B9E"/>
    <w:rsid w:val="002015E2"/>
    <w:rsid w:val="00201A1D"/>
    <w:rsid w:val="00201E93"/>
    <w:rsid w:val="00203921"/>
    <w:rsid w:val="00204200"/>
    <w:rsid w:val="002050D1"/>
    <w:rsid w:val="0021030C"/>
    <w:rsid w:val="002114BD"/>
    <w:rsid w:val="00211DA5"/>
    <w:rsid w:val="00212CEA"/>
    <w:rsid w:val="00213104"/>
    <w:rsid w:val="002143D1"/>
    <w:rsid w:val="002152FB"/>
    <w:rsid w:val="00215987"/>
    <w:rsid w:val="00216552"/>
    <w:rsid w:val="002178EB"/>
    <w:rsid w:val="00217DFD"/>
    <w:rsid w:val="002203CA"/>
    <w:rsid w:val="0022122F"/>
    <w:rsid w:val="002251AE"/>
    <w:rsid w:val="00225EE9"/>
    <w:rsid w:val="002277AE"/>
    <w:rsid w:val="00231396"/>
    <w:rsid w:val="00232B07"/>
    <w:rsid w:val="00232D8F"/>
    <w:rsid w:val="00233903"/>
    <w:rsid w:val="00233C53"/>
    <w:rsid w:val="00233DDD"/>
    <w:rsid w:val="00235071"/>
    <w:rsid w:val="002357C5"/>
    <w:rsid w:val="002367F0"/>
    <w:rsid w:val="002372BF"/>
    <w:rsid w:val="0024009D"/>
    <w:rsid w:val="002406B0"/>
    <w:rsid w:val="00240C56"/>
    <w:rsid w:val="00241EF8"/>
    <w:rsid w:val="002423A0"/>
    <w:rsid w:val="002426AE"/>
    <w:rsid w:val="002437D8"/>
    <w:rsid w:val="00243A7D"/>
    <w:rsid w:val="00243F54"/>
    <w:rsid w:val="00245A38"/>
    <w:rsid w:val="00246C61"/>
    <w:rsid w:val="00247532"/>
    <w:rsid w:val="00252EDF"/>
    <w:rsid w:val="0025306F"/>
    <w:rsid w:val="002547D8"/>
    <w:rsid w:val="002574E2"/>
    <w:rsid w:val="00257552"/>
    <w:rsid w:val="002578AC"/>
    <w:rsid w:val="002602EC"/>
    <w:rsid w:val="00260490"/>
    <w:rsid w:val="002608AD"/>
    <w:rsid w:val="00261553"/>
    <w:rsid w:val="00261A9E"/>
    <w:rsid w:val="002623C0"/>
    <w:rsid w:val="002626A2"/>
    <w:rsid w:val="00263146"/>
    <w:rsid w:val="00263A79"/>
    <w:rsid w:val="00264520"/>
    <w:rsid w:val="00264B1C"/>
    <w:rsid w:val="00265DA1"/>
    <w:rsid w:val="00267247"/>
    <w:rsid w:val="0026790A"/>
    <w:rsid w:val="00272A30"/>
    <w:rsid w:val="00272B4C"/>
    <w:rsid w:val="00272B6E"/>
    <w:rsid w:val="00274411"/>
    <w:rsid w:val="002746ED"/>
    <w:rsid w:val="00276693"/>
    <w:rsid w:val="002770B1"/>
    <w:rsid w:val="00281A5C"/>
    <w:rsid w:val="00282651"/>
    <w:rsid w:val="002842B4"/>
    <w:rsid w:val="0028431E"/>
    <w:rsid w:val="0028517C"/>
    <w:rsid w:val="00285D0F"/>
    <w:rsid w:val="00286014"/>
    <w:rsid w:val="00286F21"/>
    <w:rsid w:val="00290756"/>
    <w:rsid w:val="00290806"/>
    <w:rsid w:val="00290E03"/>
    <w:rsid w:val="002926A7"/>
    <w:rsid w:val="00292DA9"/>
    <w:rsid w:val="00292EC6"/>
    <w:rsid w:val="00293445"/>
    <w:rsid w:val="0029492B"/>
    <w:rsid w:val="00297969"/>
    <w:rsid w:val="002A0433"/>
    <w:rsid w:val="002A06D7"/>
    <w:rsid w:val="002A0DF6"/>
    <w:rsid w:val="002A117E"/>
    <w:rsid w:val="002A3185"/>
    <w:rsid w:val="002A339D"/>
    <w:rsid w:val="002A6BD2"/>
    <w:rsid w:val="002A7B3D"/>
    <w:rsid w:val="002B00B3"/>
    <w:rsid w:val="002B13FC"/>
    <w:rsid w:val="002B19AC"/>
    <w:rsid w:val="002B1EDE"/>
    <w:rsid w:val="002B2D74"/>
    <w:rsid w:val="002B5D5B"/>
    <w:rsid w:val="002B7DFA"/>
    <w:rsid w:val="002C09DA"/>
    <w:rsid w:val="002C3FFF"/>
    <w:rsid w:val="002C62A5"/>
    <w:rsid w:val="002C7879"/>
    <w:rsid w:val="002D0F75"/>
    <w:rsid w:val="002D18EE"/>
    <w:rsid w:val="002D1926"/>
    <w:rsid w:val="002D2208"/>
    <w:rsid w:val="002D41F7"/>
    <w:rsid w:val="002D4240"/>
    <w:rsid w:val="002D477B"/>
    <w:rsid w:val="002D59B6"/>
    <w:rsid w:val="002D5DA6"/>
    <w:rsid w:val="002D6080"/>
    <w:rsid w:val="002D6D3D"/>
    <w:rsid w:val="002D7FB7"/>
    <w:rsid w:val="002E0A52"/>
    <w:rsid w:val="002E5629"/>
    <w:rsid w:val="002E5874"/>
    <w:rsid w:val="002E5EB5"/>
    <w:rsid w:val="002E6286"/>
    <w:rsid w:val="002E72D3"/>
    <w:rsid w:val="002E74B1"/>
    <w:rsid w:val="002F0D03"/>
    <w:rsid w:val="002F3329"/>
    <w:rsid w:val="002F4504"/>
    <w:rsid w:val="002F481C"/>
    <w:rsid w:val="002F690F"/>
    <w:rsid w:val="002F788F"/>
    <w:rsid w:val="002F7D63"/>
    <w:rsid w:val="0030013E"/>
    <w:rsid w:val="00301A7D"/>
    <w:rsid w:val="00303522"/>
    <w:rsid w:val="003040A9"/>
    <w:rsid w:val="00307E5C"/>
    <w:rsid w:val="00310A01"/>
    <w:rsid w:val="00311B20"/>
    <w:rsid w:val="00312E9A"/>
    <w:rsid w:val="00312FB1"/>
    <w:rsid w:val="00315062"/>
    <w:rsid w:val="00315F30"/>
    <w:rsid w:val="0031731D"/>
    <w:rsid w:val="00320214"/>
    <w:rsid w:val="00320729"/>
    <w:rsid w:val="0032125B"/>
    <w:rsid w:val="0032486C"/>
    <w:rsid w:val="003248EA"/>
    <w:rsid w:val="00324CF5"/>
    <w:rsid w:val="00325617"/>
    <w:rsid w:val="00326139"/>
    <w:rsid w:val="00326B8E"/>
    <w:rsid w:val="00327A26"/>
    <w:rsid w:val="00327E5D"/>
    <w:rsid w:val="00330C32"/>
    <w:rsid w:val="00331D72"/>
    <w:rsid w:val="003340B3"/>
    <w:rsid w:val="00334133"/>
    <w:rsid w:val="00335100"/>
    <w:rsid w:val="003352BC"/>
    <w:rsid w:val="00336E4C"/>
    <w:rsid w:val="003405D3"/>
    <w:rsid w:val="00341BFD"/>
    <w:rsid w:val="00341C11"/>
    <w:rsid w:val="00342190"/>
    <w:rsid w:val="003435F9"/>
    <w:rsid w:val="0034480A"/>
    <w:rsid w:val="00344887"/>
    <w:rsid w:val="00345487"/>
    <w:rsid w:val="00346E9C"/>
    <w:rsid w:val="00350C2D"/>
    <w:rsid w:val="00350D9B"/>
    <w:rsid w:val="0035224B"/>
    <w:rsid w:val="0035292B"/>
    <w:rsid w:val="00353420"/>
    <w:rsid w:val="00353D34"/>
    <w:rsid w:val="00353EAB"/>
    <w:rsid w:val="0035438E"/>
    <w:rsid w:val="0035630B"/>
    <w:rsid w:val="00360F48"/>
    <w:rsid w:val="003635F3"/>
    <w:rsid w:val="00363DA9"/>
    <w:rsid w:val="00364AAE"/>
    <w:rsid w:val="003657FB"/>
    <w:rsid w:val="00365877"/>
    <w:rsid w:val="00365EEA"/>
    <w:rsid w:val="003670D5"/>
    <w:rsid w:val="00367DEA"/>
    <w:rsid w:val="00370094"/>
    <w:rsid w:val="003726DF"/>
    <w:rsid w:val="00374983"/>
    <w:rsid w:val="0037763C"/>
    <w:rsid w:val="00380216"/>
    <w:rsid w:val="00380F14"/>
    <w:rsid w:val="00380F8D"/>
    <w:rsid w:val="00381D2C"/>
    <w:rsid w:val="00382354"/>
    <w:rsid w:val="00383DD3"/>
    <w:rsid w:val="003842AE"/>
    <w:rsid w:val="00384B2C"/>
    <w:rsid w:val="00384CCC"/>
    <w:rsid w:val="00385D2C"/>
    <w:rsid w:val="00386EBA"/>
    <w:rsid w:val="003904CF"/>
    <w:rsid w:val="003905CD"/>
    <w:rsid w:val="00390ED4"/>
    <w:rsid w:val="003920A0"/>
    <w:rsid w:val="00392D42"/>
    <w:rsid w:val="003934E4"/>
    <w:rsid w:val="00393775"/>
    <w:rsid w:val="00393B51"/>
    <w:rsid w:val="00394323"/>
    <w:rsid w:val="0039500A"/>
    <w:rsid w:val="00395FC1"/>
    <w:rsid w:val="00396618"/>
    <w:rsid w:val="00396F2E"/>
    <w:rsid w:val="003976AB"/>
    <w:rsid w:val="00397726"/>
    <w:rsid w:val="003A0E09"/>
    <w:rsid w:val="003A0FCA"/>
    <w:rsid w:val="003A19D4"/>
    <w:rsid w:val="003A21D5"/>
    <w:rsid w:val="003A23EE"/>
    <w:rsid w:val="003A2898"/>
    <w:rsid w:val="003A3451"/>
    <w:rsid w:val="003A4B77"/>
    <w:rsid w:val="003A4D88"/>
    <w:rsid w:val="003A5461"/>
    <w:rsid w:val="003A5D95"/>
    <w:rsid w:val="003A6014"/>
    <w:rsid w:val="003A632D"/>
    <w:rsid w:val="003A7E08"/>
    <w:rsid w:val="003B24B8"/>
    <w:rsid w:val="003B2F37"/>
    <w:rsid w:val="003B4196"/>
    <w:rsid w:val="003B5993"/>
    <w:rsid w:val="003B5AA1"/>
    <w:rsid w:val="003B7BD4"/>
    <w:rsid w:val="003C176B"/>
    <w:rsid w:val="003C1CFA"/>
    <w:rsid w:val="003C20E9"/>
    <w:rsid w:val="003C3227"/>
    <w:rsid w:val="003C6288"/>
    <w:rsid w:val="003C690A"/>
    <w:rsid w:val="003C6CE3"/>
    <w:rsid w:val="003D0432"/>
    <w:rsid w:val="003D2913"/>
    <w:rsid w:val="003D3669"/>
    <w:rsid w:val="003D4A18"/>
    <w:rsid w:val="003D500C"/>
    <w:rsid w:val="003D7095"/>
    <w:rsid w:val="003D761F"/>
    <w:rsid w:val="003D7B8A"/>
    <w:rsid w:val="003E0C5D"/>
    <w:rsid w:val="003E2489"/>
    <w:rsid w:val="003E2498"/>
    <w:rsid w:val="003E24DB"/>
    <w:rsid w:val="003E2EFF"/>
    <w:rsid w:val="003E5ED5"/>
    <w:rsid w:val="003E61EC"/>
    <w:rsid w:val="003E64C6"/>
    <w:rsid w:val="003E68AC"/>
    <w:rsid w:val="003E6A2D"/>
    <w:rsid w:val="003F019D"/>
    <w:rsid w:val="003F0D0D"/>
    <w:rsid w:val="003F1854"/>
    <w:rsid w:val="003F2FC9"/>
    <w:rsid w:val="003F31DC"/>
    <w:rsid w:val="003F392F"/>
    <w:rsid w:val="003F7355"/>
    <w:rsid w:val="003F763A"/>
    <w:rsid w:val="003F7EF5"/>
    <w:rsid w:val="00400436"/>
    <w:rsid w:val="00401F28"/>
    <w:rsid w:val="00402593"/>
    <w:rsid w:val="004035D8"/>
    <w:rsid w:val="00403A46"/>
    <w:rsid w:val="00405616"/>
    <w:rsid w:val="00405C62"/>
    <w:rsid w:val="00405D6A"/>
    <w:rsid w:val="00406E48"/>
    <w:rsid w:val="00410219"/>
    <w:rsid w:val="0041117D"/>
    <w:rsid w:val="0041249C"/>
    <w:rsid w:val="0041304E"/>
    <w:rsid w:val="0041332F"/>
    <w:rsid w:val="004177CF"/>
    <w:rsid w:val="00420DE9"/>
    <w:rsid w:val="004227C4"/>
    <w:rsid w:val="0042351E"/>
    <w:rsid w:val="00424A6E"/>
    <w:rsid w:val="00424C90"/>
    <w:rsid w:val="00426530"/>
    <w:rsid w:val="00426F42"/>
    <w:rsid w:val="00431FF2"/>
    <w:rsid w:val="0043331E"/>
    <w:rsid w:val="00433AB2"/>
    <w:rsid w:val="00433AEC"/>
    <w:rsid w:val="00434A70"/>
    <w:rsid w:val="00434C0C"/>
    <w:rsid w:val="00434FC5"/>
    <w:rsid w:val="004352B9"/>
    <w:rsid w:val="00435834"/>
    <w:rsid w:val="00435ACF"/>
    <w:rsid w:val="004416D2"/>
    <w:rsid w:val="00441EDB"/>
    <w:rsid w:val="004433D4"/>
    <w:rsid w:val="0044390A"/>
    <w:rsid w:val="00444256"/>
    <w:rsid w:val="00445043"/>
    <w:rsid w:val="00445674"/>
    <w:rsid w:val="00446DA7"/>
    <w:rsid w:val="004475A4"/>
    <w:rsid w:val="00447690"/>
    <w:rsid w:val="0045331A"/>
    <w:rsid w:val="00453421"/>
    <w:rsid w:val="0045359F"/>
    <w:rsid w:val="004550BE"/>
    <w:rsid w:val="00456589"/>
    <w:rsid w:val="004612ED"/>
    <w:rsid w:val="004709EE"/>
    <w:rsid w:val="004711BD"/>
    <w:rsid w:val="00471F56"/>
    <w:rsid w:val="00471FDF"/>
    <w:rsid w:val="00472525"/>
    <w:rsid w:val="0047625A"/>
    <w:rsid w:val="00483CB3"/>
    <w:rsid w:val="00484B39"/>
    <w:rsid w:val="00484C00"/>
    <w:rsid w:val="00485631"/>
    <w:rsid w:val="00485F75"/>
    <w:rsid w:val="00486A07"/>
    <w:rsid w:val="00486BEA"/>
    <w:rsid w:val="00487CF6"/>
    <w:rsid w:val="00493291"/>
    <w:rsid w:val="00493652"/>
    <w:rsid w:val="00493A72"/>
    <w:rsid w:val="00493A88"/>
    <w:rsid w:val="004940A4"/>
    <w:rsid w:val="004946B6"/>
    <w:rsid w:val="00494A88"/>
    <w:rsid w:val="00495959"/>
    <w:rsid w:val="004A22AB"/>
    <w:rsid w:val="004A728C"/>
    <w:rsid w:val="004A746E"/>
    <w:rsid w:val="004A7567"/>
    <w:rsid w:val="004B0B2B"/>
    <w:rsid w:val="004B0D37"/>
    <w:rsid w:val="004B11F8"/>
    <w:rsid w:val="004B13A1"/>
    <w:rsid w:val="004B1502"/>
    <w:rsid w:val="004B1D50"/>
    <w:rsid w:val="004B3086"/>
    <w:rsid w:val="004B39F9"/>
    <w:rsid w:val="004B479B"/>
    <w:rsid w:val="004B4C76"/>
    <w:rsid w:val="004B6CAE"/>
    <w:rsid w:val="004C1BD0"/>
    <w:rsid w:val="004C3111"/>
    <w:rsid w:val="004C39B7"/>
    <w:rsid w:val="004C39D9"/>
    <w:rsid w:val="004C4814"/>
    <w:rsid w:val="004C548B"/>
    <w:rsid w:val="004C78C2"/>
    <w:rsid w:val="004D0DAA"/>
    <w:rsid w:val="004D1C3D"/>
    <w:rsid w:val="004D1E10"/>
    <w:rsid w:val="004D281A"/>
    <w:rsid w:val="004D36D8"/>
    <w:rsid w:val="004D3C65"/>
    <w:rsid w:val="004D3E8A"/>
    <w:rsid w:val="004D5136"/>
    <w:rsid w:val="004D711C"/>
    <w:rsid w:val="004D7C70"/>
    <w:rsid w:val="004E0E0C"/>
    <w:rsid w:val="004E11DD"/>
    <w:rsid w:val="004E18EB"/>
    <w:rsid w:val="004E2344"/>
    <w:rsid w:val="004E25E1"/>
    <w:rsid w:val="004E2E47"/>
    <w:rsid w:val="004E33DC"/>
    <w:rsid w:val="004E4690"/>
    <w:rsid w:val="004E470A"/>
    <w:rsid w:val="004E5938"/>
    <w:rsid w:val="004E5F47"/>
    <w:rsid w:val="004E6CDE"/>
    <w:rsid w:val="004E7A23"/>
    <w:rsid w:val="004F05F1"/>
    <w:rsid w:val="004F0729"/>
    <w:rsid w:val="004F1EF7"/>
    <w:rsid w:val="004F248C"/>
    <w:rsid w:val="004F31B1"/>
    <w:rsid w:val="004F3A6B"/>
    <w:rsid w:val="004F4A6F"/>
    <w:rsid w:val="004F4ECA"/>
    <w:rsid w:val="004F6AC5"/>
    <w:rsid w:val="005019B6"/>
    <w:rsid w:val="00502D22"/>
    <w:rsid w:val="00503CC6"/>
    <w:rsid w:val="00504551"/>
    <w:rsid w:val="00504A48"/>
    <w:rsid w:val="0050555D"/>
    <w:rsid w:val="00506099"/>
    <w:rsid w:val="0050636D"/>
    <w:rsid w:val="00513418"/>
    <w:rsid w:val="00513785"/>
    <w:rsid w:val="005141CE"/>
    <w:rsid w:val="0051444D"/>
    <w:rsid w:val="00514692"/>
    <w:rsid w:val="005149AF"/>
    <w:rsid w:val="00514EC2"/>
    <w:rsid w:val="0051576A"/>
    <w:rsid w:val="005166E7"/>
    <w:rsid w:val="00516C65"/>
    <w:rsid w:val="00516CA0"/>
    <w:rsid w:val="0051762D"/>
    <w:rsid w:val="00517DB8"/>
    <w:rsid w:val="00517F10"/>
    <w:rsid w:val="00520A0A"/>
    <w:rsid w:val="0052365C"/>
    <w:rsid w:val="0052375D"/>
    <w:rsid w:val="005249FE"/>
    <w:rsid w:val="00524ABB"/>
    <w:rsid w:val="0052631C"/>
    <w:rsid w:val="00530097"/>
    <w:rsid w:val="00530B14"/>
    <w:rsid w:val="00533606"/>
    <w:rsid w:val="00534D71"/>
    <w:rsid w:val="00535289"/>
    <w:rsid w:val="00536F07"/>
    <w:rsid w:val="00537590"/>
    <w:rsid w:val="00537811"/>
    <w:rsid w:val="00537812"/>
    <w:rsid w:val="005405CC"/>
    <w:rsid w:val="00541A39"/>
    <w:rsid w:val="005449D5"/>
    <w:rsid w:val="005455F1"/>
    <w:rsid w:val="005474D9"/>
    <w:rsid w:val="00547CE1"/>
    <w:rsid w:val="00550BE6"/>
    <w:rsid w:val="00551DBA"/>
    <w:rsid w:val="00552363"/>
    <w:rsid w:val="0055530D"/>
    <w:rsid w:val="00555FAB"/>
    <w:rsid w:val="00557122"/>
    <w:rsid w:val="005606A2"/>
    <w:rsid w:val="00562C91"/>
    <w:rsid w:val="005636C9"/>
    <w:rsid w:val="005637E7"/>
    <w:rsid w:val="00563B41"/>
    <w:rsid w:val="00563B50"/>
    <w:rsid w:val="00563F39"/>
    <w:rsid w:val="0056629A"/>
    <w:rsid w:val="00566EC7"/>
    <w:rsid w:val="0056707D"/>
    <w:rsid w:val="0056713D"/>
    <w:rsid w:val="00567164"/>
    <w:rsid w:val="00567403"/>
    <w:rsid w:val="00567736"/>
    <w:rsid w:val="00570334"/>
    <w:rsid w:val="00571951"/>
    <w:rsid w:val="00571AC0"/>
    <w:rsid w:val="00571ACD"/>
    <w:rsid w:val="00571E2A"/>
    <w:rsid w:val="00573419"/>
    <w:rsid w:val="005738FD"/>
    <w:rsid w:val="00577A36"/>
    <w:rsid w:val="005813D8"/>
    <w:rsid w:val="00581726"/>
    <w:rsid w:val="00581B99"/>
    <w:rsid w:val="005830E4"/>
    <w:rsid w:val="00583516"/>
    <w:rsid w:val="00584950"/>
    <w:rsid w:val="00585B76"/>
    <w:rsid w:val="00586189"/>
    <w:rsid w:val="0058648B"/>
    <w:rsid w:val="00587557"/>
    <w:rsid w:val="00587993"/>
    <w:rsid w:val="005912BA"/>
    <w:rsid w:val="00592EBE"/>
    <w:rsid w:val="00595578"/>
    <w:rsid w:val="00595AEB"/>
    <w:rsid w:val="0059654C"/>
    <w:rsid w:val="005968C3"/>
    <w:rsid w:val="00597242"/>
    <w:rsid w:val="00597522"/>
    <w:rsid w:val="00597987"/>
    <w:rsid w:val="005A2C5A"/>
    <w:rsid w:val="005A3401"/>
    <w:rsid w:val="005A383D"/>
    <w:rsid w:val="005A3F62"/>
    <w:rsid w:val="005A42E0"/>
    <w:rsid w:val="005A4453"/>
    <w:rsid w:val="005A4885"/>
    <w:rsid w:val="005A6994"/>
    <w:rsid w:val="005A6C96"/>
    <w:rsid w:val="005A7ABD"/>
    <w:rsid w:val="005B0438"/>
    <w:rsid w:val="005B05FF"/>
    <w:rsid w:val="005B07A4"/>
    <w:rsid w:val="005B0CDA"/>
    <w:rsid w:val="005B22A4"/>
    <w:rsid w:val="005B2869"/>
    <w:rsid w:val="005B302C"/>
    <w:rsid w:val="005B3918"/>
    <w:rsid w:val="005B3AA2"/>
    <w:rsid w:val="005B46EB"/>
    <w:rsid w:val="005B5228"/>
    <w:rsid w:val="005B60D8"/>
    <w:rsid w:val="005B66A9"/>
    <w:rsid w:val="005B6AA4"/>
    <w:rsid w:val="005B70F7"/>
    <w:rsid w:val="005B7407"/>
    <w:rsid w:val="005C0178"/>
    <w:rsid w:val="005C08D2"/>
    <w:rsid w:val="005C0FB3"/>
    <w:rsid w:val="005C1408"/>
    <w:rsid w:val="005C1EB0"/>
    <w:rsid w:val="005C2B1A"/>
    <w:rsid w:val="005C2DF0"/>
    <w:rsid w:val="005C485C"/>
    <w:rsid w:val="005C4DB2"/>
    <w:rsid w:val="005C54F4"/>
    <w:rsid w:val="005C69C5"/>
    <w:rsid w:val="005C77B0"/>
    <w:rsid w:val="005C7AC0"/>
    <w:rsid w:val="005D0B66"/>
    <w:rsid w:val="005D0D25"/>
    <w:rsid w:val="005D1293"/>
    <w:rsid w:val="005D3402"/>
    <w:rsid w:val="005D3635"/>
    <w:rsid w:val="005D4015"/>
    <w:rsid w:val="005D4074"/>
    <w:rsid w:val="005D5BBC"/>
    <w:rsid w:val="005D5E9C"/>
    <w:rsid w:val="005D6CF6"/>
    <w:rsid w:val="005D7F03"/>
    <w:rsid w:val="005E047D"/>
    <w:rsid w:val="005E126B"/>
    <w:rsid w:val="005E24D2"/>
    <w:rsid w:val="005E2522"/>
    <w:rsid w:val="005E4161"/>
    <w:rsid w:val="005E50DC"/>
    <w:rsid w:val="005E5C5C"/>
    <w:rsid w:val="005E6AA7"/>
    <w:rsid w:val="005E6FD3"/>
    <w:rsid w:val="005E77B7"/>
    <w:rsid w:val="005E79F0"/>
    <w:rsid w:val="005F3787"/>
    <w:rsid w:val="005F3C06"/>
    <w:rsid w:val="005F4EBE"/>
    <w:rsid w:val="005F53FA"/>
    <w:rsid w:val="005F72A0"/>
    <w:rsid w:val="005F733E"/>
    <w:rsid w:val="006011A1"/>
    <w:rsid w:val="00601443"/>
    <w:rsid w:val="006039F4"/>
    <w:rsid w:val="00604AF5"/>
    <w:rsid w:val="00605735"/>
    <w:rsid w:val="0060750E"/>
    <w:rsid w:val="00610E18"/>
    <w:rsid w:val="006119B0"/>
    <w:rsid w:val="006160EC"/>
    <w:rsid w:val="00620B52"/>
    <w:rsid w:val="00620C07"/>
    <w:rsid w:val="006213E5"/>
    <w:rsid w:val="00622644"/>
    <w:rsid w:val="00622679"/>
    <w:rsid w:val="006228AB"/>
    <w:rsid w:val="00622EB2"/>
    <w:rsid w:val="00622F53"/>
    <w:rsid w:val="00624935"/>
    <w:rsid w:val="00627588"/>
    <w:rsid w:val="00627A23"/>
    <w:rsid w:val="0063130D"/>
    <w:rsid w:val="00632A91"/>
    <w:rsid w:val="00632F09"/>
    <w:rsid w:val="00636642"/>
    <w:rsid w:val="00636C1F"/>
    <w:rsid w:val="006370C5"/>
    <w:rsid w:val="00637254"/>
    <w:rsid w:val="00640073"/>
    <w:rsid w:val="00640FDD"/>
    <w:rsid w:val="00642260"/>
    <w:rsid w:val="0064248E"/>
    <w:rsid w:val="00642FBE"/>
    <w:rsid w:val="00643B1B"/>
    <w:rsid w:val="00644C7D"/>
    <w:rsid w:val="0064565B"/>
    <w:rsid w:val="00646F8D"/>
    <w:rsid w:val="0064786C"/>
    <w:rsid w:val="0065119B"/>
    <w:rsid w:val="006524A9"/>
    <w:rsid w:val="006528BD"/>
    <w:rsid w:val="00652A4F"/>
    <w:rsid w:val="006535D5"/>
    <w:rsid w:val="0065492B"/>
    <w:rsid w:val="00654D1E"/>
    <w:rsid w:val="0065653E"/>
    <w:rsid w:val="0065692A"/>
    <w:rsid w:val="006608AD"/>
    <w:rsid w:val="00660AA4"/>
    <w:rsid w:val="00660D75"/>
    <w:rsid w:val="00661303"/>
    <w:rsid w:val="00661D27"/>
    <w:rsid w:val="00662F96"/>
    <w:rsid w:val="0066369F"/>
    <w:rsid w:val="006643F1"/>
    <w:rsid w:val="00664A1F"/>
    <w:rsid w:val="006664F1"/>
    <w:rsid w:val="00667C6C"/>
    <w:rsid w:val="006704F8"/>
    <w:rsid w:val="0067102C"/>
    <w:rsid w:val="0067167C"/>
    <w:rsid w:val="00671C73"/>
    <w:rsid w:val="00673043"/>
    <w:rsid w:val="00673112"/>
    <w:rsid w:val="00675271"/>
    <w:rsid w:val="006829C0"/>
    <w:rsid w:val="006849BB"/>
    <w:rsid w:val="006851EB"/>
    <w:rsid w:val="00686129"/>
    <w:rsid w:val="00686963"/>
    <w:rsid w:val="00686D78"/>
    <w:rsid w:val="0069005E"/>
    <w:rsid w:val="00693F6F"/>
    <w:rsid w:val="00696468"/>
    <w:rsid w:val="00697165"/>
    <w:rsid w:val="006972CF"/>
    <w:rsid w:val="00697DF3"/>
    <w:rsid w:val="006A376A"/>
    <w:rsid w:val="006A3EEA"/>
    <w:rsid w:val="006A4656"/>
    <w:rsid w:val="006A6424"/>
    <w:rsid w:val="006A7075"/>
    <w:rsid w:val="006B116E"/>
    <w:rsid w:val="006B15AE"/>
    <w:rsid w:val="006B3067"/>
    <w:rsid w:val="006B341F"/>
    <w:rsid w:val="006B3C94"/>
    <w:rsid w:val="006B660C"/>
    <w:rsid w:val="006B6C96"/>
    <w:rsid w:val="006C01BC"/>
    <w:rsid w:val="006C0EEE"/>
    <w:rsid w:val="006C0FF9"/>
    <w:rsid w:val="006C1645"/>
    <w:rsid w:val="006C20E6"/>
    <w:rsid w:val="006C2B0A"/>
    <w:rsid w:val="006C34EA"/>
    <w:rsid w:val="006C78D3"/>
    <w:rsid w:val="006D085A"/>
    <w:rsid w:val="006D0E08"/>
    <w:rsid w:val="006D1299"/>
    <w:rsid w:val="006D3894"/>
    <w:rsid w:val="006D398F"/>
    <w:rsid w:val="006D3AFE"/>
    <w:rsid w:val="006D4302"/>
    <w:rsid w:val="006D6450"/>
    <w:rsid w:val="006D7753"/>
    <w:rsid w:val="006D7DFD"/>
    <w:rsid w:val="006D7FE2"/>
    <w:rsid w:val="006E070F"/>
    <w:rsid w:val="006E10C1"/>
    <w:rsid w:val="006E212C"/>
    <w:rsid w:val="006E270B"/>
    <w:rsid w:val="006E283F"/>
    <w:rsid w:val="006E47E4"/>
    <w:rsid w:val="006E6BF6"/>
    <w:rsid w:val="006E7E47"/>
    <w:rsid w:val="006F0171"/>
    <w:rsid w:val="006F01E1"/>
    <w:rsid w:val="006F1A6A"/>
    <w:rsid w:val="006F2964"/>
    <w:rsid w:val="006F2993"/>
    <w:rsid w:val="006F4EAF"/>
    <w:rsid w:val="006F5097"/>
    <w:rsid w:val="006F7CFF"/>
    <w:rsid w:val="007018F9"/>
    <w:rsid w:val="0070347F"/>
    <w:rsid w:val="00703BCD"/>
    <w:rsid w:val="00705389"/>
    <w:rsid w:val="00705698"/>
    <w:rsid w:val="00705743"/>
    <w:rsid w:val="007059FC"/>
    <w:rsid w:val="00707A1D"/>
    <w:rsid w:val="00711792"/>
    <w:rsid w:val="00711B95"/>
    <w:rsid w:val="00711B9A"/>
    <w:rsid w:val="007124F0"/>
    <w:rsid w:val="007125EA"/>
    <w:rsid w:val="00712E23"/>
    <w:rsid w:val="00715DBD"/>
    <w:rsid w:val="007163DF"/>
    <w:rsid w:val="00721212"/>
    <w:rsid w:val="00721CA0"/>
    <w:rsid w:val="00722F5F"/>
    <w:rsid w:val="0072593E"/>
    <w:rsid w:val="00725B6C"/>
    <w:rsid w:val="00725ED3"/>
    <w:rsid w:val="00726727"/>
    <w:rsid w:val="00727782"/>
    <w:rsid w:val="007302E0"/>
    <w:rsid w:val="0073074B"/>
    <w:rsid w:val="00733D78"/>
    <w:rsid w:val="00734523"/>
    <w:rsid w:val="00734573"/>
    <w:rsid w:val="00734C23"/>
    <w:rsid w:val="00737906"/>
    <w:rsid w:val="00737C6E"/>
    <w:rsid w:val="0074043E"/>
    <w:rsid w:val="00741CFD"/>
    <w:rsid w:val="00741F54"/>
    <w:rsid w:val="007423EB"/>
    <w:rsid w:val="00744F87"/>
    <w:rsid w:val="00745DC1"/>
    <w:rsid w:val="007463C0"/>
    <w:rsid w:val="007465DE"/>
    <w:rsid w:val="00746878"/>
    <w:rsid w:val="00746BC8"/>
    <w:rsid w:val="00747300"/>
    <w:rsid w:val="00750DCB"/>
    <w:rsid w:val="00751639"/>
    <w:rsid w:val="007533C2"/>
    <w:rsid w:val="007535CD"/>
    <w:rsid w:val="00753FD6"/>
    <w:rsid w:val="00754246"/>
    <w:rsid w:val="007548A4"/>
    <w:rsid w:val="007559D4"/>
    <w:rsid w:val="00756224"/>
    <w:rsid w:val="007575DB"/>
    <w:rsid w:val="00757A8B"/>
    <w:rsid w:val="00760015"/>
    <w:rsid w:val="007607CD"/>
    <w:rsid w:val="00760975"/>
    <w:rsid w:val="007617FF"/>
    <w:rsid w:val="00761CEA"/>
    <w:rsid w:val="00762990"/>
    <w:rsid w:val="0076299F"/>
    <w:rsid w:val="00762BD7"/>
    <w:rsid w:val="00764868"/>
    <w:rsid w:val="00765C2E"/>
    <w:rsid w:val="00767A2C"/>
    <w:rsid w:val="0077082F"/>
    <w:rsid w:val="00770FDF"/>
    <w:rsid w:val="00771155"/>
    <w:rsid w:val="00771A6C"/>
    <w:rsid w:val="00772732"/>
    <w:rsid w:val="007729BA"/>
    <w:rsid w:val="00772A82"/>
    <w:rsid w:val="00774E38"/>
    <w:rsid w:val="0077513B"/>
    <w:rsid w:val="007752BF"/>
    <w:rsid w:val="0077638E"/>
    <w:rsid w:val="00776ED8"/>
    <w:rsid w:val="00777221"/>
    <w:rsid w:val="007779B3"/>
    <w:rsid w:val="007804DC"/>
    <w:rsid w:val="00780777"/>
    <w:rsid w:val="00780E88"/>
    <w:rsid w:val="00781597"/>
    <w:rsid w:val="0078174D"/>
    <w:rsid w:val="007837E0"/>
    <w:rsid w:val="00783979"/>
    <w:rsid w:val="00783A2B"/>
    <w:rsid w:val="00783F9B"/>
    <w:rsid w:val="00784EA5"/>
    <w:rsid w:val="007866F0"/>
    <w:rsid w:val="00786F03"/>
    <w:rsid w:val="0079086D"/>
    <w:rsid w:val="00790FFF"/>
    <w:rsid w:val="00791D3A"/>
    <w:rsid w:val="00791DDF"/>
    <w:rsid w:val="00793231"/>
    <w:rsid w:val="0079563E"/>
    <w:rsid w:val="00795842"/>
    <w:rsid w:val="00795FA8"/>
    <w:rsid w:val="0079719B"/>
    <w:rsid w:val="007A0DDE"/>
    <w:rsid w:val="007A1EBB"/>
    <w:rsid w:val="007A2CCE"/>
    <w:rsid w:val="007A7D1D"/>
    <w:rsid w:val="007B16C9"/>
    <w:rsid w:val="007B328C"/>
    <w:rsid w:val="007B486E"/>
    <w:rsid w:val="007B5B85"/>
    <w:rsid w:val="007B6BE3"/>
    <w:rsid w:val="007B6DFF"/>
    <w:rsid w:val="007B6E90"/>
    <w:rsid w:val="007C0CB0"/>
    <w:rsid w:val="007C382F"/>
    <w:rsid w:val="007C3E09"/>
    <w:rsid w:val="007C5352"/>
    <w:rsid w:val="007C63E7"/>
    <w:rsid w:val="007D079E"/>
    <w:rsid w:val="007D1019"/>
    <w:rsid w:val="007D14ED"/>
    <w:rsid w:val="007D207B"/>
    <w:rsid w:val="007D23BD"/>
    <w:rsid w:val="007D28EE"/>
    <w:rsid w:val="007D2905"/>
    <w:rsid w:val="007D2948"/>
    <w:rsid w:val="007D2B74"/>
    <w:rsid w:val="007D2EFB"/>
    <w:rsid w:val="007D32A6"/>
    <w:rsid w:val="007D5151"/>
    <w:rsid w:val="007D6B9C"/>
    <w:rsid w:val="007E19A4"/>
    <w:rsid w:val="007E2FF5"/>
    <w:rsid w:val="007E3582"/>
    <w:rsid w:val="007E3794"/>
    <w:rsid w:val="007E705F"/>
    <w:rsid w:val="007F1443"/>
    <w:rsid w:val="007F180C"/>
    <w:rsid w:val="007F2444"/>
    <w:rsid w:val="007F30C2"/>
    <w:rsid w:val="007F3CF9"/>
    <w:rsid w:val="007F6706"/>
    <w:rsid w:val="007F6C65"/>
    <w:rsid w:val="007F7E74"/>
    <w:rsid w:val="0080017F"/>
    <w:rsid w:val="0080069B"/>
    <w:rsid w:val="008021C8"/>
    <w:rsid w:val="00802AAB"/>
    <w:rsid w:val="00802BB2"/>
    <w:rsid w:val="008050A2"/>
    <w:rsid w:val="008053B7"/>
    <w:rsid w:val="00806751"/>
    <w:rsid w:val="00807332"/>
    <w:rsid w:val="008103B1"/>
    <w:rsid w:val="00812168"/>
    <w:rsid w:val="008142F4"/>
    <w:rsid w:val="00814A2A"/>
    <w:rsid w:val="00816C43"/>
    <w:rsid w:val="00816F0D"/>
    <w:rsid w:val="00820B8C"/>
    <w:rsid w:val="0082303B"/>
    <w:rsid w:val="0082343A"/>
    <w:rsid w:val="00824BD2"/>
    <w:rsid w:val="00825524"/>
    <w:rsid w:val="008269CA"/>
    <w:rsid w:val="00827EA5"/>
    <w:rsid w:val="00830EFB"/>
    <w:rsid w:val="00830EFD"/>
    <w:rsid w:val="00831D3B"/>
    <w:rsid w:val="00832C22"/>
    <w:rsid w:val="00833155"/>
    <w:rsid w:val="008331F8"/>
    <w:rsid w:val="00833979"/>
    <w:rsid w:val="00833F4A"/>
    <w:rsid w:val="00834587"/>
    <w:rsid w:val="00834F40"/>
    <w:rsid w:val="00834FCD"/>
    <w:rsid w:val="00835876"/>
    <w:rsid w:val="00835CB0"/>
    <w:rsid w:val="00835F85"/>
    <w:rsid w:val="00836041"/>
    <w:rsid w:val="008379E0"/>
    <w:rsid w:val="00840012"/>
    <w:rsid w:val="00841D7B"/>
    <w:rsid w:val="00843559"/>
    <w:rsid w:val="0084478B"/>
    <w:rsid w:val="00847A73"/>
    <w:rsid w:val="00850A6F"/>
    <w:rsid w:val="0085115A"/>
    <w:rsid w:val="008513EF"/>
    <w:rsid w:val="00851679"/>
    <w:rsid w:val="00852AC9"/>
    <w:rsid w:val="008532CC"/>
    <w:rsid w:val="00854A61"/>
    <w:rsid w:val="0085585B"/>
    <w:rsid w:val="0085654A"/>
    <w:rsid w:val="00857839"/>
    <w:rsid w:val="00860C52"/>
    <w:rsid w:val="00860FBF"/>
    <w:rsid w:val="00861545"/>
    <w:rsid w:val="00863475"/>
    <w:rsid w:val="0086457F"/>
    <w:rsid w:val="0086673A"/>
    <w:rsid w:val="008703F7"/>
    <w:rsid w:val="008711CC"/>
    <w:rsid w:val="00873A25"/>
    <w:rsid w:val="00873DEA"/>
    <w:rsid w:val="0087458C"/>
    <w:rsid w:val="00874DE5"/>
    <w:rsid w:val="008756A0"/>
    <w:rsid w:val="00881598"/>
    <w:rsid w:val="0088339F"/>
    <w:rsid w:val="00883DFC"/>
    <w:rsid w:val="00883FD2"/>
    <w:rsid w:val="008859B2"/>
    <w:rsid w:val="008922CE"/>
    <w:rsid w:val="008936D8"/>
    <w:rsid w:val="00894F9D"/>
    <w:rsid w:val="008951B4"/>
    <w:rsid w:val="00895490"/>
    <w:rsid w:val="00895C58"/>
    <w:rsid w:val="008964E3"/>
    <w:rsid w:val="00896A75"/>
    <w:rsid w:val="0089736F"/>
    <w:rsid w:val="008A056B"/>
    <w:rsid w:val="008A2777"/>
    <w:rsid w:val="008A4AAA"/>
    <w:rsid w:val="008A510D"/>
    <w:rsid w:val="008A567D"/>
    <w:rsid w:val="008A59FA"/>
    <w:rsid w:val="008B15A0"/>
    <w:rsid w:val="008B1FCF"/>
    <w:rsid w:val="008B268E"/>
    <w:rsid w:val="008B6FE6"/>
    <w:rsid w:val="008B72C3"/>
    <w:rsid w:val="008B754F"/>
    <w:rsid w:val="008B77B0"/>
    <w:rsid w:val="008B7D0F"/>
    <w:rsid w:val="008C0B03"/>
    <w:rsid w:val="008C0FF7"/>
    <w:rsid w:val="008C1981"/>
    <w:rsid w:val="008C2CDC"/>
    <w:rsid w:val="008C326E"/>
    <w:rsid w:val="008C376B"/>
    <w:rsid w:val="008C43C0"/>
    <w:rsid w:val="008C567F"/>
    <w:rsid w:val="008C587D"/>
    <w:rsid w:val="008C5B1B"/>
    <w:rsid w:val="008C5D57"/>
    <w:rsid w:val="008C772C"/>
    <w:rsid w:val="008C7BF1"/>
    <w:rsid w:val="008D02AB"/>
    <w:rsid w:val="008D06B5"/>
    <w:rsid w:val="008D19F2"/>
    <w:rsid w:val="008D26B9"/>
    <w:rsid w:val="008D3EB9"/>
    <w:rsid w:val="008D4BD7"/>
    <w:rsid w:val="008D4FAA"/>
    <w:rsid w:val="008D5550"/>
    <w:rsid w:val="008D68C5"/>
    <w:rsid w:val="008D70D8"/>
    <w:rsid w:val="008E0965"/>
    <w:rsid w:val="008E242A"/>
    <w:rsid w:val="008E2471"/>
    <w:rsid w:val="008E3C22"/>
    <w:rsid w:val="008E429A"/>
    <w:rsid w:val="008E52AE"/>
    <w:rsid w:val="008E54BB"/>
    <w:rsid w:val="008E5B4B"/>
    <w:rsid w:val="008E6C1A"/>
    <w:rsid w:val="008E6DC1"/>
    <w:rsid w:val="008E70B7"/>
    <w:rsid w:val="008E7429"/>
    <w:rsid w:val="008F1EE7"/>
    <w:rsid w:val="008F282D"/>
    <w:rsid w:val="008F4008"/>
    <w:rsid w:val="008F40E8"/>
    <w:rsid w:val="008F4FDB"/>
    <w:rsid w:val="008F665F"/>
    <w:rsid w:val="009002AA"/>
    <w:rsid w:val="00900792"/>
    <w:rsid w:val="009014E5"/>
    <w:rsid w:val="00902D62"/>
    <w:rsid w:val="009032BE"/>
    <w:rsid w:val="00903579"/>
    <w:rsid w:val="00905BA2"/>
    <w:rsid w:val="00906F2E"/>
    <w:rsid w:val="00907334"/>
    <w:rsid w:val="00910A03"/>
    <w:rsid w:val="00911147"/>
    <w:rsid w:val="00914026"/>
    <w:rsid w:val="009158FE"/>
    <w:rsid w:val="00921A12"/>
    <w:rsid w:val="00922E96"/>
    <w:rsid w:val="00922F25"/>
    <w:rsid w:val="00922F3E"/>
    <w:rsid w:val="00923704"/>
    <w:rsid w:val="00923F7B"/>
    <w:rsid w:val="0092659E"/>
    <w:rsid w:val="00926AD5"/>
    <w:rsid w:val="009273A1"/>
    <w:rsid w:val="00931293"/>
    <w:rsid w:val="00931A66"/>
    <w:rsid w:val="00931B48"/>
    <w:rsid w:val="00931C8D"/>
    <w:rsid w:val="009320D5"/>
    <w:rsid w:val="00932304"/>
    <w:rsid w:val="00932C08"/>
    <w:rsid w:val="0093379A"/>
    <w:rsid w:val="00937A02"/>
    <w:rsid w:val="00940810"/>
    <w:rsid w:val="0094280E"/>
    <w:rsid w:val="00943202"/>
    <w:rsid w:val="0094374E"/>
    <w:rsid w:val="00943930"/>
    <w:rsid w:val="009451BC"/>
    <w:rsid w:val="00945FAF"/>
    <w:rsid w:val="00946EE8"/>
    <w:rsid w:val="00947063"/>
    <w:rsid w:val="00950C33"/>
    <w:rsid w:val="00950CB9"/>
    <w:rsid w:val="0095157C"/>
    <w:rsid w:val="0095187C"/>
    <w:rsid w:val="00952F7F"/>
    <w:rsid w:val="00953318"/>
    <w:rsid w:val="00953C17"/>
    <w:rsid w:val="00954459"/>
    <w:rsid w:val="00954CF7"/>
    <w:rsid w:val="00955CC2"/>
    <w:rsid w:val="00961CB0"/>
    <w:rsid w:val="00962D71"/>
    <w:rsid w:val="009642AF"/>
    <w:rsid w:val="00964B7C"/>
    <w:rsid w:val="00965609"/>
    <w:rsid w:val="009666A0"/>
    <w:rsid w:val="00970BAE"/>
    <w:rsid w:val="00972699"/>
    <w:rsid w:val="009734E6"/>
    <w:rsid w:val="00973697"/>
    <w:rsid w:val="009743B9"/>
    <w:rsid w:val="00974658"/>
    <w:rsid w:val="009753BB"/>
    <w:rsid w:val="00976243"/>
    <w:rsid w:val="009763D4"/>
    <w:rsid w:val="0097643E"/>
    <w:rsid w:val="009765ED"/>
    <w:rsid w:val="00977A6D"/>
    <w:rsid w:val="00981659"/>
    <w:rsid w:val="0098226E"/>
    <w:rsid w:val="0098232C"/>
    <w:rsid w:val="00983581"/>
    <w:rsid w:val="00983F89"/>
    <w:rsid w:val="00984AE8"/>
    <w:rsid w:val="00984B0B"/>
    <w:rsid w:val="0098502A"/>
    <w:rsid w:val="00985360"/>
    <w:rsid w:val="0098575B"/>
    <w:rsid w:val="00985B8D"/>
    <w:rsid w:val="00985DB6"/>
    <w:rsid w:val="0098730E"/>
    <w:rsid w:val="00990625"/>
    <w:rsid w:val="0099190D"/>
    <w:rsid w:val="00992752"/>
    <w:rsid w:val="0099728A"/>
    <w:rsid w:val="009A0AEE"/>
    <w:rsid w:val="009A0FBC"/>
    <w:rsid w:val="009A1E01"/>
    <w:rsid w:val="009A318F"/>
    <w:rsid w:val="009A3651"/>
    <w:rsid w:val="009A3B75"/>
    <w:rsid w:val="009A4E08"/>
    <w:rsid w:val="009A4F76"/>
    <w:rsid w:val="009A5882"/>
    <w:rsid w:val="009A60B1"/>
    <w:rsid w:val="009A666F"/>
    <w:rsid w:val="009B2BEA"/>
    <w:rsid w:val="009B4AE6"/>
    <w:rsid w:val="009B5EBC"/>
    <w:rsid w:val="009B7176"/>
    <w:rsid w:val="009B7B71"/>
    <w:rsid w:val="009B7E53"/>
    <w:rsid w:val="009C0841"/>
    <w:rsid w:val="009C121D"/>
    <w:rsid w:val="009C196A"/>
    <w:rsid w:val="009C1F40"/>
    <w:rsid w:val="009C22BD"/>
    <w:rsid w:val="009C26D5"/>
    <w:rsid w:val="009C27B9"/>
    <w:rsid w:val="009C4E78"/>
    <w:rsid w:val="009C6F12"/>
    <w:rsid w:val="009D37A7"/>
    <w:rsid w:val="009D4692"/>
    <w:rsid w:val="009E050E"/>
    <w:rsid w:val="009E13B6"/>
    <w:rsid w:val="009E23BE"/>
    <w:rsid w:val="009E3B8D"/>
    <w:rsid w:val="009E49EA"/>
    <w:rsid w:val="009E4E73"/>
    <w:rsid w:val="009E5AA1"/>
    <w:rsid w:val="009E5AFB"/>
    <w:rsid w:val="009F25FF"/>
    <w:rsid w:val="009F3B2A"/>
    <w:rsid w:val="009F4957"/>
    <w:rsid w:val="009F6AA8"/>
    <w:rsid w:val="00A01E8F"/>
    <w:rsid w:val="00A02098"/>
    <w:rsid w:val="00A02A49"/>
    <w:rsid w:val="00A03841"/>
    <w:rsid w:val="00A049AE"/>
    <w:rsid w:val="00A051A1"/>
    <w:rsid w:val="00A05CA9"/>
    <w:rsid w:val="00A06DCB"/>
    <w:rsid w:val="00A07018"/>
    <w:rsid w:val="00A101FF"/>
    <w:rsid w:val="00A10CC0"/>
    <w:rsid w:val="00A10CD1"/>
    <w:rsid w:val="00A1330E"/>
    <w:rsid w:val="00A13C6D"/>
    <w:rsid w:val="00A1477D"/>
    <w:rsid w:val="00A16A86"/>
    <w:rsid w:val="00A17164"/>
    <w:rsid w:val="00A21525"/>
    <w:rsid w:val="00A2167D"/>
    <w:rsid w:val="00A216AA"/>
    <w:rsid w:val="00A22417"/>
    <w:rsid w:val="00A2467E"/>
    <w:rsid w:val="00A24BB5"/>
    <w:rsid w:val="00A2765D"/>
    <w:rsid w:val="00A27FC9"/>
    <w:rsid w:val="00A31A71"/>
    <w:rsid w:val="00A326B6"/>
    <w:rsid w:val="00A331B2"/>
    <w:rsid w:val="00A332DC"/>
    <w:rsid w:val="00A339EF"/>
    <w:rsid w:val="00A34115"/>
    <w:rsid w:val="00A3432C"/>
    <w:rsid w:val="00A34D60"/>
    <w:rsid w:val="00A35F36"/>
    <w:rsid w:val="00A4024F"/>
    <w:rsid w:val="00A40589"/>
    <w:rsid w:val="00A41EC2"/>
    <w:rsid w:val="00A4551C"/>
    <w:rsid w:val="00A456A2"/>
    <w:rsid w:val="00A4617A"/>
    <w:rsid w:val="00A4739F"/>
    <w:rsid w:val="00A47F13"/>
    <w:rsid w:val="00A513B1"/>
    <w:rsid w:val="00A51A0E"/>
    <w:rsid w:val="00A51DC6"/>
    <w:rsid w:val="00A52C63"/>
    <w:rsid w:val="00A541E8"/>
    <w:rsid w:val="00A542EF"/>
    <w:rsid w:val="00A55F00"/>
    <w:rsid w:val="00A56478"/>
    <w:rsid w:val="00A56963"/>
    <w:rsid w:val="00A571F6"/>
    <w:rsid w:val="00A60C0E"/>
    <w:rsid w:val="00A635A1"/>
    <w:rsid w:val="00A6549F"/>
    <w:rsid w:val="00A66063"/>
    <w:rsid w:val="00A671A0"/>
    <w:rsid w:val="00A67C0D"/>
    <w:rsid w:val="00A70B28"/>
    <w:rsid w:val="00A710C6"/>
    <w:rsid w:val="00A71B8B"/>
    <w:rsid w:val="00A7531A"/>
    <w:rsid w:val="00A75B32"/>
    <w:rsid w:val="00A763D5"/>
    <w:rsid w:val="00A77B5F"/>
    <w:rsid w:val="00A82088"/>
    <w:rsid w:val="00A828D2"/>
    <w:rsid w:val="00A8497F"/>
    <w:rsid w:val="00A859BA"/>
    <w:rsid w:val="00A86564"/>
    <w:rsid w:val="00A86741"/>
    <w:rsid w:val="00A90E45"/>
    <w:rsid w:val="00A9103A"/>
    <w:rsid w:val="00A91579"/>
    <w:rsid w:val="00A9439D"/>
    <w:rsid w:val="00A946DD"/>
    <w:rsid w:val="00A94919"/>
    <w:rsid w:val="00A96206"/>
    <w:rsid w:val="00A96B35"/>
    <w:rsid w:val="00A96B41"/>
    <w:rsid w:val="00A97BA9"/>
    <w:rsid w:val="00A97C43"/>
    <w:rsid w:val="00AA0B9D"/>
    <w:rsid w:val="00AA116F"/>
    <w:rsid w:val="00AA1252"/>
    <w:rsid w:val="00AA2CE6"/>
    <w:rsid w:val="00AA2E13"/>
    <w:rsid w:val="00AA5095"/>
    <w:rsid w:val="00AA5405"/>
    <w:rsid w:val="00AA5A6F"/>
    <w:rsid w:val="00AA679C"/>
    <w:rsid w:val="00AA7142"/>
    <w:rsid w:val="00AA74D9"/>
    <w:rsid w:val="00AB0731"/>
    <w:rsid w:val="00AB1500"/>
    <w:rsid w:val="00AB1966"/>
    <w:rsid w:val="00AB2BA6"/>
    <w:rsid w:val="00AB3954"/>
    <w:rsid w:val="00AB66E5"/>
    <w:rsid w:val="00AB6A94"/>
    <w:rsid w:val="00AB7153"/>
    <w:rsid w:val="00AB7322"/>
    <w:rsid w:val="00AC01CE"/>
    <w:rsid w:val="00AC250A"/>
    <w:rsid w:val="00AC31C6"/>
    <w:rsid w:val="00AC39C6"/>
    <w:rsid w:val="00AC4305"/>
    <w:rsid w:val="00AC48CA"/>
    <w:rsid w:val="00AC55D4"/>
    <w:rsid w:val="00AC56CA"/>
    <w:rsid w:val="00AC59EB"/>
    <w:rsid w:val="00AC6C91"/>
    <w:rsid w:val="00AC6F3A"/>
    <w:rsid w:val="00AD3CBA"/>
    <w:rsid w:val="00AD3D53"/>
    <w:rsid w:val="00AD66EB"/>
    <w:rsid w:val="00AD7A7E"/>
    <w:rsid w:val="00AD7CAA"/>
    <w:rsid w:val="00AD7F95"/>
    <w:rsid w:val="00AE0EF0"/>
    <w:rsid w:val="00AE12EA"/>
    <w:rsid w:val="00AE190E"/>
    <w:rsid w:val="00AE1ECF"/>
    <w:rsid w:val="00AE2EC2"/>
    <w:rsid w:val="00AE77FC"/>
    <w:rsid w:val="00AE796A"/>
    <w:rsid w:val="00AF0989"/>
    <w:rsid w:val="00AF1ADE"/>
    <w:rsid w:val="00AF2FB6"/>
    <w:rsid w:val="00AF3886"/>
    <w:rsid w:val="00AF4A6E"/>
    <w:rsid w:val="00AF516C"/>
    <w:rsid w:val="00AF612F"/>
    <w:rsid w:val="00AF792E"/>
    <w:rsid w:val="00AF7D33"/>
    <w:rsid w:val="00B005AC"/>
    <w:rsid w:val="00B016FE"/>
    <w:rsid w:val="00B03A6D"/>
    <w:rsid w:val="00B041B3"/>
    <w:rsid w:val="00B108AE"/>
    <w:rsid w:val="00B12662"/>
    <w:rsid w:val="00B12A10"/>
    <w:rsid w:val="00B12F25"/>
    <w:rsid w:val="00B13A69"/>
    <w:rsid w:val="00B13CC7"/>
    <w:rsid w:val="00B14DDB"/>
    <w:rsid w:val="00B16C72"/>
    <w:rsid w:val="00B173B8"/>
    <w:rsid w:val="00B17665"/>
    <w:rsid w:val="00B17C65"/>
    <w:rsid w:val="00B20551"/>
    <w:rsid w:val="00B206F6"/>
    <w:rsid w:val="00B20E83"/>
    <w:rsid w:val="00B20F88"/>
    <w:rsid w:val="00B2265B"/>
    <w:rsid w:val="00B22E42"/>
    <w:rsid w:val="00B2338E"/>
    <w:rsid w:val="00B2378F"/>
    <w:rsid w:val="00B23EBE"/>
    <w:rsid w:val="00B23EC4"/>
    <w:rsid w:val="00B2414C"/>
    <w:rsid w:val="00B24DC7"/>
    <w:rsid w:val="00B25B69"/>
    <w:rsid w:val="00B26166"/>
    <w:rsid w:val="00B26D50"/>
    <w:rsid w:val="00B26EC7"/>
    <w:rsid w:val="00B270A3"/>
    <w:rsid w:val="00B30BAE"/>
    <w:rsid w:val="00B31211"/>
    <w:rsid w:val="00B31456"/>
    <w:rsid w:val="00B35522"/>
    <w:rsid w:val="00B36210"/>
    <w:rsid w:val="00B37932"/>
    <w:rsid w:val="00B37E97"/>
    <w:rsid w:val="00B37ED8"/>
    <w:rsid w:val="00B4032C"/>
    <w:rsid w:val="00B404C6"/>
    <w:rsid w:val="00B40ECF"/>
    <w:rsid w:val="00B431D9"/>
    <w:rsid w:val="00B43CE2"/>
    <w:rsid w:val="00B442D2"/>
    <w:rsid w:val="00B46017"/>
    <w:rsid w:val="00B47494"/>
    <w:rsid w:val="00B52402"/>
    <w:rsid w:val="00B52932"/>
    <w:rsid w:val="00B53B12"/>
    <w:rsid w:val="00B54F6E"/>
    <w:rsid w:val="00B552CC"/>
    <w:rsid w:val="00B552EA"/>
    <w:rsid w:val="00B558DC"/>
    <w:rsid w:val="00B56846"/>
    <w:rsid w:val="00B56D49"/>
    <w:rsid w:val="00B5760C"/>
    <w:rsid w:val="00B57AA4"/>
    <w:rsid w:val="00B60144"/>
    <w:rsid w:val="00B60841"/>
    <w:rsid w:val="00B60966"/>
    <w:rsid w:val="00B6120B"/>
    <w:rsid w:val="00B61F81"/>
    <w:rsid w:val="00B64397"/>
    <w:rsid w:val="00B64FF2"/>
    <w:rsid w:val="00B66326"/>
    <w:rsid w:val="00B6671B"/>
    <w:rsid w:val="00B6749E"/>
    <w:rsid w:val="00B704BD"/>
    <w:rsid w:val="00B708F4"/>
    <w:rsid w:val="00B70BBF"/>
    <w:rsid w:val="00B71F91"/>
    <w:rsid w:val="00B72965"/>
    <w:rsid w:val="00B73EFD"/>
    <w:rsid w:val="00B802A1"/>
    <w:rsid w:val="00B81549"/>
    <w:rsid w:val="00B82384"/>
    <w:rsid w:val="00B84C80"/>
    <w:rsid w:val="00B84DE4"/>
    <w:rsid w:val="00B85B0C"/>
    <w:rsid w:val="00B86724"/>
    <w:rsid w:val="00B9003C"/>
    <w:rsid w:val="00B901F0"/>
    <w:rsid w:val="00B90F5D"/>
    <w:rsid w:val="00B919DB"/>
    <w:rsid w:val="00B91A26"/>
    <w:rsid w:val="00B926B5"/>
    <w:rsid w:val="00B933A1"/>
    <w:rsid w:val="00B934CF"/>
    <w:rsid w:val="00B952CA"/>
    <w:rsid w:val="00B955AD"/>
    <w:rsid w:val="00B97537"/>
    <w:rsid w:val="00B9764D"/>
    <w:rsid w:val="00BA1257"/>
    <w:rsid w:val="00BA2630"/>
    <w:rsid w:val="00BA2728"/>
    <w:rsid w:val="00BA671A"/>
    <w:rsid w:val="00BA6BA6"/>
    <w:rsid w:val="00BA6D32"/>
    <w:rsid w:val="00BB0689"/>
    <w:rsid w:val="00BB343C"/>
    <w:rsid w:val="00BB356F"/>
    <w:rsid w:val="00BB675F"/>
    <w:rsid w:val="00BC06B5"/>
    <w:rsid w:val="00BC1926"/>
    <w:rsid w:val="00BC1BF2"/>
    <w:rsid w:val="00BC3B37"/>
    <w:rsid w:val="00BC3BA6"/>
    <w:rsid w:val="00BC4698"/>
    <w:rsid w:val="00BC6F7D"/>
    <w:rsid w:val="00BC7B13"/>
    <w:rsid w:val="00BD28E7"/>
    <w:rsid w:val="00BD4349"/>
    <w:rsid w:val="00BD4727"/>
    <w:rsid w:val="00BD47DE"/>
    <w:rsid w:val="00BD503B"/>
    <w:rsid w:val="00BD6471"/>
    <w:rsid w:val="00BD6B02"/>
    <w:rsid w:val="00BD7B40"/>
    <w:rsid w:val="00BD7D63"/>
    <w:rsid w:val="00BE0C45"/>
    <w:rsid w:val="00BE1233"/>
    <w:rsid w:val="00BE1421"/>
    <w:rsid w:val="00BE1683"/>
    <w:rsid w:val="00BE170B"/>
    <w:rsid w:val="00BE1BED"/>
    <w:rsid w:val="00BE1EA7"/>
    <w:rsid w:val="00BE2821"/>
    <w:rsid w:val="00BE3731"/>
    <w:rsid w:val="00BE59AA"/>
    <w:rsid w:val="00BE7C5F"/>
    <w:rsid w:val="00BF04DD"/>
    <w:rsid w:val="00BF26B6"/>
    <w:rsid w:val="00BF295C"/>
    <w:rsid w:val="00BF344C"/>
    <w:rsid w:val="00BF38AD"/>
    <w:rsid w:val="00BF5144"/>
    <w:rsid w:val="00BF53A2"/>
    <w:rsid w:val="00BF6373"/>
    <w:rsid w:val="00BF714F"/>
    <w:rsid w:val="00BF7550"/>
    <w:rsid w:val="00C00211"/>
    <w:rsid w:val="00C03952"/>
    <w:rsid w:val="00C04347"/>
    <w:rsid w:val="00C05607"/>
    <w:rsid w:val="00C06DB9"/>
    <w:rsid w:val="00C1107E"/>
    <w:rsid w:val="00C11088"/>
    <w:rsid w:val="00C1294C"/>
    <w:rsid w:val="00C12A4D"/>
    <w:rsid w:val="00C12CD4"/>
    <w:rsid w:val="00C12D51"/>
    <w:rsid w:val="00C13502"/>
    <w:rsid w:val="00C1361A"/>
    <w:rsid w:val="00C13D17"/>
    <w:rsid w:val="00C14683"/>
    <w:rsid w:val="00C1474D"/>
    <w:rsid w:val="00C14BC7"/>
    <w:rsid w:val="00C16105"/>
    <w:rsid w:val="00C164CD"/>
    <w:rsid w:val="00C16759"/>
    <w:rsid w:val="00C16D80"/>
    <w:rsid w:val="00C17965"/>
    <w:rsid w:val="00C17CE6"/>
    <w:rsid w:val="00C2088E"/>
    <w:rsid w:val="00C20C58"/>
    <w:rsid w:val="00C213B4"/>
    <w:rsid w:val="00C22DB3"/>
    <w:rsid w:val="00C243E6"/>
    <w:rsid w:val="00C26290"/>
    <w:rsid w:val="00C26349"/>
    <w:rsid w:val="00C305B6"/>
    <w:rsid w:val="00C30640"/>
    <w:rsid w:val="00C30C87"/>
    <w:rsid w:val="00C313D7"/>
    <w:rsid w:val="00C3259D"/>
    <w:rsid w:val="00C32B4C"/>
    <w:rsid w:val="00C32D07"/>
    <w:rsid w:val="00C330C6"/>
    <w:rsid w:val="00C35AB9"/>
    <w:rsid w:val="00C35DCD"/>
    <w:rsid w:val="00C35F58"/>
    <w:rsid w:val="00C37B76"/>
    <w:rsid w:val="00C406F6"/>
    <w:rsid w:val="00C415D7"/>
    <w:rsid w:val="00C41A87"/>
    <w:rsid w:val="00C42783"/>
    <w:rsid w:val="00C430D8"/>
    <w:rsid w:val="00C44140"/>
    <w:rsid w:val="00C44728"/>
    <w:rsid w:val="00C457AF"/>
    <w:rsid w:val="00C457BF"/>
    <w:rsid w:val="00C461AF"/>
    <w:rsid w:val="00C517A5"/>
    <w:rsid w:val="00C529CF"/>
    <w:rsid w:val="00C52E26"/>
    <w:rsid w:val="00C5343D"/>
    <w:rsid w:val="00C53913"/>
    <w:rsid w:val="00C54AA8"/>
    <w:rsid w:val="00C55601"/>
    <w:rsid w:val="00C55D2F"/>
    <w:rsid w:val="00C57712"/>
    <w:rsid w:val="00C57E7D"/>
    <w:rsid w:val="00C600BE"/>
    <w:rsid w:val="00C60AA0"/>
    <w:rsid w:val="00C60E11"/>
    <w:rsid w:val="00C61385"/>
    <w:rsid w:val="00C61512"/>
    <w:rsid w:val="00C618BD"/>
    <w:rsid w:val="00C624BA"/>
    <w:rsid w:val="00C62938"/>
    <w:rsid w:val="00C636E1"/>
    <w:rsid w:val="00C641A7"/>
    <w:rsid w:val="00C64CDF"/>
    <w:rsid w:val="00C652F3"/>
    <w:rsid w:val="00C6543F"/>
    <w:rsid w:val="00C6560F"/>
    <w:rsid w:val="00C67B6D"/>
    <w:rsid w:val="00C70D52"/>
    <w:rsid w:val="00C7572E"/>
    <w:rsid w:val="00C774CD"/>
    <w:rsid w:val="00C77913"/>
    <w:rsid w:val="00C801BB"/>
    <w:rsid w:val="00C80392"/>
    <w:rsid w:val="00C80E53"/>
    <w:rsid w:val="00C8177D"/>
    <w:rsid w:val="00C8214D"/>
    <w:rsid w:val="00C86150"/>
    <w:rsid w:val="00C8719F"/>
    <w:rsid w:val="00C9056C"/>
    <w:rsid w:val="00C9122C"/>
    <w:rsid w:val="00C91EC3"/>
    <w:rsid w:val="00C929D8"/>
    <w:rsid w:val="00C92CEF"/>
    <w:rsid w:val="00C97619"/>
    <w:rsid w:val="00CA00AE"/>
    <w:rsid w:val="00CA06EB"/>
    <w:rsid w:val="00CA1704"/>
    <w:rsid w:val="00CA2E13"/>
    <w:rsid w:val="00CA3D91"/>
    <w:rsid w:val="00CA3E0D"/>
    <w:rsid w:val="00CA4568"/>
    <w:rsid w:val="00CA4BDA"/>
    <w:rsid w:val="00CA5F98"/>
    <w:rsid w:val="00CB049B"/>
    <w:rsid w:val="00CB14C6"/>
    <w:rsid w:val="00CB1DF7"/>
    <w:rsid w:val="00CB3443"/>
    <w:rsid w:val="00CB4CA5"/>
    <w:rsid w:val="00CB5129"/>
    <w:rsid w:val="00CB5280"/>
    <w:rsid w:val="00CB6644"/>
    <w:rsid w:val="00CC1904"/>
    <w:rsid w:val="00CC1ABD"/>
    <w:rsid w:val="00CC28A7"/>
    <w:rsid w:val="00CC31B7"/>
    <w:rsid w:val="00CC3FE7"/>
    <w:rsid w:val="00CC643B"/>
    <w:rsid w:val="00CC6C4A"/>
    <w:rsid w:val="00CC7472"/>
    <w:rsid w:val="00CC7CE1"/>
    <w:rsid w:val="00CC7F1D"/>
    <w:rsid w:val="00CD2B57"/>
    <w:rsid w:val="00CD3242"/>
    <w:rsid w:val="00CD3B37"/>
    <w:rsid w:val="00CD5A81"/>
    <w:rsid w:val="00CD7ECE"/>
    <w:rsid w:val="00CE2AE7"/>
    <w:rsid w:val="00CE2E84"/>
    <w:rsid w:val="00CE57C4"/>
    <w:rsid w:val="00CE7364"/>
    <w:rsid w:val="00CE77AE"/>
    <w:rsid w:val="00CE7998"/>
    <w:rsid w:val="00CF37A9"/>
    <w:rsid w:val="00CF492B"/>
    <w:rsid w:val="00CF5398"/>
    <w:rsid w:val="00CF57E0"/>
    <w:rsid w:val="00CF6B61"/>
    <w:rsid w:val="00CF6FA9"/>
    <w:rsid w:val="00CF7B43"/>
    <w:rsid w:val="00D03028"/>
    <w:rsid w:val="00D03A49"/>
    <w:rsid w:val="00D03F0A"/>
    <w:rsid w:val="00D0400A"/>
    <w:rsid w:val="00D0427A"/>
    <w:rsid w:val="00D0537C"/>
    <w:rsid w:val="00D062EB"/>
    <w:rsid w:val="00D06681"/>
    <w:rsid w:val="00D073D1"/>
    <w:rsid w:val="00D102C1"/>
    <w:rsid w:val="00D104A7"/>
    <w:rsid w:val="00D11B8F"/>
    <w:rsid w:val="00D11BA2"/>
    <w:rsid w:val="00D1336C"/>
    <w:rsid w:val="00D1345F"/>
    <w:rsid w:val="00D138EC"/>
    <w:rsid w:val="00D14264"/>
    <w:rsid w:val="00D142A3"/>
    <w:rsid w:val="00D14AC1"/>
    <w:rsid w:val="00D14EA3"/>
    <w:rsid w:val="00D168FC"/>
    <w:rsid w:val="00D16EE8"/>
    <w:rsid w:val="00D178D6"/>
    <w:rsid w:val="00D21399"/>
    <w:rsid w:val="00D23FC6"/>
    <w:rsid w:val="00D24122"/>
    <w:rsid w:val="00D2424C"/>
    <w:rsid w:val="00D25EE5"/>
    <w:rsid w:val="00D26CE0"/>
    <w:rsid w:val="00D2731A"/>
    <w:rsid w:val="00D315C1"/>
    <w:rsid w:val="00D32B4B"/>
    <w:rsid w:val="00D32BBB"/>
    <w:rsid w:val="00D332AC"/>
    <w:rsid w:val="00D3359B"/>
    <w:rsid w:val="00D341D0"/>
    <w:rsid w:val="00D35A35"/>
    <w:rsid w:val="00D40E81"/>
    <w:rsid w:val="00D419DE"/>
    <w:rsid w:val="00D42434"/>
    <w:rsid w:val="00D42D2C"/>
    <w:rsid w:val="00D42D37"/>
    <w:rsid w:val="00D4348C"/>
    <w:rsid w:val="00D4383D"/>
    <w:rsid w:val="00D44BF4"/>
    <w:rsid w:val="00D4688F"/>
    <w:rsid w:val="00D51296"/>
    <w:rsid w:val="00D51E75"/>
    <w:rsid w:val="00D53777"/>
    <w:rsid w:val="00D5422E"/>
    <w:rsid w:val="00D54509"/>
    <w:rsid w:val="00D54ED9"/>
    <w:rsid w:val="00D5618C"/>
    <w:rsid w:val="00D56E51"/>
    <w:rsid w:val="00D57295"/>
    <w:rsid w:val="00D601CC"/>
    <w:rsid w:val="00D63F55"/>
    <w:rsid w:val="00D64060"/>
    <w:rsid w:val="00D64538"/>
    <w:rsid w:val="00D64BD9"/>
    <w:rsid w:val="00D665B7"/>
    <w:rsid w:val="00D67013"/>
    <w:rsid w:val="00D702CC"/>
    <w:rsid w:val="00D71D2C"/>
    <w:rsid w:val="00D737A7"/>
    <w:rsid w:val="00D738AB"/>
    <w:rsid w:val="00D74208"/>
    <w:rsid w:val="00D742F6"/>
    <w:rsid w:val="00D74839"/>
    <w:rsid w:val="00D76EE6"/>
    <w:rsid w:val="00D81442"/>
    <w:rsid w:val="00D8430A"/>
    <w:rsid w:val="00D843CA"/>
    <w:rsid w:val="00D84A81"/>
    <w:rsid w:val="00D873F1"/>
    <w:rsid w:val="00D87DA2"/>
    <w:rsid w:val="00D9094A"/>
    <w:rsid w:val="00D90BE1"/>
    <w:rsid w:val="00D91431"/>
    <w:rsid w:val="00D930D0"/>
    <w:rsid w:val="00D93163"/>
    <w:rsid w:val="00D93C2E"/>
    <w:rsid w:val="00D949CA"/>
    <w:rsid w:val="00D95930"/>
    <w:rsid w:val="00D95CB2"/>
    <w:rsid w:val="00D968C6"/>
    <w:rsid w:val="00D97A55"/>
    <w:rsid w:val="00D97B7E"/>
    <w:rsid w:val="00DA04F7"/>
    <w:rsid w:val="00DA05F4"/>
    <w:rsid w:val="00DA13BA"/>
    <w:rsid w:val="00DA1620"/>
    <w:rsid w:val="00DA39DD"/>
    <w:rsid w:val="00DA439C"/>
    <w:rsid w:val="00DA53B0"/>
    <w:rsid w:val="00DB02CC"/>
    <w:rsid w:val="00DB066F"/>
    <w:rsid w:val="00DB08B8"/>
    <w:rsid w:val="00DB245E"/>
    <w:rsid w:val="00DB2AC1"/>
    <w:rsid w:val="00DB39D9"/>
    <w:rsid w:val="00DB49A5"/>
    <w:rsid w:val="00DB5680"/>
    <w:rsid w:val="00DB582C"/>
    <w:rsid w:val="00DB5880"/>
    <w:rsid w:val="00DB5E0F"/>
    <w:rsid w:val="00DB62BF"/>
    <w:rsid w:val="00DB7055"/>
    <w:rsid w:val="00DB706F"/>
    <w:rsid w:val="00DB73B1"/>
    <w:rsid w:val="00DB783A"/>
    <w:rsid w:val="00DB7DF6"/>
    <w:rsid w:val="00DC0BBB"/>
    <w:rsid w:val="00DC0DDE"/>
    <w:rsid w:val="00DC1AAA"/>
    <w:rsid w:val="00DC1C61"/>
    <w:rsid w:val="00DC23C5"/>
    <w:rsid w:val="00DC33F0"/>
    <w:rsid w:val="00DC41E2"/>
    <w:rsid w:val="00DC70B5"/>
    <w:rsid w:val="00DC76EA"/>
    <w:rsid w:val="00DC7B21"/>
    <w:rsid w:val="00DD056B"/>
    <w:rsid w:val="00DD0571"/>
    <w:rsid w:val="00DD065B"/>
    <w:rsid w:val="00DD0AA8"/>
    <w:rsid w:val="00DD1F7C"/>
    <w:rsid w:val="00DD55F4"/>
    <w:rsid w:val="00DD663A"/>
    <w:rsid w:val="00DE0756"/>
    <w:rsid w:val="00DE12B1"/>
    <w:rsid w:val="00DE1688"/>
    <w:rsid w:val="00DE2AF6"/>
    <w:rsid w:val="00DE3CE3"/>
    <w:rsid w:val="00DE5700"/>
    <w:rsid w:val="00DE68B1"/>
    <w:rsid w:val="00DE6963"/>
    <w:rsid w:val="00DE759E"/>
    <w:rsid w:val="00DF06FB"/>
    <w:rsid w:val="00DF0E02"/>
    <w:rsid w:val="00DF31EC"/>
    <w:rsid w:val="00DF35FF"/>
    <w:rsid w:val="00DF48B2"/>
    <w:rsid w:val="00DF569D"/>
    <w:rsid w:val="00DF5A88"/>
    <w:rsid w:val="00DF651F"/>
    <w:rsid w:val="00DF6B61"/>
    <w:rsid w:val="00DF7358"/>
    <w:rsid w:val="00DF7EE8"/>
    <w:rsid w:val="00E007D2"/>
    <w:rsid w:val="00E00DDB"/>
    <w:rsid w:val="00E01446"/>
    <w:rsid w:val="00E02768"/>
    <w:rsid w:val="00E05389"/>
    <w:rsid w:val="00E0586C"/>
    <w:rsid w:val="00E10455"/>
    <w:rsid w:val="00E10BCA"/>
    <w:rsid w:val="00E11747"/>
    <w:rsid w:val="00E11813"/>
    <w:rsid w:val="00E11A2B"/>
    <w:rsid w:val="00E11BD0"/>
    <w:rsid w:val="00E13D04"/>
    <w:rsid w:val="00E14853"/>
    <w:rsid w:val="00E14AE5"/>
    <w:rsid w:val="00E24E64"/>
    <w:rsid w:val="00E255E3"/>
    <w:rsid w:val="00E273A0"/>
    <w:rsid w:val="00E312EF"/>
    <w:rsid w:val="00E31F8A"/>
    <w:rsid w:val="00E320BA"/>
    <w:rsid w:val="00E34384"/>
    <w:rsid w:val="00E34B47"/>
    <w:rsid w:val="00E34C02"/>
    <w:rsid w:val="00E36A85"/>
    <w:rsid w:val="00E37DDD"/>
    <w:rsid w:val="00E406AC"/>
    <w:rsid w:val="00E40744"/>
    <w:rsid w:val="00E40FE4"/>
    <w:rsid w:val="00E528A0"/>
    <w:rsid w:val="00E528AB"/>
    <w:rsid w:val="00E53BDD"/>
    <w:rsid w:val="00E55E8F"/>
    <w:rsid w:val="00E56256"/>
    <w:rsid w:val="00E56F33"/>
    <w:rsid w:val="00E571E6"/>
    <w:rsid w:val="00E623B0"/>
    <w:rsid w:val="00E625BA"/>
    <w:rsid w:val="00E64F5D"/>
    <w:rsid w:val="00E656DB"/>
    <w:rsid w:val="00E657FF"/>
    <w:rsid w:val="00E7043E"/>
    <w:rsid w:val="00E70688"/>
    <w:rsid w:val="00E72015"/>
    <w:rsid w:val="00E73468"/>
    <w:rsid w:val="00E73974"/>
    <w:rsid w:val="00E7433C"/>
    <w:rsid w:val="00E74388"/>
    <w:rsid w:val="00E74F51"/>
    <w:rsid w:val="00E75015"/>
    <w:rsid w:val="00E7679A"/>
    <w:rsid w:val="00E77994"/>
    <w:rsid w:val="00E77EDC"/>
    <w:rsid w:val="00E813A6"/>
    <w:rsid w:val="00E82BAA"/>
    <w:rsid w:val="00E84CE8"/>
    <w:rsid w:val="00E85170"/>
    <w:rsid w:val="00E85A11"/>
    <w:rsid w:val="00E86194"/>
    <w:rsid w:val="00E8766D"/>
    <w:rsid w:val="00E87A97"/>
    <w:rsid w:val="00E87C05"/>
    <w:rsid w:val="00E9238E"/>
    <w:rsid w:val="00E92C0F"/>
    <w:rsid w:val="00E92C6A"/>
    <w:rsid w:val="00E92E61"/>
    <w:rsid w:val="00E933C8"/>
    <w:rsid w:val="00E93BDE"/>
    <w:rsid w:val="00E94552"/>
    <w:rsid w:val="00E94AEA"/>
    <w:rsid w:val="00E95E1F"/>
    <w:rsid w:val="00E960EE"/>
    <w:rsid w:val="00E96151"/>
    <w:rsid w:val="00E96690"/>
    <w:rsid w:val="00E97F05"/>
    <w:rsid w:val="00EA09F1"/>
    <w:rsid w:val="00EA1955"/>
    <w:rsid w:val="00EA2002"/>
    <w:rsid w:val="00EA474B"/>
    <w:rsid w:val="00EA5979"/>
    <w:rsid w:val="00EA6234"/>
    <w:rsid w:val="00EA72B9"/>
    <w:rsid w:val="00EA7619"/>
    <w:rsid w:val="00EB00BF"/>
    <w:rsid w:val="00EB2456"/>
    <w:rsid w:val="00EB2705"/>
    <w:rsid w:val="00EB549F"/>
    <w:rsid w:val="00EB6993"/>
    <w:rsid w:val="00EB76F7"/>
    <w:rsid w:val="00EB7B9A"/>
    <w:rsid w:val="00EB7E00"/>
    <w:rsid w:val="00EC07C9"/>
    <w:rsid w:val="00EC0B6A"/>
    <w:rsid w:val="00EC11BC"/>
    <w:rsid w:val="00EC3488"/>
    <w:rsid w:val="00EC35CB"/>
    <w:rsid w:val="00EC403D"/>
    <w:rsid w:val="00EC4635"/>
    <w:rsid w:val="00EC4EA5"/>
    <w:rsid w:val="00EC5435"/>
    <w:rsid w:val="00EC5721"/>
    <w:rsid w:val="00EC6544"/>
    <w:rsid w:val="00EC7352"/>
    <w:rsid w:val="00ED065F"/>
    <w:rsid w:val="00ED1B57"/>
    <w:rsid w:val="00ED26E2"/>
    <w:rsid w:val="00ED3071"/>
    <w:rsid w:val="00ED320C"/>
    <w:rsid w:val="00ED3939"/>
    <w:rsid w:val="00ED4C7A"/>
    <w:rsid w:val="00ED6A07"/>
    <w:rsid w:val="00ED6B5F"/>
    <w:rsid w:val="00ED6BDA"/>
    <w:rsid w:val="00ED6F5C"/>
    <w:rsid w:val="00ED7266"/>
    <w:rsid w:val="00EE0D86"/>
    <w:rsid w:val="00EE1765"/>
    <w:rsid w:val="00EE2BEE"/>
    <w:rsid w:val="00EE2C4F"/>
    <w:rsid w:val="00EE4027"/>
    <w:rsid w:val="00EE794C"/>
    <w:rsid w:val="00EF026C"/>
    <w:rsid w:val="00EF0832"/>
    <w:rsid w:val="00EF0990"/>
    <w:rsid w:val="00EF0A97"/>
    <w:rsid w:val="00EF0C8D"/>
    <w:rsid w:val="00EF38D5"/>
    <w:rsid w:val="00EF4CC9"/>
    <w:rsid w:val="00EF5B4D"/>
    <w:rsid w:val="00F0067A"/>
    <w:rsid w:val="00F014CD"/>
    <w:rsid w:val="00F01811"/>
    <w:rsid w:val="00F019F6"/>
    <w:rsid w:val="00F02D59"/>
    <w:rsid w:val="00F038CA"/>
    <w:rsid w:val="00F03B4B"/>
    <w:rsid w:val="00F042D1"/>
    <w:rsid w:val="00F043B5"/>
    <w:rsid w:val="00F05EB0"/>
    <w:rsid w:val="00F063D3"/>
    <w:rsid w:val="00F06496"/>
    <w:rsid w:val="00F06FC4"/>
    <w:rsid w:val="00F07315"/>
    <w:rsid w:val="00F10438"/>
    <w:rsid w:val="00F118DB"/>
    <w:rsid w:val="00F128F0"/>
    <w:rsid w:val="00F133DF"/>
    <w:rsid w:val="00F13E1F"/>
    <w:rsid w:val="00F141C1"/>
    <w:rsid w:val="00F14722"/>
    <w:rsid w:val="00F14B1B"/>
    <w:rsid w:val="00F14CDF"/>
    <w:rsid w:val="00F1686C"/>
    <w:rsid w:val="00F16F8E"/>
    <w:rsid w:val="00F21BC2"/>
    <w:rsid w:val="00F21F33"/>
    <w:rsid w:val="00F23678"/>
    <w:rsid w:val="00F250FB"/>
    <w:rsid w:val="00F25106"/>
    <w:rsid w:val="00F25817"/>
    <w:rsid w:val="00F2582D"/>
    <w:rsid w:val="00F26B9D"/>
    <w:rsid w:val="00F27EEF"/>
    <w:rsid w:val="00F30A3B"/>
    <w:rsid w:val="00F31AD8"/>
    <w:rsid w:val="00F32390"/>
    <w:rsid w:val="00F32ECD"/>
    <w:rsid w:val="00F33DE5"/>
    <w:rsid w:val="00F351E6"/>
    <w:rsid w:val="00F36689"/>
    <w:rsid w:val="00F36D0C"/>
    <w:rsid w:val="00F415A4"/>
    <w:rsid w:val="00F4162B"/>
    <w:rsid w:val="00F41D7A"/>
    <w:rsid w:val="00F445C5"/>
    <w:rsid w:val="00F45367"/>
    <w:rsid w:val="00F457ED"/>
    <w:rsid w:val="00F47D93"/>
    <w:rsid w:val="00F51439"/>
    <w:rsid w:val="00F515D1"/>
    <w:rsid w:val="00F53278"/>
    <w:rsid w:val="00F533BC"/>
    <w:rsid w:val="00F53434"/>
    <w:rsid w:val="00F53876"/>
    <w:rsid w:val="00F54916"/>
    <w:rsid w:val="00F558E3"/>
    <w:rsid w:val="00F564D7"/>
    <w:rsid w:val="00F60F65"/>
    <w:rsid w:val="00F62AEF"/>
    <w:rsid w:val="00F62B5D"/>
    <w:rsid w:val="00F63746"/>
    <w:rsid w:val="00F637BA"/>
    <w:rsid w:val="00F63A4D"/>
    <w:rsid w:val="00F64442"/>
    <w:rsid w:val="00F64615"/>
    <w:rsid w:val="00F64838"/>
    <w:rsid w:val="00F66467"/>
    <w:rsid w:val="00F66CA8"/>
    <w:rsid w:val="00F71739"/>
    <w:rsid w:val="00F730F1"/>
    <w:rsid w:val="00F74872"/>
    <w:rsid w:val="00F74A54"/>
    <w:rsid w:val="00F757F9"/>
    <w:rsid w:val="00F758D2"/>
    <w:rsid w:val="00F80C2E"/>
    <w:rsid w:val="00F81179"/>
    <w:rsid w:val="00F81B2C"/>
    <w:rsid w:val="00F83113"/>
    <w:rsid w:val="00F84DAD"/>
    <w:rsid w:val="00F84E22"/>
    <w:rsid w:val="00F8691E"/>
    <w:rsid w:val="00F90389"/>
    <w:rsid w:val="00F903D5"/>
    <w:rsid w:val="00F921A6"/>
    <w:rsid w:val="00F929C5"/>
    <w:rsid w:val="00F946B2"/>
    <w:rsid w:val="00F94A27"/>
    <w:rsid w:val="00F951CC"/>
    <w:rsid w:val="00F95267"/>
    <w:rsid w:val="00F95BBF"/>
    <w:rsid w:val="00FA090F"/>
    <w:rsid w:val="00FA0AE0"/>
    <w:rsid w:val="00FA1596"/>
    <w:rsid w:val="00FA2F39"/>
    <w:rsid w:val="00FA37C7"/>
    <w:rsid w:val="00FA3F0F"/>
    <w:rsid w:val="00FA4776"/>
    <w:rsid w:val="00FA7382"/>
    <w:rsid w:val="00FA7E5A"/>
    <w:rsid w:val="00FA7FA5"/>
    <w:rsid w:val="00FB05AC"/>
    <w:rsid w:val="00FB1109"/>
    <w:rsid w:val="00FB1BE9"/>
    <w:rsid w:val="00FB242C"/>
    <w:rsid w:val="00FB2678"/>
    <w:rsid w:val="00FB3CD1"/>
    <w:rsid w:val="00FB54E0"/>
    <w:rsid w:val="00FB6D1D"/>
    <w:rsid w:val="00FB6F54"/>
    <w:rsid w:val="00FC0E23"/>
    <w:rsid w:val="00FC0FB3"/>
    <w:rsid w:val="00FC19B6"/>
    <w:rsid w:val="00FC1F16"/>
    <w:rsid w:val="00FC291A"/>
    <w:rsid w:val="00FC2FC0"/>
    <w:rsid w:val="00FC41B8"/>
    <w:rsid w:val="00FC4BF6"/>
    <w:rsid w:val="00FC569F"/>
    <w:rsid w:val="00FC5CF1"/>
    <w:rsid w:val="00FC652F"/>
    <w:rsid w:val="00FC65A3"/>
    <w:rsid w:val="00FC6CCA"/>
    <w:rsid w:val="00FC7771"/>
    <w:rsid w:val="00FC7843"/>
    <w:rsid w:val="00FD006D"/>
    <w:rsid w:val="00FD0BE0"/>
    <w:rsid w:val="00FD1D19"/>
    <w:rsid w:val="00FD2461"/>
    <w:rsid w:val="00FD2B81"/>
    <w:rsid w:val="00FD3536"/>
    <w:rsid w:val="00FD3548"/>
    <w:rsid w:val="00FD4600"/>
    <w:rsid w:val="00FD4738"/>
    <w:rsid w:val="00FD58C0"/>
    <w:rsid w:val="00FD5BC0"/>
    <w:rsid w:val="00FD7536"/>
    <w:rsid w:val="00FD796D"/>
    <w:rsid w:val="00FD7AB1"/>
    <w:rsid w:val="00FE20FE"/>
    <w:rsid w:val="00FE2AD2"/>
    <w:rsid w:val="00FE3585"/>
    <w:rsid w:val="00FE470F"/>
    <w:rsid w:val="00FE4B5A"/>
    <w:rsid w:val="00FE619C"/>
    <w:rsid w:val="00FE7C09"/>
    <w:rsid w:val="00FF0223"/>
    <w:rsid w:val="00FF0452"/>
    <w:rsid w:val="00FF0F0A"/>
    <w:rsid w:val="00FF1069"/>
    <w:rsid w:val="00FF22D4"/>
    <w:rsid w:val="00FF26B1"/>
    <w:rsid w:val="00FF4102"/>
    <w:rsid w:val="00FF4519"/>
    <w:rsid w:val="00FF4A72"/>
    <w:rsid w:val="00FF5215"/>
    <w:rsid w:val="00FF77F6"/>
    <w:rsid w:val="00FF7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F3F113"/>
  <w15:docId w15:val="{AD72D9BD-6180-4613-AD24-51CF109CB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B03"/>
    <w:pPr>
      <w:spacing w:after="240" w:line="360" w:lineRule="auto"/>
    </w:pPr>
    <w:rPr>
      <w:rFonts w:ascii="Arial" w:hAnsi="Arial"/>
    </w:rPr>
  </w:style>
  <w:style w:type="paragraph" w:styleId="Heading1">
    <w:name w:val="heading 1"/>
    <w:basedOn w:val="1ParaHangingIndent"/>
    <w:next w:val="1Para"/>
    <w:link w:val="Heading1Char"/>
    <w:uiPriority w:val="9"/>
    <w:qFormat/>
    <w:rsid w:val="00ED7266"/>
    <w:pPr>
      <w:keepNext/>
      <w:keepLines/>
      <w:pageBreakBefore/>
      <w:numPr>
        <w:numId w:val="1"/>
      </w:numPr>
      <w:spacing w:before="480" w:after="480" w:line="240" w:lineRule="auto"/>
      <w:outlineLvl w:val="0"/>
    </w:pPr>
    <w:rPr>
      <w:rFonts w:eastAsiaTheme="majorEastAsia" w:cstheme="majorBidi"/>
      <w:b/>
      <w:color w:val="000000" w:themeColor="text1"/>
      <w:sz w:val="34"/>
      <w:szCs w:val="32"/>
    </w:rPr>
  </w:style>
  <w:style w:type="paragraph" w:styleId="Heading2">
    <w:name w:val="heading 2"/>
    <w:basedOn w:val="1ParaFlushLeft"/>
    <w:next w:val="1Para"/>
    <w:link w:val="Heading2Char"/>
    <w:uiPriority w:val="9"/>
    <w:unhideWhenUsed/>
    <w:qFormat/>
    <w:rsid w:val="00F23678"/>
    <w:pPr>
      <w:keepNext/>
      <w:keepLines/>
      <w:numPr>
        <w:ilvl w:val="1"/>
        <w:numId w:val="1"/>
      </w:numPr>
      <w:spacing w:before="360" w:after="360" w:line="240" w:lineRule="auto"/>
      <w:outlineLvl w:val="1"/>
    </w:pPr>
    <w:rPr>
      <w:rFonts w:eastAsiaTheme="majorEastAsia" w:cstheme="majorBidi"/>
      <w:b/>
      <w:color w:val="000000" w:themeColor="text1"/>
      <w:sz w:val="30"/>
      <w:szCs w:val="26"/>
    </w:rPr>
  </w:style>
  <w:style w:type="paragraph" w:styleId="Heading3">
    <w:name w:val="heading 3"/>
    <w:basedOn w:val="Normal"/>
    <w:next w:val="1Para"/>
    <w:link w:val="Heading3Char"/>
    <w:uiPriority w:val="9"/>
    <w:unhideWhenUsed/>
    <w:qFormat/>
    <w:rsid w:val="00F23678"/>
    <w:pPr>
      <w:keepNext/>
      <w:keepLines/>
      <w:numPr>
        <w:ilvl w:val="2"/>
        <w:numId w:val="1"/>
      </w:numPr>
      <w:spacing w:before="360" w:after="360" w:line="240" w:lineRule="auto"/>
      <w:outlineLvl w:val="2"/>
    </w:pPr>
    <w:rPr>
      <w:rFonts w:eastAsiaTheme="majorEastAsia" w:cstheme="majorBidi"/>
      <w:b/>
      <w:color w:val="000000" w:themeColor="text1"/>
      <w:sz w:val="26"/>
      <w:szCs w:val="24"/>
      <w:lang w:val="en-CA"/>
    </w:rPr>
  </w:style>
  <w:style w:type="paragraph" w:styleId="Heading4">
    <w:name w:val="heading 4"/>
    <w:basedOn w:val="Normal"/>
    <w:next w:val="1Para"/>
    <w:link w:val="Heading4Char"/>
    <w:uiPriority w:val="9"/>
    <w:unhideWhenUsed/>
    <w:qFormat/>
    <w:rsid w:val="00456589"/>
    <w:pPr>
      <w:keepNext/>
      <w:keepLines/>
      <w:numPr>
        <w:ilvl w:val="3"/>
        <w:numId w:val="1"/>
      </w:numPr>
      <w:spacing w:line="240" w:lineRule="auto"/>
      <w:outlineLvl w:val="3"/>
    </w:pPr>
    <w:rPr>
      <w:rFonts w:eastAsiaTheme="majorEastAsia" w:cstheme="majorBidi"/>
      <w:b/>
      <w:i/>
      <w:iCs/>
      <w:color w:val="000000" w:themeColor="text1"/>
      <w:sz w:val="24"/>
    </w:rPr>
  </w:style>
  <w:style w:type="paragraph" w:styleId="Heading5">
    <w:name w:val="heading 5"/>
    <w:basedOn w:val="Normal"/>
    <w:next w:val="1Para"/>
    <w:link w:val="Heading5Char"/>
    <w:uiPriority w:val="9"/>
    <w:unhideWhenUsed/>
    <w:qFormat/>
    <w:rsid w:val="00456589"/>
    <w:pPr>
      <w:keepNext/>
      <w:keepLines/>
      <w:numPr>
        <w:ilvl w:val="4"/>
        <w:numId w:val="1"/>
      </w:numPr>
      <w:spacing w:line="240" w:lineRule="auto"/>
      <w:outlineLvl w:val="4"/>
    </w:pPr>
    <w:rPr>
      <w:rFonts w:eastAsiaTheme="majorEastAsia" w:cstheme="majorBidi"/>
      <w:b/>
      <w:color w:val="000000" w:themeColor="text1"/>
    </w:rPr>
  </w:style>
  <w:style w:type="paragraph" w:styleId="Heading6">
    <w:name w:val="heading 6"/>
    <w:basedOn w:val="Normal"/>
    <w:next w:val="Normal"/>
    <w:link w:val="Heading6Char"/>
    <w:uiPriority w:val="9"/>
    <w:semiHidden/>
    <w:unhideWhenUsed/>
    <w:qFormat/>
    <w:rsid w:val="00E10BCA"/>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10BCA"/>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10BC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10BC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ParaFlushLeft">
    <w:name w:val="1_Para_FlushLeft"/>
    <w:basedOn w:val="Normal"/>
    <w:next w:val="1Para"/>
    <w:qFormat/>
    <w:rsid w:val="00006D16"/>
    <w:pPr>
      <w:spacing w:before="120"/>
    </w:pPr>
    <w:rPr>
      <w:lang w:val="en-CA"/>
    </w:rPr>
  </w:style>
  <w:style w:type="paragraph" w:customStyle="1" w:styleId="1Para">
    <w:name w:val="1_Para"/>
    <w:basedOn w:val="1ParaFlushLeft"/>
    <w:qFormat/>
    <w:rsid w:val="00006D16"/>
    <w:pPr>
      <w:ind w:firstLine="720"/>
    </w:pPr>
  </w:style>
  <w:style w:type="paragraph" w:customStyle="1" w:styleId="1ParaHangingIndent">
    <w:name w:val="1_Para_HangingIndent"/>
    <w:basedOn w:val="1ParaFlushLeft"/>
    <w:next w:val="1Para"/>
    <w:qFormat/>
    <w:rsid w:val="009C4E78"/>
    <w:pPr>
      <w:ind w:left="720" w:hanging="720"/>
    </w:pPr>
  </w:style>
  <w:style w:type="paragraph" w:customStyle="1" w:styleId="9TitlePageTitle">
    <w:name w:val="9_TitlePage_Title"/>
    <w:basedOn w:val="Normal"/>
    <w:qFormat/>
    <w:rsid w:val="00A542EF"/>
    <w:pPr>
      <w:spacing w:before="840" w:after="0"/>
      <w:jc w:val="center"/>
    </w:pPr>
    <w:rPr>
      <w:b/>
      <w:sz w:val="34"/>
      <w:szCs w:val="34"/>
    </w:rPr>
  </w:style>
  <w:style w:type="character" w:styleId="Emphasis">
    <w:name w:val="Emphasis"/>
    <w:basedOn w:val="DefaultParagraphFont"/>
    <w:uiPriority w:val="20"/>
    <w:qFormat/>
    <w:rsid w:val="000C0A80"/>
    <w:rPr>
      <w:i/>
      <w:iCs/>
    </w:rPr>
  </w:style>
  <w:style w:type="paragraph" w:customStyle="1" w:styleId="9TitlePageText">
    <w:name w:val="9_TitlePage_Text"/>
    <w:basedOn w:val="Normal"/>
    <w:next w:val="1Para"/>
    <w:qFormat/>
    <w:rsid w:val="000B4421"/>
    <w:pPr>
      <w:spacing w:before="360" w:after="360"/>
      <w:jc w:val="center"/>
    </w:pPr>
    <w:rPr>
      <w:sz w:val="24"/>
    </w:rPr>
  </w:style>
  <w:style w:type="character" w:customStyle="1" w:styleId="Heading1Char">
    <w:name w:val="Heading 1 Char"/>
    <w:basedOn w:val="DefaultParagraphFont"/>
    <w:link w:val="Heading1"/>
    <w:uiPriority w:val="9"/>
    <w:rsid w:val="00ED7266"/>
    <w:rPr>
      <w:rFonts w:ascii="Arial" w:eastAsiaTheme="majorEastAsia" w:hAnsi="Arial" w:cstheme="majorBidi"/>
      <w:b/>
      <w:color w:val="000000" w:themeColor="text1"/>
      <w:sz w:val="34"/>
      <w:szCs w:val="32"/>
      <w:lang w:val="en-CA"/>
    </w:rPr>
  </w:style>
  <w:style w:type="character" w:customStyle="1" w:styleId="Heading2Char">
    <w:name w:val="Heading 2 Char"/>
    <w:basedOn w:val="DefaultParagraphFont"/>
    <w:link w:val="Heading2"/>
    <w:uiPriority w:val="9"/>
    <w:rsid w:val="00F23678"/>
    <w:rPr>
      <w:rFonts w:ascii="Arial" w:eastAsiaTheme="majorEastAsia" w:hAnsi="Arial" w:cstheme="majorBidi"/>
      <w:b/>
      <w:color w:val="000000" w:themeColor="text1"/>
      <w:sz w:val="30"/>
      <w:szCs w:val="26"/>
      <w:lang w:val="en-CA"/>
    </w:rPr>
  </w:style>
  <w:style w:type="paragraph" w:customStyle="1" w:styleId="Heading1Preliminary">
    <w:name w:val="Heading 1_Preliminary"/>
    <w:basedOn w:val="Heading2"/>
    <w:next w:val="1Para"/>
    <w:qFormat/>
    <w:rsid w:val="00ED7266"/>
    <w:pPr>
      <w:pageBreakBefore/>
      <w:numPr>
        <w:ilvl w:val="0"/>
        <w:numId w:val="0"/>
      </w:numPr>
      <w:spacing w:before="600"/>
    </w:pPr>
  </w:style>
  <w:style w:type="paragraph" w:customStyle="1" w:styleId="Heading1NoNumber">
    <w:name w:val="Heading 1_NoNumber"/>
    <w:basedOn w:val="1ParaFlushLeft"/>
    <w:next w:val="1Para"/>
    <w:qFormat/>
    <w:rsid w:val="00162844"/>
    <w:pPr>
      <w:pageBreakBefore/>
      <w:spacing w:after="480" w:line="240" w:lineRule="auto"/>
      <w:outlineLvl w:val="0"/>
    </w:pPr>
    <w:rPr>
      <w:b/>
      <w:sz w:val="34"/>
    </w:rPr>
  </w:style>
  <w:style w:type="paragraph" w:customStyle="1" w:styleId="Heading2NoNumber">
    <w:name w:val="Heading 2_NoNumber"/>
    <w:basedOn w:val="Heading2"/>
    <w:next w:val="1Para"/>
    <w:qFormat/>
    <w:rsid w:val="00162844"/>
    <w:pPr>
      <w:numPr>
        <w:ilvl w:val="0"/>
        <w:numId w:val="0"/>
      </w:numPr>
    </w:pPr>
  </w:style>
  <w:style w:type="character" w:customStyle="1" w:styleId="Heading3Char">
    <w:name w:val="Heading 3 Char"/>
    <w:basedOn w:val="DefaultParagraphFont"/>
    <w:link w:val="Heading3"/>
    <w:uiPriority w:val="9"/>
    <w:rsid w:val="00F23678"/>
    <w:rPr>
      <w:rFonts w:ascii="Arial" w:eastAsiaTheme="majorEastAsia" w:hAnsi="Arial" w:cstheme="majorBidi"/>
      <w:b/>
      <w:color w:val="000000" w:themeColor="text1"/>
      <w:sz w:val="26"/>
      <w:szCs w:val="24"/>
      <w:lang w:val="en-CA"/>
    </w:rPr>
  </w:style>
  <w:style w:type="paragraph" w:customStyle="1" w:styleId="Heading3NoNumber">
    <w:name w:val="Heading 3_NoNumber"/>
    <w:basedOn w:val="Heading3"/>
    <w:next w:val="1Para"/>
    <w:qFormat/>
    <w:rsid w:val="00063D3F"/>
    <w:pPr>
      <w:numPr>
        <w:ilvl w:val="0"/>
        <w:numId w:val="0"/>
      </w:numPr>
    </w:pPr>
  </w:style>
  <w:style w:type="paragraph" w:styleId="TOC2">
    <w:name w:val="toc 2"/>
    <w:basedOn w:val="Normal"/>
    <w:next w:val="Normal"/>
    <w:autoRedefine/>
    <w:uiPriority w:val="39"/>
    <w:unhideWhenUsed/>
    <w:qFormat/>
    <w:rsid w:val="00E92C0F"/>
    <w:pPr>
      <w:tabs>
        <w:tab w:val="right" w:leader="dot" w:pos="8630"/>
      </w:tabs>
      <w:spacing w:before="40" w:after="0" w:line="240" w:lineRule="auto"/>
    </w:pPr>
    <w:rPr>
      <w:bCs/>
      <w:szCs w:val="20"/>
    </w:rPr>
  </w:style>
  <w:style w:type="paragraph" w:styleId="TOC1">
    <w:name w:val="toc 1"/>
    <w:basedOn w:val="Normal"/>
    <w:next w:val="Normal"/>
    <w:autoRedefine/>
    <w:uiPriority w:val="39"/>
    <w:unhideWhenUsed/>
    <w:qFormat/>
    <w:rsid w:val="00117B75"/>
    <w:pPr>
      <w:spacing w:before="240" w:after="0" w:line="240" w:lineRule="auto"/>
      <w:ind w:left="605" w:hanging="605"/>
    </w:pPr>
    <w:rPr>
      <w:b/>
      <w:bCs/>
      <w:szCs w:val="24"/>
    </w:rPr>
  </w:style>
  <w:style w:type="paragraph" w:styleId="TOC3">
    <w:name w:val="toc 3"/>
    <w:basedOn w:val="Normal"/>
    <w:next w:val="Normal"/>
    <w:autoRedefine/>
    <w:uiPriority w:val="39"/>
    <w:unhideWhenUsed/>
    <w:qFormat/>
    <w:rsid w:val="00E92C0F"/>
    <w:pPr>
      <w:spacing w:before="40" w:after="0" w:line="240" w:lineRule="auto"/>
      <w:ind w:left="216"/>
    </w:pPr>
    <w:rPr>
      <w:szCs w:val="20"/>
    </w:rPr>
  </w:style>
  <w:style w:type="character" w:styleId="Hyperlink">
    <w:name w:val="Hyperlink"/>
    <w:basedOn w:val="DefaultParagraphFont"/>
    <w:uiPriority w:val="99"/>
    <w:unhideWhenUsed/>
    <w:rsid w:val="00A542EF"/>
    <w:rPr>
      <w:color w:val="0563C1" w:themeColor="hyperlink"/>
      <w:u w:val="single"/>
    </w:rPr>
  </w:style>
  <w:style w:type="paragraph" w:styleId="Header">
    <w:name w:val="header"/>
    <w:basedOn w:val="Normal"/>
    <w:link w:val="HeaderChar"/>
    <w:uiPriority w:val="99"/>
    <w:unhideWhenUsed/>
    <w:rsid w:val="00A542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42EF"/>
    <w:rPr>
      <w:rFonts w:ascii="Arial" w:hAnsi="Arial"/>
    </w:rPr>
  </w:style>
  <w:style w:type="paragraph" w:styleId="Footer">
    <w:name w:val="footer"/>
    <w:basedOn w:val="Normal"/>
    <w:link w:val="FooterChar"/>
    <w:uiPriority w:val="99"/>
    <w:unhideWhenUsed/>
    <w:rsid w:val="00A542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42EF"/>
    <w:rPr>
      <w:rFonts w:ascii="Arial" w:hAnsi="Arial"/>
    </w:rPr>
  </w:style>
  <w:style w:type="character" w:customStyle="1" w:styleId="Heading4Char">
    <w:name w:val="Heading 4 Char"/>
    <w:basedOn w:val="DefaultParagraphFont"/>
    <w:link w:val="Heading4"/>
    <w:uiPriority w:val="9"/>
    <w:rsid w:val="00456589"/>
    <w:rPr>
      <w:rFonts w:ascii="Arial" w:eastAsiaTheme="majorEastAsia" w:hAnsi="Arial" w:cstheme="majorBidi"/>
      <w:b/>
      <w:i/>
      <w:iCs/>
      <w:color w:val="000000" w:themeColor="text1"/>
      <w:sz w:val="24"/>
    </w:rPr>
  </w:style>
  <w:style w:type="character" w:customStyle="1" w:styleId="Heading5Char">
    <w:name w:val="Heading 5 Char"/>
    <w:basedOn w:val="DefaultParagraphFont"/>
    <w:link w:val="Heading5"/>
    <w:uiPriority w:val="9"/>
    <w:rsid w:val="00456589"/>
    <w:rPr>
      <w:rFonts w:ascii="Arial" w:eastAsiaTheme="majorEastAsia" w:hAnsi="Arial" w:cstheme="majorBidi"/>
      <w:b/>
      <w:color w:val="000000" w:themeColor="text1"/>
    </w:rPr>
  </w:style>
  <w:style w:type="paragraph" w:styleId="TOC4">
    <w:name w:val="toc 4"/>
    <w:basedOn w:val="Normal"/>
    <w:next w:val="Normal"/>
    <w:autoRedefine/>
    <w:uiPriority w:val="39"/>
    <w:unhideWhenUsed/>
    <w:rsid w:val="00E92C0F"/>
    <w:pPr>
      <w:spacing w:before="40" w:after="0" w:line="240" w:lineRule="auto"/>
      <w:ind w:left="446"/>
    </w:pPr>
    <w:rPr>
      <w:szCs w:val="20"/>
    </w:rPr>
  </w:style>
  <w:style w:type="paragraph" w:customStyle="1" w:styleId="3FigureNoCaptionOrNote">
    <w:name w:val="3_Figure_NoCaptionOrNote"/>
    <w:basedOn w:val="Normal"/>
    <w:next w:val="1Para"/>
    <w:qFormat/>
    <w:rsid w:val="00397726"/>
    <w:pPr>
      <w:spacing w:before="120" w:after="480" w:line="240" w:lineRule="auto"/>
      <w:jc w:val="center"/>
    </w:pPr>
    <w:rPr>
      <w:noProof/>
    </w:rPr>
  </w:style>
  <w:style w:type="paragraph" w:customStyle="1" w:styleId="3CaptionAbove">
    <w:name w:val="3_CaptionAbove"/>
    <w:basedOn w:val="Normal"/>
    <w:qFormat/>
    <w:rsid w:val="00E77994"/>
    <w:pPr>
      <w:keepNext/>
      <w:keepLines/>
      <w:spacing w:before="240" w:after="120" w:line="240" w:lineRule="auto"/>
      <w:ind w:left="1440" w:hanging="1440"/>
    </w:pPr>
    <w:rPr>
      <w:b/>
      <w:noProof/>
    </w:rPr>
  </w:style>
  <w:style w:type="paragraph" w:styleId="TableofFigures">
    <w:name w:val="table of figures"/>
    <w:basedOn w:val="Normal"/>
    <w:next w:val="Normal"/>
    <w:uiPriority w:val="99"/>
    <w:unhideWhenUsed/>
    <w:rsid w:val="008E242A"/>
    <w:pPr>
      <w:spacing w:before="80" w:after="0" w:line="240" w:lineRule="auto"/>
      <w:ind w:left="1440" w:hanging="1440"/>
    </w:pPr>
  </w:style>
  <w:style w:type="character" w:customStyle="1" w:styleId="Heading6Char">
    <w:name w:val="Heading 6 Char"/>
    <w:basedOn w:val="DefaultParagraphFont"/>
    <w:link w:val="Heading6"/>
    <w:uiPriority w:val="9"/>
    <w:semiHidden/>
    <w:rsid w:val="00E10BC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E10BC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E10BC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10BCA"/>
    <w:rPr>
      <w:rFonts w:asciiTheme="majorHAnsi" w:eastAsiaTheme="majorEastAsia" w:hAnsiTheme="majorHAnsi" w:cstheme="majorBidi"/>
      <w:i/>
      <w:iCs/>
      <w:color w:val="272727" w:themeColor="text1" w:themeTint="D8"/>
      <w:sz w:val="21"/>
      <w:szCs w:val="21"/>
    </w:rPr>
  </w:style>
  <w:style w:type="paragraph" w:customStyle="1" w:styleId="2BlockQuote">
    <w:name w:val="2_BlockQuote"/>
    <w:basedOn w:val="Normal"/>
    <w:next w:val="1Para"/>
    <w:qFormat/>
    <w:rsid w:val="00B61F81"/>
    <w:pPr>
      <w:spacing w:before="40" w:line="240" w:lineRule="auto"/>
      <w:ind w:left="720" w:right="720"/>
      <w:jc w:val="both"/>
    </w:pPr>
  </w:style>
  <w:style w:type="paragraph" w:customStyle="1" w:styleId="3CaptionBelow">
    <w:name w:val="3_CaptionBelow"/>
    <w:basedOn w:val="3CaptionAbove"/>
    <w:next w:val="1Para"/>
    <w:qFormat/>
    <w:rsid w:val="00F141C1"/>
    <w:pPr>
      <w:keepNext w:val="0"/>
      <w:spacing w:before="0" w:after="240"/>
    </w:pPr>
  </w:style>
  <w:style w:type="paragraph" w:customStyle="1" w:styleId="3TableData">
    <w:name w:val="3_TableData"/>
    <w:basedOn w:val="Normal"/>
    <w:qFormat/>
    <w:rsid w:val="000B56F9"/>
    <w:pPr>
      <w:keepLines/>
      <w:spacing w:after="0" w:line="240" w:lineRule="auto"/>
    </w:pPr>
    <w:rPr>
      <w:rFonts w:ascii="Arial Narrow" w:hAnsi="Arial Narrow"/>
    </w:rPr>
  </w:style>
  <w:style w:type="paragraph" w:customStyle="1" w:styleId="1ParaNoSpace">
    <w:name w:val="1_Para_NoSpace"/>
    <w:basedOn w:val="1ParaFlushLeft"/>
    <w:next w:val="1Para"/>
    <w:qFormat/>
    <w:rsid w:val="009C4E78"/>
    <w:pPr>
      <w:spacing w:after="0" w:line="240" w:lineRule="auto"/>
    </w:pPr>
    <w:rPr>
      <w:rFonts w:eastAsia="Calibri" w:cs="Arial"/>
    </w:rPr>
  </w:style>
  <w:style w:type="paragraph" w:customStyle="1" w:styleId="3TableHead">
    <w:name w:val="3_TableHead"/>
    <w:basedOn w:val="3TableData"/>
    <w:qFormat/>
    <w:rsid w:val="00517F10"/>
    <w:rPr>
      <w:b/>
    </w:rPr>
  </w:style>
  <w:style w:type="paragraph" w:customStyle="1" w:styleId="2ParticipantQuote">
    <w:name w:val="2_ParticipantQuote"/>
    <w:basedOn w:val="2BlockQuote"/>
    <w:qFormat/>
    <w:rsid w:val="004B39F9"/>
    <w:rPr>
      <w:rFonts w:ascii="Verdana" w:hAnsi="Verdana"/>
      <w:iCs/>
      <w:color w:val="000000" w:themeColor="text1"/>
      <w:sz w:val="20"/>
    </w:rPr>
  </w:style>
  <w:style w:type="paragraph" w:customStyle="1" w:styleId="2QuestionAnswer">
    <w:name w:val="2_QuestionAnswer"/>
    <w:basedOn w:val="2BlockQuote"/>
    <w:next w:val="1Para"/>
    <w:qFormat/>
    <w:rsid w:val="00D32BBB"/>
    <w:pPr>
      <w:ind w:left="1584" w:hanging="864"/>
    </w:pPr>
    <w:rPr>
      <w:rFonts w:ascii="Verdana" w:hAnsi="Verdana"/>
      <w:sz w:val="20"/>
    </w:rPr>
  </w:style>
  <w:style w:type="paragraph" w:customStyle="1" w:styleId="3Figure">
    <w:name w:val="3_Figure"/>
    <w:basedOn w:val="3FigureNoCaptionOrNote"/>
    <w:next w:val="3CaptionBelow"/>
    <w:qFormat/>
    <w:rsid w:val="00F141C1"/>
    <w:pPr>
      <w:keepNext/>
      <w:keepLines/>
      <w:spacing w:after="120"/>
    </w:pPr>
  </w:style>
  <w:style w:type="paragraph" w:customStyle="1" w:styleId="2Epigraph">
    <w:name w:val="2_Epigraph"/>
    <w:basedOn w:val="2BlockQuote"/>
    <w:qFormat/>
    <w:rsid w:val="008D70D8"/>
    <w:pPr>
      <w:jc w:val="left"/>
    </w:pPr>
    <w:rPr>
      <w:i/>
    </w:rPr>
  </w:style>
  <w:style w:type="paragraph" w:customStyle="1" w:styleId="2ListManualNumbering">
    <w:name w:val="2_List_ManualNumbering"/>
    <w:basedOn w:val="Normal"/>
    <w:uiPriority w:val="99"/>
    <w:rsid w:val="005D6CF6"/>
    <w:pPr>
      <w:tabs>
        <w:tab w:val="left" w:pos="1080"/>
        <w:tab w:val="right" w:pos="7920"/>
      </w:tabs>
      <w:spacing w:before="120" w:line="240" w:lineRule="auto"/>
      <w:ind w:left="1080" w:right="720" w:hanging="360"/>
    </w:pPr>
    <w:rPr>
      <w:rFonts w:eastAsia="Calibri" w:cs="Arial"/>
      <w:lang w:val="en-CA"/>
    </w:rPr>
  </w:style>
  <w:style w:type="paragraph" w:customStyle="1" w:styleId="2Bullet">
    <w:name w:val="2_Bullet"/>
    <w:basedOn w:val="Normal"/>
    <w:uiPriority w:val="99"/>
    <w:rsid w:val="005D6CF6"/>
    <w:pPr>
      <w:numPr>
        <w:numId w:val="2"/>
      </w:numPr>
      <w:tabs>
        <w:tab w:val="left" w:pos="990"/>
        <w:tab w:val="right" w:pos="8640"/>
      </w:tabs>
      <w:spacing w:before="120" w:line="240" w:lineRule="auto"/>
      <w:ind w:left="994" w:hanging="274"/>
    </w:pPr>
    <w:rPr>
      <w:rFonts w:eastAsia="Calibri" w:cs="Arial"/>
      <w:lang w:val="en-CA"/>
    </w:rPr>
  </w:style>
  <w:style w:type="paragraph" w:customStyle="1" w:styleId="2Poem">
    <w:name w:val="2_Poem"/>
    <w:basedOn w:val="Normal"/>
    <w:qFormat/>
    <w:rsid w:val="00B552EA"/>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right" w:pos="7920"/>
      </w:tabs>
      <w:spacing w:line="240" w:lineRule="auto"/>
      <w:ind w:left="720"/>
    </w:pPr>
    <w:rPr>
      <w:rFonts w:eastAsia="Calibri" w:cs="Arial"/>
    </w:rPr>
  </w:style>
  <w:style w:type="paragraph" w:customStyle="1" w:styleId="3CaptionBelowwithNote">
    <w:name w:val="3_CaptionBelow_withNote"/>
    <w:basedOn w:val="3CaptionBelow"/>
    <w:next w:val="3FigureNote"/>
    <w:qFormat/>
    <w:rsid w:val="005B70F7"/>
    <w:pPr>
      <w:keepNext/>
      <w:spacing w:after="0"/>
    </w:pPr>
  </w:style>
  <w:style w:type="paragraph" w:customStyle="1" w:styleId="3TableDataCentre">
    <w:name w:val="3_TableData_Centre"/>
    <w:basedOn w:val="3TableData"/>
    <w:qFormat/>
    <w:rsid w:val="00F141C1"/>
    <w:pPr>
      <w:jc w:val="center"/>
    </w:pPr>
  </w:style>
  <w:style w:type="paragraph" w:customStyle="1" w:styleId="3TableDataRight">
    <w:name w:val="3_TableData_Right"/>
    <w:basedOn w:val="3TableData"/>
    <w:qFormat/>
    <w:rsid w:val="00F141C1"/>
    <w:pPr>
      <w:jc w:val="right"/>
    </w:pPr>
  </w:style>
  <w:style w:type="paragraph" w:customStyle="1" w:styleId="3TableHeadCentre">
    <w:name w:val="3_TableHead_Centre"/>
    <w:basedOn w:val="3TableHead"/>
    <w:qFormat/>
    <w:rsid w:val="009C4E78"/>
    <w:pPr>
      <w:jc w:val="center"/>
    </w:pPr>
  </w:style>
  <w:style w:type="paragraph" w:customStyle="1" w:styleId="3TableHeadRight">
    <w:name w:val="3_TableHead_Right"/>
    <w:basedOn w:val="3TableHead"/>
    <w:qFormat/>
    <w:rsid w:val="009C4E78"/>
    <w:pPr>
      <w:jc w:val="right"/>
    </w:pPr>
  </w:style>
  <w:style w:type="paragraph" w:customStyle="1" w:styleId="3FigureNote">
    <w:name w:val="3_FigureNote"/>
    <w:basedOn w:val="Normal"/>
    <w:next w:val="1Para"/>
    <w:qFormat/>
    <w:rsid w:val="00E77994"/>
    <w:pPr>
      <w:spacing w:after="360" w:line="240" w:lineRule="auto"/>
    </w:pPr>
    <w:rPr>
      <w:sz w:val="20"/>
    </w:rPr>
  </w:style>
  <w:style w:type="paragraph" w:customStyle="1" w:styleId="5Ref">
    <w:name w:val="5_Ref"/>
    <w:basedOn w:val="Normal"/>
    <w:uiPriority w:val="99"/>
    <w:rsid w:val="00BE7C5F"/>
    <w:pPr>
      <w:keepLines/>
      <w:spacing w:before="300" w:after="120" w:line="240" w:lineRule="auto"/>
      <w:ind w:left="720" w:hanging="720"/>
    </w:pPr>
    <w:rPr>
      <w:rFonts w:eastAsia="Calibri" w:cs="Arial"/>
      <w:lang w:val="en-CA"/>
    </w:rPr>
  </w:style>
  <w:style w:type="paragraph" w:customStyle="1" w:styleId="3TableNote">
    <w:name w:val="3_TableNote"/>
    <w:basedOn w:val="Normal"/>
    <w:qFormat/>
    <w:rsid w:val="00E77994"/>
    <w:pPr>
      <w:spacing w:after="360" w:line="240" w:lineRule="auto"/>
    </w:pPr>
    <w:rPr>
      <w:rFonts w:ascii="Arial Narrow" w:hAnsi="Arial Narrow"/>
      <w:sz w:val="20"/>
    </w:rPr>
  </w:style>
  <w:style w:type="paragraph" w:customStyle="1" w:styleId="5RefAmerAntiqAuthor">
    <w:name w:val="5_Ref_AmerAntiq_Author"/>
    <w:basedOn w:val="Normal"/>
    <w:next w:val="5RefAmerAntiqWork"/>
    <w:qFormat/>
    <w:rsid w:val="00BE7C5F"/>
    <w:pPr>
      <w:keepNext/>
      <w:keepLines/>
      <w:spacing w:before="300" w:line="240" w:lineRule="auto"/>
    </w:pPr>
    <w:rPr>
      <w:rFonts w:eastAsia="Calibri" w:cs="Arial"/>
      <w:lang w:val="en-CA"/>
    </w:rPr>
  </w:style>
  <w:style w:type="paragraph" w:customStyle="1" w:styleId="5RefAmerAntiqWork">
    <w:name w:val="5_Ref_AmerAntiq_Work"/>
    <w:basedOn w:val="5RefAmerAntiqAuthor"/>
    <w:qFormat/>
    <w:rsid w:val="00BE7C5F"/>
    <w:pPr>
      <w:keepNext w:val="0"/>
      <w:tabs>
        <w:tab w:val="left" w:pos="1080"/>
      </w:tabs>
      <w:spacing w:before="0"/>
      <w:ind w:left="720" w:hanging="360"/>
    </w:pPr>
  </w:style>
  <w:style w:type="character" w:styleId="CommentReference">
    <w:name w:val="annotation reference"/>
    <w:basedOn w:val="DefaultParagraphFont"/>
    <w:uiPriority w:val="99"/>
    <w:semiHidden/>
    <w:unhideWhenUsed/>
    <w:rsid w:val="00B64FF2"/>
    <w:rPr>
      <w:sz w:val="16"/>
      <w:szCs w:val="16"/>
    </w:rPr>
  </w:style>
  <w:style w:type="paragraph" w:styleId="CommentText">
    <w:name w:val="annotation text"/>
    <w:basedOn w:val="Normal"/>
    <w:link w:val="CommentTextChar"/>
    <w:uiPriority w:val="99"/>
    <w:unhideWhenUsed/>
    <w:rsid w:val="00B64FF2"/>
    <w:pPr>
      <w:spacing w:line="240" w:lineRule="auto"/>
    </w:pPr>
    <w:rPr>
      <w:sz w:val="20"/>
      <w:szCs w:val="20"/>
    </w:rPr>
  </w:style>
  <w:style w:type="character" w:customStyle="1" w:styleId="CommentTextChar">
    <w:name w:val="Comment Text Char"/>
    <w:basedOn w:val="DefaultParagraphFont"/>
    <w:link w:val="CommentText"/>
    <w:uiPriority w:val="99"/>
    <w:rsid w:val="00B64FF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B64FF2"/>
    <w:rPr>
      <w:b/>
      <w:bCs/>
    </w:rPr>
  </w:style>
  <w:style w:type="character" w:customStyle="1" w:styleId="CommentSubjectChar">
    <w:name w:val="Comment Subject Char"/>
    <w:basedOn w:val="CommentTextChar"/>
    <w:link w:val="CommentSubject"/>
    <w:uiPriority w:val="99"/>
    <w:semiHidden/>
    <w:rsid w:val="00B64FF2"/>
    <w:rPr>
      <w:rFonts w:ascii="Arial" w:hAnsi="Arial"/>
      <w:b/>
      <w:bCs/>
      <w:sz w:val="20"/>
      <w:szCs w:val="20"/>
    </w:rPr>
  </w:style>
  <w:style w:type="paragraph" w:styleId="BalloonText">
    <w:name w:val="Balloon Text"/>
    <w:basedOn w:val="Normal"/>
    <w:link w:val="BalloonTextChar"/>
    <w:uiPriority w:val="99"/>
    <w:semiHidden/>
    <w:unhideWhenUsed/>
    <w:rsid w:val="00B64F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4FF2"/>
    <w:rPr>
      <w:rFonts w:ascii="Segoe UI" w:hAnsi="Segoe UI" w:cs="Segoe UI"/>
      <w:sz w:val="18"/>
      <w:szCs w:val="18"/>
    </w:rPr>
  </w:style>
  <w:style w:type="table" w:styleId="TableGrid">
    <w:name w:val="Table Grid"/>
    <w:basedOn w:val="TableNormal"/>
    <w:uiPriority w:val="59"/>
    <w:rsid w:val="00646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141CE"/>
    <w:pPr>
      <w:spacing w:after="200" w:line="240" w:lineRule="auto"/>
    </w:pPr>
    <w:rPr>
      <w:i/>
      <w:iCs/>
      <w:color w:val="44546A" w:themeColor="text2"/>
      <w:sz w:val="18"/>
      <w:szCs w:val="18"/>
    </w:rPr>
  </w:style>
  <w:style w:type="numbering" w:customStyle="1" w:styleId="NoList1">
    <w:name w:val="No List1"/>
    <w:next w:val="NoList"/>
    <w:uiPriority w:val="99"/>
    <w:semiHidden/>
    <w:unhideWhenUsed/>
    <w:rsid w:val="004F6AC5"/>
  </w:style>
  <w:style w:type="paragraph" w:styleId="ListParagraph">
    <w:name w:val="List Paragraph"/>
    <w:basedOn w:val="Normal"/>
    <w:uiPriority w:val="34"/>
    <w:qFormat/>
    <w:rsid w:val="004F6AC5"/>
    <w:pPr>
      <w:spacing w:before="100" w:after="100" w:line="240" w:lineRule="auto"/>
      <w:ind w:left="720"/>
      <w:contextualSpacing/>
      <w:jc w:val="both"/>
    </w:pPr>
    <w:rPr>
      <w:rFonts w:ascii="Calibri" w:hAnsi="Calibri"/>
    </w:rPr>
  </w:style>
  <w:style w:type="paragraph" w:customStyle="1" w:styleId="Default">
    <w:name w:val="Default"/>
    <w:rsid w:val="004F6AC5"/>
    <w:pPr>
      <w:autoSpaceDE w:val="0"/>
      <w:autoSpaceDN w:val="0"/>
      <w:adjustRightInd w:val="0"/>
      <w:spacing w:before="100" w:after="0" w:line="240" w:lineRule="auto"/>
      <w:jc w:val="both"/>
    </w:pPr>
    <w:rPr>
      <w:rFonts w:ascii="Arial" w:hAnsi="Arial" w:cs="Arial"/>
      <w:color w:val="000000"/>
      <w:sz w:val="24"/>
      <w:szCs w:val="24"/>
    </w:rPr>
  </w:style>
  <w:style w:type="paragraph" w:styleId="NormalWeb">
    <w:name w:val="Normal (Web)"/>
    <w:basedOn w:val="Normal"/>
    <w:uiPriority w:val="99"/>
    <w:unhideWhenUsed/>
    <w:rsid w:val="004F6AC5"/>
    <w:pPr>
      <w:spacing w:before="100" w:beforeAutospacing="1" w:after="100" w:afterAutospacing="1" w:line="240" w:lineRule="auto"/>
      <w:jc w:val="both"/>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4F6AC5"/>
    <w:rPr>
      <w:color w:val="808080"/>
    </w:rPr>
  </w:style>
  <w:style w:type="paragraph" w:styleId="TOCHeading">
    <w:name w:val="TOC Heading"/>
    <w:basedOn w:val="Heading1"/>
    <w:next w:val="Normal"/>
    <w:uiPriority w:val="39"/>
    <w:unhideWhenUsed/>
    <w:qFormat/>
    <w:rsid w:val="004F6AC5"/>
    <w:pPr>
      <w:pageBreakBefore w:val="0"/>
      <w:numPr>
        <w:numId w:val="0"/>
      </w:numPr>
      <w:spacing w:after="0" w:line="276" w:lineRule="auto"/>
      <w:outlineLvl w:val="9"/>
    </w:pPr>
    <w:rPr>
      <w:rFonts w:ascii="Cambria" w:hAnsi="Cambria"/>
      <w:bCs/>
      <w:color w:val="365F91"/>
      <w:sz w:val="28"/>
      <w:szCs w:val="28"/>
      <w:lang w:val="en-US" w:eastAsia="ja-JP"/>
    </w:rPr>
  </w:style>
  <w:style w:type="character" w:customStyle="1" w:styleId="FollowedHyperlink1">
    <w:name w:val="FollowedHyperlink1"/>
    <w:basedOn w:val="DefaultParagraphFont"/>
    <w:uiPriority w:val="99"/>
    <w:semiHidden/>
    <w:unhideWhenUsed/>
    <w:rsid w:val="004F6AC5"/>
    <w:rPr>
      <w:color w:val="800080"/>
      <w:u w:val="single"/>
    </w:rPr>
  </w:style>
  <w:style w:type="paragraph" w:styleId="EndnoteText">
    <w:name w:val="endnote text"/>
    <w:basedOn w:val="Normal"/>
    <w:link w:val="EndnoteTextChar"/>
    <w:uiPriority w:val="99"/>
    <w:unhideWhenUsed/>
    <w:rsid w:val="004F6AC5"/>
    <w:pPr>
      <w:spacing w:before="100" w:after="0" w:line="240" w:lineRule="auto"/>
      <w:jc w:val="both"/>
    </w:pPr>
    <w:rPr>
      <w:rFonts w:ascii="Calibri" w:hAnsi="Calibri"/>
      <w:sz w:val="20"/>
      <w:szCs w:val="20"/>
    </w:rPr>
  </w:style>
  <w:style w:type="character" w:customStyle="1" w:styleId="EndnoteTextChar">
    <w:name w:val="Endnote Text Char"/>
    <w:basedOn w:val="DefaultParagraphFont"/>
    <w:link w:val="EndnoteText"/>
    <w:uiPriority w:val="99"/>
    <w:rsid w:val="004F6AC5"/>
    <w:rPr>
      <w:rFonts w:ascii="Calibri" w:hAnsi="Calibri"/>
      <w:sz w:val="20"/>
      <w:szCs w:val="20"/>
    </w:rPr>
  </w:style>
  <w:style w:type="character" w:styleId="EndnoteReference">
    <w:name w:val="endnote reference"/>
    <w:basedOn w:val="DefaultParagraphFont"/>
    <w:uiPriority w:val="99"/>
    <w:semiHidden/>
    <w:unhideWhenUsed/>
    <w:rsid w:val="004F6AC5"/>
    <w:rPr>
      <w:vertAlign w:val="superscript"/>
    </w:rPr>
  </w:style>
  <w:style w:type="paragraph" w:styleId="FootnoteText">
    <w:name w:val="footnote text"/>
    <w:basedOn w:val="Normal"/>
    <w:link w:val="FootnoteTextChar"/>
    <w:uiPriority w:val="99"/>
    <w:unhideWhenUsed/>
    <w:rsid w:val="00DF6B61"/>
    <w:pPr>
      <w:spacing w:before="100" w:after="0" w:line="240" w:lineRule="auto"/>
      <w:jc w:val="both"/>
    </w:pPr>
    <w:rPr>
      <w:sz w:val="20"/>
      <w:szCs w:val="20"/>
    </w:rPr>
  </w:style>
  <w:style w:type="character" w:customStyle="1" w:styleId="FootnoteTextChar">
    <w:name w:val="Footnote Text Char"/>
    <w:basedOn w:val="DefaultParagraphFont"/>
    <w:link w:val="FootnoteText"/>
    <w:uiPriority w:val="99"/>
    <w:rsid w:val="00DF6B61"/>
    <w:rPr>
      <w:rFonts w:ascii="Arial" w:hAnsi="Arial"/>
      <w:sz w:val="20"/>
      <w:szCs w:val="20"/>
    </w:rPr>
  </w:style>
  <w:style w:type="character" w:styleId="FootnoteReference">
    <w:name w:val="footnote reference"/>
    <w:basedOn w:val="DefaultParagraphFont"/>
    <w:uiPriority w:val="99"/>
    <w:semiHidden/>
    <w:unhideWhenUsed/>
    <w:rsid w:val="004F6AC5"/>
    <w:rPr>
      <w:vertAlign w:val="superscript"/>
    </w:rPr>
  </w:style>
  <w:style w:type="character" w:styleId="Strong">
    <w:name w:val="Strong"/>
    <w:basedOn w:val="DefaultParagraphFont"/>
    <w:uiPriority w:val="22"/>
    <w:qFormat/>
    <w:rsid w:val="004F6AC5"/>
    <w:rPr>
      <w:b/>
      <w:bCs/>
      <w:sz w:val="24"/>
      <w:szCs w:val="24"/>
      <w:vertAlign w:val="baseline"/>
    </w:rPr>
  </w:style>
  <w:style w:type="character" w:styleId="FollowedHyperlink">
    <w:name w:val="FollowedHyperlink"/>
    <w:basedOn w:val="DefaultParagraphFont"/>
    <w:uiPriority w:val="99"/>
    <w:semiHidden/>
    <w:unhideWhenUsed/>
    <w:rsid w:val="004F6AC5"/>
    <w:rPr>
      <w:color w:val="954F72" w:themeColor="followedHyperlink"/>
      <w:u w:val="single"/>
    </w:rPr>
  </w:style>
  <w:style w:type="paragraph" w:styleId="BodyText2">
    <w:name w:val="Body Text 2"/>
    <w:basedOn w:val="Normal"/>
    <w:link w:val="BodyText2Char"/>
    <w:uiPriority w:val="99"/>
    <w:unhideWhenUsed/>
    <w:rsid w:val="00384B2C"/>
    <w:pPr>
      <w:spacing w:after="120" w:line="480" w:lineRule="auto"/>
    </w:pPr>
  </w:style>
  <w:style w:type="character" w:customStyle="1" w:styleId="BodyText2Char">
    <w:name w:val="Body Text 2 Char"/>
    <w:basedOn w:val="DefaultParagraphFont"/>
    <w:link w:val="BodyText2"/>
    <w:uiPriority w:val="99"/>
    <w:rsid w:val="00384B2C"/>
    <w:rPr>
      <w:rFonts w:ascii="Arial" w:hAnsi="Arial"/>
    </w:rPr>
  </w:style>
  <w:style w:type="paragraph" w:styleId="TOC5">
    <w:name w:val="toc 5"/>
    <w:basedOn w:val="Normal"/>
    <w:next w:val="Normal"/>
    <w:autoRedefine/>
    <w:uiPriority w:val="39"/>
    <w:unhideWhenUsed/>
    <w:rsid w:val="00E92C0F"/>
    <w:pPr>
      <w:spacing w:before="40" w:after="0" w:line="240" w:lineRule="auto"/>
      <w:ind w:left="662"/>
    </w:pPr>
    <w:rPr>
      <w:szCs w:val="20"/>
    </w:rPr>
  </w:style>
  <w:style w:type="paragraph" w:styleId="TOC6">
    <w:name w:val="toc 6"/>
    <w:basedOn w:val="Normal"/>
    <w:next w:val="Normal"/>
    <w:autoRedefine/>
    <w:uiPriority w:val="39"/>
    <w:unhideWhenUsed/>
    <w:rsid w:val="00CC3FE7"/>
    <w:pPr>
      <w:spacing w:after="0"/>
      <w:ind w:left="880"/>
    </w:pPr>
    <w:rPr>
      <w:rFonts w:asciiTheme="minorHAnsi" w:hAnsiTheme="minorHAnsi"/>
      <w:sz w:val="20"/>
      <w:szCs w:val="20"/>
    </w:rPr>
  </w:style>
  <w:style w:type="paragraph" w:styleId="TOC7">
    <w:name w:val="toc 7"/>
    <w:basedOn w:val="Normal"/>
    <w:next w:val="Normal"/>
    <w:autoRedefine/>
    <w:uiPriority w:val="39"/>
    <w:unhideWhenUsed/>
    <w:rsid w:val="00E92C0F"/>
    <w:pPr>
      <w:spacing w:after="0"/>
      <w:ind w:left="1100"/>
    </w:pPr>
    <w:rPr>
      <w:rFonts w:asciiTheme="minorHAnsi" w:hAnsiTheme="minorHAnsi"/>
      <w:sz w:val="20"/>
      <w:szCs w:val="20"/>
    </w:rPr>
  </w:style>
  <w:style w:type="paragraph" w:styleId="TOC8">
    <w:name w:val="toc 8"/>
    <w:basedOn w:val="Normal"/>
    <w:next w:val="Normal"/>
    <w:autoRedefine/>
    <w:uiPriority w:val="39"/>
    <w:unhideWhenUsed/>
    <w:rsid w:val="00E92C0F"/>
    <w:pPr>
      <w:spacing w:after="0"/>
      <w:ind w:left="1320"/>
    </w:pPr>
    <w:rPr>
      <w:rFonts w:asciiTheme="minorHAnsi" w:hAnsiTheme="minorHAnsi"/>
      <w:sz w:val="20"/>
      <w:szCs w:val="20"/>
    </w:rPr>
  </w:style>
  <w:style w:type="paragraph" w:styleId="TOC9">
    <w:name w:val="toc 9"/>
    <w:basedOn w:val="Normal"/>
    <w:next w:val="Normal"/>
    <w:autoRedefine/>
    <w:uiPriority w:val="39"/>
    <w:unhideWhenUsed/>
    <w:rsid w:val="00E92C0F"/>
    <w:pPr>
      <w:spacing w:after="0"/>
      <w:ind w:left="1540"/>
    </w:pPr>
    <w:rPr>
      <w:rFonts w:asciiTheme="minorHAnsi" w:hAnsiTheme="minorHAnsi"/>
      <w:sz w:val="20"/>
      <w:szCs w:val="20"/>
    </w:rPr>
  </w:style>
  <w:style w:type="paragraph" w:customStyle="1" w:styleId="Reference">
    <w:name w:val="Reference"/>
    <w:basedOn w:val="BodyText"/>
    <w:rsid w:val="008D70D8"/>
    <w:pPr>
      <w:keepNext/>
      <w:tabs>
        <w:tab w:val="right" w:pos="8640"/>
      </w:tabs>
      <w:spacing w:after="0" w:line="480" w:lineRule="auto"/>
      <w:ind w:left="720" w:hanging="72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8D70D8"/>
    <w:pPr>
      <w:spacing w:after="120"/>
    </w:pPr>
  </w:style>
  <w:style w:type="character" w:customStyle="1" w:styleId="BodyTextChar">
    <w:name w:val="Body Text Char"/>
    <w:basedOn w:val="DefaultParagraphFont"/>
    <w:link w:val="BodyText"/>
    <w:uiPriority w:val="99"/>
    <w:semiHidden/>
    <w:rsid w:val="008D70D8"/>
    <w:rPr>
      <w:rFonts w:ascii="Arial" w:hAnsi="Arial"/>
    </w:rPr>
  </w:style>
  <w:style w:type="paragraph" w:styleId="DocumentMap">
    <w:name w:val="Document Map"/>
    <w:basedOn w:val="Normal"/>
    <w:link w:val="DocumentMapChar"/>
    <w:uiPriority w:val="99"/>
    <w:semiHidden/>
    <w:unhideWhenUsed/>
    <w:rsid w:val="005D6CF6"/>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5D6CF6"/>
    <w:rPr>
      <w:rFonts w:ascii="Lucida Grande" w:hAnsi="Lucida Grande" w:cs="Lucida Grande"/>
      <w:sz w:val="24"/>
      <w:szCs w:val="24"/>
    </w:rPr>
  </w:style>
  <w:style w:type="character" w:customStyle="1" w:styleId="UnresolvedMention1">
    <w:name w:val="Unresolved Mention1"/>
    <w:basedOn w:val="DefaultParagraphFont"/>
    <w:uiPriority w:val="99"/>
    <w:semiHidden/>
    <w:unhideWhenUsed/>
    <w:rsid w:val="00D21399"/>
    <w:rPr>
      <w:color w:val="605E5C"/>
      <w:shd w:val="clear" w:color="auto" w:fill="E1DFDD"/>
    </w:rPr>
  </w:style>
  <w:style w:type="paragraph" w:styleId="Revision">
    <w:name w:val="Revision"/>
    <w:hidden/>
    <w:uiPriority w:val="99"/>
    <w:semiHidden/>
    <w:rsid w:val="00703BCD"/>
    <w:pPr>
      <w:spacing w:after="0" w:line="240" w:lineRule="auto"/>
    </w:pPr>
    <w:rPr>
      <w:rFonts w:ascii="Arial" w:hAnsi="Arial"/>
    </w:rPr>
  </w:style>
  <w:style w:type="character" w:customStyle="1" w:styleId="cf01">
    <w:name w:val="cf01"/>
    <w:basedOn w:val="DefaultParagraphFont"/>
    <w:rsid w:val="0098226E"/>
    <w:rPr>
      <w:rFonts w:ascii="Segoe UI" w:hAnsi="Segoe UI" w:cs="Segoe UI" w:hint="default"/>
      <w:sz w:val="18"/>
      <w:szCs w:val="18"/>
    </w:rPr>
  </w:style>
  <w:style w:type="paragraph" w:styleId="HTMLPreformatted">
    <w:name w:val="HTML Preformatted"/>
    <w:basedOn w:val="Normal"/>
    <w:link w:val="HTMLPreformattedChar"/>
    <w:uiPriority w:val="99"/>
    <w:semiHidden/>
    <w:unhideWhenUsed/>
    <w:rsid w:val="007124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124F0"/>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4054">
      <w:bodyDiv w:val="1"/>
      <w:marLeft w:val="0"/>
      <w:marRight w:val="0"/>
      <w:marTop w:val="0"/>
      <w:marBottom w:val="0"/>
      <w:divBdr>
        <w:top w:val="none" w:sz="0" w:space="0" w:color="auto"/>
        <w:left w:val="none" w:sz="0" w:space="0" w:color="auto"/>
        <w:bottom w:val="none" w:sz="0" w:space="0" w:color="auto"/>
        <w:right w:val="none" w:sz="0" w:space="0" w:color="auto"/>
      </w:divBdr>
    </w:div>
    <w:div w:id="206185053">
      <w:bodyDiv w:val="1"/>
      <w:marLeft w:val="0"/>
      <w:marRight w:val="0"/>
      <w:marTop w:val="0"/>
      <w:marBottom w:val="0"/>
      <w:divBdr>
        <w:top w:val="none" w:sz="0" w:space="0" w:color="auto"/>
        <w:left w:val="none" w:sz="0" w:space="0" w:color="auto"/>
        <w:bottom w:val="none" w:sz="0" w:space="0" w:color="auto"/>
        <w:right w:val="none" w:sz="0" w:space="0" w:color="auto"/>
      </w:divBdr>
      <w:divsChild>
        <w:div w:id="2112234629">
          <w:marLeft w:val="547"/>
          <w:marRight w:val="0"/>
          <w:marTop w:val="200"/>
          <w:marBottom w:val="0"/>
          <w:divBdr>
            <w:top w:val="none" w:sz="0" w:space="0" w:color="auto"/>
            <w:left w:val="none" w:sz="0" w:space="0" w:color="auto"/>
            <w:bottom w:val="none" w:sz="0" w:space="0" w:color="auto"/>
            <w:right w:val="none" w:sz="0" w:space="0" w:color="auto"/>
          </w:divBdr>
        </w:div>
        <w:div w:id="1271547283">
          <w:marLeft w:val="547"/>
          <w:marRight w:val="0"/>
          <w:marTop w:val="200"/>
          <w:marBottom w:val="0"/>
          <w:divBdr>
            <w:top w:val="none" w:sz="0" w:space="0" w:color="auto"/>
            <w:left w:val="none" w:sz="0" w:space="0" w:color="auto"/>
            <w:bottom w:val="none" w:sz="0" w:space="0" w:color="auto"/>
            <w:right w:val="none" w:sz="0" w:space="0" w:color="auto"/>
          </w:divBdr>
        </w:div>
        <w:div w:id="304702157">
          <w:marLeft w:val="547"/>
          <w:marRight w:val="0"/>
          <w:marTop w:val="200"/>
          <w:marBottom w:val="0"/>
          <w:divBdr>
            <w:top w:val="none" w:sz="0" w:space="0" w:color="auto"/>
            <w:left w:val="none" w:sz="0" w:space="0" w:color="auto"/>
            <w:bottom w:val="none" w:sz="0" w:space="0" w:color="auto"/>
            <w:right w:val="none" w:sz="0" w:space="0" w:color="auto"/>
          </w:divBdr>
        </w:div>
        <w:div w:id="777140957">
          <w:marLeft w:val="547"/>
          <w:marRight w:val="0"/>
          <w:marTop w:val="200"/>
          <w:marBottom w:val="0"/>
          <w:divBdr>
            <w:top w:val="none" w:sz="0" w:space="0" w:color="auto"/>
            <w:left w:val="none" w:sz="0" w:space="0" w:color="auto"/>
            <w:bottom w:val="none" w:sz="0" w:space="0" w:color="auto"/>
            <w:right w:val="none" w:sz="0" w:space="0" w:color="auto"/>
          </w:divBdr>
        </w:div>
        <w:div w:id="1285386905">
          <w:marLeft w:val="547"/>
          <w:marRight w:val="0"/>
          <w:marTop w:val="200"/>
          <w:marBottom w:val="0"/>
          <w:divBdr>
            <w:top w:val="none" w:sz="0" w:space="0" w:color="auto"/>
            <w:left w:val="none" w:sz="0" w:space="0" w:color="auto"/>
            <w:bottom w:val="none" w:sz="0" w:space="0" w:color="auto"/>
            <w:right w:val="none" w:sz="0" w:space="0" w:color="auto"/>
          </w:divBdr>
        </w:div>
        <w:div w:id="1822844547">
          <w:marLeft w:val="547"/>
          <w:marRight w:val="0"/>
          <w:marTop w:val="200"/>
          <w:marBottom w:val="0"/>
          <w:divBdr>
            <w:top w:val="none" w:sz="0" w:space="0" w:color="auto"/>
            <w:left w:val="none" w:sz="0" w:space="0" w:color="auto"/>
            <w:bottom w:val="none" w:sz="0" w:space="0" w:color="auto"/>
            <w:right w:val="none" w:sz="0" w:space="0" w:color="auto"/>
          </w:divBdr>
        </w:div>
        <w:div w:id="808132997">
          <w:marLeft w:val="547"/>
          <w:marRight w:val="0"/>
          <w:marTop w:val="200"/>
          <w:marBottom w:val="0"/>
          <w:divBdr>
            <w:top w:val="none" w:sz="0" w:space="0" w:color="auto"/>
            <w:left w:val="none" w:sz="0" w:space="0" w:color="auto"/>
            <w:bottom w:val="none" w:sz="0" w:space="0" w:color="auto"/>
            <w:right w:val="none" w:sz="0" w:space="0" w:color="auto"/>
          </w:divBdr>
        </w:div>
      </w:divsChild>
    </w:div>
    <w:div w:id="399518851">
      <w:bodyDiv w:val="1"/>
      <w:marLeft w:val="0"/>
      <w:marRight w:val="0"/>
      <w:marTop w:val="0"/>
      <w:marBottom w:val="0"/>
      <w:divBdr>
        <w:top w:val="none" w:sz="0" w:space="0" w:color="auto"/>
        <w:left w:val="none" w:sz="0" w:space="0" w:color="auto"/>
        <w:bottom w:val="none" w:sz="0" w:space="0" w:color="auto"/>
        <w:right w:val="none" w:sz="0" w:space="0" w:color="auto"/>
      </w:divBdr>
    </w:div>
    <w:div w:id="641926304">
      <w:bodyDiv w:val="1"/>
      <w:marLeft w:val="0"/>
      <w:marRight w:val="0"/>
      <w:marTop w:val="0"/>
      <w:marBottom w:val="0"/>
      <w:divBdr>
        <w:top w:val="none" w:sz="0" w:space="0" w:color="auto"/>
        <w:left w:val="none" w:sz="0" w:space="0" w:color="auto"/>
        <w:bottom w:val="none" w:sz="0" w:space="0" w:color="auto"/>
        <w:right w:val="none" w:sz="0" w:space="0" w:color="auto"/>
      </w:divBdr>
    </w:div>
    <w:div w:id="662247178">
      <w:bodyDiv w:val="1"/>
      <w:marLeft w:val="0"/>
      <w:marRight w:val="0"/>
      <w:marTop w:val="0"/>
      <w:marBottom w:val="0"/>
      <w:divBdr>
        <w:top w:val="none" w:sz="0" w:space="0" w:color="auto"/>
        <w:left w:val="none" w:sz="0" w:space="0" w:color="auto"/>
        <w:bottom w:val="none" w:sz="0" w:space="0" w:color="auto"/>
        <w:right w:val="none" w:sz="0" w:space="0" w:color="auto"/>
      </w:divBdr>
    </w:div>
    <w:div w:id="758411334">
      <w:bodyDiv w:val="1"/>
      <w:marLeft w:val="0"/>
      <w:marRight w:val="0"/>
      <w:marTop w:val="0"/>
      <w:marBottom w:val="0"/>
      <w:divBdr>
        <w:top w:val="none" w:sz="0" w:space="0" w:color="auto"/>
        <w:left w:val="none" w:sz="0" w:space="0" w:color="auto"/>
        <w:bottom w:val="none" w:sz="0" w:space="0" w:color="auto"/>
        <w:right w:val="none" w:sz="0" w:space="0" w:color="auto"/>
      </w:divBdr>
    </w:div>
    <w:div w:id="782964022">
      <w:bodyDiv w:val="1"/>
      <w:marLeft w:val="0"/>
      <w:marRight w:val="0"/>
      <w:marTop w:val="0"/>
      <w:marBottom w:val="0"/>
      <w:divBdr>
        <w:top w:val="none" w:sz="0" w:space="0" w:color="auto"/>
        <w:left w:val="none" w:sz="0" w:space="0" w:color="auto"/>
        <w:bottom w:val="none" w:sz="0" w:space="0" w:color="auto"/>
        <w:right w:val="none" w:sz="0" w:space="0" w:color="auto"/>
      </w:divBdr>
      <w:divsChild>
        <w:div w:id="951977445">
          <w:marLeft w:val="0"/>
          <w:marRight w:val="0"/>
          <w:marTop w:val="0"/>
          <w:marBottom w:val="0"/>
          <w:divBdr>
            <w:top w:val="single" w:sz="2" w:space="0" w:color="auto"/>
            <w:left w:val="single" w:sz="2" w:space="0" w:color="auto"/>
            <w:bottom w:val="single" w:sz="6" w:space="0" w:color="auto"/>
            <w:right w:val="single" w:sz="2" w:space="0" w:color="auto"/>
          </w:divBdr>
          <w:divsChild>
            <w:div w:id="342779963">
              <w:marLeft w:val="0"/>
              <w:marRight w:val="0"/>
              <w:marTop w:val="100"/>
              <w:marBottom w:val="100"/>
              <w:divBdr>
                <w:top w:val="single" w:sz="2" w:space="0" w:color="D9D9E3"/>
                <w:left w:val="single" w:sz="2" w:space="0" w:color="D9D9E3"/>
                <w:bottom w:val="single" w:sz="2" w:space="0" w:color="D9D9E3"/>
                <w:right w:val="single" w:sz="2" w:space="0" w:color="D9D9E3"/>
              </w:divBdr>
              <w:divsChild>
                <w:div w:id="200096172">
                  <w:marLeft w:val="0"/>
                  <w:marRight w:val="0"/>
                  <w:marTop w:val="0"/>
                  <w:marBottom w:val="0"/>
                  <w:divBdr>
                    <w:top w:val="single" w:sz="2" w:space="0" w:color="D9D9E3"/>
                    <w:left w:val="single" w:sz="2" w:space="0" w:color="D9D9E3"/>
                    <w:bottom w:val="single" w:sz="2" w:space="0" w:color="D9D9E3"/>
                    <w:right w:val="single" w:sz="2" w:space="0" w:color="D9D9E3"/>
                  </w:divBdr>
                  <w:divsChild>
                    <w:div w:id="1605260374">
                      <w:marLeft w:val="0"/>
                      <w:marRight w:val="0"/>
                      <w:marTop w:val="0"/>
                      <w:marBottom w:val="0"/>
                      <w:divBdr>
                        <w:top w:val="single" w:sz="2" w:space="0" w:color="D9D9E3"/>
                        <w:left w:val="single" w:sz="2" w:space="0" w:color="D9D9E3"/>
                        <w:bottom w:val="single" w:sz="2" w:space="0" w:color="D9D9E3"/>
                        <w:right w:val="single" w:sz="2" w:space="0" w:color="D9D9E3"/>
                      </w:divBdr>
                      <w:divsChild>
                        <w:div w:id="1245991964">
                          <w:marLeft w:val="0"/>
                          <w:marRight w:val="0"/>
                          <w:marTop w:val="0"/>
                          <w:marBottom w:val="0"/>
                          <w:divBdr>
                            <w:top w:val="single" w:sz="2" w:space="0" w:color="D9D9E3"/>
                            <w:left w:val="single" w:sz="2" w:space="0" w:color="D9D9E3"/>
                            <w:bottom w:val="single" w:sz="2" w:space="0" w:color="D9D9E3"/>
                            <w:right w:val="single" w:sz="2" w:space="0" w:color="D9D9E3"/>
                          </w:divBdr>
                          <w:divsChild>
                            <w:div w:id="2959903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85807429">
      <w:bodyDiv w:val="1"/>
      <w:marLeft w:val="0"/>
      <w:marRight w:val="0"/>
      <w:marTop w:val="0"/>
      <w:marBottom w:val="0"/>
      <w:divBdr>
        <w:top w:val="none" w:sz="0" w:space="0" w:color="auto"/>
        <w:left w:val="none" w:sz="0" w:space="0" w:color="auto"/>
        <w:bottom w:val="none" w:sz="0" w:space="0" w:color="auto"/>
        <w:right w:val="none" w:sz="0" w:space="0" w:color="auto"/>
      </w:divBdr>
    </w:div>
    <w:div w:id="872424183">
      <w:bodyDiv w:val="1"/>
      <w:marLeft w:val="0"/>
      <w:marRight w:val="0"/>
      <w:marTop w:val="0"/>
      <w:marBottom w:val="0"/>
      <w:divBdr>
        <w:top w:val="none" w:sz="0" w:space="0" w:color="auto"/>
        <w:left w:val="none" w:sz="0" w:space="0" w:color="auto"/>
        <w:bottom w:val="none" w:sz="0" w:space="0" w:color="auto"/>
        <w:right w:val="none" w:sz="0" w:space="0" w:color="auto"/>
      </w:divBdr>
    </w:div>
    <w:div w:id="892498375">
      <w:bodyDiv w:val="1"/>
      <w:marLeft w:val="0"/>
      <w:marRight w:val="0"/>
      <w:marTop w:val="0"/>
      <w:marBottom w:val="0"/>
      <w:divBdr>
        <w:top w:val="none" w:sz="0" w:space="0" w:color="auto"/>
        <w:left w:val="none" w:sz="0" w:space="0" w:color="auto"/>
        <w:bottom w:val="none" w:sz="0" w:space="0" w:color="auto"/>
        <w:right w:val="none" w:sz="0" w:space="0" w:color="auto"/>
      </w:divBdr>
    </w:div>
    <w:div w:id="946238198">
      <w:bodyDiv w:val="1"/>
      <w:marLeft w:val="0"/>
      <w:marRight w:val="0"/>
      <w:marTop w:val="0"/>
      <w:marBottom w:val="0"/>
      <w:divBdr>
        <w:top w:val="none" w:sz="0" w:space="0" w:color="auto"/>
        <w:left w:val="none" w:sz="0" w:space="0" w:color="auto"/>
        <w:bottom w:val="none" w:sz="0" w:space="0" w:color="auto"/>
        <w:right w:val="none" w:sz="0" w:space="0" w:color="auto"/>
      </w:divBdr>
    </w:div>
    <w:div w:id="986517588">
      <w:bodyDiv w:val="1"/>
      <w:marLeft w:val="0"/>
      <w:marRight w:val="0"/>
      <w:marTop w:val="0"/>
      <w:marBottom w:val="0"/>
      <w:divBdr>
        <w:top w:val="none" w:sz="0" w:space="0" w:color="auto"/>
        <w:left w:val="none" w:sz="0" w:space="0" w:color="auto"/>
        <w:bottom w:val="none" w:sz="0" w:space="0" w:color="auto"/>
        <w:right w:val="none" w:sz="0" w:space="0" w:color="auto"/>
      </w:divBdr>
    </w:div>
    <w:div w:id="1070812879">
      <w:bodyDiv w:val="1"/>
      <w:marLeft w:val="0"/>
      <w:marRight w:val="0"/>
      <w:marTop w:val="0"/>
      <w:marBottom w:val="0"/>
      <w:divBdr>
        <w:top w:val="none" w:sz="0" w:space="0" w:color="auto"/>
        <w:left w:val="none" w:sz="0" w:space="0" w:color="auto"/>
        <w:bottom w:val="none" w:sz="0" w:space="0" w:color="auto"/>
        <w:right w:val="none" w:sz="0" w:space="0" w:color="auto"/>
      </w:divBdr>
    </w:div>
    <w:div w:id="1166089752">
      <w:bodyDiv w:val="1"/>
      <w:marLeft w:val="0"/>
      <w:marRight w:val="0"/>
      <w:marTop w:val="0"/>
      <w:marBottom w:val="0"/>
      <w:divBdr>
        <w:top w:val="none" w:sz="0" w:space="0" w:color="auto"/>
        <w:left w:val="none" w:sz="0" w:space="0" w:color="auto"/>
        <w:bottom w:val="none" w:sz="0" w:space="0" w:color="auto"/>
        <w:right w:val="none" w:sz="0" w:space="0" w:color="auto"/>
      </w:divBdr>
    </w:div>
    <w:div w:id="1371034116">
      <w:bodyDiv w:val="1"/>
      <w:marLeft w:val="0"/>
      <w:marRight w:val="0"/>
      <w:marTop w:val="0"/>
      <w:marBottom w:val="0"/>
      <w:divBdr>
        <w:top w:val="none" w:sz="0" w:space="0" w:color="auto"/>
        <w:left w:val="none" w:sz="0" w:space="0" w:color="auto"/>
        <w:bottom w:val="none" w:sz="0" w:space="0" w:color="auto"/>
        <w:right w:val="none" w:sz="0" w:space="0" w:color="auto"/>
      </w:divBdr>
      <w:divsChild>
        <w:div w:id="1207378860">
          <w:marLeft w:val="547"/>
          <w:marRight w:val="0"/>
          <w:marTop w:val="200"/>
          <w:marBottom w:val="0"/>
          <w:divBdr>
            <w:top w:val="none" w:sz="0" w:space="0" w:color="auto"/>
            <w:left w:val="none" w:sz="0" w:space="0" w:color="auto"/>
            <w:bottom w:val="none" w:sz="0" w:space="0" w:color="auto"/>
            <w:right w:val="none" w:sz="0" w:space="0" w:color="auto"/>
          </w:divBdr>
        </w:div>
        <w:div w:id="2041543840">
          <w:marLeft w:val="547"/>
          <w:marRight w:val="0"/>
          <w:marTop w:val="200"/>
          <w:marBottom w:val="0"/>
          <w:divBdr>
            <w:top w:val="none" w:sz="0" w:space="0" w:color="auto"/>
            <w:left w:val="none" w:sz="0" w:space="0" w:color="auto"/>
            <w:bottom w:val="none" w:sz="0" w:space="0" w:color="auto"/>
            <w:right w:val="none" w:sz="0" w:space="0" w:color="auto"/>
          </w:divBdr>
        </w:div>
        <w:div w:id="1985891681">
          <w:marLeft w:val="547"/>
          <w:marRight w:val="0"/>
          <w:marTop w:val="200"/>
          <w:marBottom w:val="0"/>
          <w:divBdr>
            <w:top w:val="none" w:sz="0" w:space="0" w:color="auto"/>
            <w:left w:val="none" w:sz="0" w:space="0" w:color="auto"/>
            <w:bottom w:val="none" w:sz="0" w:space="0" w:color="auto"/>
            <w:right w:val="none" w:sz="0" w:space="0" w:color="auto"/>
          </w:divBdr>
        </w:div>
        <w:div w:id="814951445">
          <w:marLeft w:val="547"/>
          <w:marRight w:val="0"/>
          <w:marTop w:val="200"/>
          <w:marBottom w:val="0"/>
          <w:divBdr>
            <w:top w:val="none" w:sz="0" w:space="0" w:color="auto"/>
            <w:left w:val="none" w:sz="0" w:space="0" w:color="auto"/>
            <w:bottom w:val="none" w:sz="0" w:space="0" w:color="auto"/>
            <w:right w:val="none" w:sz="0" w:space="0" w:color="auto"/>
          </w:divBdr>
        </w:div>
        <w:div w:id="165025326">
          <w:marLeft w:val="547"/>
          <w:marRight w:val="0"/>
          <w:marTop w:val="200"/>
          <w:marBottom w:val="0"/>
          <w:divBdr>
            <w:top w:val="none" w:sz="0" w:space="0" w:color="auto"/>
            <w:left w:val="none" w:sz="0" w:space="0" w:color="auto"/>
            <w:bottom w:val="none" w:sz="0" w:space="0" w:color="auto"/>
            <w:right w:val="none" w:sz="0" w:space="0" w:color="auto"/>
          </w:divBdr>
        </w:div>
        <w:div w:id="298802571">
          <w:marLeft w:val="547"/>
          <w:marRight w:val="0"/>
          <w:marTop w:val="200"/>
          <w:marBottom w:val="0"/>
          <w:divBdr>
            <w:top w:val="none" w:sz="0" w:space="0" w:color="auto"/>
            <w:left w:val="none" w:sz="0" w:space="0" w:color="auto"/>
            <w:bottom w:val="none" w:sz="0" w:space="0" w:color="auto"/>
            <w:right w:val="none" w:sz="0" w:space="0" w:color="auto"/>
          </w:divBdr>
        </w:div>
        <w:div w:id="1381400500">
          <w:marLeft w:val="547"/>
          <w:marRight w:val="0"/>
          <w:marTop w:val="200"/>
          <w:marBottom w:val="0"/>
          <w:divBdr>
            <w:top w:val="none" w:sz="0" w:space="0" w:color="auto"/>
            <w:left w:val="none" w:sz="0" w:space="0" w:color="auto"/>
            <w:bottom w:val="none" w:sz="0" w:space="0" w:color="auto"/>
            <w:right w:val="none" w:sz="0" w:space="0" w:color="auto"/>
          </w:divBdr>
        </w:div>
      </w:divsChild>
    </w:div>
    <w:div w:id="1429160003">
      <w:bodyDiv w:val="1"/>
      <w:marLeft w:val="0"/>
      <w:marRight w:val="0"/>
      <w:marTop w:val="0"/>
      <w:marBottom w:val="0"/>
      <w:divBdr>
        <w:top w:val="none" w:sz="0" w:space="0" w:color="auto"/>
        <w:left w:val="none" w:sz="0" w:space="0" w:color="auto"/>
        <w:bottom w:val="none" w:sz="0" w:space="0" w:color="auto"/>
        <w:right w:val="none" w:sz="0" w:space="0" w:color="auto"/>
      </w:divBdr>
    </w:div>
    <w:div w:id="1532958518">
      <w:bodyDiv w:val="1"/>
      <w:marLeft w:val="0"/>
      <w:marRight w:val="0"/>
      <w:marTop w:val="0"/>
      <w:marBottom w:val="0"/>
      <w:divBdr>
        <w:top w:val="none" w:sz="0" w:space="0" w:color="auto"/>
        <w:left w:val="none" w:sz="0" w:space="0" w:color="auto"/>
        <w:bottom w:val="none" w:sz="0" w:space="0" w:color="auto"/>
        <w:right w:val="none" w:sz="0" w:space="0" w:color="auto"/>
      </w:divBdr>
      <w:divsChild>
        <w:div w:id="974872623">
          <w:marLeft w:val="0"/>
          <w:marRight w:val="0"/>
          <w:marTop w:val="0"/>
          <w:marBottom w:val="0"/>
          <w:divBdr>
            <w:top w:val="single" w:sz="2" w:space="0" w:color="D9D9E3"/>
            <w:left w:val="single" w:sz="2" w:space="0" w:color="D9D9E3"/>
            <w:bottom w:val="single" w:sz="2" w:space="0" w:color="D9D9E3"/>
            <w:right w:val="single" w:sz="2" w:space="0" w:color="D9D9E3"/>
          </w:divBdr>
          <w:divsChild>
            <w:div w:id="1375496935">
              <w:marLeft w:val="0"/>
              <w:marRight w:val="0"/>
              <w:marTop w:val="0"/>
              <w:marBottom w:val="0"/>
              <w:divBdr>
                <w:top w:val="single" w:sz="2" w:space="0" w:color="D9D9E3"/>
                <w:left w:val="single" w:sz="2" w:space="0" w:color="D9D9E3"/>
                <w:bottom w:val="single" w:sz="2" w:space="0" w:color="D9D9E3"/>
                <w:right w:val="single" w:sz="2" w:space="0" w:color="D9D9E3"/>
              </w:divBdr>
              <w:divsChild>
                <w:div w:id="1169903710">
                  <w:marLeft w:val="0"/>
                  <w:marRight w:val="0"/>
                  <w:marTop w:val="0"/>
                  <w:marBottom w:val="0"/>
                  <w:divBdr>
                    <w:top w:val="single" w:sz="2" w:space="0" w:color="D9D9E3"/>
                    <w:left w:val="single" w:sz="2" w:space="0" w:color="D9D9E3"/>
                    <w:bottom w:val="single" w:sz="2" w:space="0" w:color="D9D9E3"/>
                    <w:right w:val="single" w:sz="2" w:space="0" w:color="D9D9E3"/>
                  </w:divBdr>
                  <w:divsChild>
                    <w:div w:id="730929032">
                      <w:marLeft w:val="0"/>
                      <w:marRight w:val="0"/>
                      <w:marTop w:val="0"/>
                      <w:marBottom w:val="0"/>
                      <w:divBdr>
                        <w:top w:val="single" w:sz="2" w:space="0" w:color="D9D9E3"/>
                        <w:left w:val="single" w:sz="2" w:space="0" w:color="D9D9E3"/>
                        <w:bottom w:val="single" w:sz="2" w:space="0" w:color="D9D9E3"/>
                        <w:right w:val="single" w:sz="2" w:space="0" w:color="D9D9E3"/>
                      </w:divBdr>
                      <w:divsChild>
                        <w:div w:id="217975650">
                          <w:marLeft w:val="0"/>
                          <w:marRight w:val="0"/>
                          <w:marTop w:val="0"/>
                          <w:marBottom w:val="0"/>
                          <w:divBdr>
                            <w:top w:val="single" w:sz="2" w:space="0" w:color="auto"/>
                            <w:left w:val="single" w:sz="2" w:space="0" w:color="auto"/>
                            <w:bottom w:val="single" w:sz="6" w:space="0" w:color="auto"/>
                            <w:right w:val="single" w:sz="2" w:space="0" w:color="auto"/>
                          </w:divBdr>
                          <w:divsChild>
                            <w:div w:id="161745651">
                              <w:marLeft w:val="0"/>
                              <w:marRight w:val="0"/>
                              <w:marTop w:val="100"/>
                              <w:marBottom w:val="100"/>
                              <w:divBdr>
                                <w:top w:val="single" w:sz="2" w:space="0" w:color="D9D9E3"/>
                                <w:left w:val="single" w:sz="2" w:space="0" w:color="D9D9E3"/>
                                <w:bottom w:val="single" w:sz="2" w:space="0" w:color="D9D9E3"/>
                                <w:right w:val="single" w:sz="2" w:space="0" w:color="D9D9E3"/>
                              </w:divBdr>
                              <w:divsChild>
                                <w:div w:id="1355574063">
                                  <w:marLeft w:val="0"/>
                                  <w:marRight w:val="0"/>
                                  <w:marTop w:val="0"/>
                                  <w:marBottom w:val="0"/>
                                  <w:divBdr>
                                    <w:top w:val="single" w:sz="2" w:space="0" w:color="D9D9E3"/>
                                    <w:left w:val="single" w:sz="2" w:space="0" w:color="D9D9E3"/>
                                    <w:bottom w:val="single" w:sz="2" w:space="0" w:color="D9D9E3"/>
                                    <w:right w:val="single" w:sz="2" w:space="0" w:color="D9D9E3"/>
                                  </w:divBdr>
                                  <w:divsChild>
                                    <w:div w:id="222912227">
                                      <w:marLeft w:val="0"/>
                                      <w:marRight w:val="0"/>
                                      <w:marTop w:val="0"/>
                                      <w:marBottom w:val="0"/>
                                      <w:divBdr>
                                        <w:top w:val="single" w:sz="2" w:space="0" w:color="D9D9E3"/>
                                        <w:left w:val="single" w:sz="2" w:space="0" w:color="D9D9E3"/>
                                        <w:bottom w:val="single" w:sz="2" w:space="0" w:color="D9D9E3"/>
                                        <w:right w:val="single" w:sz="2" w:space="0" w:color="D9D9E3"/>
                                      </w:divBdr>
                                      <w:divsChild>
                                        <w:div w:id="1937978072">
                                          <w:marLeft w:val="0"/>
                                          <w:marRight w:val="0"/>
                                          <w:marTop w:val="0"/>
                                          <w:marBottom w:val="0"/>
                                          <w:divBdr>
                                            <w:top w:val="single" w:sz="2" w:space="0" w:color="D9D9E3"/>
                                            <w:left w:val="single" w:sz="2" w:space="0" w:color="D9D9E3"/>
                                            <w:bottom w:val="single" w:sz="2" w:space="0" w:color="D9D9E3"/>
                                            <w:right w:val="single" w:sz="2" w:space="0" w:color="D9D9E3"/>
                                          </w:divBdr>
                                          <w:divsChild>
                                            <w:div w:id="103798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73833759">
          <w:marLeft w:val="0"/>
          <w:marRight w:val="0"/>
          <w:marTop w:val="0"/>
          <w:marBottom w:val="0"/>
          <w:divBdr>
            <w:top w:val="none" w:sz="0" w:space="0" w:color="auto"/>
            <w:left w:val="none" w:sz="0" w:space="0" w:color="auto"/>
            <w:bottom w:val="none" w:sz="0" w:space="0" w:color="auto"/>
            <w:right w:val="none" w:sz="0" w:space="0" w:color="auto"/>
          </w:divBdr>
        </w:div>
      </w:divsChild>
    </w:div>
    <w:div w:id="1574392464">
      <w:bodyDiv w:val="1"/>
      <w:marLeft w:val="0"/>
      <w:marRight w:val="0"/>
      <w:marTop w:val="0"/>
      <w:marBottom w:val="0"/>
      <w:divBdr>
        <w:top w:val="none" w:sz="0" w:space="0" w:color="auto"/>
        <w:left w:val="none" w:sz="0" w:space="0" w:color="auto"/>
        <w:bottom w:val="none" w:sz="0" w:space="0" w:color="auto"/>
        <w:right w:val="none" w:sz="0" w:space="0" w:color="auto"/>
      </w:divBdr>
    </w:div>
    <w:div w:id="1682390983">
      <w:bodyDiv w:val="1"/>
      <w:marLeft w:val="0"/>
      <w:marRight w:val="0"/>
      <w:marTop w:val="0"/>
      <w:marBottom w:val="0"/>
      <w:divBdr>
        <w:top w:val="none" w:sz="0" w:space="0" w:color="auto"/>
        <w:left w:val="none" w:sz="0" w:space="0" w:color="auto"/>
        <w:bottom w:val="none" w:sz="0" w:space="0" w:color="auto"/>
        <w:right w:val="none" w:sz="0" w:space="0" w:color="auto"/>
      </w:divBdr>
    </w:div>
    <w:div w:id="1770275372">
      <w:bodyDiv w:val="1"/>
      <w:marLeft w:val="0"/>
      <w:marRight w:val="0"/>
      <w:marTop w:val="0"/>
      <w:marBottom w:val="0"/>
      <w:divBdr>
        <w:top w:val="none" w:sz="0" w:space="0" w:color="auto"/>
        <w:left w:val="none" w:sz="0" w:space="0" w:color="auto"/>
        <w:bottom w:val="none" w:sz="0" w:space="0" w:color="auto"/>
        <w:right w:val="none" w:sz="0" w:space="0" w:color="auto"/>
      </w:divBdr>
    </w:div>
    <w:div w:id="1790852751">
      <w:bodyDiv w:val="1"/>
      <w:marLeft w:val="0"/>
      <w:marRight w:val="0"/>
      <w:marTop w:val="0"/>
      <w:marBottom w:val="0"/>
      <w:divBdr>
        <w:top w:val="none" w:sz="0" w:space="0" w:color="auto"/>
        <w:left w:val="none" w:sz="0" w:space="0" w:color="auto"/>
        <w:bottom w:val="none" w:sz="0" w:space="0" w:color="auto"/>
        <w:right w:val="none" w:sz="0" w:space="0" w:color="auto"/>
      </w:divBdr>
    </w:div>
    <w:div w:id="1808620222">
      <w:bodyDiv w:val="1"/>
      <w:marLeft w:val="0"/>
      <w:marRight w:val="0"/>
      <w:marTop w:val="0"/>
      <w:marBottom w:val="0"/>
      <w:divBdr>
        <w:top w:val="none" w:sz="0" w:space="0" w:color="auto"/>
        <w:left w:val="none" w:sz="0" w:space="0" w:color="auto"/>
        <w:bottom w:val="none" w:sz="0" w:space="0" w:color="auto"/>
        <w:right w:val="none" w:sz="0" w:space="0" w:color="auto"/>
      </w:divBdr>
    </w:div>
    <w:div w:id="1965232528">
      <w:bodyDiv w:val="1"/>
      <w:marLeft w:val="0"/>
      <w:marRight w:val="0"/>
      <w:marTop w:val="0"/>
      <w:marBottom w:val="0"/>
      <w:divBdr>
        <w:top w:val="none" w:sz="0" w:space="0" w:color="auto"/>
        <w:left w:val="none" w:sz="0" w:space="0" w:color="auto"/>
        <w:bottom w:val="none" w:sz="0" w:space="0" w:color="auto"/>
        <w:right w:val="none" w:sz="0" w:space="0" w:color="auto"/>
      </w:divBdr>
    </w:div>
    <w:div w:id="205045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chart" Target="charts/chart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nsuworks.nova.edu/tqr/vol14/iss1/6" TargetMode="Externa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chart" Target="charts/chart1.xml"/><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image" Target="media/image4.png"/><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hyperlink" Target="https://www.unisa.ac.za/sites/corporate/default/Apply-for-admission/Short-Learning-Programmes" TargetMode="External"/><Relationship Id="rId10" Type="http://schemas.openxmlformats.org/officeDocument/2006/relationships/image" Target="media/image2.png"/><Relationship Id="rId19"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Colors" Target="diagrams/colors1.xml"/><Relationship Id="rId22" Type="http://schemas.openxmlformats.org/officeDocument/2006/relationships/hyperlink" Target="https://allqs.saqa.org.za/showQualification.php?id=24173"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u="none" strike="noStrike" baseline="0">
                <a:effectLst/>
              </a:rPr>
              <a:t>Distribution of formative assessment question levels using marks allocation</a:t>
            </a:r>
            <a:endParaRPr lang="en-Z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'OBJECTIVE 1-Asavela Jack'!$D$5</c:f>
              <c:strCache>
                <c:ptCount val="1"/>
                <c:pt idx="0">
                  <c:v>REMEMBER</c:v>
                </c:pt>
              </c:strCache>
            </c:strRef>
          </c:tx>
          <c:spPr>
            <a:solidFill>
              <a:schemeClr val="accent6"/>
            </a:solidFill>
            <a:ln>
              <a:noFill/>
            </a:ln>
            <a:effectLst/>
          </c:spPr>
          <c:invertIfNegative val="0"/>
          <c:val>
            <c:numRef>
              <c:f>'OBJECTIVE 1-Asavela Jack'!$D$6:$D$20</c:f>
              <c:numCache>
                <c:formatCode>General</c:formatCode>
                <c:ptCount val="15"/>
                <c:pt idx="0">
                  <c:v>44</c:v>
                </c:pt>
                <c:pt idx="1">
                  <c:v>30</c:v>
                </c:pt>
                <c:pt idx="2">
                  <c:v>13</c:v>
                </c:pt>
                <c:pt idx="3">
                  <c:v>69</c:v>
                </c:pt>
                <c:pt idx="4">
                  <c:v>20</c:v>
                </c:pt>
                <c:pt idx="5">
                  <c:v>5</c:v>
                </c:pt>
                <c:pt idx="6">
                  <c:v>37</c:v>
                </c:pt>
                <c:pt idx="7">
                  <c:v>3</c:v>
                </c:pt>
                <c:pt idx="8">
                  <c:v>0</c:v>
                </c:pt>
                <c:pt idx="9">
                  <c:v>10</c:v>
                </c:pt>
                <c:pt idx="10">
                  <c:v>10</c:v>
                </c:pt>
                <c:pt idx="11">
                  <c:v>50</c:v>
                </c:pt>
                <c:pt idx="12">
                  <c:v>30</c:v>
                </c:pt>
                <c:pt idx="13">
                  <c:v>0</c:v>
                </c:pt>
                <c:pt idx="14">
                  <c:v>19</c:v>
                </c:pt>
              </c:numCache>
            </c:numRef>
          </c:val>
          <c:extLst>
            <c:ext xmlns:c16="http://schemas.microsoft.com/office/drawing/2014/chart" uri="{C3380CC4-5D6E-409C-BE32-E72D297353CC}">
              <c16:uniqueId val="{00000000-4A33-4354-8704-DE5827AD9499}"/>
            </c:ext>
          </c:extLst>
        </c:ser>
        <c:ser>
          <c:idx val="1"/>
          <c:order val="1"/>
          <c:tx>
            <c:strRef>
              <c:f>'OBJECTIVE 1-Asavela Jack'!$E$5</c:f>
              <c:strCache>
                <c:ptCount val="1"/>
                <c:pt idx="0">
                  <c:v>UNDERSTAND</c:v>
                </c:pt>
              </c:strCache>
            </c:strRef>
          </c:tx>
          <c:spPr>
            <a:solidFill>
              <a:schemeClr val="accent5"/>
            </a:solidFill>
            <a:ln>
              <a:noFill/>
            </a:ln>
            <a:effectLst/>
          </c:spPr>
          <c:invertIfNegative val="0"/>
          <c:val>
            <c:numRef>
              <c:f>'OBJECTIVE 1-Asavela Jack'!$E$6:$E$20</c:f>
              <c:numCache>
                <c:formatCode>General</c:formatCode>
                <c:ptCount val="15"/>
                <c:pt idx="0">
                  <c:v>30</c:v>
                </c:pt>
                <c:pt idx="1">
                  <c:v>15</c:v>
                </c:pt>
                <c:pt idx="2">
                  <c:v>93</c:v>
                </c:pt>
                <c:pt idx="3">
                  <c:v>35</c:v>
                </c:pt>
                <c:pt idx="4">
                  <c:v>47</c:v>
                </c:pt>
                <c:pt idx="5">
                  <c:v>20</c:v>
                </c:pt>
                <c:pt idx="6">
                  <c:v>62</c:v>
                </c:pt>
                <c:pt idx="7">
                  <c:v>17</c:v>
                </c:pt>
                <c:pt idx="8">
                  <c:v>30</c:v>
                </c:pt>
                <c:pt idx="9">
                  <c:v>15</c:v>
                </c:pt>
                <c:pt idx="10">
                  <c:v>0</c:v>
                </c:pt>
                <c:pt idx="11">
                  <c:v>63</c:v>
                </c:pt>
                <c:pt idx="12">
                  <c:v>55</c:v>
                </c:pt>
                <c:pt idx="13">
                  <c:v>56</c:v>
                </c:pt>
                <c:pt idx="14">
                  <c:v>68</c:v>
                </c:pt>
              </c:numCache>
            </c:numRef>
          </c:val>
          <c:extLst>
            <c:ext xmlns:c16="http://schemas.microsoft.com/office/drawing/2014/chart" uri="{C3380CC4-5D6E-409C-BE32-E72D297353CC}">
              <c16:uniqueId val="{00000001-4A33-4354-8704-DE5827AD9499}"/>
            </c:ext>
          </c:extLst>
        </c:ser>
        <c:ser>
          <c:idx val="2"/>
          <c:order val="2"/>
          <c:tx>
            <c:strRef>
              <c:f>'OBJECTIVE 1-Asavela Jack'!$F$5</c:f>
              <c:strCache>
                <c:ptCount val="1"/>
                <c:pt idx="0">
                  <c:v>APPLY</c:v>
                </c:pt>
              </c:strCache>
            </c:strRef>
          </c:tx>
          <c:spPr>
            <a:solidFill>
              <a:schemeClr val="accent4"/>
            </a:solidFill>
            <a:ln>
              <a:noFill/>
            </a:ln>
            <a:effectLst/>
          </c:spPr>
          <c:invertIfNegative val="0"/>
          <c:val>
            <c:numRef>
              <c:f>'OBJECTIVE 1-Asavela Jack'!$F$6:$F$20</c:f>
              <c:numCache>
                <c:formatCode>General</c:formatCode>
                <c:ptCount val="15"/>
                <c:pt idx="0">
                  <c:v>5</c:v>
                </c:pt>
                <c:pt idx="1">
                  <c:v>5</c:v>
                </c:pt>
                <c:pt idx="2">
                  <c:v>45</c:v>
                </c:pt>
                <c:pt idx="3">
                  <c:v>0</c:v>
                </c:pt>
                <c:pt idx="4">
                  <c:v>0</c:v>
                </c:pt>
                <c:pt idx="5">
                  <c:v>45</c:v>
                </c:pt>
                <c:pt idx="6">
                  <c:v>0</c:v>
                </c:pt>
                <c:pt idx="7">
                  <c:v>15</c:v>
                </c:pt>
                <c:pt idx="8">
                  <c:v>0</c:v>
                </c:pt>
                <c:pt idx="9">
                  <c:v>0</c:v>
                </c:pt>
                <c:pt idx="10">
                  <c:v>45</c:v>
                </c:pt>
                <c:pt idx="11">
                  <c:v>20</c:v>
                </c:pt>
                <c:pt idx="12">
                  <c:v>0</c:v>
                </c:pt>
                <c:pt idx="13">
                  <c:v>0</c:v>
                </c:pt>
                <c:pt idx="14">
                  <c:v>0</c:v>
                </c:pt>
              </c:numCache>
            </c:numRef>
          </c:val>
          <c:extLst>
            <c:ext xmlns:c16="http://schemas.microsoft.com/office/drawing/2014/chart" uri="{C3380CC4-5D6E-409C-BE32-E72D297353CC}">
              <c16:uniqueId val="{00000002-4A33-4354-8704-DE5827AD9499}"/>
            </c:ext>
          </c:extLst>
        </c:ser>
        <c:ser>
          <c:idx val="3"/>
          <c:order val="3"/>
          <c:tx>
            <c:strRef>
              <c:f>'OBJECTIVE 1-Asavela Jack'!$G$5</c:f>
              <c:strCache>
                <c:ptCount val="1"/>
                <c:pt idx="0">
                  <c:v>AMALYSE</c:v>
                </c:pt>
              </c:strCache>
            </c:strRef>
          </c:tx>
          <c:spPr>
            <a:solidFill>
              <a:schemeClr val="accent6">
                <a:lumMod val="60000"/>
              </a:schemeClr>
            </a:solidFill>
            <a:ln>
              <a:noFill/>
            </a:ln>
            <a:effectLst/>
          </c:spPr>
          <c:invertIfNegative val="0"/>
          <c:val>
            <c:numRef>
              <c:f>'OBJECTIVE 1-Asavela Jack'!$G$6:$G$20</c:f>
              <c:numCache>
                <c:formatCode>General</c:formatCode>
                <c:ptCount val="15"/>
                <c:pt idx="0">
                  <c:v>0</c:v>
                </c:pt>
                <c:pt idx="1">
                  <c:v>0</c:v>
                </c:pt>
                <c:pt idx="2">
                  <c:v>0</c:v>
                </c:pt>
                <c:pt idx="3">
                  <c:v>0</c:v>
                </c:pt>
                <c:pt idx="4">
                  <c:v>6</c:v>
                </c:pt>
                <c:pt idx="5">
                  <c:v>0</c:v>
                </c:pt>
                <c:pt idx="6">
                  <c:v>0</c:v>
                </c:pt>
                <c:pt idx="7">
                  <c:v>0</c:v>
                </c:pt>
                <c:pt idx="8">
                  <c:v>0</c:v>
                </c:pt>
                <c:pt idx="9">
                  <c:v>5</c:v>
                </c:pt>
                <c:pt idx="10">
                  <c:v>0</c:v>
                </c:pt>
                <c:pt idx="11">
                  <c:v>0</c:v>
                </c:pt>
                <c:pt idx="12">
                  <c:v>0</c:v>
                </c:pt>
                <c:pt idx="13">
                  <c:v>0</c:v>
                </c:pt>
                <c:pt idx="14">
                  <c:v>0</c:v>
                </c:pt>
              </c:numCache>
            </c:numRef>
          </c:val>
          <c:extLst>
            <c:ext xmlns:c16="http://schemas.microsoft.com/office/drawing/2014/chart" uri="{C3380CC4-5D6E-409C-BE32-E72D297353CC}">
              <c16:uniqueId val="{00000003-4A33-4354-8704-DE5827AD9499}"/>
            </c:ext>
          </c:extLst>
        </c:ser>
        <c:ser>
          <c:idx val="4"/>
          <c:order val="4"/>
          <c:tx>
            <c:strRef>
              <c:f>'OBJECTIVE 1-Asavela Jack'!$H$5</c:f>
              <c:strCache>
                <c:ptCount val="1"/>
                <c:pt idx="0">
                  <c:v>EVALUATE</c:v>
                </c:pt>
              </c:strCache>
            </c:strRef>
          </c:tx>
          <c:spPr>
            <a:solidFill>
              <a:schemeClr val="accent5">
                <a:lumMod val="60000"/>
              </a:schemeClr>
            </a:solidFill>
            <a:ln>
              <a:noFill/>
            </a:ln>
            <a:effectLst/>
          </c:spPr>
          <c:invertIfNegative val="0"/>
          <c:val>
            <c:numRef>
              <c:f>'OBJECTIVE 1-Asavela Jack'!$H$6:$H$20</c:f>
              <c:numCache>
                <c:formatCode>General</c:formatCode>
                <c:ptCount val="15"/>
                <c:pt idx="0">
                  <c:v>0</c:v>
                </c:pt>
                <c:pt idx="1">
                  <c:v>0</c:v>
                </c:pt>
                <c:pt idx="2">
                  <c:v>0</c:v>
                </c:pt>
                <c:pt idx="3">
                  <c:v>0</c:v>
                </c:pt>
                <c:pt idx="4">
                  <c:v>0</c:v>
                </c:pt>
                <c:pt idx="5">
                  <c:v>0</c:v>
                </c:pt>
                <c:pt idx="6">
                  <c:v>0</c:v>
                </c:pt>
                <c:pt idx="7">
                  <c:v>0</c:v>
                </c:pt>
                <c:pt idx="8">
                  <c:v>20</c:v>
                </c:pt>
                <c:pt idx="9">
                  <c:v>0</c:v>
                </c:pt>
                <c:pt idx="10">
                  <c:v>0</c:v>
                </c:pt>
                <c:pt idx="11">
                  <c:v>0</c:v>
                </c:pt>
                <c:pt idx="12">
                  <c:v>0</c:v>
                </c:pt>
                <c:pt idx="13">
                  <c:v>0</c:v>
                </c:pt>
                <c:pt idx="14">
                  <c:v>0</c:v>
                </c:pt>
              </c:numCache>
            </c:numRef>
          </c:val>
          <c:extLst>
            <c:ext xmlns:c16="http://schemas.microsoft.com/office/drawing/2014/chart" uri="{C3380CC4-5D6E-409C-BE32-E72D297353CC}">
              <c16:uniqueId val="{00000004-4A33-4354-8704-DE5827AD9499}"/>
            </c:ext>
          </c:extLst>
        </c:ser>
        <c:ser>
          <c:idx val="5"/>
          <c:order val="5"/>
          <c:tx>
            <c:strRef>
              <c:f>'OBJECTIVE 1-Asavela Jack'!$I$5</c:f>
              <c:strCache>
                <c:ptCount val="1"/>
                <c:pt idx="0">
                  <c:v>CREATE</c:v>
                </c:pt>
              </c:strCache>
            </c:strRef>
          </c:tx>
          <c:spPr>
            <a:solidFill>
              <a:schemeClr val="accent4">
                <a:lumMod val="60000"/>
              </a:schemeClr>
            </a:solidFill>
            <a:ln>
              <a:noFill/>
            </a:ln>
            <a:effectLst/>
          </c:spPr>
          <c:invertIfNegative val="0"/>
          <c:val>
            <c:numRef>
              <c:f>'OBJECTIVE 1-Asavela Jack'!$I$6:$I$20</c:f>
              <c:numCache>
                <c:formatCode>General</c:formatCode>
                <c:ptCount val="1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5-4A33-4354-8704-DE5827AD9499}"/>
            </c:ext>
          </c:extLst>
        </c:ser>
        <c:dLbls>
          <c:showLegendKey val="0"/>
          <c:showVal val="0"/>
          <c:showCatName val="0"/>
          <c:showSerName val="0"/>
          <c:showPercent val="0"/>
          <c:showBubbleSize val="0"/>
        </c:dLbls>
        <c:gapWidth val="95"/>
        <c:overlap val="100"/>
        <c:axId val="429921584"/>
        <c:axId val="429919288"/>
      </c:barChart>
      <c:catAx>
        <c:axId val="429921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9919288"/>
        <c:crosses val="autoZero"/>
        <c:auto val="1"/>
        <c:lblAlgn val="ctr"/>
        <c:lblOffset val="100"/>
        <c:noMultiLvlLbl val="0"/>
      </c:catAx>
      <c:valAx>
        <c:axId val="4299192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ZA"/>
                  <a:t>Marks</a:t>
                </a:r>
                <a:r>
                  <a:rPr lang="en-ZA" baseline="0"/>
                  <a:t> allocation</a:t>
                </a:r>
                <a:endParaRPr lang="en-ZA"/>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992158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1200">
                <a:latin typeface="Arial" panose="020B0604020202020204" pitchFamily="34" charset="0"/>
                <a:cs typeface="Arial" panose="020B0604020202020204" pitchFamily="34" charset="0"/>
              </a:rPr>
              <a:t>% MARKS ALLOCATED PER COGNITIVE LEVEL</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'OBJECTIVE 1-Asavela Jack'!$D$35</c:f>
              <c:strCache>
                <c:ptCount val="1"/>
                <c:pt idx="0">
                  <c:v>MARKS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B08-41B8-9443-945F4787B98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B08-41B8-9443-945F4787B98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B08-41B8-9443-945F4787B98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B08-41B8-9443-945F4787B98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B08-41B8-9443-945F4787B988}"/>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AB08-41B8-9443-945F4787B98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'OBJECTIVE 1-Asavela Jack'!$C$36:$C$41</c:f>
              <c:strCache>
                <c:ptCount val="6"/>
                <c:pt idx="0">
                  <c:v>REMEMBER</c:v>
                </c:pt>
                <c:pt idx="1">
                  <c:v>UNDERSTAND</c:v>
                </c:pt>
                <c:pt idx="2">
                  <c:v>APPLY</c:v>
                </c:pt>
                <c:pt idx="3">
                  <c:v>AMALYSE</c:v>
                </c:pt>
                <c:pt idx="4">
                  <c:v>EVALUATE</c:v>
                </c:pt>
                <c:pt idx="5">
                  <c:v>CREATE</c:v>
                </c:pt>
              </c:strCache>
            </c:strRef>
          </c:cat>
          <c:val>
            <c:numRef>
              <c:f>'OBJECTIVE 1-Asavela Jack'!$D$36:$D$41</c:f>
              <c:numCache>
                <c:formatCode>General</c:formatCode>
                <c:ptCount val="6"/>
                <c:pt idx="0">
                  <c:v>340</c:v>
                </c:pt>
                <c:pt idx="1">
                  <c:v>606</c:v>
                </c:pt>
                <c:pt idx="2">
                  <c:v>180</c:v>
                </c:pt>
                <c:pt idx="3">
                  <c:v>11</c:v>
                </c:pt>
                <c:pt idx="4">
                  <c:v>20</c:v>
                </c:pt>
                <c:pt idx="5">
                  <c:v>0</c:v>
                </c:pt>
              </c:numCache>
            </c:numRef>
          </c:val>
          <c:extLst>
            <c:ext xmlns:c16="http://schemas.microsoft.com/office/drawing/2014/chart" uri="{C3380CC4-5D6E-409C-BE32-E72D297353CC}">
              <c16:uniqueId val="{0000000C-AB08-41B8-9443-945F4787B988}"/>
            </c:ext>
          </c:extLst>
        </c:ser>
        <c:dLbls>
          <c:showLegendKey val="0"/>
          <c:showVal val="0"/>
          <c:showCatName val="0"/>
          <c:showSerName val="0"/>
          <c:showPercent val="1"/>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99B-4FDF-A687-2BC2FDC6D34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99B-4FDF-A687-2BC2FDC6D346}"/>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99B-4FDF-A687-2BC2FDC6D346}"/>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D99B-4FDF-A687-2BC2FDC6D346}"/>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D99B-4FDF-A687-2BC2FDC6D346}"/>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D99B-4FDF-A687-2BC2FDC6D34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'Objective 2-Asavela jack'!$C$24:$C$29</c:f>
              <c:strCache>
                <c:ptCount val="6"/>
                <c:pt idx="0">
                  <c:v>REMEMBER</c:v>
                </c:pt>
                <c:pt idx="1">
                  <c:v>UNDERSTAND</c:v>
                </c:pt>
                <c:pt idx="2">
                  <c:v>APPLY</c:v>
                </c:pt>
                <c:pt idx="3">
                  <c:v>ANALYSE</c:v>
                </c:pt>
                <c:pt idx="4">
                  <c:v>EVALUATE</c:v>
                </c:pt>
                <c:pt idx="5">
                  <c:v>CREATE</c:v>
                </c:pt>
              </c:strCache>
            </c:strRef>
          </c:cat>
          <c:val>
            <c:numRef>
              <c:f>'Objective 2-Asavela jack'!$D$24:$D$29</c:f>
              <c:numCache>
                <c:formatCode>General</c:formatCode>
                <c:ptCount val="6"/>
                <c:pt idx="0">
                  <c:v>1</c:v>
                </c:pt>
                <c:pt idx="1">
                  <c:v>2</c:v>
                </c:pt>
                <c:pt idx="2">
                  <c:v>3</c:v>
                </c:pt>
                <c:pt idx="3">
                  <c:v>1</c:v>
                </c:pt>
                <c:pt idx="4">
                  <c:v>1</c:v>
                </c:pt>
                <c:pt idx="5">
                  <c:v>2</c:v>
                </c:pt>
              </c:numCache>
            </c:numRef>
          </c:val>
          <c:extLst>
            <c:ext xmlns:c16="http://schemas.microsoft.com/office/drawing/2014/chart" uri="{C3380CC4-5D6E-409C-BE32-E72D297353CC}">
              <c16:uniqueId val="{0000000C-D99B-4FDF-A687-2BC2FDC6D346}"/>
            </c:ext>
          </c:extLst>
        </c:ser>
        <c:dLbls>
          <c:showLegendKey val="0"/>
          <c:showVal val="0"/>
          <c:showCatName val="0"/>
          <c:showSerName val="0"/>
          <c:showPercent val="1"/>
          <c:showBubbleSize val="0"/>
          <c:showLeaderLines val="1"/>
        </c:dLbls>
        <c:firstSliceAng val="0"/>
      </c:pieChart>
      <c:spPr>
        <a:noFill/>
        <a:ln>
          <a:noFill/>
        </a:ln>
        <a:effectLst/>
      </c:spPr>
    </c:plotArea>
    <c:legend>
      <c:legendPos val="t"/>
      <c:layout>
        <c:manualLayout>
          <c:xMode val="edge"/>
          <c:yMode val="edge"/>
          <c:x val="8.8888888888888892E-2"/>
          <c:y val="2.7777777777777776E-2"/>
          <c:w val="0.9"/>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7A5275-4330-4908-8D75-948BA92F0A0B}" type="doc">
      <dgm:prSet loTypeId="urn:microsoft.com/office/officeart/2005/8/layout/pyramid1" loCatId="pyramid" qsTypeId="urn:microsoft.com/office/officeart/2005/8/quickstyle/simple1" qsCatId="simple" csTypeId="urn:microsoft.com/office/officeart/2005/8/colors/accent1_2" csCatId="accent1" phldr="1"/>
      <dgm:spPr/>
    </dgm:pt>
    <dgm:pt modelId="{E610D45D-742C-4AB1-8C80-1A329BFE2DDE}">
      <dgm:prSet phldrT="[Text]" custT="1"/>
      <dgm:spPr>
        <a:xfrm>
          <a:off x="1637270" y="0"/>
          <a:ext cx="654908" cy="401508"/>
        </a:xfrm>
        <a:prstGeom prst="trapezoid">
          <a:avLst>
            <a:gd name="adj" fmla="val 81556"/>
          </a:avLst>
        </a:prstGeom>
        <a:solidFill>
          <a:srgbClr val="FFFF00"/>
        </a:solidFill>
        <a:ln w="12700" cap="flat" cmpd="sng" algn="ctr">
          <a:solidFill>
            <a:sysClr val="window" lastClr="FFFFFF">
              <a:hueOff val="0"/>
              <a:satOff val="0"/>
              <a:lumOff val="0"/>
              <a:alphaOff val="0"/>
            </a:sysClr>
          </a:solidFill>
          <a:prstDash val="solid"/>
          <a:miter lim="800000"/>
        </a:ln>
        <a:effectLst/>
      </dgm:spPr>
      <dgm:t>
        <a:bodyPr/>
        <a:lstStyle/>
        <a:p>
          <a:r>
            <a:rPr lang="en-GB" sz="1100">
              <a:solidFill>
                <a:sysClr val="windowText" lastClr="000000">
                  <a:hueOff val="0"/>
                  <a:satOff val="0"/>
                  <a:lumOff val="0"/>
                  <a:alphaOff val="0"/>
                </a:sysClr>
              </a:solidFill>
              <a:latin typeface="Calibri"/>
              <a:ea typeface="+mn-ea"/>
              <a:cs typeface="+mn-cs"/>
            </a:rPr>
            <a:t>                        Creating</a:t>
          </a:r>
          <a:endParaRPr lang="en-BW" sz="1100">
            <a:solidFill>
              <a:sysClr val="windowText" lastClr="000000">
                <a:hueOff val="0"/>
                <a:satOff val="0"/>
                <a:lumOff val="0"/>
                <a:alphaOff val="0"/>
              </a:sysClr>
            </a:solidFill>
            <a:latin typeface="Calibri"/>
            <a:ea typeface="+mn-ea"/>
            <a:cs typeface="+mn-cs"/>
          </a:endParaRPr>
        </a:p>
      </dgm:t>
    </dgm:pt>
    <dgm:pt modelId="{9B008EB8-234B-442F-9081-F7BBC3F8172F}" type="parTrans" cxnId="{1D7B37AD-2EC6-4769-9A85-E6B2926CDBE7}">
      <dgm:prSet/>
      <dgm:spPr/>
      <dgm:t>
        <a:bodyPr/>
        <a:lstStyle/>
        <a:p>
          <a:endParaRPr lang="en-BW"/>
        </a:p>
      </dgm:t>
    </dgm:pt>
    <dgm:pt modelId="{1660D642-7BC8-48FD-B1CF-CB066FE79EA4}" type="sibTrans" cxnId="{1D7B37AD-2EC6-4769-9A85-E6B2926CDBE7}">
      <dgm:prSet/>
      <dgm:spPr/>
      <dgm:t>
        <a:bodyPr/>
        <a:lstStyle/>
        <a:p>
          <a:endParaRPr lang="en-BW"/>
        </a:p>
      </dgm:t>
    </dgm:pt>
    <dgm:pt modelId="{55087A9C-1513-42DD-BB86-CA81563E6DF8}">
      <dgm:prSet phldrT="[Text]"/>
      <dgm:spPr>
        <a:xfrm>
          <a:off x="327454" y="1606035"/>
          <a:ext cx="3274540" cy="401508"/>
        </a:xfrm>
        <a:prstGeom prst="trapezoid">
          <a:avLst>
            <a:gd name="adj" fmla="val 81556"/>
          </a:avLst>
        </a:prstGeom>
        <a:solidFill>
          <a:srgbClr val="FFC000">
            <a:lumMod val="50000"/>
          </a:srgbClr>
        </a:solidFill>
        <a:ln w="12700" cap="flat" cmpd="sng" algn="ctr">
          <a:solidFill>
            <a:sysClr val="window" lastClr="FFFFFF">
              <a:hueOff val="0"/>
              <a:satOff val="0"/>
              <a:lumOff val="0"/>
              <a:alphaOff val="0"/>
            </a:sysClr>
          </a:solidFill>
          <a:prstDash val="solid"/>
          <a:miter lim="800000"/>
        </a:ln>
        <a:effectLst/>
      </dgm:spPr>
      <dgm:t>
        <a:bodyPr/>
        <a:lstStyle/>
        <a:p>
          <a:r>
            <a:rPr lang="en-GB">
              <a:solidFill>
                <a:sysClr val="windowText" lastClr="000000">
                  <a:hueOff val="0"/>
                  <a:satOff val="0"/>
                  <a:lumOff val="0"/>
                  <a:alphaOff val="0"/>
                </a:sysClr>
              </a:solidFill>
              <a:latin typeface="Calibri"/>
              <a:ea typeface="+mn-ea"/>
              <a:cs typeface="+mn-cs"/>
            </a:rPr>
            <a:t>Understanding</a:t>
          </a:r>
          <a:endParaRPr lang="en-BW">
            <a:solidFill>
              <a:sysClr val="windowText" lastClr="000000">
                <a:hueOff val="0"/>
                <a:satOff val="0"/>
                <a:lumOff val="0"/>
                <a:alphaOff val="0"/>
              </a:sysClr>
            </a:solidFill>
            <a:latin typeface="Calibri"/>
            <a:ea typeface="+mn-ea"/>
            <a:cs typeface="+mn-cs"/>
          </a:endParaRPr>
        </a:p>
      </dgm:t>
    </dgm:pt>
    <dgm:pt modelId="{3F1516A2-5AFD-4959-A30C-1EBCBA5EF8D6}" type="parTrans" cxnId="{716934D4-05B7-421D-986E-D535A079C764}">
      <dgm:prSet/>
      <dgm:spPr/>
      <dgm:t>
        <a:bodyPr/>
        <a:lstStyle/>
        <a:p>
          <a:endParaRPr lang="en-BW"/>
        </a:p>
      </dgm:t>
    </dgm:pt>
    <dgm:pt modelId="{EFF2D936-99C8-4855-8F8F-9750EACA4018}" type="sibTrans" cxnId="{716934D4-05B7-421D-986E-D535A079C764}">
      <dgm:prSet/>
      <dgm:spPr/>
      <dgm:t>
        <a:bodyPr/>
        <a:lstStyle/>
        <a:p>
          <a:endParaRPr lang="en-BW"/>
        </a:p>
      </dgm:t>
    </dgm:pt>
    <dgm:pt modelId="{CB42AB78-653A-44B4-AED3-2914CC63703F}">
      <dgm:prSet phldrT="[Text]"/>
      <dgm:spPr>
        <a:xfrm>
          <a:off x="0" y="2007544"/>
          <a:ext cx="3929449" cy="401508"/>
        </a:xfrm>
        <a:prstGeom prst="trapezoid">
          <a:avLst>
            <a:gd name="adj" fmla="val 81556"/>
          </a:avLst>
        </a:prstGeom>
        <a:solidFill>
          <a:srgbClr val="70AD47">
            <a:lumMod val="75000"/>
          </a:srgbClr>
        </a:solidFill>
        <a:ln w="12700" cap="flat" cmpd="sng" algn="ctr">
          <a:solidFill>
            <a:sysClr val="window" lastClr="FFFFFF">
              <a:hueOff val="0"/>
              <a:satOff val="0"/>
              <a:lumOff val="0"/>
              <a:alphaOff val="0"/>
            </a:sysClr>
          </a:solidFill>
          <a:prstDash val="solid"/>
          <a:miter lim="800000"/>
        </a:ln>
        <a:effectLst/>
      </dgm:spPr>
      <dgm:t>
        <a:bodyPr/>
        <a:lstStyle/>
        <a:p>
          <a:r>
            <a:rPr lang="en-GB">
              <a:solidFill>
                <a:sysClr val="windowText" lastClr="000000">
                  <a:hueOff val="0"/>
                  <a:satOff val="0"/>
                  <a:lumOff val="0"/>
                  <a:alphaOff val="0"/>
                </a:sysClr>
              </a:solidFill>
              <a:latin typeface="Calibri"/>
              <a:ea typeface="+mn-ea"/>
              <a:cs typeface="+mn-cs"/>
            </a:rPr>
            <a:t>Remembering</a:t>
          </a:r>
          <a:endParaRPr lang="en-BW">
            <a:solidFill>
              <a:sysClr val="windowText" lastClr="000000">
                <a:hueOff val="0"/>
                <a:satOff val="0"/>
                <a:lumOff val="0"/>
                <a:alphaOff val="0"/>
              </a:sysClr>
            </a:solidFill>
            <a:latin typeface="Calibri"/>
            <a:ea typeface="+mn-ea"/>
            <a:cs typeface="+mn-cs"/>
          </a:endParaRPr>
        </a:p>
      </dgm:t>
    </dgm:pt>
    <dgm:pt modelId="{8A1CABAE-BA12-4A04-9E2C-5619B8A34877}" type="parTrans" cxnId="{1D186B84-8582-4B32-93EE-66F6FD912426}">
      <dgm:prSet/>
      <dgm:spPr/>
      <dgm:t>
        <a:bodyPr/>
        <a:lstStyle/>
        <a:p>
          <a:endParaRPr lang="en-BW"/>
        </a:p>
      </dgm:t>
    </dgm:pt>
    <dgm:pt modelId="{9981FE41-5769-40EC-8339-C372B4294E9C}" type="sibTrans" cxnId="{1D186B84-8582-4B32-93EE-66F6FD912426}">
      <dgm:prSet/>
      <dgm:spPr/>
      <dgm:t>
        <a:bodyPr/>
        <a:lstStyle/>
        <a:p>
          <a:endParaRPr lang="en-BW"/>
        </a:p>
      </dgm:t>
    </dgm:pt>
    <dgm:pt modelId="{EBB8F0B2-8277-43F7-836F-E7775E3F2EA6}">
      <dgm:prSet phldrT="[Text]"/>
      <dgm:spPr>
        <a:xfrm>
          <a:off x="1309816" y="401508"/>
          <a:ext cx="1309816" cy="401508"/>
        </a:xfrm>
        <a:prstGeom prst="trapezoid">
          <a:avLst>
            <a:gd name="adj" fmla="val 81556"/>
          </a:avLst>
        </a:prstGeom>
        <a:solidFill>
          <a:srgbClr val="ED7D31">
            <a:lumMod val="60000"/>
            <a:lumOff val="40000"/>
          </a:srgbClr>
        </a:solidFill>
        <a:ln w="12700" cap="flat" cmpd="sng" algn="ctr">
          <a:solidFill>
            <a:sysClr val="window" lastClr="FFFFFF">
              <a:hueOff val="0"/>
              <a:satOff val="0"/>
              <a:lumOff val="0"/>
              <a:alphaOff val="0"/>
            </a:sysClr>
          </a:solidFill>
          <a:prstDash val="solid"/>
          <a:miter lim="800000"/>
        </a:ln>
        <a:effectLst/>
      </dgm:spPr>
      <dgm:t>
        <a:bodyPr/>
        <a:lstStyle/>
        <a:p>
          <a:r>
            <a:rPr lang="en-GB">
              <a:solidFill>
                <a:sysClr val="windowText" lastClr="000000">
                  <a:hueOff val="0"/>
                  <a:satOff val="0"/>
                  <a:lumOff val="0"/>
                  <a:alphaOff val="0"/>
                </a:sysClr>
              </a:solidFill>
              <a:latin typeface="Calibri"/>
              <a:ea typeface="+mn-ea"/>
              <a:cs typeface="+mn-cs"/>
            </a:rPr>
            <a:t>Evaluating</a:t>
          </a:r>
          <a:endParaRPr lang="en-BW">
            <a:solidFill>
              <a:sysClr val="windowText" lastClr="000000">
                <a:hueOff val="0"/>
                <a:satOff val="0"/>
                <a:lumOff val="0"/>
                <a:alphaOff val="0"/>
              </a:sysClr>
            </a:solidFill>
            <a:latin typeface="Calibri"/>
            <a:ea typeface="+mn-ea"/>
            <a:cs typeface="+mn-cs"/>
          </a:endParaRPr>
        </a:p>
      </dgm:t>
    </dgm:pt>
    <dgm:pt modelId="{A461B71D-EE5E-4497-9750-9D204A3B931B}" type="parTrans" cxnId="{BB43F6DE-1808-4F78-B151-0C9E7351C77F}">
      <dgm:prSet/>
      <dgm:spPr/>
      <dgm:t>
        <a:bodyPr/>
        <a:lstStyle/>
        <a:p>
          <a:endParaRPr lang="en-BW"/>
        </a:p>
      </dgm:t>
    </dgm:pt>
    <dgm:pt modelId="{47F84010-9E11-4F32-A8B0-71A7CE320C34}" type="sibTrans" cxnId="{BB43F6DE-1808-4F78-B151-0C9E7351C77F}">
      <dgm:prSet/>
      <dgm:spPr/>
      <dgm:t>
        <a:bodyPr/>
        <a:lstStyle/>
        <a:p>
          <a:endParaRPr lang="en-BW"/>
        </a:p>
      </dgm:t>
    </dgm:pt>
    <dgm:pt modelId="{C9036E7B-9C5F-48DC-B514-73860B05D096}">
      <dgm:prSet phldrT="[Text]"/>
      <dgm:spPr>
        <a:xfrm>
          <a:off x="982362" y="803017"/>
          <a:ext cx="1964724" cy="401508"/>
        </a:xfrm>
        <a:prstGeom prst="trapezoid">
          <a:avLst>
            <a:gd name="adj" fmla="val 81556"/>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a:solidFill>
                <a:sysClr val="windowText" lastClr="000000">
                  <a:hueOff val="0"/>
                  <a:satOff val="0"/>
                  <a:lumOff val="0"/>
                  <a:alphaOff val="0"/>
                </a:sysClr>
              </a:solidFill>
              <a:latin typeface="Calibri"/>
              <a:ea typeface="+mn-ea"/>
              <a:cs typeface="+mn-cs"/>
            </a:rPr>
            <a:t>Analysing</a:t>
          </a:r>
          <a:endParaRPr lang="en-BW">
            <a:solidFill>
              <a:sysClr val="windowText" lastClr="000000">
                <a:hueOff val="0"/>
                <a:satOff val="0"/>
                <a:lumOff val="0"/>
                <a:alphaOff val="0"/>
              </a:sysClr>
            </a:solidFill>
            <a:latin typeface="Calibri"/>
            <a:ea typeface="+mn-ea"/>
            <a:cs typeface="+mn-cs"/>
          </a:endParaRPr>
        </a:p>
      </dgm:t>
    </dgm:pt>
    <dgm:pt modelId="{40CB0A5E-C92E-4360-8154-050AC403936A}" type="parTrans" cxnId="{D8D12E99-4376-473B-A020-D52024BCC7D3}">
      <dgm:prSet/>
      <dgm:spPr/>
      <dgm:t>
        <a:bodyPr/>
        <a:lstStyle/>
        <a:p>
          <a:endParaRPr lang="en-BW"/>
        </a:p>
      </dgm:t>
    </dgm:pt>
    <dgm:pt modelId="{5417A63E-5906-40FD-9E3E-331546E992C9}" type="sibTrans" cxnId="{D8D12E99-4376-473B-A020-D52024BCC7D3}">
      <dgm:prSet/>
      <dgm:spPr/>
      <dgm:t>
        <a:bodyPr/>
        <a:lstStyle/>
        <a:p>
          <a:endParaRPr lang="en-BW"/>
        </a:p>
      </dgm:t>
    </dgm:pt>
    <dgm:pt modelId="{C1849F5E-930D-4C5E-B438-A96F877B2B74}">
      <dgm:prSet phldrT="[Text]"/>
      <dgm:spPr>
        <a:xfrm>
          <a:off x="654908" y="1204526"/>
          <a:ext cx="2619632" cy="401508"/>
        </a:xfrm>
        <a:prstGeom prst="trapezoid">
          <a:avLst>
            <a:gd name="adj" fmla="val 81556"/>
          </a:avLst>
        </a:prstGeom>
        <a:solidFill>
          <a:srgbClr val="E7E6E6">
            <a:lumMod val="50000"/>
          </a:srgbClr>
        </a:solidFill>
        <a:ln w="12700" cap="flat" cmpd="sng" algn="ctr">
          <a:solidFill>
            <a:sysClr val="window" lastClr="FFFFFF">
              <a:hueOff val="0"/>
              <a:satOff val="0"/>
              <a:lumOff val="0"/>
              <a:alphaOff val="0"/>
            </a:sysClr>
          </a:solidFill>
          <a:prstDash val="solid"/>
          <a:miter lim="800000"/>
        </a:ln>
        <a:effectLst/>
      </dgm:spPr>
      <dgm:t>
        <a:bodyPr/>
        <a:lstStyle/>
        <a:p>
          <a:r>
            <a:rPr lang="en-GB">
              <a:solidFill>
                <a:sysClr val="windowText" lastClr="000000">
                  <a:hueOff val="0"/>
                  <a:satOff val="0"/>
                  <a:lumOff val="0"/>
                  <a:alphaOff val="0"/>
                </a:sysClr>
              </a:solidFill>
              <a:latin typeface="Calibri"/>
              <a:ea typeface="+mn-ea"/>
              <a:cs typeface="+mn-cs"/>
            </a:rPr>
            <a:t>Applying</a:t>
          </a:r>
          <a:endParaRPr lang="en-BW">
            <a:solidFill>
              <a:sysClr val="windowText" lastClr="000000">
                <a:hueOff val="0"/>
                <a:satOff val="0"/>
                <a:lumOff val="0"/>
                <a:alphaOff val="0"/>
              </a:sysClr>
            </a:solidFill>
            <a:latin typeface="Calibri"/>
            <a:ea typeface="+mn-ea"/>
            <a:cs typeface="+mn-cs"/>
          </a:endParaRPr>
        </a:p>
      </dgm:t>
    </dgm:pt>
    <dgm:pt modelId="{7CB3ECEE-6A04-4E82-B722-6116062CE147}" type="parTrans" cxnId="{EA275727-9D80-4B09-B3F0-E73459A78EE4}">
      <dgm:prSet/>
      <dgm:spPr/>
      <dgm:t>
        <a:bodyPr/>
        <a:lstStyle/>
        <a:p>
          <a:endParaRPr lang="en-BW"/>
        </a:p>
      </dgm:t>
    </dgm:pt>
    <dgm:pt modelId="{81E281DC-625E-4CA2-AFEA-7EA0DDBF9DE6}" type="sibTrans" cxnId="{EA275727-9D80-4B09-B3F0-E73459A78EE4}">
      <dgm:prSet/>
      <dgm:spPr/>
      <dgm:t>
        <a:bodyPr/>
        <a:lstStyle/>
        <a:p>
          <a:endParaRPr lang="en-BW"/>
        </a:p>
      </dgm:t>
    </dgm:pt>
    <dgm:pt modelId="{689E6678-99C2-4B72-A81B-3F3A1445C1C4}" type="pres">
      <dgm:prSet presAssocID="{E07A5275-4330-4908-8D75-948BA92F0A0B}" presName="Name0" presStyleCnt="0">
        <dgm:presLayoutVars>
          <dgm:dir/>
          <dgm:animLvl val="lvl"/>
          <dgm:resizeHandles val="exact"/>
        </dgm:presLayoutVars>
      </dgm:prSet>
      <dgm:spPr/>
    </dgm:pt>
    <dgm:pt modelId="{DDF6116E-2617-475E-800B-DFCBF89CE34A}" type="pres">
      <dgm:prSet presAssocID="{E610D45D-742C-4AB1-8C80-1A329BFE2DDE}" presName="Name8" presStyleCnt="0"/>
      <dgm:spPr/>
    </dgm:pt>
    <dgm:pt modelId="{586F361F-B148-4018-8677-4CF699BE0A8C}" type="pres">
      <dgm:prSet presAssocID="{E610D45D-742C-4AB1-8C80-1A329BFE2DDE}" presName="level" presStyleLbl="node1" presStyleIdx="0" presStyleCnt="6" custScaleX="138807" custScaleY="45604">
        <dgm:presLayoutVars>
          <dgm:chMax val="1"/>
          <dgm:bulletEnabled val="1"/>
        </dgm:presLayoutVars>
      </dgm:prSet>
      <dgm:spPr/>
    </dgm:pt>
    <dgm:pt modelId="{C5A491E5-216A-4C55-8A84-7D43491FD2E1}" type="pres">
      <dgm:prSet presAssocID="{E610D45D-742C-4AB1-8C80-1A329BFE2DDE}" presName="levelTx" presStyleLbl="revTx" presStyleIdx="0" presStyleCnt="0">
        <dgm:presLayoutVars>
          <dgm:chMax val="1"/>
          <dgm:bulletEnabled val="1"/>
        </dgm:presLayoutVars>
      </dgm:prSet>
      <dgm:spPr/>
    </dgm:pt>
    <dgm:pt modelId="{885298C6-A9D3-4E8A-A79F-164FE44F2A51}" type="pres">
      <dgm:prSet presAssocID="{EBB8F0B2-8277-43F7-836F-E7775E3F2EA6}" presName="Name8" presStyleCnt="0"/>
      <dgm:spPr/>
    </dgm:pt>
    <dgm:pt modelId="{44B3D1C4-E636-43ED-88A9-4FBBBACD4322}" type="pres">
      <dgm:prSet presAssocID="{EBB8F0B2-8277-43F7-836F-E7775E3F2EA6}" presName="level" presStyleLbl="node1" presStyleIdx="1" presStyleCnt="6">
        <dgm:presLayoutVars>
          <dgm:chMax val="1"/>
          <dgm:bulletEnabled val="1"/>
        </dgm:presLayoutVars>
      </dgm:prSet>
      <dgm:spPr/>
    </dgm:pt>
    <dgm:pt modelId="{9FCC04DB-7195-4E4D-B81B-D26A4C2F552F}" type="pres">
      <dgm:prSet presAssocID="{EBB8F0B2-8277-43F7-836F-E7775E3F2EA6}" presName="levelTx" presStyleLbl="revTx" presStyleIdx="0" presStyleCnt="0">
        <dgm:presLayoutVars>
          <dgm:chMax val="1"/>
          <dgm:bulletEnabled val="1"/>
        </dgm:presLayoutVars>
      </dgm:prSet>
      <dgm:spPr/>
    </dgm:pt>
    <dgm:pt modelId="{D7A20679-4E17-4AFD-BC14-6E12B48BE644}" type="pres">
      <dgm:prSet presAssocID="{C9036E7B-9C5F-48DC-B514-73860B05D096}" presName="Name8" presStyleCnt="0"/>
      <dgm:spPr/>
    </dgm:pt>
    <dgm:pt modelId="{1AC76F04-6823-4462-B022-AAB11FD8260C}" type="pres">
      <dgm:prSet presAssocID="{C9036E7B-9C5F-48DC-B514-73860B05D096}" presName="level" presStyleLbl="node1" presStyleIdx="2" presStyleCnt="6">
        <dgm:presLayoutVars>
          <dgm:chMax val="1"/>
          <dgm:bulletEnabled val="1"/>
        </dgm:presLayoutVars>
      </dgm:prSet>
      <dgm:spPr/>
    </dgm:pt>
    <dgm:pt modelId="{F423ABFB-7D00-43F3-A02B-F84092CA9758}" type="pres">
      <dgm:prSet presAssocID="{C9036E7B-9C5F-48DC-B514-73860B05D096}" presName="levelTx" presStyleLbl="revTx" presStyleIdx="0" presStyleCnt="0">
        <dgm:presLayoutVars>
          <dgm:chMax val="1"/>
          <dgm:bulletEnabled val="1"/>
        </dgm:presLayoutVars>
      </dgm:prSet>
      <dgm:spPr/>
    </dgm:pt>
    <dgm:pt modelId="{60934BBA-FBBA-47AD-9491-5306FF0635A1}" type="pres">
      <dgm:prSet presAssocID="{C1849F5E-930D-4C5E-B438-A96F877B2B74}" presName="Name8" presStyleCnt="0"/>
      <dgm:spPr/>
    </dgm:pt>
    <dgm:pt modelId="{D1810422-A397-47DE-BE01-97712017C458}" type="pres">
      <dgm:prSet presAssocID="{C1849F5E-930D-4C5E-B438-A96F877B2B74}" presName="level" presStyleLbl="node1" presStyleIdx="3" presStyleCnt="6">
        <dgm:presLayoutVars>
          <dgm:chMax val="1"/>
          <dgm:bulletEnabled val="1"/>
        </dgm:presLayoutVars>
      </dgm:prSet>
      <dgm:spPr/>
    </dgm:pt>
    <dgm:pt modelId="{E75C7D38-15BB-4248-8FFC-316E332DF314}" type="pres">
      <dgm:prSet presAssocID="{C1849F5E-930D-4C5E-B438-A96F877B2B74}" presName="levelTx" presStyleLbl="revTx" presStyleIdx="0" presStyleCnt="0">
        <dgm:presLayoutVars>
          <dgm:chMax val="1"/>
          <dgm:bulletEnabled val="1"/>
        </dgm:presLayoutVars>
      </dgm:prSet>
      <dgm:spPr/>
    </dgm:pt>
    <dgm:pt modelId="{18673C10-0027-483F-BA29-E08BE855312F}" type="pres">
      <dgm:prSet presAssocID="{55087A9C-1513-42DD-BB86-CA81563E6DF8}" presName="Name8" presStyleCnt="0"/>
      <dgm:spPr/>
    </dgm:pt>
    <dgm:pt modelId="{C460E288-FE8C-4B05-ACA3-55025E929AB7}" type="pres">
      <dgm:prSet presAssocID="{55087A9C-1513-42DD-BB86-CA81563E6DF8}" presName="level" presStyleLbl="node1" presStyleIdx="4" presStyleCnt="6">
        <dgm:presLayoutVars>
          <dgm:chMax val="1"/>
          <dgm:bulletEnabled val="1"/>
        </dgm:presLayoutVars>
      </dgm:prSet>
      <dgm:spPr/>
    </dgm:pt>
    <dgm:pt modelId="{6E10D0C6-F70F-4A5D-87D2-018FD38601EB}" type="pres">
      <dgm:prSet presAssocID="{55087A9C-1513-42DD-BB86-CA81563E6DF8}" presName="levelTx" presStyleLbl="revTx" presStyleIdx="0" presStyleCnt="0">
        <dgm:presLayoutVars>
          <dgm:chMax val="1"/>
          <dgm:bulletEnabled val="1"/>
        </dgm:presLayoutVars>
      </dgm:prSet>
      <dgm:spPr/>
    </dgm:pt>
    <dgm:pt modelId="{1160F985-96C0-4430-84B2-6F163B1079E2}" type="pres">
      <dgm:prSet presAssocID="{CB42AB78-653A-44B4-AED3-2914CC63703F}" presName="Name8" presStyleCnt="0"/>
      <dgm:spPr/>
    </dgm:pt>
    <dgm:pt modelId="{CAA166E0-953E-4078-ACED-B9B48EF708A2}" type="pres">
      <dgm:prSet presAssocID="{CB42AB78-653A-44B4-AED3-2914CC63703F}" presName="level" presStyleLbl="node1" presStyleIdx="5" presStyleCnt="6">
        <dgm:presLayoutVars>
          <dgm:chMax val="1"/>
          <dgm:bulletEnabled val="1"/>
        </dgm:presLayoutVars>
      </dgm:prSet>
      <dgm:spPr/>
    </dgm:pt>
    <dgm:pt modelId="{7C49B23B-C120-4B4B-892A-AB91FE19C301}" type="pres">
      <dgm:prSet presAssocID="{CB42AB78-653A-44B4-AED3-2914CC63703F}" presName="levelTx" presStyleLbl="revTx" presStyleIdx="0" presStyleCnt="0">
        <dgm:presLayoutVars>
          <dgm:chMax val="1"/>
          <dgm:bulletEnabled val="1"/>
        </dgm:presLayoutVars>
      </dgm:prSet>
      <dgm:spPr/>
    </dgm:pt>
  </dgm:ptLst>
  <dgm:cxnLst>
    <dgm:cxn modelId="{7148091C-37C4-485F-AF63-FB5CD1DC1208}" type="presOf" srcId="{CB42AB78-653A-44B4-AED3-2914CC63703F}" destId="{CAA166E0-953E-4078-ACED-B9B48EF708A2}" srcOrd="0" destOrd="0" presId="urn:microsoft.com/office/officeart/2005/8/layout/pyramid1"/>
    <dgm:cxn modelId="{5E3E5420-E32F-472B-B221-DB0415B8F801}" type="presOf" srcId="{E610D45D-742C-4AB1-8C80-1A329BFE2DDE}" destId="{C5A491E5-216A-4C55-8A84-7D43491FD2E1}" srcOrd="1" destOrd="0" presId="urn:microsoft.com/office/officeart/2005/8/layout/pyramid1"/>
    <dgm:cxn modelId="{EA275727-9D80-4B09-B3F0-E73459A78EE4}" srcId="{E07A5275-4330-4908-8D75-948BA92F0A0B}" destId="{C1849F5E-930D-4C5E-B438-A96F877B2B74}" srcOrd="3" destOrd="0" parTransId="{7CB3ECEE-6A04-4E82-B722-6116062CE147}" sibTransId="{81E281DC-625E-4CA2-AFEA-7EA0DDBF9DE6}"/>
    <dgm:cxn modelId="{25CB0847-47F7-41F8-A5E9-F101A6938254}" type="presOf" srcId="{C1849F5E-930D-4C5E-B438-A96F877B2B74}" destId="{D1810422-A397-47DE-BE01-97712017C458}" srcOrd="0" destOrd="0" presId="urn:microsoft.com/office/officeart/2005/8/layout/pyramid1"/>
    <dgm:cxn modelId="{D360B26F-8083-4992-A36A-480196440FC8}" type="presOf" srcId="{CB42AB78-653A-44B4-AED3-2914CC63703F}" destId="{7C49B23B-C120-4B4B-892A-AB91FE19C301}" srcOrd="1" destOrd="0" presId="urn:microsoft.com/office/officeart/2005/8/layout/pyramid1"/>
    <dgm:cxn modelId="{BCE77D55-710C-429C-8722-590F7A92FE10}" type="presOf" srcId="{EBB8F0B2-8277-43F7-836F-E7775E3F2EA6}" destId="{44B3D1C4-E636-43ED-88A9-4FBBBACD4322}" srcOrd="0" destOrd="0" presId="urn:microsoft.com/office/officeart/2005/8/layout/pyramid1"/>
    <dgm:cxn modelId="{8A1F2379-6519-4E83-B727-15722B866F56}" type="presOf" srcId="{E07A5275-4330-4908-8D75-948BA92F0A0B}" destId="{689E6678-99C2-4B72-A81B-3F3A1445C1C4}" srcOrd="0" destOrd="0" presId="urn:microsoft.com/office/officeart/2005/8/layout/pyramid1"/>
    <dgm:cxn modelId="{1160DA7A-5119-4369-B084-BE7DCA8374D4}" type="presOf" srcId="{C9036E7B-9C5F-48DC-B514-73860B05D096}" destId="{1AC76F04-6823-4462-B022-AAB11FD8260C}" srcOrd="0" destOrd="0" presId="urn:microsoft.com/office/officeart/2005/8/layout/pyramid1"/>
    <dgm:cxn modelId="{010E1A7C-6F84-47E8-860E-4630A3717BE8}" type="presOf" srcId="{55087A9C-1513-42DD-BB86-CA81563E6DF8}" destId="{6E10D0C6-F70F-4A5D-87D2-018FD38601EB}" srcOrd="1" destOrd="0" presId="urn:microsoft.com/office/officeart/2005/8/layout/pyramid1"/>
    <dgm:cxn modelId="{1331747C-AEB8-415A-9ADF-68D1FFAD5620}" type="presOf" srcId="{EBB8F0B2-8277-43F7-836F-E7775E3F2EA6}" destId="{9FCC04DB-7195-4E4D-B81B-D26A4C2F552F}" srcOrd="1" destOrd="0" presId="urn:microsoft.com/office/officeart/2005/8/layout/pyramid1"/>
    <dgm:cxn modelId="{1D186B84-8582-4B32-93EE-66F6FD912426}" srcId="{E07A5275-4330-4908-8D75-948BA92F0A0B}" destId="{CB42AB78-653A-44B4-AED3-2914CC63703F}" srcOrd="5" destOrd="0" parTransId="{8A1CABAE-BA12-4A04-9E2C-5619B8A34877}" sibTransId="{9981FE41-5769-40EC-8339-C372B4294E9C}"/>
    <dgm:cxn modelId="{D8D12E99-4376-473B-A020-D52024BCC7D3}" srcId="{E07A5275-4330-4908-8D75-948BA92F0A0B}" destId="{C9036E7B-9C5F-48DC-B514-73860B05D096}" srcOrd="2" destOrd="0" parTransId="{40CB0A5E-C92E-4360-8154-050AC403936A}" sibTransId="{5417A63E-5906-40FD-9E3E-331546E992C9}"/>
    <dgm:cxn modelId="{56A9379D-4FA1-4F78-8D24-136DA321363E}" type="presOf" srcId="{C9036E7B-9C5F-48DC-B514-73860B05D096}" destId="{F423ABFB-7D00-43F3-A02B-F84092CA9758}" srcOrd="1" destOrd="0" presId="urn:microsoft.com/office/officeart/2005/8/layout/pyramid1"/>
    <dgm:cxn modelId="{348799A7-C2E3-45B1-9F17-48A9CB8C2C19}" type="presOf" srcId="{C1849F5E-930D-4C5E-B438-A96F877B2B74}" destId="{E75C7D38-15BB-4248-8FFC-316E332DF314}" srcOrd="1" destOrd="0" presId="urn:microsoft.com/office/officeart/2005/8/layout/pyramid1"/>
    <dgm:cxn modelId="{1D7B37AD-2EC6-4769-9A85-E6B2926CDBE7}" srcId="{E07A5275-4330-4908-8D75-948BA92F0A0B}" destId="{E610D45D-742C-4AB1-8C80-1A329BFE2DDE}" srcOrd="0" destOrd="0" parTransId="{9B008EB8-234B-442F-9081-F7BBC3F8172F}" sibTransId="{1660D642-7BC8-48FD-B1CF-CB066FE79EA4}"/>
    <dgm:cxn modelId="{6AAEB2B8-984D-41F5-A834-B0F2B8CBF016}" type="presOf" srcId="{55087A9C-1513-42DD-BB86-CA81563E6DF8}" destId="{C460E288-FE8C-4B05-ACA3-55025E929AB7}" srcOrd="0" destOrd="0" presId="urn:microsoft.com/office/officeart/2005/8/layout/pyramid1"/>
    <dgm:cxn modelId="{716934D4-05B7-421D-986E-D535A079C764}" srcId="{E07A5275-4330-4908-8D75-948BA92F0A0B}" destId="{55087A9C-1513-42DD-BB86-CA81563E6DF8}" srcOrd="4" destOrd="0" parTransId="{3F1516A2-5AFD-4959-A30C-1EBCBA5EF8D6}" sibTransId="{EFF2D936-99C8-4855-8F8F-9750EACA4018}"/>
    <dgm:cxn modelId="{BB43F6DE-1808-4F78-B151-0C9E7351C77F}" srcId="{E07A5275-4330-4908-8D75-948BA92F0A0B}" destId="{EBB8F0B2-8277-43F7-836F-E7775E3F2EA6}" srcOrd="1" destOrd="0" parTransId="{A461B71D-EE5E-4497-9750-9D204A3B931B}" sibTransId="{47F84010-9E11-4F32-A8B0-71A7CE320C34}"/>
    <dgm:cxn modelId="{549077E3-E984-490C-8A50-6C9C796A7F48}" type="presOf" srcId="{E610D45D-742C-4AB1-8C80-1A329BFE2DDE}" destId="{586F361F-B148-4018-8677-4CF699BE0A8C}" srcOrd="0" destOrd="0" presId="urn:microsoft.com/office/officeart/2005/8/layout/pyramid1"/>
    <dgm:cxn modelId="{87F6A991-5B93-4038-8712-D8C177146955}" type="presParOf" srcId="{689E6678-99C2-4B72-A81B-3F3A1445C1C4}" destId="{DDF6116E-2617-475E-800B-DFCBF89CE34A}" srcOrd="0" destOrd="0" presId="urn:microsoft.com/office/officeart/2005/8/layout/pyramid1"/>
    <dgm:cxn modelId="{E5F8BDBC-6ECB-4537-9F8B-68B43F985A2B}" type="presParOf" srcId="{DDF6116E-2617-475E-800B-DFCBF89CE34A}" destId="{586F361F-B148-4018-8677-4CF699BE0A8C}" srcOrd="0" destOrd="0" presId="urn:microsoft.com/office/officeart/2005/8/layout/pyramid1"/>
    <dgm:cxn modelId="{69EF0142-DD70-4A7A-9F33-2173BBC95008}" type="presParOf" srcId="{DDF6116E-2617-475E-800B-DFCBF89CE34A}" destId="{C5A491E5-216A-4C55-8A84-7D43491FD2E1}" srcOrd="1" destOrd="0" presId="urn:microsoft.com/office/officeart/2005/8/layout/pyramid1"/>
    <dgm:cxn modelId="{B9D1F177-5136-4F60-8844-5C059D75CA1C}" type="presParOf" srcId="{689E6678-99C2-4B72-A81B-3F3A1445C1C4}" destId="{885298C6-A9D3-4E8A-A79F-164FE44F2A51}" srcOrd="1" destOrd="0" presId="urn:microsoft.com/office/officeart/2005/8/layout/pyramid1"/>
    <dgm:cxn modelId="{D99D221A-7EA7-4EE2-AC60-345DE4A58A6D}" type="presParOf" srcId="{885298C6-A9D3-4E8A-A79F-164FE44F2A51}" destId="{44B3D1C4-E636-43ED-88A9-4FBBBACD4322}" srcOrd="0" destOrd="0" presId="urn:microsoft.com/office/officeart/2005/8/layout/pyramid1"/>
    <dgm:cxn modelId="{A755A7A0-17A3-44F4-BEFB-2782BAF22BC9}" type="presParOf" srcId="{885298C6-A9D3-4E8A-A79F-164FE44F2A51}" destId="{9FCC04DB-7195-4E4D-B81B-D26A4C2F552F}" srcOrd="1" destOrd="0" presId="urn:microsoft.com/office/officeart/2005/8/layout/pyramid1"/>
    <dgm:cxn modelId="{31A2F41F-33C0-4646-A83F-422C5C1BAC75}" type="presParOf" srcId="{689E6678-99C2-4B72-A81B-3F3A1445C1C4}" destId="{D7A20679-4E17-4AFD-BC14-6E12B48BE644}" srcOrd="2" destOrd="0" presId="urn:microsoft.com/office/officeart/2005/8/layout/pyramid1"/>
    <dgm:cxn modelId="{67C9AA6C-29A6-4D00-BF8E-CEBD3CFEABE1}" type="presParOf" srcId="{D7A20679-4E17-4AFD-BC14-6E12B48BE644}" destId="{1AC76F04-6823-4462-B022-AAB11FD8260C}" srcOrd="0" destOrd="0" presId="urn:microsoft.com/office/officeart/2005/8/layout/pyramid1"/>
    <dgm:cxn modelId="{9A07F82B-4CD2-4585-A7C9-42E6D97FDB8E}" type="presParOf" srcId="{D7A20679-4E17-4AFD-BC14-6E12B48BE644}" destId="{F423ABFB-7D00-43F3-A02B-F84092CA9758}" srcOrd="1" destOrd="0" presId="urn:microsoft.com/office/officeart/2005/8/layout/pyramid1"/>
    <dgm:cxn modelId="{80D44F70-D433-4D44-9221-C8E991D78F6A}" type="presParOf" srcId="{689E6678-99C2-4B72-A81B-3F3A1445C1C4}" destId="{60934BBA-FBBA-47AD-9491-5306FF0635A1}" srcOrd="3" destOrd="0" presId="urn:microsoft.com/office/officeart/2005/8/layout/pyramid1"/>
    <dgm:cxn modelId="{5915846B-49AB-473A-9A1F-3B37B1BB7819}" type="presParOf" srcId="{60934BBA-FBBA-47AD-9491-5306FF0635A1}" destId="{D1810422-A397-47DE-BE01-97712017C458}" srcOrd="0" destOrd="0" presId="urn:microsoft.com/office/officeart/2005/8/layout/pyramid1"/>
    <dgm:cxn modelId="{4C919281-5B27-441A-95AF-2D062A4FC8B8}" type="presParOf" srcId="{60934BBA-FBBA-47AD-9491-5306FF0635A1}" destId="{E75C7D38-15BB-4248-8FFC-316E332DF314}" srcOrd="1" destOrd="0" presId="urn:microsoft.com/office/officeart/2005/8/layout/pyramid1"/>
    <dgm:cxn modelId="{163AE3CA-8710-46E8-9B31-88F06D38FDC3}" type="presParOf" srcId="{689E6678-99C2-4B72-A81B-3F3A1445C1C4}" destId="{18673C10-0027-483F-BA29-E08BE855312F}" srcOrd="4" destOrd="0" presId="urn:microsoft.com/office/officeart/2005/8/layout/pyramid1"/>
    <dgm:cxn modelId="{82CF1F48-45B1-46C6-A4FA-30846E94BF0A}" type="presParOf" srcId="{18673C10-0027-483F-BA29-E08BE855312F}" destId="{C460E288-FE8C-4B05-ACA3-55025E929AB7}" srcOrd="0" destOrd="0" presId="urn:microsoft.com/office/officeart/2005/8/layout/pyramid1"/>
    <dgm:cxn modelId="{51D5A3C0-9D5A-46A5-B03E-08A1CFB6BB04}" type="presParOf" srcId="{18673C10-0027-483F-BA29-E08BE855312F}" destId="{6E10D0C6-F70F-4A5D-87D2-018FD38601EB}" srcOrd="1" destOrd="0" presId="urn:microsoft.com/office/officeart/2005/8/layout/pyramid1"/>
    <dgm:cxn modelId="{ED2E8165-9121-4A24-8619-C547A0C03AE2}" type="presParOf" srcId="{689E6678-99C2-4B72-A81B-3F3A1445C1C4}" destId="{1160F985-96C0-4430-84B2-6F163B1079E2}" srcOrd="5" destOrd="0" presId="urn:microsoft.com/office/officeart/2005/8/layout/pyramid1"/>
    <dgm:cxn modelId="{798A6801-3F09-44F1-AE29-4E4D35A81107}" type="presParOf" srcId="{1160F985-96C0-4430-84B2-6F163B1079E2}" destId="{CAA166E0-953E-4078-ACED-B9B48EF708A2}" srcOrd="0" destOrd="0" presId="urn:microsoft.com/office/officeart/2005/8/layout/pyramid1"/>
    <dgm:cxn modelId="{251B8FAF-1369-47A1-BA2B-516767235FAA}" type="presParOf" srcId="{1160F985-96C0-4430-84B2-6F163B1079E2}" destId="{7C49B23B-C120-4B4B-892A-AB91FE19C301}" srcOrd="1" destOrd="0" presId="urn:microsoft.com/office/officeart/2005/8/layout/pyramid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86F361F-B148-4018-8677-4CF699BE0A8C}">
      <dsp:nvSpPr>
        <dsp:cNvPr id="0" name=""/>
        <dsp:cNvSpPr/>
      </dsp:nvSpPr>
      <dsp:spPr>
        <a:xfrm>
          <a:off x="2397987" y="0"/>
          <a:ext cx="629465" cy="123295"/>
        </a:xfrm>
        <a:prstGeom prst="trapezoid">
          <a:avLst>
            <a:gd name="adj" fmla="val 81556"/>
          </a:avLst>
        </a:prstGeom>
        <a:solidFill>
          <a:srgbClr val="FFFF0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GB" sz="1100" kern="1200">
              <a:solidFill>
                <a:sysClr val="windowText" lastClr="000000">
                  <a:hueOff val="0"/>
                  <a:satOff val="0"/>
                  <a:lumOff val="0"/>
                  <a:alphaOff val="0"/>
                </a:sysClr>
              </a:solidFill>
              <a:latin typeface="Calibri"/>
              <a:ea typeface="+mn-ea"/>
              <a:cs typeface="+mn-cs"/>
            </a:rPr>
            <a:t>                        Creating</a:t>
          </a:r>
          <a:endParaRPr lang="en-BW" sz="1100" kern="1200">
            <a:solidFill>
              <a:sysClr val="windowText" lastClr="000000">
                <a:hueOff val="0"/>
                <a:satOff val="0"/>
                <a:lumOff val="0"/>
                <a:alphaOff val="0"/>
              </a:sysClr>
            </a:solidFill>
            <a:latin typeface="Calibri"/>
            <a:ea typeface="+mn-ea"/>
            <a:cs typeface="+mn-cs"/>
          </a:endParaRPr>
        </a:p>
      </dsp:txBody>
      <dsp:txXfrm>
        <a:off x="2465023" y="13131"/>
        <a:ext cx="495393" cy="110164"/>
      </dsp:txXfrm>
    </dsp:sp>
    <dsp:sp modelId="{44B3D1C4-E636-43ED-88A9-4FBBBACD4322}">
      <dsp:nvSpPr>
        <dsp:cNvPr id="0" name=""/>
        <dsp:cNvSpPr/>
      </dsp:nvSpPr>
      <dsp:spPr>
        <a:xfrm>
          <a:off x="1988783" y="123295"/>
          <a:ext cx="1447873" cy="270361"/>
        </a:xfrm>
        <a:prstGeom prst="trapezoid">
          <a:avLst>
            <a:gd name="adj" fmla="val 81556"/>
          </a:avLst>
        </a:prstGeom>
        <a:solidFill>
          <a:srgbClr val="ED7D31">
            <a:lumMod val="60000"/>
            <a:lumOff val="4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GB" sz="1100" kern="1200">
              <a:solidFill>
                <a:sysClr val="windowText" lastClr="000000">
                  <a:hueOff val="0"/>
                  <a:satOff val="0"/>
                  <a:lumOff val="0"/>
                  <a:alphaOff val="0"/>
                </a:sysClr>
              </a:solidFill>
              <a:latin typeface="Calibri"/>
              <a:ea typeface="+mn-ea"/>
              <a:cs typeface="+mn-cs"/>
            </a:rPr>
            <a:t>Evaluating</a:t>
          </a:r>
          <a:endParaRPr lang="en-BW" sz="1100" kern="1200">
            <a:solidFill>
              <a:sysClr val="windowText" lastClr="000000">
                <a:hueOff val="0"/>
                <a:satOff val="0"/>
                <a:lumOff val="0"/>
                <a:alphaOff val="0"/>
              </a:sysClr>
            </a:solidFill>
            <a:latin typeface="Calibri"/>
            <a:ea typeface="+mn-ea"/>
            <a:cs typeface="+mn-cs"/>
          </a:endParaRPr>
        </a:p>
      </dsp:txBody>
      <dsp:txXfrm>
        <a:off x="2389157" y="165524"/>
        <a:ext cx="647124" cy="228132"/>
      </dsp:txXfrm>
    </dsp:sp>
    <dsp:sp modelId="{1AC76F04-6823-4462-B022-AAB11FD8260C}">
      <dsp:nvSpPr>
        <dsp:cNvPr id="0" name=""/>
        <dsp:cNvSpPr/>
      </dsp:nvSpPr>
      <dsp:spPr>
        <a:xfrm>
          <a:off x="1491587" y="393657"/>
          <a:ext cx="2442265" cy="270361"/>
        </a:xfrm>
        <a:prstGeom prst="trapezoid">
          <a:avLst>
            <a:gd name="adj" fmla="val 81556"/>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GB" sz="1100" kern="1200">
              <a:solidFill>
                <a:sysClr val="windowText" lastClr="000000">
                  <a:hueOff val="0"/>
                  <a:satOff val="0"/>
                  <a:lumOff val="0"/>
                  <a:alphaOff val="0"/>
                </a:sysClr>
              </a:solidFill>
              <a:latin typeface="Calibri"/>
              <a:ea typeface="+mn-ea"/>
              <a:cs typeface="+mn-cs"/>
            </a:rPr>
            <a:t>Analysing</a:t>
          </a:r>
          <a:endParaRPr lang="en-BW" sz="1100" kern="1200">
            <a:solidFill>
              <a:sysClr val="windowText" lastClr="000000">
                <a:hueOff val="0"/>
                <a:satOff val="0"/>
                <a:lumOff val="0"/>
                <a:alphaOff val="0"/>
              </a:sysClr>
            </a:solidFill>
            <a:latin typeface="Calibri"/>
            <a:ea typeface="+mn-ea"/>
            <a:cs typeface="+mn-cs"/>
          </a:endParaRPr>
        </a:p>
      </dsp:txBody>
      <dsp:txXfrm>
        <a:off x="2065980" y="418692"/>
        <a:ext cx="1293478" cy="245326"/>
      </dsp:txXfrm>
    </dsp:sp>
    <dsp:sp modelId="{D1810422-A397-47DE-BE01-97712017C458}">
      <dsp:nvSpPr>
        <dsp:cNvPr id="0" name=""/>
        <dsp:cNvSpPr/>
      </dsp:nvSpPr>
      <dsp:spPr>
        <a:xfrm>
          <a:off x="994391" y="664019"/>
          <a:ext cx="3436656" cy="270361"/>
        </a:xfrm>
        <a:prstGeom prst="trapezoid">
          <a:avLst>
            <a:gd name="adj" fmla="val 81556"/>
          </a:avLst>
        </a:prstGeom>
        <a:solidFill>
          <a:srgbClr val="E7E6E6">
            <a:lumMod val="5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GB" sz="1100" kern="1200">
              <a:solidFill>
                <a:sysClr val="windowText" lastClr="000000">
                  <a:hueOff val="0"/>
                  <a:satOff val="0"/>
                  <a:lumOff val="0"/>
                  <a:alphaOff val="0"/>
                </a:sysClr>
              </a:solidFill>
              <a:latin typeface="Calibri"/>
              <a:ea typeface="+mn-ea"/>
              <a:cs typeface="+mn-cs"/>
            </a:rPr>
            <a:t>Applying</a:t>
          </a:r>
          <a:endParaRPr lang="en-BW" sz="1100" kern="1200">
            <a:solidFill>
              <a:sysClr val="windowText" lastClr="000000">
                <a:hueOff val="0"/>
                <a:satOff val="0"/>
                <a:lumOff val="0"/>
                <a:alphaOff val="0"/>
              </a:sysClr>
            </a:solidFill>
            <a:latin typeface="Calibri"/>
            <a:ea typeface="+mn-ea"/>
            <a:cs typeface="+mn-cs"/>
          </a:endParaRPr>
        </a:p>
      </dsp:txBody>
      <dsp:txXfrm>
        <a:off x="1742803" y="681810"/>
        <a:ext cx="1939833" cy="252570"/>
      </dsp:txXfrm>
    </dsp:sp>
    <dsp:sp modelId="{C460E288-FE8C-4B05-ACA3-55025E929AB7}">
      <dsp:nvSpPr>
        <dsp:cNvPr id="0" name=""/>
        <dsp:cNvSpPr/>
      </dsp:nvSpPr>
      <dsp:spPr>
        <a:xfrm>
          <a:off x="497195" y="934381"/>
          <a:ext cx="4431048" cy="270361"/>
        </a:xfrm>
        <a:prstGeom prst="trapezoid">
          <a:avLst>
            <a:gd name="adj" fmla="val 81556"/>
          </a:avLst>
        </a:prstGeom>
        <a:solidFill>
          <a:srgbClr val="FFC000">
            <a:lumMod val="5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GB" sz="1100" kern="1200">
              <a:solidFill>
                <a:sysClr val="windowText" lastClr="000000">
                  <a:hueOff val="0"/>
                  <a:satOff val="0"/>
                  <a:lumOff val="0"/>
                  <a:alphaOff val="0"/>
                </a:sysClr>
              </a:solidFill>
              <a:latin typeface="Calibri"/>
              <a:ea typeface="+mn-ea"/>
              <a:cs typeface="+mn-cs"/>
            </a:rPr>
            <a:t>Understanding</a:t>
          </a:r>
          <a:endParaRPr lang="en-BW" sz="1100" kern="1200">
            <a:solidFill>
              <a:sysClr val="windowText" lastClr="000000">
                <a:hueOff val="0"/>
                <a:satOff val="0"/>
                <a:lumOff val="0"/>
                <a:alphaOff val="0"/>
              </a:sysClr>
            </a:solidFill>
            <a:latin typeface="Calibri"/>
            <a:ea typeface="+mn-ea"/>
            <a:cs typeface="+mn-cs"/>
          </a:endParaRPr>
        </a:p>
      </dsp:txBody>
      <dsp:txXfrm>
        <a:off x="1419626" y="948180"/>
        <a:ext cx="2586187" cy="256562"/>
      </dsp:txXfrm>
    </dsp:sp>
    <dsp:sp modelId="{CAA166E0-953E-4078-ACED-B9B48EF708A2}">
      <dsp:nvSpPr>
        <dsp:cNvPr id="0" name=""/>
        <dsp:cNvSpPr/>
      </dsp:nvSpPr>
      <dsp:spPr>
        <a:xfrm>
          <a:off x="0" y="1204743"/>
          <a:ext cx="5425440" cy="270361"/>
        </a:xfrm>
        <a:prstGeom prst="trapezoid">
          <a:avLst>
            <a:gd name="adj" fmla="val 81556"/>
          </a:avLst>
        </a:prstGeom>
        <a:solidFill>
          <a:srgbClr val="70AD47">
            <a:lumMod val="75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GB" sz="1100" kern="1200">
              <a:solidFill>
                <a:sysClr val="windowText" lastClr="000000">
                  <a:hueOff val="0"/>
                  <a:satOff val="0"/>
                  <a:lumOff val="0"/>
                  <a:alphaOff val="0"/>
                </a:sysClr>
              </a:solidFill>
              <a:latin typeface="Calibri"/>
              <a:ea typeface="+mn-ea"/>
              <a:cs typeface="+mn-cs"/>
            </a:rPr>
            <a:t>Remembering</a:t>
          </a:r>
          <a:endParaRPr lang="en-BW" sz="1100" kern="1200">
            <a:solidFill>
              <a:sysClr val="windowText" lastClr="000000">
                <a:hueOff val="0"/>
                <a:satOff val="0"/>
                <a:lumOff val="0"/>
                <a:alphaOff val="0"/>
              </a:sysClr>
            </a:solidFill>
            <a:latin typeface="Calibri"/>
            <a:ea typeface="+mn-ea"/>
            <a:cs typeface="+mn-cs"/>
          </a:endParaRPr>
        </a:p>
      </dsp:txBody>
      <dsp:txXfrm>
        <a:off x="1096448" y="1216012"/>
        <a:ext cx="3232542" cy="259092"/>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San18</b:Tag>
    <b:SourceType>DocumentFromInternetSite</b:SourceType>
    <b:Guid>{D1A51011-9EC9-4C79-8411-896D96758BC7}</b:Guid>
    <b:Author>
      <b:Author>
        <b:NameList>
          <b:Person>
            <b:Last>Sanjoy</b:Last>
            <b:First>Datta</b:First>
          </b:Person>
        </b:NameList>
      </b:Author>
    </b:Author>
    <b:Title>Sampling methods</b:Title>
    <b:Year>2018</b:Year>
    <b:Month>September</b:Month>
    <b:YearAccessed>2022</b:YearAccessed>
    <b:MonthAccessed>May</b:MonthAccessed>
    <b:DayAccessed>15</b:DayAccessed>
    <b:URL>https://www.researchgate.net/publication/327891202_Sampling_methods</b:URL>
    <b:RefOrder>21</b:RefOrder>
  </b:Source>
</b:Sources>
</file>

<file path=customXml/itemProps1.xml><?xml version="1.0" encoding="utf-8"?>
<ds:datastoreItem xmlns:ds="http://schemas.openxmlformats.org/officeDocument/2006/customXml" ds:itemID="{B1546ADA-4717-4E31-A3EC-17E933CF6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68</Pages>
  <Words>15244</Words>
  <Characters>86894</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SFU Library Thesis Template</vt:lpstr>
    </vt:vector>
  </TitlesOfParts>
  <Manager/>
  <Company>Simon Fraser University</Company>
  <LinksUpToDate>false</LinksUpToDate>
  <CharactersWithSpaces>101935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SFU Library Thesis Template</dc:title>
  <dc:subject/>
  <dc:creator>Library Department</dc:creator>
  <cp:keywords>3.01 - Spring 2017</cp:keywords>
  <dc:description>Updated: pii line spacing and signed approval instructions</dc:description>
  <cp:lastModifiedBy>Ronet Vrey</cp:lastModifiedBy>
  <cp:revision>124</cp:revision>
  <cp:lastPrinted>2023-10-19T19:49:00Z</cp:lastPrinted>
  <dcterms:created xsi:type="dcterms:W3CDTF">2023-10-20T03:45:00Z</dcterms:created>
  <dcterms:modified xsi:type="dcterms:W3CDTF">2024-02-28T07:19:00Z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1ad8dc06f97f3bc9920a663b6b18af401223a3e9a8f60e78ec78e748b6a733d7</vt:lpwstr>
  </property>
</Properties>
</file>