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s"/>
        <w:spacing w:line="240" w:lineRule="auto"/>
        <w:ind w:left="567" w:right="524" w:firstLine="0"/>
        <w:jc w:val="center"/>
        <w:rPr>
          <w:rStyle w:val="Aucun"/>
          <w:b w:val="1"/>
          <w:bCs w:val="1"/>
          <w:shd w:val="clear" w:color="auto" w:fill="ead1dc"/>
        </w:rPr>
      </w:pPr>
      <w:r>
        <w:rPr>
          <w:rStyle w:val="Aucun"/>
          <w:b w:val="1"/>
          <w:bCs w:val="1"/>
          <w:shd w:val="clear" w:color="auto" w:fill="ead1dc"/>
          <w:rtl w:val="0"/>
          <w:lang w:val="it-IT"/>
        </w:rPr>
        <w:t>IMPORTANT</w:t>
      </w:r>
      <w:r>
        <w:rPr>
          <w:rStyle w:val="Aucun"/>
          <w:b w:val="1"/>
          <w:bCs w:val="1"/>
          <w:shd w:val="clear" w:color="auto" w:fill="ead1dc"/>
          <w:rtl w:val="0"/>
        </w:rPr>
        <w:t> </w:t>
      </w:r>
      <w:r>
        <w:rPr>
          <w:rStyle w:val="Aucun"/>
          <w:b w:val="1"/>
          <w:bCs w:val="1"/>
          <w:shd w:val="clear" w:color="auto" w:fill="ead1dc"/>
          <w:rtl w:val="0"/>
          <w:lang w:val="de-DE"/>
        </w:rPr>
        <w:t xml:space="preserve">: FIEZ-VOUS </w:t>
      </w:r>
      <w:r>
        <w:rPr>
          <w:rStyle w:val="Aucun"/>
          <w:b w:val="1"/>
          <w:bCs w:val="1"/>
          <w:shd w:val="clear" w:color="auto" w:fill="ead1dc"/>
          <w:rtl w:val="0"/>
          <w:lang w:val="fr-FR"/>
        </w:rPr>
        <w:t xml:space="preserve">À </w:t>
      </w:r>
      <w:r>
        <w:rPr>
          <w:rStyle w:val="Aucun"/>
          <w:b w:val="1"/>
          <w:bCs w:val="1"/>
          <w:shd w:val="clear" w:color="auto" w:fill="ead1dc"/>
          <w:rtl w:val="0"/>
          <w:lang w:val="de-DE"/>
        </w:rPr>
        <w:t>MON COURRIEL D</w:t>
      </w:r>
      <w:r>
        <w:rPr>
          <w:rStyle w:val="Aucun"/>
          <w:b w:val="1"/>
          <w:bCs w:val="1"/>
          <w:shd w:val="clear" w:color="auto" w:fill="ead1dc"/>
          <w:rtl w:val="0"/>
          <w:lang w:val="fr-FR"/>
        </w:rPr>
        <w:t>É</w:t>
      </w:r>
      <w:r>
        <w:rPr>
          <w:rStyle w:val="Aucun"/>
          <w:b w:val="1"/>
          <w:bCs w:val="1"/>
          <w:shd w:val="clear" w:color="auto" w:fill="ead1dc"/>
          <w:rtl w:val="0"/>
          <w:lang w:val="en-US"/>
        </w:rPr>
        <w:t>CRIVANT LES MODIFICATIONS CL</w:t>
      </w:r>
      <w:r>
        <w:rPr>
          <w:rStyle w:val="Aucun"/>
          <w:b w:val="1"/>
          <w:bCs w:val="1"/>
          <w:shd w:val="clear" w:color="auto" w:fill="ead1dc"/>
          <w:rtl w:val="0"/>
          <w:lang w:val="fr-FR"/>
        </w:rPr>
        <w:t>É</w:t>
      </w:r>
      <w:r>
        <w:rPr>
          <w:rStyle w:val="Aucun"/>
          <w:b w:val="1"/>
          <w:bCs w:val="1"/>
          <w:shd w:val="clear" w:color="auto" w:fill="ead1dc"/>
          <w:rtl w:val="0"/>
        </w:rPr>
        <w:t xml:space="preserve">S </w:t>
      </w:r>
      <w:r>
        <w:rPr>
          <w:rStyle w:val="Aucun"/>
          <w:b w:val="1"/>
          <w:bCs w:val="1"/>
          <w:shd w:val="clear" w:color="auto" w:fill="ead1dc"/>
          <w:rtl w:val="0"/>
          <w:lang w:val="fr-FR"/>
        </w:rPr>
        <w:t xml:space="preserve">À </w:t>
      </w:r>
      <w:r>
        <w:rPr>
          <w:rStyle w:val="Aucun"/>
          <w:b w:val="1"/>
          <w:bCs w:val="1"/>
          <w:shd w:val="clear" w:color="auto" w:fill="ead1dc"/>
          <w:rtl w:val="0"/>
          <w:lang w:val="de-DE"/>
        </w:rPr>
        <w:t>APPORTER AU MANUSCRIT.</w:t>
      </w:r>
    </w:p>
    <w:p>
      <w:pPr>
        <w:pStyle w:val="Corps"/>
        <w:spacing w:line="240" w:lineRule="auto"/>
        <w:ind w:left="567" w:right="524" w:firstLine="0"/>
        <w:jc w:val="center"/>
        <w:rPr>
          <w:rStyle w:val="Aucun"/>
          <w:b w:val="1"/>
          <w:bCs w:val="1"/>
          <w:shd w:val="clear" w:color="auto" w:fill="ead1dc"/>
        </w:rPr>
      </w:pPr>
    </w:p>
    <w:p>
      <w:pPr>
        <w:pStyle w:val="Corps"/>
        <w:spacing w:line="240" w:lineRule="auto"/>
        <w:ind w:left="567" w:right="524" w:firstLine="0"/>
        <w:jc w:val="center"/>
        <w:rPr>
          <w:rStyle w:val="Aucun"/>
          <w:b w:val="1"/>
          <w:bCs w:val="1"/>
          <w:shd w:val="clear" w:color="auto" w:fill="ead1dc"/>
        </w:rPr>
      </w:pPr>
      <w:r>
        <w:rPr>
          <w:rStyle w:val="Aucun"/>
          <w:b w:val="1"/>
          <w:bCs w:val="1"/>
          <w:shd w:val="clear" w:color="auto" w:fill="ead1dc"/>
        </w:rPr>
        <w:br w:type="textWrapping"/>
      </w:r>
      <w:commentRangeStart w:id="0"/>
      <w:commentRangeStart w:id="1"/>
      <w:commentRangeStart w:id="2"/>
    </w:p>
    <w:p>
      <w:pPr>
        <w:pStyle w:val="Corps"/>
        <w:spacing w:line="240" w:lineRule="auto"/>
        <w:ind w:left="567" w:right="524" w:firstLine="0"/>
        <w:jc w:val="center"/>
        <w:rPr>
          <w:del w:id="3" w:date="2024-10-15T09:33:00Z" w:author="Gabriel Frazer-Mckee"/>
          <w:rStyle w:val="Aucun"/>
          <w:b w:val="1"/>
          <w:bCs w:val="1"/>
        </w:rPr>
      </w:pPr>
      <w:r>
        <w:rPr>
          <w:rStyle w:val="Aucun"/>
          <w:b w:val="1"/>
          <w:bCs w:val="1"/>
          <w:shd w:val="clear" w:color="auto" w:fill="ead1dc"/>
          <w:rtl w:val="0"/>
          <w:lang w:val="fr-FR"/>
        </w:rPr>
        <w:t>La formalisation grammaticale</w:t>
      </w:r>
      <w:r>
        <w:rPr>
          <w:rStyle w:val="Aucun"/>
          <w:b w:val="1"/>
          <w:bCs w:val="1"/>
          <w:rtl w:val="0"/>
        </w:rPr>
        <w:t xml:space="preserve"> </w:t>
      </w:r>
      <w:commentRangeEnd w:id="0"/>
      <w:r>
        <w:commentReference w:id="0"/>
      </w:r>
      <w:commentRangeEnd w:id="1"/>
      <w:r>
        <w:commentReference w:id="1"/>
      </w:r>
      <w:commentRangeEnd w:id="2"/>
      <w:r>
        <w:commentReference w:id="2"/>
      </w:r>
      <w:r>
        <w:rPr>
          <w:rStyle w:val="Aucun"/>
          <w:b w:val="1"/>
          <w:bCs w:val="1"/>
          <w:rtl w:val="0"/>
          <w:lang w:val="fr-FR"/>
        </w:rPr>
        <w:t>de la notion de d</w:t>
      </w:r>
      <w:r>
        <w:rPr>
          <w:rStyle w:val="Aucun"/>
          <w:b w:val="1"/>
          <w:bCs w:val="1"/>
          <w:rtl w:val="0"/>
          <w:lang w:val="fr-FR"/>
        </w:rPr>
        <w:t>é</w:t>
      </w:r>
      <w:r>
        <w:rPr>
          <w:rStyle w:val="Aucun"/>
          <w:b w:val="1"/>
          <w:bCs w:val="1"/>
          <w:rtl w:val="0"/>
          <w:lang w:val="en-US"/>
        </w:rPr>
        <w:t>fectivit</w:t>
      </w:r>
      <w:r>
        <w:rPr>
          <w:rStyle w:val="Aucun"/>
          <w:b w:val="1"/>
          <w:bCs w:val="1"/>
          <w:rtl w:val="0"/>
          <w:lang w:val="fr-FR"/>
        </w:rPr>
        <w:t xml:space="preserve">é </w:t>
      </w:r>
      <w:r>
        <w:rPr>
          <w:rStyle w:val="Aucun"/>
          <w:b w:val="1"/>
          <w:bCs w:val="1"/>
          <w:rtl w:val="0"/>
          <w:lang w:val="fr-FR"/>
        </w:rPr>
        <w:t>chez les grammairiens de l</w:t>
      </w:r>
      <w:r>
        <w:rPr>
          <w:rStyle w:val="Aucun"/>
          <w:b w:val="1"/>
          <w:bCs w:val="1"/>
          <w:rtl w:val="1"/>
        </w:rPr>
        <w:t>’</w:t>
      </w:r>
      <w:r>
        <w:rPr>
          <w:rStyle w:val="Aucun"/>
          <w:b w:val="1"/>
          <w:bCs w:val="1"/>
          <w:rtl w:val="0"/>
          <w:lang w:val="fr-FR"/>
        </w:rPr>
        <w:t>Antiquit</w:t>
      </w:r>
      <w:r>
        <w:rPr>
          <w:rStyle w:val="Aucun"/>
          <w:b w:val="1"/>
          <w:bCs w:val="1"/>
          <w:rtl w:val="0"/>
          <w:lang w:val="fr-FR"/>
        </w:rPr>
        <w:t xml:space="preserve">é </w:t>
      </w:r>
      <w:r>
        <w:rPr>
          <w:rStyle w:val="Aucun"/>
          <w:b w:val="1"/>
          <w:bCs w:val="1"/>
          <w:rtl w:val="0"/>
          <w:lang w:val="fr-FR"/>
        </w:rPr>
        <w:t>grecque et latine</w:t>
      </w:r>
      <w:del w:id="4" w:date="2024-10-15T09:33:00Z" w:author="Gabriel Frazer-Mckee">
        <w:r>
          <w:rPr>
            <w:rStyle w:val="Aucun"/>
            <w:b w:val="1"/>
            <w:bCs w:val="1"/>
            <w:rtl w:val="0"/>
          </w:rPr>
          <w:delText xml:space="preserve">. </w:delText>
        </w:r>
      </w:del>
    </w:p>
    <w:p>
      <w:pPr>
        <w:pStyle w:val="Corps"/>
        <w:spacing w:line="240" w:lineRule="auto"/>
        <w:ind w:left="567" w:right="524" w:firstLine="0"/>
        <w:jc w:val="center"/>
        <w:rPr>
          <w:rStyle w:val="Aucun"/>
          <w:b w:val="1"/>
          <w:bCs w:val="1"/>
          <w:shd w:val="clear" w:color="auto" w:fill="ead1dc"/>
        </w:rPr>
      </w:pPr>
      <w:del w:id="5" w:date="2024-10-15T09:33:00Z" w:author="Gabriel Frazer-Mckee">
        <w:r>
          <w:rPr>
            <w:rStyle w:val="Aucun"/>
            <w:b w:val="1"/>
            <w:bCs w:val="1"/>
            <w:rtl w:val="0"/>
            <w:lang w:val="fr-FR"/>
          </w:rPr>
          <w:delText xml:space="preserve">À </w:delText>
        </w:r>
      </w:del>
      <w:del w:id="6" w:date="2024-10-15T09:33:00Z" w:author="Gabriel Frazer-Mckee">
        <w:r>
          <w:rPr>
            <w:rStyle w:val="Aucun"/>
            <w:b w:val="1"/>
            <w:bCs w:val="1"/>
            <w:rtl w:val="0"/>
            <w:lang w:val="fr-FR"/>
          </w:rPr>
          <w:delText>partir d</w:delText>
        </w:r>
      </w:del>
      <w:del w:id="7" w:date="2024-10-15T09:33:00Z" w:author="Gabriel Frazer-Mckee">
        <w:r>
          <w:rPr>
            <w:rStyle w:val="Aucun"/>
            <w:b w:val="1"/>
            <w:bCs w:val="1"/>
            <w:rtl w:val="0"/>
            <w:lang w:val="fr-FR"/>
          </w:rPr>
          <w:delText>’</w:delText>
        </w:r>
      </w:del>
      <w:del w:id="8" w:date="2024-10-15T09:33:00Z" w:author="Gabriel Frazer-Mckee">
        <w:r>
          <w:rPr>
            <w:rStyle w:val="Aucun"/>
            <w:b w:val="1"/>
            <w:bCs w:val="1"/>
            <w:rtl w:val="0"/>
            <w:lang w:val="fr-FR"/>
          </w:rPr>
          <w:delText>une</w:delText>
        </w:r>
      </w:del>
      <w:ins w:id="9" w:date="2024-10-15T09:33:00Z" w:author="Gabriel Frazer-Mckee">
        <w:r>
          <w:rPr>
            <w:rStyle w:val="Aucun"/>
            <w:b w:val="1"/>
            <w:bCs w:val="1"/>
            <w:rtl w:val="0"/>
            <w:lang w:val="fr-FR"/>
          </w:rPr>
          <w:t> </w:t>
        </w:r>
      </w:ins>
      <w:ins w:id="10" w:date="2024-10-15T09:33:00Z" w:author="Gabriel Frazer-Mckee">
        <w:r>
          <w:rPr>
            <w:rStyle w:val="Aucun"/>
            <w:b w:val="1"/>
            <w:bCs w:val="1"/>
            <w:rtl w:val="0"/>
            <w:lang w:val="fr-FR"/>
          </w:rPr>
          <w:t>:</w:t>
        </w:r>
      </w:ins>
      <w:r>
        <w:rPr>
          <w:rStyle w:val="Aucun"/>
          <w:b w:val="1"/>
          <w:bCs w:val="1"/>
          <w:shd w:val="clear" w:color="auto" w:fill="ead1dc"/>
          <w:rtl w:val="0"/>
          <w:lang w:val="fr-FR"/>
        </w:rPr>
        <w:t xml:space="preserve"> </w:t>
      </w:r>
      <w:del w:id="11" w:date="2024-10-15T09:33:00Z" w:author="Gabriel Frazer-Mckee">
        <w:r>
          <w:rPr>
            <w:rStyle w:val="Aucun"/>
            <w:b w:val="1"/>
            <w:bCs w:val="1"/>
            <w:rtl w:val="0"/>
            <w:lang w:val="fr-FR"/>
          </w:rPr>
          <w:delText>é</w:delText>
        </w:r>
      </w:del>
      <w:del w:id="12" w:date="2024-10-15T09:33:00Z" w:author="Gabriel Frazer-Mckee">
        <w:r>
          <w:rPr>
            <w:rStyle w:val="Aucun"/>
            <w:b w:val="1"/>
            <w:bCs w:val="1"/>
            <w:rtl w:val="0"/>
            <w:lang w:val="fr-FR"/>
          </w:rPr>
          <w:delText xml:space="preserve">tude </w:delText>
        </w:r>
      </w:del>
      <w:ins w:id="13" w:date="2024-10-15T09:33:00Z" w:author="Gabriel Frazer-Mckee">
        <w:r>
          <w:rPr>
            <w:rStyle w:val="Aucun"/>
            <w:b w:val="1"/>
            <w:bCs w:val="1"/>
            <w:rtl w:val="0"/>
            <w:lang w:val="fr-FR"/>
          </w:rPr>
          <w:t>É</w:t>
        </w:r>
      </w:ins>
      <w:ins w:id="14" w:date="2024-10-15T09:33:00Z" w:author="Gabriel Frazer-Mckee">
        <w:r>
          <w:rPr>
            <w:rStyle w:val="Aucun"/>
            <w:b w:val="1"/>
            <w:bCs w:val="1"/>
            <w:rtl w:val="0"/>
            <w:lang w:val="fr-FR"/>
          </w:rPr>
          <w:t xml:space="preserve">tude </w:t>
        </w:r>
      </w:ins>
      <w:r>
        <w:rPr>
          <w:rStyle w:val="Aucun"/>
          <w:b w:val="1"/>
          <w:bCs w:val="1"/>
          <w:shd w:val="clear" w:color="auto" w:fill="ead1dc"/>
          <w:rtl w:val="0"/>
          <w:lang w:val="fr-FR"/>
        </w:rPr>
        <w:t xml:space="preserve">en contexte des termes </w:t>
      </w:r>
      <w:r>
        <w:rPr>
          <w:rStyle w:val="Aucun"/>
          <w:b w:val="1"/>
          <w:bCs w:val="1"/>
          <w:i w:val="1"/>
          <w:iCs w:val="1"/>
          <w:shd w:val="clear" w:color="auto" w:fill="ead1dc"/>
          <w:rtl w:val="0"/>
          <w:lang w:val="fr-FR"/>
        </w:rPr>
        <w:t>ellip</w:t>
      </w:r>
      <w:r>
        <w:rPr>
          <w:rStyle w:val="Aucun"/>
          <w:b w:val="1"/>
          <w:bCs w:val="1"/>
          <w:i w:val="1"/>
          <w:iCs w:val="1"/>
          <w:shd w:val="clear" w:color="auto" w:fill="ead1dc"/>
          <w:rtl w:val="0"/>
          <w:lang w:val="fr-FR"/>
        </w:rPr>
        <w:t>ê</w:t>
      </w:r>
      <w:r>
        <w:rPr>
          <w:rStyle w:val="Aucun"/>
          <w:b w:val="1"/>
          <w:bCs w:val="1"/>
          <w:i w:val="1"/>
          <w:iCs w:val="1"/>
          <w:shd w:val="clear" w:color="auto" w:fill="ead1dc"/>
          <w:rtl w:val="0"/>
          <w:lang w:val="fr-FR"/>
        </w:rPr>
        <w:t>s</w:t>
      </w:r>
      <w:r>
        <w:rPr>
          <w:rStyle w:val="Aucun"/>
          <w:b w:val="1"/>
          <w:bCs w:val="1"/>
          <w:shd w:val="clear" w:color="auto" w:fill="ead1dc"/>
          <w:rtl w:val="0"/>
          <w:lang w:val="fr-FR"/>
        </w:rPr>
        <w:t xml:space="preserve"> [</w:t>
      </w:r>
      <w:r>
        <w:rPr>
          <w:rStyle w:val="Aucun"/>
          <w:b w:val="1"/>
          <w:bCs w:val="1"/>
          <w:shd w:val="clear" w:color="auto" w:fill="ead1dc"/>
          <w:rtl w:val="0"/>
          <w:lang w:val="fr-FR"/>
        </w:rPr>
        <w:t>ἐλλιπής</w:t>
      </w:r>
      <w:r>
        <w:rPr>
          <w:rStyle w:val="Aucun"/>
          <w:b w:val="1"/>
          <w:bCs w:val="1"/>
          <w:shd w:val="clear" w:color="auto" w:fill="ead1dc"/>
          <w:rtl w:val="0"/>
          <w:lang w:val="fr-FR"/>
        </w:rPr>
        <w:t xml:space="preserve">] </w:t>
      </w:r>
    </w:p>
    <w:p>
      <w:pPr>
        <w:pStyle w:val="Corps"/>
        <w:spacing w:line="240" w:lineRule="auto"/>
        <w:ind w:left="567" w:right="524" w:firstLine="0"/>
        <w:jc w:val="center"/>
        <w:rPr>
          <w:rStyle w:val="Aucun"/>
          <w:b w:val="1"/>
          <w:bCs w:val="1"/>
        </w:rPr>
      </w:pPr>
      <w:r>
        <w:rPr>
          <w:rStyle w:val="Aucun"/>
          <w:b w:val="1"/>
          <w:bCs w:val="1"/>
          <w:shd w:val="clear" w:color="auto" w:fill="ead1dc"/>
          <w:rtl w:val="0"/>
          <w:lang w:val="fr-FR"/>
        </w:rPr>
        <w:t xml:space="preserve">et </w:t>
      </w:r>
      <w:r>
        <w:rPr>
          <w:rStyle w:val="Aucun"/>
          <w:b w:val="1"/>
          <w:bCs w:val="1"/>
          <w:i w:val="1"/>
          <w:iCs w:val="1"/>
          <w:shd w:val="clear" w:color="auto" w:fill="ead1dc"/>
          <w:rtl w:val="0"/>
          <w:lang w:val="fr-FR"/>
        </w:rPr>
        <w:t>defectiuus</w:t>
      </w:r>
      <w:r>
        <w:rPr>
          <w:rStyle w:val="Aucun"/>
          <w:b w:val="1"/>
          <w:bCs w:val="1"/>
          <w:shd w:val="clear" w:color="auto" w:fill="ead1dc"/>
          <w:rtl w:val="0"/>
          <w:lang w:val="fr-FR"/>
        </w:rPr>
        <w:t>.</w:t>
      </w:r>
      <w:r>
        <w:rPr>
          <w:rStyle w:val="Aucun"/>
          <w:b w:val="1"/>
          <w:bCs w:val="1"/>
          <w:rtl w:val="0"/>
          <w:lang w:val="fr-FR"/>
        </w:rPr>
        <w:t xml:space="preserve"> </w:t>
      </w:r>
    </w:p>
    <w:p>
      <w:pPr>
        <w:pStyle w:val="Corps"/>
        <w:spacing w:line="240" w:lineRule="auto"/>
        <w:ind w:left="567" w:right="524" w:firstLine="0"/>
        <w:jc w:val="both"/>
        <w:rPr>
          <w:rStyle w:val="Aucun"/>
          <w:b w:val="1"/>
          <w:bCs w:val="1"/>
        </w:rPr>
      </w:pPr>
    </w:p>
    <w:p>
      <w:pPr>
        <w:pStyle w:val="Corps"/>
        <w:spacing w:line="240" w:lineRule="auto"/>
        <w:ind w:left="567" w:right="524" w:firstLine="0"/>
        <w:jc w:val="center"/>
        <w:rPr>
          <w:ins w:id="15" w:date="2024-10-15T09:59:00Z" w:author="Gabriel Frazer-Mckee"/>
          <w:rStyle w:val="Aucun"/>
        </w:rPr>
      </w:pPr>
      <w:r>
        <w:rPr>
          <w:rStyle w:val="Aucun"/>
          <w:rtl w:val="0"/>
        </w:rPr>
        <w:t>Lucie Cordier</w:t>
      </w:r>
      <w:ins w:id="16" w:date="2024-10-15T09:59:00Z" w:author="Gabriel Frazer-Mckee">
        <w:r>
          <w:rPr>
            <w:rStyle w:val="Aucun"/>
            <w:rtl w:val="0"/>
          </w:rPr>
          <w:t xml:space="preserve"> (</w:t>
        </w:r>
      </w:ins>
      <w:ins w:id="17" w:date="2024-10-15T09:59:00Z" w:author="Gabriel Frazer-Mckee">
        <w:r>
          <w:rPr>
            <w:rStyle w:val="Aucun"/>
            <w:rtl w:val="0"/>
            <w:lang w:val="fr-FR"/>
          </w:rPr>
          <w:t>é</w:t>
        </w:r>
      </w:ins>
      <w:ins w:id="18" w:date="2024-10-15T09:59:00Z" w:author="Gabriel Frazer-Mckee">
        <w:r>
          <w:rPr>
            <w:rStyle w:val="Aucun"/>
            <w:rtl w:val="0"/>
            <w:lang w:val="fr-FR"/>
          </w:rPr>
          <w:t>tudiante au 2</w:t>
        </w:r>
      </w:ins>
      <w:ins w:id="19" w:date="2024-10-15T09:59:00Z" w:author="Gabriel Frazer-Mckee">
        <w:r>
          <w:rPr>
            <w:rStyle w:val="Aucun"/>
            <w:vertAlign w:val="superscript"/>
            <w:rtl w:val="0"/>
          </w:rPr>
          <w:t>e</w:t>
        </w:r>
      </w:ins>
      <w:ins w:id="20" w:date="2024-10-15T09:59:00Z" w:author="Gabriel Frazer-Mckee">
        <w:r>
          <w:rPr>
            <w:rStyle w:val="Aucun"/>
            <w:rtl w:val="0"/>
            <w:lang w:val="en-US"/>
          </w:rPr>
          <w:t xml:space="preserve"> cycle)</w:t>
        </w:r>
      </w:ins>
    </w:p>
    <w:p>
      <w:pPr>
        <w:pStyle w:val="Corps"/>
        <w:spacing w:line="240" w:lineRule="auto"/>
        <w:ind w:left="567" w:right="524" w:firstLine="0"/>
        <w:jc w:val="center"/>
        <w:rPr>
          <w:ins w:id="21" w:date="2024-10-15T09:59:00Z" w:author="Gabriel Frazer-Mckee"/>
          <w:rStyle w:val="Aucun"/>
          <w:sz w:val="20"/>
          <w:szCs w:val="20"/>
        </w:rPr>
      </w:pPr>
      <w:ins w:id="22" w:date="2024-10-15T09:59:00Z" w:author="Gabriel Frazer-Mckee">
        <w:r>
          <w:rPr>
            <w:rStyle w:val="Aucun"/>
            <w:rtl w:val="0"/>
            <w:lang w:val="fr-FR"/>
          </w:rPr>
          <w:t>ORCID : 0009-0009-4372-1792</w:t>
        </w:r>
      </w:ins>
    </w:p>
    <w:p>
      <w:pPr>
        <w:pStyle w:val="Corps"/>
        <w:spacing w:line="240" w:lineRule="auto"/>
        <w:ind w:left="567" w:right="524" w:firstLine="0"/>
        <w:jc w:val="center"/>
      </w:pPr>
    </w:p>
    <w:p>
      <w:pPr>
        <w:pStyle w:val="Corps"/>
        <w:spacing w:line="240" w:lineRule="auto"/>
        <w:ind w:left="567" w:right="524" w:firstLine="0"/>
        <w:jc w:val="center"/>
      </w:pPr>
      <w:r>
        <w:rPr>
          <w:rStyle w:val="Aucun"/>
          <w:rtl w:val="0"/>
        </w:rPr>
        <w:t>D</w:t>
      </w:r>
      <w:r>
        <w:rPr>
          <w:rStyle w:val="Aucun"/>
          <w:rtl w:val="0"/>
          <w:lang w:val="fr-FR"/>
        </w:rPr>
        <w:t>é</w:t>
      </w:r>
      <w:r>
        <w:rPr>
          <w:rStyle w:val="Aucun"/>
          <w:rtl w:val="0"/>
          <w:lang w:val="fr-FR"/>
        </w:rPr>
        <w:t>partement de Langues et Cultures Antiques, Facult</w:t>
      </w:r>
      <w:r>
        <w:rPr>
          <w:rStyle w:val="Aucun"/>
          <w:rtl w:val="0"/>
          <w:lang w:val="fr-FR"/>
        </w:rPr>
        <w:t xml:space="preserve">é </w:t>
      </w:r>
      <w:r>
        <w:rPr>
          <w:rStyle w:val="Aucun"/>
          <w:rtl w:val="0"/>
          <w:lang w:val="fr-FR"/>
        </w:rPr>
        <w:t>des Humanit</w:t>
      </w:r>
      <w:r>
        <w:rPr>
          <w:rStyle w:val="Aucun"/>
          <w:rtl w:val="0"/>
          <w:lang w:val="fr-FR"/>
        </w:rPr>
        <w:t>é</w:t>
      </w:r>
      <w:r>
        <w:rPr>
          <w:rStyle w:val="Aucun"/>
          <w:rtl w:val="0"/>
        </w:rPr>
        <w:t>s, Universit</w:t>
      </w:r>
      <w:r>
        <w:rPr>
          <w:rStyle w:val="Aucun"/>
          <w:rtl w:val="0"/>
          <w:lang w:val="fr-FR"/>
        </w:rPr>
        <w:t xml:space="preserve">é </w:t>
      </w:r>
      <w:r>
        <w:rPr>
          <w:rStyle w:val="Aucun"/>
          <w:rtl w:val="0"/>
          <w:lang w:val="fr-FR"/>
        </w:rPr>
        <w:t>de Lille, Lille, France</w:t>
      </w:r>
    </w:p>
    <w:p>
      <w:pPr>
        <w:pStyle w:val="Corps"/>
        <w:spacing w:line="240" w:lineRule="auto"/>
        <w:ind w:left="567" w:right="524" w:firstLine="640"/>
      </w:pPr>
    </w:p>
    <w:p>
      <w:pPr>
        <w:pStyle w:val="Corps"/>
        <w:spacing w:line="240" w:lineRule="auto"/>
        <w:ind w:left="567" w:right="524" w:firstLine="640"/>
      </w:pPr>
    </w:p>
    <w:p>
      <w:pPr>
        <w:pStyle w:val="Corps"/>
        <w:spacing w:line="240" w:lineRule="auto"/>
        <w:ind w:left="567" w:right="524" w:firstLine="640"/>
        <w:rPr>
          <w:rStyle w:val="Aucun"/>
          <w:lang w:val="fr-FR"/>
        </w:rPr>
      </w:pPr>
    </w:p>
    <w:p>
      <w:pPr>
        <w:pStyle w:val="Corps"/>
        <w:spacing w:line="240" w:lineRule="auto"/>
        <w:ind w:left="567" w:right="524" w:firstLine="0"/>
        <w:rPr>
          <w:rStyle w:val="Aucun"/>
          <w:b w:val="1"/>
          <w:bCs w:val="1"/>
          <w:outline w:val="0"/>
          <w:color w:val="f79646"/>
          <w:sz w:val="40"/>
          <w:szCs w:val="40"/>
          <w:u w:color="f79646"/>
          <w14:textFill>
            <w14:solidFill>
              <w14:srgbClr w14:val="F79646"/>
            </w14:solidFill>
          </w14:textFill>
        </w:rPr>
      </w:pPr>
      <w:r>
        <w:rPr>
          <w:rStyle w:val="Aucun"/>
          <w:b w:val="1"/>
          <w:bCs w:val="1"/>
          <w:outline w:val="0"/>
          <w:color w:val="f79646"/>
          <w:sz w:val="40"/>
          <w:szCs w:val="40"/>
          <w:u w:color="f79646"/>
          <w:rtl w:val="0"/>
          <w:lang w:val="en-US"/>
          <w14:textFill>
            <w14:solidFill>
              <w14:srgbClr w14:val="F79646"/>
            </w14:solidFill>
          </w14:textFill>
        </w:rPr>
        <w:t>Abstract</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Linguists have attempted to define defectivity in modern French, giving it different status, criteria and scopes of application (Adouani, 1994). It is generally defined as a grammatical phenomenon that allows the morphological categorisation of terms whose inflection lacks certain forms with regard to their paradigm. This phenomenon is applied in particular to verbs, with the category of </w:t>
      </w:r>
      <w:r>
        <w:rPr>
          <w:rStyle w:val="Aucun"/>
          <w:rtl w:val="0"/>
          <w:lang w:val="en-US"/>
        </w:rPr>
        <w:t>“</w:t>
      </w:r>
      <w:r>
        <w:rPr>
          <w:rStyle w:val="Aucun"/>
          <w:rtl w:val="0"/>
          <w:lang w:val="en-US"/>
        </w:rPr>
        <w:t>defective verbs</w:t>
      </w:r>
      <w:r>
        <w:rPr>
          <w:rStyle w:val="Aucun"/>
          <w:rtl w:val="0"/>
          <w:lang w:val="en-US"/>
        </w:rPr>
        <w:t>”</w:t>
      </w:r>
      <w:r>
        <w:rPr>
          <w:rStyle w:val="Aucun"/>
          <w:rtl w:val="0"/>
          <w:lang w:val="en-US"/>
        </w:rPr>
        <w:t xml:space="preserve">. The Latin etymon of the term </w:t>
      </w:r>
      <w:r>
        <w:rPr>
          <w:rStyle w:val="Aucun"/>
          <w:rtl w:val="0"/>
          <w:lang w:val="en-US"/>
        </w:rPr>
        <w:t>“</w:t>
      </w:r>
      <w:r>
        <w:rPr>
          <w:rStyle w:val="Aucun"/>
          <w:rtl w:val="0"/>
          <w:lang w:val="en-US"/>
        </w:rPr>
        <w:t>defective</w:t>
      </w:r>
      <w:r>
        <w:rPr>
          <w:rStyle w:val="Aucun"/>
          <w:rtl w:val="0"/>
          <w:lang w:val="en-US"/>
        </w:rPr>
        <w:t xml:space="preserve">” </w:t>
      </w:r>
      <w:r>
        <w:rPr>
          <w:rStyle w:val="Aucun"/>
          <w:rtl w:val="0"/>
          <w:lang w:val="en-US"/>
        </w:rPr>
        <w:t xml:space="preserve">- </w:t>
      </w:r>
      <w:r>
        <w:rPr>
          <w:rStyle w:val="Aucun"/>
          <w:i w:val="1"/>
          <w:iCs w:val="1"/>
          <w:rtl w:val="0"/>
          <w:lang w:val="en-US"/>
        </w:rPr>
        <w:t>defectiuus</w:t>
      </w:r>
      <w:r>
        <w:rPr>
          <w:rStyle w:val="Aucun"/>
          <w:rtl w:val="0"/>
          <w:lang w:val="en-US"/>
        </w:rPr>
        <w:t xml:space="preserve"> (Neveu, 2017) - and its Greek equivalent - </w:t>
      </w:r>
      <w:r>
        <w:rPr>
          <w:rStyle w:val="Aucun"/>
          <w:i w:val="1"/>
          <w:iCs w:val="1"/>
          <w:rtl w:val="0"/>
          <w:lang w:val="en-US"/>
        </w:rPr>
        <w:t>ellip</w:t>
      </w:r>
      <w:r>
        <w:rPr>
          <w:rStyle w:val="Aucun"/>
          <w:i w:val="1"/>
          <w:iCs w:val="1"/>
          <w:rtl w:val="0"/>
          <w:lang w:val="en-US"/>
        </w:rPr>
        <w:t>ê</w:t>
      </w:r>
      <w:r>
        <w:rPr>
          <w:rStyle w:val="Aucun"/>
          <w:i w:val="1"/>
          <w:iCs w:val="1"/>
          <w:rtl w:val="0"/>
          <w:lang w:val="en-US"/>
        </w:rPr>
        <w:t>s</w:t>
      </w:r>
      <w:r>
        <w:rPr>
          <w:rStyle w:val="Aucun"/>
          <w:rtl w:val="0"/>
          <w:lang w:val="en-US"/>
        </w:rPr>
        <w:t xml:space="preserve"> [</w:t>
      </w:r>
      <w:r>
        <w:rPr>
          <w:rStyle w:val="Aucun"/>
          <w:rtl w:val="0"/>
        </w:rPr>
        <w:t>ἐλλιπής</w:t>
      </w:r>
      <w:r>
        <w:rPr>
          <w:rStyle w:val="Aucun"/>
          <w:rtl w:val="0"/>
          <w:lang w:val="en-US"/>
        </w:rPr>
        <w:t>] (Schad, 2007; B</w:t>
      </w:r>
      <w:r>
        <w:rPr>
          <w:rStyle w:val="Aucun"/>
          <w:rtl w:val="0"/>
          <w:lang w:val="en-US"/>
        </w:rPr>
        <w:t>é</w:t>
      </w:r>
      <w:r>
        <w:rPr>
          <w:rStyle w:val="Aucun"/>
          <w:rtl w:val="0"/>
          <w:lang w:val="en-US"/>
        </w:rPr>
        <w:t xml:space="preserve">cares Botas, 1985) - are used in the work of Greek and Latin grammarians. However, these </w:t>
      </w:r>
      <w:r>
        <w:rPr>
          <w:rStyle w:val="Aucun"/>
          <w:shd w:val="clear" w:color="auto" w:fill="ead1dc"/>
          <w:rtl w:val="0"/>
          <w:lang w:val="en-US"/>
        </w:rPr>
        <w:t>terms</w:t>
      </w:r>
      <w:r>
        <w:rPr>
          <w:rStyle w:val="Aucun"/>
          <w:rtl w:val="0"/>
          <w:lang w:val="en-US"/>
        </w:rPr>
        <w:t xml:space="preserve"> do not seem to have been studied in depth, despite numerous works on ancient grammatical terminology (Lallot, 1985).</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The present study focuses on the ancient treatment of defectivity, in order to determine its principles and </w:t>
      </w:r>
      <w:r>
        <w:rPr>
          <w:rStyle w:val="Aucun"/>
          <w:shd w:val="clear" w:color="auto" w:fill="ead1dc"/>
          <w:rtl w:val="0"/>
          <w:lang w:val="en-US"/>
        </w:rPr>
        <w:t>formalisation</w:t>
      </w:r>
      <w:r>
        <w:rPr>
          <w:rStyle w:val="Aucun"/>
          <w:rtl w:val="0"/>
          <w:lang w:val="en-US"/>
        </w:rPr>
        <w:t xml:space="preserve"> as a categorising grammatical phenomenon, with a specific designation.</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Our study is based on a corpus of extracts from Greek and Latin grammarians, from the </w:t>
      </w:r>
      <w:r>
        <w:rPr>
          <w:rStyle w:val="Aucun"/>
          <w:shd w:val="clear" w:color="auto" w:fill="ead1dc"/>
          <w:rtl w:val="0"/>
          <w:lang w:val="en-US"/>
        </w:rPr>
        <w:t>-1</w:t>
      </w:r>
      <w:r>
        <w:rPr>
          <w:rStyle w:val="Aucun"/>
          <w:shd w:val="clear" w:color="auto" w:fill="ead1dc"/>
          <w:rtl w:val="0"/>
          <w:lang w:val="en-US"/>
        </w:rPr>
        <w:t>ʳˢ</w:t>
      </w:r>
      <w:r>
        <w:rPr>
          <w:rStyle w:val="Aucun"/>
          <w:shd w:val="clear" w:color="auto" w:fill="ead1dc"/>
          <w:rtl w:val="0"/>
        </w:rPr>
        <w:t>ᵗ</w:t>
      </w:r>
      <w:r>
        <w:rPr>
          <w:rStyle w:val="Aucun"/>
          <w:rtl w:val="0"/>
          <w:lang w:val="en-US"/>
        </w:rPr>
        <w:t xml:space="preserve"> to the </w:t>
      </w:r>
      <w:r>
        <w:rPr>
          <w:rStyle w:val="Aucun"/>
          <w:shd w:val="clear" w:color="auto" w:fill="ead1dc"/>
          <w:rtl w:val="0"/>
          <w:lang w:val="en-US"/>
        </w:rPr>
        <w:t>6</w:t>
      </w:r>
      <w:r>
        <w:rPr>
          <w:rStyle w:val="Aucun"/>
          <w:shd w:val="clear" w:color="auto" w:fill="ead1dc"/>
          <w:rtl w:val="0"/>
        </w:rPr>
        <w:t>ᵗ</w:t>
      </w:r>
      <w:r>
        <w:rPr>
          <w:rStyle w:val="Aucun"/>
          <w:shd w:val="clear" w:color="auto" w:fill="ead1dc"/>
          <w:rtl w:val="0"/>
          <w:lang w:val="en-US"/>
        </w:rPr>
        <w:t>ʰ</w:t>
      </w:r>
      <w:r>
        <w:rPr>
          <w:rStyle w:val="Aucun"/>
          <w:rtl w:val="0"/>
          <w:lang w:val="en-US"/>
        </w:rPr>
        <w:t xml:space="preserve"> centuries, established thanks to the Thesaurus Linguae Graecae and the Library of Latin Texts: Aristonicus (-1</w:t>
      </w:r>
      <w:r>
        <w:rPr>
          <w:rStyle w:val="Aucun"/>
          <w:rtl w:val="0"/>
          <w:lang w:val="en-US"/>
        </w:rPr>
        <w:t>ʳˢ</w:t>
      </w:r>
      <w:r>
        <w:rPr>
          <w:rStyle w:val="Aucun"/>
          <w:rtl w:val="0"/>
        </w:rPr>
        <w:t>ᵗ</w:t>
      </w:r>
      <w:r>
        <w:rPr>
          <w:rStyle w:val="Aucun"/>
          <w:rtl w:val="0"/>
          <w:lang w:val="en-US"/>
        </w:rPr>
        <w:t xml:space="preserve"> century), Apollonius Dyscolus (2</w:t>
      </w:r>
      <w:r>
        <w:rPr>
          <w:rStyle w:val="Aucun"/>
          <w:rtl w:val="0"/>
          <w:lang w:val="en-US"/>
        </w:rPr>
        <w:t>ⁿ</w:t>
      </w:r>
      <w:r>
        <w:rPr>
          <w:rStyle w:val="Aucun"/>
          <w:rtl w:val="0"/>
        </w:rPr>
        <w:t>ᵈ</w:t>
      </w:r>
      <w:r>
        <w:rPr>
          <w:rStyle w:val="Aucun"/>
          <w:rtl w:val="0"/>
          <w:lang w:val="en-US"/>
        </w:rPr>
        <w:t xml:space="preserve"> century), Sacerdos (3</w:t>
      </w:r>
      <w:r>
        <w:rPr>
          <w:rStyle w:val="Aucun"/>
          <w:rtl w:val="0"/>
          <w:lang w:val="en-US"/>
        </w:rPr>
        <w:t>ʳ</w:t>
      </w:r>
      <w:r>
        <w:rPr>
          <w:rStyle w:val="Aucun"/>
          <w:rtl w:val="0"/>
        </w:rPr>
        <w:t>ᵈ</w:t>
      </w:r>
      <w:r>
        <w:rPr>
          <w:rStyle w:val="Aucun"/>
          <w:rtl w:val="0"/>
          <w:lang w:val="en-US"/>
        </w:rPr>
        <w:t xml:space="preserve"> century), Diomedes (4</w:t>
      </w:r>
      <w:r>
        <w:rPr>
          <w:rStyle w:val="Aucun"/>
          <w:rtl w:val="0"/>
        </w:rPr>
        <w:t>ᵗ</w:t>
      </w:r>
      <w:r>
        <w:rPr>
          <w:rStyle w:val="Aucun"/>
          <w:rtl w:val="0"/>
          <w:lang w:val="en-US"/>
        </w:rPr>
        <w:t xml:space="preserve">ʰ </w:t>
      </w:r>
      <w:r>
        <w:rPr>
          <w:rStyle w:val="Aucun"/>
          <w:rtl w:val="0"/>
          <w:lang w:val="en-US"/>
        </w:rPr>
        <w:t>century), Donatus (4</w:t>
      </w:r>
      <w:r>
        <w:rPr>
          <w:rStyle w:val="Aucun"/>
          <w:rtl w:val="0"/>
        </w:rPr>
        <w:t>ᵗ</w:t>
      </w:r>
      <w:r>
        <w:rPr>
          <w:rStyle w:val="Aucun"/>
          <w:rtl w:val="0"/>
          <w:lang w:val="en-US"/>
        </w:rPr>
        <w:t xml:space="preserve">ʰ </w:t>
      </w:r>
      <w:r>
        <w:rPr>
          <w:rStyle w:val="Aucun"/>
          <w:rtl w:val="0"/>
          <w:lang w:val="en-US"/>
        </w:rPr>
        <w:t>century), Audax (5</w:t>
      </w:r>
      <w:r>
        <w:rPr>
          <w:rStyle w:val="Aucun"/>
          <w:rtl w:val="0"/>
        </w:rPr>
        <w:t>ᵗ</w:t>
      </w:r>
      <w:r>
        <w:rPr>
          <w:rStyle w:val="Aucun"/>
          <w:rtl w:val="0"/>
          <w:lang w:val="en-US"/>
        </w:rPr>
        <w:t>ʰ</w:t>
      </w:r>
      <w:r>
        <w:rPr>
          <w:rStyle w:val="Aucun"/>
          <w:rtl w:val="0"/>
          <w:lang w:val="en-US"/>
        </w:rPr>
        <w:t>/6</w:t>
      </w:r>
      <w:r>
        <w:rPr>
          <w:rStyle w:val="Aucun"/>
          <w:rtl w:val="0"/>
        </w:rPr>
        <w:t>ᵗ</w:t>
      </w:r>
      <w:r>
        <w:rPr>
          <w:rStyle w:val="Aucun"/>
          <w:rtl w:val="0"/>
          <w:lang w:val="en-US"/>
        </w:rPr>
        <w:t xml:space="preserve">ʰ </w:t>
      </w:r>
      <w:r>
        <w:rPr>
          <w:rStyle w:val="Aucun"/>
          <w:rtl w:val="0"/>
          <w:lang w:val="en-US"/>
        </w:rPr>
        <w:t>centuries) and Priscian (</w:t>
      </w:r>
      <w:r>
        <w:rPr>
          <w:rStyle w:val="Aucun"/>
          <w:shd w:val="clear" w:color="auto" w:fill="ead1dc"/>
          <w:rtl w:val="0"/>
          <w:lang w:val="en-US"/>
        </w:rPr>
        <w:t>6</w:t>
      </w:r>
      <w:r>
        <w:rPr>
          <w:rStyle w:val="Aucun"/>
          <w:shd w:val="clear" w:color="auto" w:fill="ead1dc"/>
          <w:rtl w:val="0"/>
        </w:rPr>
        <w:t>ᵗ</w:t>
      </w:r>
      <w:r>
        <w:rPr>
          <w:rStyle w:val="Aucun"/>
          <w:shd w:val="clear" w:color="auto" w:fill="ead1dc"/>
          <w:rtl w:val="0"/>
          <w:lang w:val="en-US"/>
        </w:rPr>
        <w:t>ʰ</w:t>
      </w:r>
      <w:r>
        <w:rPr>
          <w:rStyle w:val="Aucun"/>
          <w:rtl w:val="0"/>
          <w:lang w:val="en-US"/>
        </w:rPr>
        <w:t xml:space="preserve"> century). We selected 64 occurrences of the terms </w:t>
      </w:r>
      <w:r>
        <w:rPr>
          <w:rStyle w:val="Aucun"/>
          <w:i w:val="1"/>
          <w:iCs w:val="1"/>
          <w:rtl w:val="0"/>
          <w:lang w:val="en-US"/>
        </w:rPr>
        <w:t>ellip</w:t>
      </w:r>
      <w:r>
        <w:rPr>
          <w:rStyle w:val="Aucun"/>
          <w:i w:val="1"/>
          <w:iCs w:val="1"/>
          <w:rtl w:val="0"/>
          <w:lang w:val="en-US"/>
        </w:rPr>
        <w:t>ê</w:t>
      </w:r>
      <w:r>
        <w:rPr>
          <w:rStyle w:val="Aucun"/>
          <w:i w:val="1"/>
          <w:iCs w:val="1"/>
          <w:rtl w:val="0"/>
          <w:lang w:val="en-US"/>
        </w:rPr>
        <w:t>s</w:t>
      </w:r>
      <w:r>
        <w:rPr>
          <w:rStyle w:val="Aucun"/>
          <w:rtl w:val="0"/>
          <w:lang w:val="en-US"/>
        </w:rPr>
        <w:t xml:space="preserve"> [</w:t>
      </w:r>
      <w:r>
        <w:rPr>
          <w:rStyle w:val="Aucun"/>
          <w:rtl w:val="0"/>
        </w:rPr>
        <w:t>ἐλλιπής</w:t>
      </w:r>
      <w:r>
        <w:rPr>
          <w:rStyle w:val="Aucun"/>
          <w:rtl w:val="0"/>
          <w:lang w:val="en-US"/>
        </w:rPr>
        <w:t xml:space="preserve">] and </w:t>
      </w:r>
      <w:r>
        <w:rPr>
          <w:rStyle w:val="Aucun"/>
          <w:i w:val="1"/>
          <w:iCs w:val="1"/>
          <w:rtl w:val="0"/>
          <w:lang w:val="en-US"/>
        </w:rPr>
        <w:t>defectiuus</w:t>
      </w:r>
      <w:r>
        <w:rPr>
          <w:rStyle w:val="Aucun"/>
          <w:rtl w:val="0"/>
          <w:lang w:val="en-US"/>
        </w:rPr>
        <w:t xml:space="preserve">, 26 and 38 respectively. For each of them, we provide a systematic analysis of the contexts of use to determine their </w:t>
      </w:r>
      <w:r>
        <w:rPr>
          <w:rStyle w:val="Aucun"/>
          <w:shd w:val="clear" w:color="auto" w:fill="ead1dc"/>
          <w:rtl w:val="0"/>
          <w:lang w:val="en-US"/>
        </w:rPr>
        <w:t>non-technical</w:t>
      </w:r>
      <w:r>
        <w:rPr>
          <w:rStyle w:val="Aucun"/>
          <w:rtl w:val="0"/>
          <w:lang w:val="en-US"/>
        </w:rPr>
        <w:t xml:space="preserve"> or technical usage. Here, we call </w:t>
      </w:r>
      <w:r>
        <w:rPr>
          <w:rStyle w:val="Aucun"/>
          <w:shd w:val="clear" w:color="auto" w:fill="ead1dc"/>
          <w:rtl w:val="0"/>
          <w:lang w:val="en-US"/>
        </w:rPr>
        <w:t>“</w:t>
      </w:r>
      <w:r>
        <w:rPr>
          <w:rStyle w:val="Aucun"/>
          <w:shd w:val="clear" w:color="auto" w:fill="ead1dc"/>
          <w:rtl w:val="0"/>
          <w:lang w:val="en-US"/>
        </w:rPr>
        <w:t>non-technical usage</w:t>
      </w:r>
      <w:r>
        <w:rPr>
          <w:rStyle w:val="Aucun"/>
          <w:shd w:val="clear" w:color="auto" w:fill="ead1dc"/>
          <w:rtl w:val="0"/>
          <w:lang w:val="en-US"/>
        </w:rPr>
        <w:t>”</w:t>
      </w:r>
      <w:r>
        <w:rPr>
          <w:rStyle w:val="Aucun"/>
          <w:rtl w:val="0"/>
          <w:lang w:val="en-US"/>
        </w:rPr>
        <w:t xml:space="preserve"> the use of the term </w:t>
      </w:r>
      <w:r>
        <w:rPr>
          <w:rStyle w:val="Aucun"/>
          <w:shd w:val="clear" w:color="auto" w:fill="ead1dc"/>
          <w:rtl w:val="0"/>
          <w:lang w:val="en-US"/>
        </w:rPr>
        <w:t>by the grammarian in the course of his explanations in a non-grammatical sense, which does not designate the phenomenon of defectivity</w:t>
      </w:r>
      <w:r>
        <w:rPr>
          <w:rStyle w:val="Aucun"/>
          <w:rtl w:val="0"/>
          <w:lang w:val="en-US"/>
        </w:rPr>
        <w:t xml:space="preserve">; on the contrary, we call </w:t>
      </w:r>
      <w:r>
        <w:rPr>
          <w:rStyle w:val="Aucun"/>
          <w:rtl w:val="0"/>
          <w:lang w:val="en-US"/>
        </w:rPr>
        <w:t>“</w:t>
      </w:r>
      <w:r>
        <w:rPr>
          <w:rStyle w:val="Aucun"/>
          <w:rtl w:val="0"/>
          <w:lang w:val="en-US"/>
        </w:rPr>
        <w:t>technical usage</w:t>
      </w:r>
      <w:r>
        <w:rPr>
          <w:rStyle w:val="Aucun"/>
          <w:rtl w:val="0"/>
          <w:lang w:val="en-US"/>
        </w:rPr>
        <w:t xml:space="preserve">” </w:t>
      </w:r>
      <w:r>
        <w:rPr>
          <w:rStyle w:val="Aucun"/>
          <w:rtl w:val="0"/>
          <w:lang w:val="en-US"/>
        </w:rPr>
        <w:t xml:space="preserve">the use of the term for the precise designation of the phenomenon. </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Because of the etymon of the term </w:t>
      </w:r>
      <w:r>
        <w:rPr>
          <w:rStyle w:val="Aucun"/>
          <w:rtl w:val="0"/>
          <w:lang w:val="en-US"/>
        </w:rPr>
        <w:t>“</w:t>
      </w:r>
      <w:r>
        <w:rPr>
          <w:rStyle w:val="Aucun"/>
          <w:rtl w:val="0"/>
          <w:lang w:val="en-US"/>
        </w:rPr>
        <w:t>defective</w:t>
      </w:r>
      <w:r>
        <w:rPr>
          <w:rStyle w:val="Aucun"/>
          <w:rtl w:val="0"/>
          <w:lang w:val="en-US"/>
        </w:rPr>
        <w:t>”</w:t>
      </w:r>
      <w:r>
        <w:rPr>
          <w:rStyle w:val="Aucun"/>
          <w:rtl w:val="0"/>
          <w:lang w:val="en-US"/>
        </w:rPr>
        <w:t xml:space="preserve">, it is anticipated that defectivity was not yet established as a grammatical </w:t>
      </w:r>
      <w:r>
        <w:rPr>
          <w:rStyle w:val="Aucun"/>
          <w:shd w:val="clear" w:color="auto" w:fill="ead1dc"/>
          <w:rtl w:val="0"/>
          <w:lang w:val="en-US"/>
        </w:rPr>
        <w:t>phenomenon</w:t>
      </w:r>
      <w:r>
        <w:rPr>
          <w:rStyle w:val="Aucun"/>
          <w:rtl w:val="0"/>
          <w:lang w:val="en-US"/>
        </w:rPr>
        <w:t xml:space="preserve"> among Greek grammarians, whereas it certainly was among Latin grammarians. It is also anticipated that ancient terminology formed part of several </w:t>
      </w:r>
      <w:r>
        <w:rPr>
          <w:rStyle w:val="Aucun"/>
          <w:i w:val="1"/>
          <w:iCs w:val="1"/>
          <w:rtl w:val="0"/>
          <w:lang w:val="en-US"/>
        </w:rPr>
        <w:t>continua</w:t>
      </w:r>
      <w:r>
        <w:rPr>
          <w:rStyle w:val="Aucun"/>
          <w:rtl w:val="0"/>
          <w:lang w:val="en-US"/>
        </w:rPr>
        <w:t xml:space="preserve">: between </w:t>
      </w:r>
      <w:r>
        <w:rPr>
          <w:rStyle w:val="Aucun"/>
          <w:shd w:val="clear" w:color="auto" w:fill="ead1dc"/>
          <w:rtl w:val="0"/>
          <w:lang w:val="en-US"/>
        </w:rPr>
        <w:t>non-technical</w:t>
      </w:r>
      <w:r>
        <w:rPr>
          <w:rStyle w:val="Aucun"/>
          <w:rtl w:val="0"/>
          <w:lang w:val="en-US"/>
        </w:rPr>
        <w:t xml:space="preserve"> and technical vocabulary, but also between grammar and rhetoric, since these two disciplines were not so clearly distinguished at the time (Adouani, 1994; Chanet, 1983).</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 xml:space="preserve">The state of the Greek corpus does not allow us to obtain results as precise as those for the Latin corpus, which limits our approach to the notion. However, it will raise questions about the possible links of influence between Greek and Latin grammarians, as well as between grammatical terminology and other technical terminologies. </w:t>
      </w:r>
    </w:p>
    <w:p>
      <w:pPr>
        <w:pStyle w:val="Corps"/>
        <w:spacing w:line="240" w:lineRule="auto"/>
        <w:ind w:left="567" w:right="524" w:firstLine="0"/>
        <w:jc w:val="both"/>
        <w:rPr>
          <w:rStyle w:val="Aucun"/>
          <w:lang w:val="en-US"/>
        </w:rPr>
      </w:pPr>
    </w:p>
    <w:p>
      <w:pPr>
        <w:pStyle w:val="Corps"/>
        <w:spacing w:line="240" w:lineRule="auto"/>
        <w:ind w:left="567" w:right="524" w:firstLine="0"/>
        <w:jc w:val="both"/>
        <w:rPr>
          <w:rStyle w:val="Aucun"/>
        </w:rPr>
      </w:pPr>
      <w:r>
        <w:rPr>
          <w:rStyle w:val="Aucun"/>
          <w:rtl w:val="0"/>
          <w:lang w:val="en-US"/>
        </w:rPr>
        <w:t>Keywords : defectivity; grammar; Greek; Latin; Antiquity</w:t>
      </w:r>
      <w:r>
        <w:rPr>
          <w:rStyle w:val="Aucun"/>
        </w:rPr>
        <w:br w:type="textWrapping"/>
      </w:r>
      <w:commentRangeStart w:id="23"/>
      <w:commentRangeStart w:id="24"/>
    </w:p>
    <w:p>
      <w:pPr>
        <w:pStyle w:val="Corps"/>
        <w:spacing w:line="240" w:lineRule="auto"/>
        <w:ind w:left="567" w:right="524" w:firstLine="0"/>
        <w:rPr>
          <w:rStyle w:val="Aucun"/>
          <w:b w:val="1"/>
          <w:bCs w:val="1"/>
          <w:outline w:val="0"/>
          <w:color w:val="f79646"/>
          <w:sz w:val="40"/>
          <w:szCs w:val="40"/>
          <w:u w:color="f79646"/>
          <w14:textFill>
            <w14:solidFill>
              <w14:srgbClr w14:val="F79646"/>
            </w14:solidFill>
          </w14:textFill>
        </w:rPr>
      </w:pPr>
      <w:r>
        <w:rPr>
          <w:rStyle w:val="Aucun"/>
          <w:b w:val="1"/>
          <w:bCs w:val="1"/>
          <w:outline w:val="0"/>
          <w:color w:val="f79646"/>
          <w:sz w:val="40"/>
          <w:szCs w:val="40"/>
          <w:u w:color="f79646"/>
          <w:rtl w:val="0"/>
          <w14:textFill>
            <w14:solidFill>
              <w14:srgbClr w14:val="F79646"/>
            </w14:solidFill>
          </w14:textFill>
        </w:rPr>
        <w:t>R</w:t>
      </w:r>
      <w:r>
        <w:rPr>
          <w:rStyle w:val="Aucun"/>
          <w:b w:val="1"/>
          <w:bCs w:val="1"/>
          <w:outline w:val="0"/>
          <w:color w:val="f79646"/>
          <w:sz w:val="40"/>
          <w:szCs w:val="40"/>
          <w:u w:color="f79646"/>
          <w:rtl w:val="0"/>
          <w:lang w:val="fr-FR"/>
          <w14:textFill>
            <w14:solidFill>
              <w14:srgbClr w14:val="F79646"/>
            </w14:solidFill>
          </w14:textFill>
        </w:rPr>
        <w:t>é</w:t>
      </w:r>
      <w:r>
        <w:rPr>
          <w:rStyle w:val="Aucun"/>
          <w:b w:val="1"/>
          <w:bCs w:val="1"/>
          <w:outline w:val="0"/>
          <w:color w:val="f79646"/>
          <w:sz w:val="40"/>
          <w:szCs w:val="40"/>
          <w:u w:color="f79646"/>
          <w:rtl w:val="0"/>
          <w:lang w:val="en-US"/>
          <w14:textFill>
            <w14:solidFill>
              <w14:srgbClr w14:val="F79646"/>
            </w14:solidFill>
          </w14:textFill>
        </w:rPr>
        <w:t>sum</w:t>
      </w:r>
      <w:r>
        <w:rPr>
          <w:rStyle w:val="Aucun"/>
          <w:b w:val="1"/>
          <w:bCs w:val="1"/>
          <w:outline w:val="0"/>
          <w:color w:val="f79646"/>
          <w:sz w:val="40"/>
          <w:szCs w:val="40"/>
          <w:u w:color="f79646"/>
          <w:rtl w:val="0"/>
          <w:lang w:val="fr-FR"/>
          <w14:textFill>
            <w14:solidFill>
              <w14:srgbClr w14:val="F79646"/>
            </w14:solidFill>
          </w14:textFill>
        </w:rPr>
        <w:t>é</w:t>
      </w:r>
      <w:commentRangeEnd w:id="23"/>
      <w:r>
        <w:commentReference w:id="23"/>
      </w:r>
      <w:commentRangeEnd w:id="24"/>
      <w:r>
        <w:commentReference w:id="24"/>
      </w:r>
    </w:p>
    <w:p>
      <w:pPr>
        <w:pStyle w:val="Corps"/>
        <w:spacing w:line="240" w:lineRule="auto"/>
        <w:ind w:left="567" w:right="524" w:firstLine="0"/>
        <w:rPr>
          <w:rStyle w:val="Aucun"/>
          <w:b w:val="1"/>
          <w:bCs w:val="1"/>
          <w:sz w:val="24"/>
          <w:szCs w:val="24"/>
        </w:rPr>
      </w:pPr>
    </w:p>
    <w:p>
      <w:pPr>
        <w:pStyle w:val="Corps"/>
        <w:spacing w:line="240" w:lineRule="auto"/>
        <w:ind w:left="567" w:right="524" w:firstLine="0"/>
        <w:jc w:val="both"/>
      </w:pPr>
      <w:r>
        <w:rPr>
          <w:rStyle w:val="Aucun"/>
          <w:rtl w:val="0"/>
          <w:lang w:val="fr-FR"/>
        </w:rPr>
        <w:t>La d</w:t>
      </w:r>
      <w:r>
        <w:rPr>
          <w:rStyle w:val="Aucun"/>
          <w:rtl w:val="0"/>
          <w:lang w:val="fr-FR"/>
        </w:rPr>
        <w:t>é</w:t>
      </w:r>
      <w:r>
        <w:rPr>
          <w:rStyle w:val="Aucun"/>
          <w:rtl w:val="0"/>
          <w:lang w:val="fr-FR"/>
        </w:rPr>
        <w:t>fectivit</w:t>
      </w:r>
      <w:r>
        <w:rPr>
          <w:rStyle w:val="Aucun"/>
          <w:rtl w:val="0"/>
          <w:lang w:val="fr-FR"/>
        </w:rPr>
        <w:t>é</w:t>
      </w:r>
      <w:r>
        <w:rPr>
          <w:rStyle w:val="Aucun"/>
          <w:rtl w:val="0"/>
          <w:lang w:val="fr-FR"/>
        </w:rPr>
        <w:t>, en fran</w:t>
      </w:r>
      <w:r>
        <w:rPr>
          <w:rStyle w:val="Aucun"/>
          <w:rtl w:val="0"/>
          <w:lang w:val="fr-FR"/>
        </w:rPr>
        <w:t>ç</w:t>
      </w:r>
      <w:r>
        <w:rPr>
          <w:rStyle w:val="Aucun"/>
          <w:rtl w:val="0"/>
          <w:lang w:val="fr-FR"/>
        </w:rPr>
        <w:t xml:space="preserve">ais moderne, a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l</w:t>
      </w:r>
      <w:r>
        <w:rPr>
          <w:rStyle w:val="Aucun"/>
          <w:rtl w:val="0"/>
          <w:lang w:val="fr-FR"/>
        </w:rPr>
        <w:t>’</w:t>
      </w:r>
      <w:r>
        <w:rPr>
          <w:rStyle w:val="Aucun"/>
          <w:rtl w:val="0"/>
          <w:lang w:val="fr-FR"/>
        </w:rPr>
        <w:t>objet de tentatives de d</w:t>
      </w:r>
      <w:r>
        <w:rPr>
          <w:rStyle w:val="Aucun"/>
          <w:rtl w:val="0"/>
          <w:lang w:val="fr-FR"/>
        </w:rPr>
        <w:t>é</w:t>
      </w:r>
      <w:r>
        <w:rPr>
          <w:rStyle w:val="Aucun"/>
          <w:rtl w:val="0"/>
          <w:lang w:val="fr-FR"/>
        </w:rPr>
        <w:t>finition par les linguistes, qui lui conf</w:t>
      </w:r>
      <w:r>
        <w:rPr>
          <w:rStyle w:val="Aucun"/>
          <w:rtl w:val="0"/>
          <w:lang w:val="fr-FR"/>
        </w:rPr>
        <w:t>è</w:t>
      </w:r>
      <w:r>
        <w:rPr>
          <w:rStyle w:val="Aucun"/>
          <w:rtl w:val="0"/>
          <w:lang w:val="fr-FR"/>
        </w:rPr>
        <w:t>rent un statut, des crit</w:t>
      </w:r>
      <w:r>
        <w:rPr>
          <w:rStyle w:val="Aucun"/>
          <w:rtl w:val="0"/>
          <w:lang w:val="fr-FR"/>
        </w:rPr>
        <w:t>è</w:t>
      </w:r>
      <w:r>
        <w:rPr>
          <w:rStyle w:val="Aucun"/>
          <w:rtl w:val="0"/>
          <w:lang w:val="fr-FR"/>
        </w:rPr>
        <w:t>res et des champs d</w:t>
      </w:r>
      <w:r>
        <w:rPr>
          <w:rStyle w:val="Aucun"/>
          <w:rtl w:val="0"/>
          <w:lang w:val="fr-FR"/>
        </w:rPr>
        <w:t>’</w:t>
      </w:r>
      <w:r>
        <w:rPr>
          <w:rStyle w:val="Aucun"/>
          <w:rtl w:val="0"/>
          <w:lang w:val="fr-FR"/>
        </w:rPr>
        <w:t>application diff</w:t>
      </w:r>
      <w:r>
        <w:rPr>
          <w:rStyle w:val="Aucun"/>
          <w:rtl w:val="0"/>
          <w:lang w:val="fr-FR"/>
        </w:rPr>
        <w:t>é</w:t>
      </w:r>
      <w:r>
        <w:rPr>
          <w:rStyle w:val="Aucun"/>
          <w:rtl w:val="0"/>
          <w:lang w:val="fr-FR"/>
        </w:rPr>
        <w:t>rents (Adouani, 1994). On la reconna</w:t>
      </w:r>
      <w:r>
        <w:rPr>
          <w:rStyle w:val="Aucun"/>
          <w:rtl w:val="0"/>
          <w:lang w:val="fr-FR"/>
        </w:rPr>
        <w:t>î</w:t>
      </w:r>
      <w:r>
        <w:rPr>
          <w:rStyle w:val="Aucun"/>
          <w:rtl w:val="0"/>
          <w:lang w:val="fr-FR"/>
        </w:rPr>
        <w:t>t g</w:t>
      </w:r>
      <w:r>
        <w:rPr>
          <w:rStyle w:val="Aucun"/>
          <w:rtl w:val="0"/>
          <w:lang w:val="fr-FR"/>
        </w:rPr>
        <w:t>é</w:t>
      </w:r>
      <w:r>
        <w:rPr>
          <w:rStyle w:val="Aucun"/>
          <w:rtl w:val="0"/>
          <w:lang w:val="fr-FR"/>
        </w:rPr>
        <w:t>n</w:t>
      </w:r>
      <w:r>
        <w:rPr>
          <w:rStyle w:val="Aucun"/>
          <w:rtl w:val="0"/>
          <w:lang w:val="fr-FR"/>
        </w:rPr>
        <w:t>é</w:t>
      </w:r>
      <w:r>
        <w:rPr>
          <w:rStyle w:val="Aucun"/>
          <w:rtl w:val="0"/>
          <w:lang w:val="fr-FR"/>
        </w:rPr>
        <w:t>ralement comme 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permettant la cat</w:t>
      </w:r>
      <w:r>
        <w:rPr>
          <w:rStyle w:val="Aucun"/>
          <w:rtl w:val="0"/>
          <w:lang w:val="fr-FR"/>
        </w:rPr>
        <w:t>é</w:t>
      </w:r>
      <w:r>
        <w:rPr>
          <w:rStyle w:val="Aucun"/>
          <w:rtl w:val="0"/>
          <w:lang w:val="fr-FR"/>
        </w:rPr>
        <w:t>gorisation morphologique de termes dont la flexion pr</w:t>
      </w:r>
      <w:r>
        <w:rPr>
          <w:rStyle w:val="Aucun"/>
          <w:rtl w:val="0"/>
          <w:lang w:val="fr-FR"/>
        </w:rPr>
        <w:t>é</w:t>
      </w:r>
      <w:r>
        <w:rPr>
          <w:rStyle w:val="Aucun"/>
          <w:rtl w:val="0"/>
          <w:lang w:val="fr-FR"/>
        </w:rPr>
        <w:t>sente des manquements en regard de leur paradigme. Ce ph</w:t>
      </w:r>
      <w:r>
        <w:rPr>
          <w:rStyle w:val="Aucun"/>
          <w:rtl w:val="0"/>
          <w:lang w:val="fr-FR"/>
        </w:rPr>
        <w:t>é</w:t>
      </w:r>
      <w:r>
        <w:rPr>
          <w:rStyle w:val="Aucun"/>
          <w:rtl w:val="0"/>
          <w:lang w:val="fr-FR"/>
        </w:rPr>
        <w:t>nom</w:t>
      </w:r>
      <w:r>
        <w:rPr>
          <w:rStyle w:val="Aucun"/>
          <w:rtl w:val="0"/>
          <w:lang w:val="fr-FR"/>
        </w:rPr>
        <w:t>è</w:t>
      </w:r>
      <w:r>
        <w:rPr>
          <w:rStyle w:val="Aucun"/>
          <w:rtl w:val="0"/>
          <w:lang w:val="fr-FR"/>
        </w:rPr>
        <w:t>ne est notamment appliqu</w:t>
      </w:r>
      <w:r>
        <w:rPr>
          <w:rStyle w:val="Aucun"/>
          <w:rtl w:val="0"/>
          <w:lang w:val="fr-FR"/>
        </w:rPr>
        <w:t xml:space="preserve">é </w:t>
      </w:r>
      <w:r>
        <w:rPr>
          <w:rStyle w:val="Aucun"/>
          <w:rtl w:val="0"/>
          <w:lang w:val="fr-FR"/>
        </w:rPr>
        <w:t>aux verbes, avec la cat</w:t>
      </w:r>
      <w:r>
        <w:rPr>
          <w:rStyle w:val="Aucun"/>
          <w:rtl w:val="0"/>
          <w:lang w:val="fr-FR"/>
        </w:rPr>
        <w:t>é</w:t>
      </w:r>
      <w:r>
        <w:rPr>
          <w:rStyle w:val="Aucun"/>
          <w:rtl w:val="0"/>
          <w:lang w:val="fr-FR"/>
        </w:rPr>
        <w:t xml:space="preserve">gorie des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 xml:space="preserve">fectifs </w:t>
      </w:r>
      <w:r>
        <w:rPr>
          <w:rStyle w:val="Aucun"/>
          <w:rtl w:val="0"/>
          <w:lang w:val="fr-FR"/>
        </w:rPr>
        <w:t>»</w:t>
      </w:r>
      <w:r>
        <w:rPr>
          <w:rStyle w:val="Aucun"/>
          <w:rtl w:val="0"/>
          <w:lang w:val="fr-FR"/>
        </w:rPr>
        <w:t>. L</w:t>
      </w:r>
      <w:r>
        <w:rPr>
          <w:rStyle w:val="Aucun"/>
          <w:rtl w:val="0"/>
          <w:lang w:val="fr-FR"/>
        </w:rPr>
        <w:t>’é</w:t>
      </w:r>
      <w:r>
        <w:rPr>
          <w:rStyle w:val="Aucun"/>
          <w:rtl w:val="0"/>
          <w:lang w:val="fr-FR"/>
        </w:rPr>
        <w:t xml:space="preserve">tymon latin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 </w:t>
      </w:r>
      <w:r>
        <w:rPr>
          <w:rStyle w:val="Aucun"/>
          <w:i w:val="1"/>
          <w:iCs w:val="1"/>
          <w:rtl w:val="0"/>
          <w:lang w:val="fr-FR"/>
        </w:rPr>
        <w:t xml:space="preserve">defectiuus </w:t>
      </w:r>
      <w:r>
        <w:rPr>
          <w:rStyle w:val="Aucun"/>
          <w:rtl w:val="0"/>
          <w:lang w:val="fr-FR"/>
        </w:rPr>
        <w:t xml:space="preserve">(Neveu, 2017) -, tout comme son </w:t>
      </w:r>
      <w:r>
        <w:rPr>
          <w:rStyle w:val="Aucun"/>
          <w:rtl w:val="0"/>
          <w:lang w:val="fr-FR"/>
        </w:rPr>
        <w:t>é</w:t>
      </w:r>
      <w:r>
        <w:rPr>
          <w:rStyle w:val="Aucun"/>
          <w:rtl w:val="0"/>
          <w:lang w:val="fr-FR"/>
        </w:rPr>
        <w:t xml:space="preserve">quivalent grec -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w:t>
      </w:r>
      <w:r>
        <w:rPr>
          <w:rStyle w:val="Aucun"/>
          <w:rtl w:val="0"/>
          <w:lang w:val="fr-FR"/>
        </w:rPr>
        <w:t>ἐλλιπής</w:t>
      </w:r>
      <w:r>
        <w:rPr>
          <w:rStyle w:val="Aucun"/>
          <w:rtl w:val="0"/>
          <w:lang w:val="fr-FR"/>
        </w:rPr>
        <w:t>] (Schad, 2007 ; B</w:t>
      </w:r>
      <w:r>
        <w:rPr>
          <w:rStyle w:val="Aucun"/>
          <w:rtl w:val="0"/>
          <w:lang w:val="fr-FR"/>
        </w:rPr>
        <w:t>é</w:t>
      </w:r>
      <w:r>
        <w:rPr>
          <w:rStyle w:val="Aucun"/>
          <w:rtl w:val="0"/>
          <w:lang w:val="fr-FR"/>
        </w:rPr>
        <w:t xml:space="preserve">cares Botas, 1985) - sont </w:t>
      </w:r>
      <w:r>
        <w:rPr>
          <w:rStyle w:val="Aucun"/>
          <w:rtl w:val="0"/>
          <w:lang w:val="fr-FR"/>
        </w:rPr>
        <w:t>é</w:t>
      </w:r>
      <w:r>
        <w:rPr>
          <w:rStyle w:val="Aucun"/>
          <w:rtl w:val="0"/>
          <w:lang w:val="fr-FR"/>
        </w:rPr>
        <w:t xml:space="preserve">tablis chez les grammairiens grecs et latins. Toutefois, ces </w:t>
      </w:r>
      <w:r>
        <w:rPr>
          <w:rStyle w:val="Aucun"/>
          <w:shd w:val="clear" w:color="auto" w:fill="ead1dc"/>
          <w:rtl w:val="0"/>
          <w:lang w:val="fr-FR"/>
        </w:rPr>
        <w:t>termes</w:t>
      </w:r>
      <w:r>
        <w:rPr>
          <w:rStyle w:val="Aucun"/>
          <w:rtl w:val="0"/>
          <w:lang w:val="fr-FR"/>
        </w:rPr>
        <w:t xml:space="preserve"> ne semblent pas avoir fait l</w:t>
      </w:r>
      <w:r>
        <w:rPr>
          <w:rStyle w:val="Aucun"/>
          <w:rtl w:val="0"/>
          <w:lang w:val="fr-FR"/>
        </w:rPr>
        <w:t>’</w:t>
      </w:r>
      <w:r>
        <w:rPr>
          <w:rStyle w:val="Aucun"/>
          <w:rtl w:val="0"/>
          <w:lang w:val="fr-FR"/>
        </w:rPr>
        <w:t>objet d</w:t>
      </w:r>
      <w:r>
        <w:rPr>
          <w:rStyle w:val="Aucun"/>
          <w:rtl w:val="0"/>
          <w:lang w:val="fr-FR"/>
        </w:rPr>
        <w:t>’</w:t>
      </w:r>
      <w:r>
        <w:rPr>
          <w:rStyle w:val="Aucun"/>
          <w:rtl w:val="0"/>
          <w:lang w:val="fr-FR"/>
        </w:rPr>
        <w:t xml:space="preserve">une </w:t>
      </w:r>
      <w:r>
        <w:rPr>
          <w:rStyle w:val="Aucun"/>
          <w:rtl w:val="0"/>
          <w:lang w:val="fr-FR"/>
        </w:rPr>
        <w:t>é</w:t>
      </w:r>
      <w:r>
        <w:rPr>
          <w:rStyle w:val="Aucun"/>
          <w:rtl w:val="0"/>
          <w:lang w:val="fr-FR"/>
        </w:rPr>
        <w:t>tude approfondie malgr</w:t>
      </w:r>
      <w:r>
        <w:rPr>
          <w:rStyle w:val="Aucun"/>
          <w:rtl w:val="0"/>
          <w:lang w:val="fr-FR"/>
        </w:rPr>
        <w:t xml:space="preserve">é </w:t>
      </w:r>
      <w:r>
        <w:rPr>
          <w:rStyle w:val="Aucun"/>
          <w:rtl w:val="0"/>
          <w:lang w:val="fr-FR"/>
        </w:rPr>
        <w:t>de nombreux travaux sur la terminologie grammaticale antique (Lallot, 1985).</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La pr</w:t>
      </w:r>
      <w:r>
        <w:rPr>
          <w:rStyle w:val="Aucun"/>
          <w:rtl w:val="0"/>
          <w:lang w:val="fr-FR"/>
        </w:rPr>
        <w:t>é</w:t>
      </w:r>
      <w:r>
        <w:rPr>
          <w:rStyle w:val="Aucun"/>
          <w:rtl w:val="0"/>
          <w:lang w:val="fr-FR"/>
        </w:rPr>
        <w:t xml:space="preserve">sente </w:t>
      </w:r>
      <w:r>
        <w:rPr>
          <w:rStyle w:val="Aucun"/>
          <w:rtl w:val="0"/>
          <w:lang w:val="fr-FR"/>
        </w:rPr>
        <w:t>é</w:t>
      </w:r>
      <w:r>
        <w:rPr>
          <w:rStyle w:val="Aucun"/>
          <w:rtl w:val="0"/>
          <w:lang w:val="fr-FR"/>
        </w:rPr>
        <w:t>tude s</w:t>
      </w:r>
      <w:r>
        <w:rPr>
          <w:rStyle w:val="Aucun"/>
          <w:rtl w:val="0"/>
          <w:lang w:val="fr-FR"/>
        </w:rPr>
        <w:t>’</w:t>
      </w:r>
      <w:r>
        <w:rPr>
          <w:rStyle w:val="Aucun"/>
          <w:rtl w:val="0"/>
          <w:lang w:val="fr-FR"/>
        </w:rPr>
        <w:t>int</w:t>
      </w:r>
      <w:r>
        <w:rPr>
          <w:rStyle w:val="Aucun"/>
          <w:rtl w:val="0"/>
          <w:lang w:val="fr-FR"/>
        </w:rPr>
        <w:t>é</w:t>
      </w:r>
      <w:r>
        <w:rPr>
          <w:rStyle w:val="Aucun"/>
          <w:rtl w:val="0"/>
          <w:lang w:val="fr-FR"/>
        </w:rPr>
        <w:t>resse au traitement antique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pour en d</w:t>
      </w:r>
      <w:r>
        <w:rPr>
          <w:rStyle w:val="Aucun"/>
          <w:rtl w:val="0"/>
          <w:lang w:val="fr-FR"/>
        </w:rPr>
        <w:t>é</w:t>
      </w:r>
      <w:r>
        <w:rPr>
          <w:rStyle w:val="Aucun"/>
          <w:rtl w:val="0"/>
          <w:lang w:val="fr-FR"/>
        </w:rPr>
        <w:t xml:space="preserve">terminer les principes et </w:t>
      </w:r>
      <w:r>
        <w:rPr>
          <w:rStyle w:val="Aucun"/>
          <w:shd w:val="clear" w:color="auto" w:fill="ead1dc"/>
          <w:rtl w:val="0"/>
          <w:lang w:val="fr-FR"/>
        </w:rPr>
        <w:t>la formalisation</w:t>
      </w:r>
      <w:r>
        <w:rPr>
          <w:rStyle w:val="Aucun"/>
          <w:rtl w:val="0"/>
          <w:lang w:val="fr-FR"/>
        </w:rPr>
        <w:t xml:space="preserve"> en tant que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Notre </w:t>
      </w:r>
      <w:r>
        <w:rPr>
          <w:rStyle w:val="Aucun"/>
          <w:rtl w:val="0"/>
          <w:lang w:val="fr-FR"/>
        </w:rPr>
        <w:t>é</w:t>
      </w:r>
      <w:r>
        <w:rPr>
          <w:rStyle w:val="Aucun"/>
          <w:rtl w:val="0"/>
          <w:lang w:val="fr-FR"/>
        </w:rPr>
        <w:t>tude s</w:t>
      </w:r>
      <w:r>
        <w:rPr>
          <w:rStyle w:val="Aucun"/>
          <w:rtl w:val="0"/>
          <w:lang w:val="fr-FR"/>
        </w:rPr>
        <w:t>’</w:t>
      </w:r>
      <w:r>
        <w:rPr>
          <w:rStyle w:val="Aucun"/>
          <w:rtl w:val="0"/>
          <w:lang w:val="fr-FR"/>
        </w:rPr>
        <w:t>appuie sur un corpus d</w:t>
      </w:r>
      <w:r>
        <w:rPr>
          <w:rStyle w:val="Aucun"/>
          <w:rtl w:val="0"/>
          <w:lang w:val="fr-FR"/>
        </w:rPr>
        <w:t>’</w:t>
      </w:r>
      <w:r>
        <w:rPr>
          <w:rStyle w:val="Aucun"/>
          <w:rtl w:val="0"/>
          <w:lang w:val="fr-FR"/>
        </w:rPr>
        <w:t>extraits de grammairiens grecs et latins, du -Iᵉ</w:t>
      </w:r>
      <w:r>
        <w:rPr>
          <w:rStyle w:val="Aucun"/>
          <w:rtl w:val="0"/>
          <w:lang w:val="fr-FR"/>
        </w:rPr>
        <w:t xml:space="preserve">ʳ </w:t>
      </w:r>
      <w:r>
        <w:rPr>
          <w:rStyle w:val="Aucun"/>
          <w:rtl w:val="0"/>
          <w:lang w:val="fr-FR"/>
        </w:rPr>
        <w:t>au VIᵉ si</w:t>
      </w:r>
      <w:r>
        <w:rPr>
          <w:rStyle w:val="Aucun"/>
          <w:rtl w:val="0"/>
          <w:lang w:val="fr-FR"/>
        </w:rPr>
        <w:t>è</w:t>
      </w:r>
      <w:r>
        <w:rPr>
          <w:rStyle w:val="Aucun"/>
          <w:rtl w:val="0"/>
          <w:lang w:val="fr-FR"/>
        </w:rPr>
        <w:t xml:space="preserve">cles, </w:t>
      </w:r>
      <w:r>
        <w:rPr>
          <w:rStyle w:val="Aucun"/>
          <w:rtl w:val="0"/>
          <w:lang w:val="fr-FR"/>
        </w:rPr>
        <w:t>é</w:t>
      </w:r>
      <w:r>
        <w:rPr>
          <w:rStyle w:val="Aucun"/>
          <w:rtl w:val="0"/>
          <w:lang w:val="fr-FR"/>
        </w:rPr>
        <w:t>tabli gr</w:t>
      </w:r>
      <w:r>
        <w:rPr>
          <w:rStyle w:val="Aucun"/>
          <w:rtl w:val="0"/>
          <w:lang w:val="fr-FR"/>
        </w:rPr>
        <w:t>â</w:t>
      </w:r>
      <w:r>
        <w:rPr>
          <w:rStyle w:val="Aucun"/>
          <w:rtl w:val="0"/>
          <w:lang w:val="fr-FR"/>
        </w:rPr>
        <w:t xml:space="preserve">ce au Thesaurus Linguae Graecae et </w:t>
      </w:r>
      <w:r>
        <w:rPr>
          <w:rStyle w:val="Aucun"/>
          <w:rtl w:val="0"/>
          <w:lang w:val="fr-FR"/>
        </w:rPr>
        <w:t xml:space="preserve">à </w:t>
      </w:r>
      <w:r>
        <w:rPr>
          <w:rStyle w:val="Aucun"/>
          <w:rtl w:val="0"/>
          <w:lang w:val="fr-FR"/>
        </w:rPr>
        <w:t>la Library of Latin Texts :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Apollonius Dyscole (IIᵉ sie</w:t>
      </w:r>
      <w:r>
        <w:rPr>
          <w:rStyle w:val="Aucun"/>
          <w:rtl w:val="0"/>
          <w:lang w:val="fr-FR"/>
        </w:rPr>
        <w:t>̀</w:t>
      </w:r>
      <w:r>
        <w:rPr>
          <w:rStyle w:val="Aucun"/>
          <w:rtl w:val="0"/>
          <w:lang w:val="fr-FR"/>
        </w:rPr>
        <w:t>cle), Sacerdos (IIIᵉ sie</w:t>
      </w:r>
      <w:r>
        <w:rPr>
          <w:rStyle w:val="Aucun"/>
          <w:rtl w:val="0"/>
          <w:lang w:val="fr-FR"/>
        </w:rPr>
        <w:t>̀</w:t>
      </w:r>
      <w:r>
        <w:rPr>
          <w:rStyle w:val="Aucun"/>
          <w:rtl w:val="0"/>
          <w:lang w:val="fr-FR"/>
        </w:rPr>
        <w:t>cle), Diome</w:t>
      </w:r>
      <w:r>
        <w:rPr>
          <w:rStyle w:val="Aucun"/>
          <w:rtl w:val="0"/>
          <w:lang w:val="fr-FR"/>
        </w:rPr>
        <w:t>̀</w:t>
      </w:r>
      <w:r>
        <w:rPr>
          <w:rStyle w:val="Aucun"/>
          <w:rtl w:val="0"/>
          <w:lang w:val="fr-FR"/>
        </w:rPr>
        <w:t>de (IVᵉ sie</w:t>
      </w:r>
      <w:r>
        <w:rPr>
          <w:rStyle w:val="Aucun"/>
          <w:rtl w:val="0"/>
          <w:lang w:val="fr-FR"/>
        </w:rPr>
        <w:t>̀</w:t>
      </w:r>
      <w:r>
        <w:rPr>
          <w:rStyle w:val="Aucun"/>
          <w:rtl w:val="0"/>
          <w:lang w:val="fr-FR"/>
        </w:rPr>
        <w:t>cle), Donat (IVᵉ sie</w:t>
      </w:r>
      <w:r>
        <w:rPr>
          <w:rStyle w:val="Aucun"/>
          <w:rtl w:val="0"/>
          <w:lang w:val="fr-FR"/>
        </w:rPr>
        <w:t>̀</w:t>
      </w:r>
      <w:r>
        <w:rPr>
          <w:rStyle w:val="Aucun"/>
          <w:rtl w:val="0"/>
          <w:lang w:val="fr-FR"/>
        </w:rPr>
        <w:t>cle), Audax (Vᵉ/VIᵉ sie</w:t>
      </w:r>
      <w:r>
        <w:rPr>
          <w:rStyle w:val="Aucun"/>
          <w:rtl w:val="0"/>
          <w:lang w:val="fr-FR"/>
        </w:rPr>
        <w:t>̀</w:t>
      </w:r>
      <w:r>
        <w:rPr>
          <w:rStyle w:val="Aucun"/>
          <w:rtl w:val="0"/>
          <w:lang w:val="fr-FR"/>
        </w:rPr>
        <w:t>cles) et Priscien (VIᵉ sie</w:t>
      </w:r>
      <w:r>
        <w:rPr>
          <w:rStyle w:val="Aucun"/>
          <w:rtl w:val="0"/>
          <w:lang w:val="fr-FR"/>
        </w:rPr>
        <w:t>̀</w:t>
      </w:r>
      <w:r>
        <w:rPr>
          <w:rStyle w:val="Aucun"/>
          <w:rtl w:val="0"/>
          <w:lang w:val="fr-FR"/>
        </w:rPr>
        <w:t xml:space="preserve">cle). Nous retenons 64 occurrences des termes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w:t>
      </w:r>
      <w:r>
        <w:rPr>
          <w:rStyle w:val="Aucun"/>
          <w:rtl w:val="0"/>
          <w:lang w:val="fr-FR"/>
        </w:rPr>
        <w:t>ἐλλιπής</w:t>
      </w:r>
      <w:r>
        <w:rPr>
          <w:rStyle w:val="Aucun"/>
          <w:rtl w:val="0"/>
          <w:lang w:val="fr-FR"/>
        </w:rPr>
        <w:t xml:space="preserve">] et </w:t>
      </w:r>
      <w:r>
        <w:rPr>
          <w:rStyle w:val="Aucun"/>
          <w:i w:val="1"/>
          <w:iCs w:val="1"/>
          <w:rtl w:val="0"/>
          <w:lang w:val="fr-FR"/>
        </w:rPr>
        <w:t>defectiuus</w:t>
      </w:r>
      <w:r>
        <w:rPr>
          <w:rStyle w:val="Aucun"/>
          <w:rtl w:val="0"/>
          <w:lang w:val="fr-FR"/>
        </w:rPr>
        <w:t>, respectivement 26 et 38, dont nous produisons une analyse syst</w:t>
      </w:r>
      <w:r>
        <w:rPr>
          <w:rStyle w:val="Aucun"/>
          <w:rtl w:val="0"/>
          <w:lang w:val="fr-FR"/>
        </w:rPr>
        <w:t>é</w:t>
      </w:r>
      <w:r>
        <w:rPr>
          <w:rStyle w:val="Aucun"/>
          <w:rtl w:val="0"/>
          <w:lang w:val="fr-FR"/>
        </w:rPr>
        <w:t>matique des contextes d</w:t>
      </w:r>
      <w:r>
        <w:rPr>
          <w:rStyle w:val="Aucun"/>
          <w:rtl w:val="0"/>
          <w:lang w:val="fr-FR"/>
        </w:rPr>
        <w:t>’</w:t>
      </w:r>
      <w:r>
        <w:rPr>
          <w:rStyle w:val="Aucun"/>
          <w:rtl w:val="0"/>
          <w:lang w:val="fr-FR"/>
        </w:rPr>
        <w:t>emploi pour en d</w:t>
      </w:r>
      <w:r>
        <w:rPr>
          <w:rStyle w:val="Aucun"/>
          <w:rtl w:val="0"/>
          <w:lang w:val="fr-FR"/>
        </w:rPr>
        <w:t>é</w:t>
      </w:r>
      <w:r>
        <w:rPr>
          <w:rStyle w:val="Aucun"/>
          <w:rtl w:val="0"/>
          <w:lang w:val="fr-FR"/>
        </w:rPr>
        <w:t>terminer l</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ou technique. Nous appelons ici </w:t>
      </w:r>
      <w:r>
        <w:rPr>
          <w:rStyle w:val="Aucun"/>
          <w:shd w:val="clear" w:color="auto" w:fill="ead1dc"/>
          <w:rtl w:val="0"/>
          <w:lang w:val="fr-FR"/>
        </w:rPr>
        <w:t xml:space="preserve">« </w:t>
      </w:r>
      <w:r>
        <w:rPr>
          <w:rStyle w:val="Aucun"/>
          <w:shd w:val="clear" w:color="auto" w:fill="ead1dc"/>
          <w:rtl w:val="0"/>
          <w:lang w:val="fr-FR"/>
        </w:rPr>
        <w:t xml:space="preserve">usage non-technique </w:t>
      </w:r>
      <w:r>
        <w:rPr>
          <w:rStyle w:val="Aucun"/>
          <w:shd w:val="clear" w:color="auto" w:fill="ead1dc"/>
          <w:rtl w:val="0"/>
          <w:lang w:val="fr-FR"/>
        </w:rPr>
        <w:t>»</w:t>
      </w:r>
      <w:r>
        <w:rPr>
          <w:rStyle w:val="Aucun"/>
          <w:rtl w:val="0"/>
          <w:lang w:val="fr-FR"/>
        </w:rPr>
        <w:t xml:space="preserve"> l</w:t>
      </w:r>
      <w:r>
        <w:rPr>
          <w:rStyle w:val="Aucun"/>
          <w:rtl w:val="0"/>
          <w:lang w:val="fr-FR"/>
        </w:rPr>
        <w:t>’</w:t>
      </w:r>
      <w:r>
        <w:rPr>
          <w:rStyle w:val="Aucun"/>
          <w:rtl w:val="0"/>
          <w:lang w:val="fr-FR"/>
        </w:rPr>
        <w:t xml:space="preserve">emploi du terme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rtl w:val="0"/>
          <w:lang w:val="fr-FR"/>
        </w:rPr>
        <w:t xml:space="preserve"> ; au contraire, nous appelons </w:t>
      </w:r>
      <w:r>
        <w:rPr>
          <w:rStyle w:val="Aucun"/>
          <w:rtl w:val="0"/>
          <w:lang w:val="fr-FR"/>
        </w:rPr>
        <w:t xml:space="preserve">« </w:t>
      </w:r>
      <w:r>
        <w:rPr>
          <w:rStyle w:val="Aucun"/>
          <w:rtl w:val="0"/>
          <w:lang w:val="fr-FR"/>
        </w:rPr>
        <w:t xml:space="preserve">usage technique </w:t>
      </w:r>
      <w:r>
        <w:rPr>
          <w:rStyle w:val="Aucun"/>
          <w:rtl w:val="0"/>
          <w:lang w:val="fr-FR"/>
        </w:rPr>
        <w:t xml:space="preserve">» </w:t>
      </w:r>
      <w:r>
        <w:rPr>
          <w:rStyle w:val="Aucun"/>
          <w:rtl w:val="0"/>
          <w:lang w:val="fr-FR"/>
        </w:rPr>
        <w:t>l</w:t>
      </w:r>
      <w:r>
        <w:rPr>
          <w:rStyle w:val="Aucun"/>
          <w:rtl w:val="0"/>
          <w:lang w:val="fr-FR"/>
        </w:rPr>
        <w:t>’</w:t>
      </w:r>
      <w:r>
        <w:rPr>
          <w:rStyle w:val="Aucun"/>
          <w:rtl w:val="0"/>
          <w:lang w:val="fr-FR"/>
        </w:rPr>
        <w:t>emploi du terme pour la d</w:t>
      </w:r>
      <w:r>
        <w:rPr>
          <w:rStyle w:val="Aucun"/>
          <w:rtl w:val="0"/>
          <w:lang w:val="fr-FR"/>
        </w:rPr>
        <w:t>é</w:t>
      </w:r>
      <w:r>
        <w:rPr>
          <w:rStyle w:val="Aucun"/>
          <w:rtl w:val="0"/>
          <w:lang w:val="fr-FR"/>
        </w:rPr>
        <w:t>signation pr</w:t>
      </w:r>
      <w:r>
        <w:rPr>
          <w:rStyle w:val="Aucun"/>
          <w:rtl w:val="0"/>
          <w:lang w:val="fr-FR"/>
        </w:rPr>
        <w:t>é</w:t>
      </w:r>
      <w:r>
        <w:rPr>
          <w:rStyle w:val="Aucun"/>
          <w:rtl w:val="0"/>
          <w:lang w:val="fr-FR"/>
        </w:rPr>
        <w:t>cise du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w:t>
      </w:r>
    </w:p>
    <w:p>
      <w:pPr>
        <w:pStyle w:val="Corps"/>
        <w:spacing w:line="240" w:lineRule="auto"/>
        <w:ind w:left="567" w:right="524" w:firstLine="0"/>
        <w:jc w:val="both"/>
      </w:pPr>
      <w:r>
        <w:br w:type="textWrapping"/>
      </w:r>
      <w:commentRangeStart w:id="25"/>
      <w:commentRangeStart w:id="26"/>
    </w:p>
    <w:p>
      <w:pPr>
        <w:pStyle w:val="Corps"/>
        <w:spacing w:line="240" w:lineRule="auto"/>
        <w:ind w:left="567" w:right="524" w:firstLine="0"/>
        <w:jc w:val="both"/>
      </w:pPr>
      <w:r>
        <w:rPr>
          <w:rStyle w:val="Aucun"/>
          <w:rtl w:val="0"/>
          <w:lang w:val="fr-FR"/>
        </w:rPr>
        <w:t>En raison de l</w:t>
      </w:r>
      <w:r>
        <w:rPr>
          <w:rStyle w:val="Aucun"/>
          <w:rtl w:val="0"/>
          <w:lang w:val="fr-FR"/>
        </w:rPr>
        <w:t>’é</w:t>
      </w:r>
      <w:r>
        <w:rPr>
          <w:rStyle w:val="Aucun"/>
          <w:rtl w:val="0"/>
          <w:lang w:val="fr-FR"/>
        </w:rPr>
        <w:t xml:space="preserve">tymon retenu pour le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w:t>
      </w:r>
      <w:r>
        <w:rPr>
          <w:rStyle w:val="Aucun"/>
          <w:rtl w:val="0"/>
          <w:lang w:val="fr-FR"/>
        </w:rPr>
        <w:t>, il est anticip</w:t>
      </w:r>
      <w:r>
        <w:rPr>
          <w:rStyle w:val="Aucun"/>
          <w:rtl w:val="0"/>
          <w:lang w:val="fr-FR"/>
        </w:rPr>
        <w:t xml:space="preserve">é </w:t>
      </w:r>
      <w:r>
        <w:rPr>
          <w:rStyle w:val="Aucun"/>
          <w:rtl w:val="0"/>
          <w:lang w:val="fr-FR"/>
        </w:rPr>
        <w:t>que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n</w:t>
      </w:r>
      <w:r>
        <w:rPr>
          <w:rStyle w:val="Aucun"/>
          <w:rtl w:val="0"/>
          <w:lang w:val="fr-FR"/>
        </w:rPr>
        <w:t>’</w:t>
      </w:r>
      <w:r>
        <w:rPr>
          <w:rStyle w:val="Aucun"/>
          <w:rtl w:val="0"/>
          <w:lang w:val="fr-FR"/>
        </w:rPr>
        <w:t xml:space="preserve">est pas encore </w:t>
      </w:r>
      <w:r>
        <w:rPr>
          <w:rStyle w:val="Aucun"/>
          <w:rtl w:val="0"/>
          <w:lang w:val="fr-FR"/>
        </w:rPr>
        <w:t>é</w:t>
      </w:r>
      <w:r>
        <w:rPr>
          <w:rStyle w:val="Aucun"/>
          <w:rtl w:val="0"/>
          <w:lang w:val="fr-FR"/>
        </w:rPr>
        <w:t>rig</w:t>
      </w:r>
      <w:r>
        <w:rPr>
          <w:rStyle w:val="Aucun"/>
          <w:rtl w:val="0"/>
          <w:lang w:val="fr-FR"/>
        </w:rPr>
        <w:t>é</w:t>
      </w:r>
      <w:r>
        <w:rPr>
          <w:rStyle w:val="Aucun"/>
          <w:rtl w:val="0"/>
          <w:lang w:val="fr-FR"/>
        </w:rPr>
        <w:t>e comme 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chez les grammairiens grecs tandis qu</w:t>
      </w:r>
      <w:r>
        <w:rPr>
          <w:rStyle w:val="Aucun"/>
          <w:rtl w:val="0"/>
          <w:lang w:val="fr-FR"/>
        </w:rPr>
        <w:t>’</w:t>
      </w:r>
      <w:r>
        <w:rPr>
          <w:rStyle w:val="Aucun"/>
          <w:rtl w:val="0"/>
          <w:lang w:val="fr-FR"/>
        </w:rPr>
        <w:t>elle l</w:t>
      </w:r>
      <w:r>
        <w:rPr>
          <w:rStyle w:val="Aucun"/>
          <w:rtl w:val="0"/>
          <w:lang w:val="fr-FR"/>
        </w:rPr>
        <w:t>’</w:t>
      </w:r>
      <w:r>
        <w:rPr>
          <w:rStyle w:val="Aucun"/>
          <w:rtl w:val="0"/>
          <w:lang w:val="fr-FR"/>
        </w:rPr>
        <w:t>est certainement chez les grammairiens latins.</w:t>
      </w:r>
      <w:commentRangeEnd w:id="25"/>
      <w:r>
        <w:commentReference w:id="25"/>
      </w:r>
      <w:commentRangeEnd w:id="26"/>
      <w:r>
        <w:commentReference w:id="26"/>
      </w:r>
      <w:r>
        <w:rPr>
          <w:rStyle w:val="Aucun"/>
          <w:rtl w:val="0"/>
          <w:lang w:val="fr-FR"/>
        </w:rPr>
        <w:t xml:space="preserve"> É</w:t>
      </w:r>
      <w:r>
        <w:rPr>
          <w:rStyle w:val="Aucun"/>
          <w:rtl w:val="0"/>
          <w:lang w:val="fr-FR"/>
        </w:rPr>
        <w:t>galement, il est anticip</w:t>
      </w:r>
      <w:r>
        <w:rPr>
          <w:rStyle w:val="Aucun"/>
          <w:rtl w:val="0"/>
          <w:lang w:val="fr-FR"/>
        </w:rPr>
        <w:t xml:space="preserve">é </w:t>
      </w:r>
      <w:r>
        <w:rPr>
          <w:rStyle w:val="Aucun"/>
          <w:rtl w:val="0"/>
          <w:lang w:val="fr-FR"/>
        </w:rPr>
        <w:t>que la terminologie antique s</w:t>
      </w:r>
      <w:r>
        <w:rPr>
          <w:rStyle w:val="Aucun"/>
          <w:rtl w:val="0"/>
          <w:lang w:val="fr-FR"/>
        </w:rPr>
        <w:t>’</w:t>
      </w:r>
      <w:r>
        <w:rPr>
          <w:rStyle w:val="Aucun"/>
          <w:rtl w:val="0"/>
          <w:lang w:val="fr-FR"/>
        </w:rPr>
        <w:t>ins</w:t>
      </w:r>
      <w:r>
        <w:rPr>
          <w:rStyle w:val="Aucun"/>
          <w:rtl w:val="0"/>
          <w:lang w:val="fr-FR"/>
        </w:rPr>
        <w:t>è</w:t>
      </w:r>
      <w:r>
        <w:rPr>
          <w:rStyle w:val="Aucun"/>
          <w:rtl w:val="0"/>
          <w:lang w:val="fr-FR"/>
        </w:rPr>
        <w:t xml:space="preserve">re dans plusieurs </w:t>
      </w:r>
      <w:r>
        <w:rPr>
          <w:rStyle w:val="Aucun"/>
          <w:i w:val="1"/>
          <w:iCs w:val="1"/>
          <w:rtl w:val="0"/>
          <w:lang w:val="fr-FR"/>
        </w:rPr>
        <w:t xml:space="preserve">continua </w:t>
      </w:r>
      <w:r>
        <w:rPr>
          <w:rStyle w:val="Aucun"/>
          <w:rtl w:val="0"/>
          <w:lang w:val="fr-FR"/>
        </w:rPr>
        <w:t xml:space="preserve">: entre </w:t>
      </w:r>
      <w:r>
        <w:rPr>
          <w:rStyle w:val="Aucun"/>
          <w:shd w:val="clear" w:color="auto" w:fill="ead1dc"/>
          <w:rtl w:val="0"/>
          <w:lang w:val="fr-FR"/>
        </w:rPr>
        <w:t>vocabulaire non-technique</w:t>
      </w:r>
      <w:r>
        <w:rPr>
          <w:rStyle w:val="Aucun"/>
          <w:rtl w:val="0"/>
          <w:lang w:val="fr-FR"/>
        </w:rPr>
        <w:t xml:space="preserve"> et technique, mais aussi entre grammaire et rh</w:t>
      </w:r>
      <w:r>
        <w:rPr>
          <w:rStyle w:val="Aucun"/>
          <w:rtl w:val="0"/>
          <w:lang w:val="fr-FR"/>
        </w:rPr>
        <w:t>é</w:t>
      </w:r>
      <w:r>
        <w:rPr>
          <w:rStyle w:val="Aucun"/>
          <w:rtl w:val="0"/>
          <w:lang w:val="fr-FR"/>
        </w:rPr>
        <w:t>torique, puisque ces deux disciplines n</w:t>
      </w:r>
      <w:r>
        <w:rPr>
          <w:rStyle w:val="Aucun"/>
          <w:rtl w:val="0"/>
          <w:lang w:val="fr-FR"/>
        </w:rPr>
        <w:t>’é</w:t>
      </w:r>
      <w:r>
        <w:rPr>
          <w:rStyle w:val="Aucun"/>
          <w:rtl w:val="0"/>
          <w:lang w:val="fr-FR"/>
        </w:rPr>
        <w:t>taient alors pas si clairement distingu</w:t>
      </w:r>
      <w:r>
        <w:rPr>
          <w:rStyle w:val="Aucun"/>
          <w:rtl w:val="0"/>
          <w:lang w:val="fr-FR"/>
        </w:rPr>
        <w:t>é</w:t>
      </w:r>
      <w:r>
        <w:rPr>
          <w:rStyle w:val="Aucun"/>
          <w:rtl w:val="0"/>
          <w:lang w:val="fr-FR"/>
        </w:rPr>
        <w:t>es (Adouani, 1994 ; Chanet, 1983).</w:t>
      </w:r>
    </w:p>
    <w:p>
      <w:pPr>
        <w:pStyle w:val="Corps"/>
        <w:spacing w:line="240" w:lineRule="auto"/>
        <w:ind w:left="567" w:right="524" w:firstLine="0"/>
        <w:jc w:val="both"/>
      </w:pPr>
    </w:p>
    <w:p>
      <w:pPr>
        <w:pStyle w:val="Corps"/>
        <w:spacing w:line="240" w:lineRule="auto"/>
        <w:ind w:left="567" w:right="524" w:firstLine="0"/>
        <w:jc w:val="both"/>
      </w:pPr>
      <w:r>
        <w:rPr>
          <w:rStyle w:val="Aucun"/>
          <w:rtl w:val="0"/>
        </w:rPr>
        <w:t>L</w:t>
      </w:r>
      <w:r>
        <w:rPr>
          <w:rStyle w:val="Aucun"/>
          <w:rtl w:val="0"/>
          <w:lang w:val="fr-FR"/>
        </w:rPr>
        <w:t>’é</w:t>
      </w:r>
      <w:r>
        <w:rPr>
          <w:rStyle w:val="Aucun"/>
          <w:rtl w:val="0"/>
          <w:lang w:val="fr-FR"/>
        </w:rPr>
        <w:t>tat du corpus grec ne permet pas d</w:t>
      </w:r>
      <w:r>
        <w:rPr>
          <w:rStyle w:val="Aucun"/>
          <w:rtl w:val="1"/>
        </w:rPr>
        <w:t>’</w:t>
      </w:r>
      <w:r>
        <w:rPr>
          <w:rStyle w:val="Aucun"/>
          <w:rtl w:val="0"/>
          <w:lang w:val="fr-FR"/>
        </w:rPr>
        <w:t>obtenir des r</w:t>
      </w:r>
      <w:r>
        <w:rPr>
          <w:rStyle w:val="Aucun"/>
          <w:rtl w:val="0"/>
          <w:lang w:val="fr-FR"/>
        </w:rPr>
        <w:t>é</w:t>
      </w:r>
      <w:r>
        <w:rPr>
          <w:rStyle w:val="Aucun"/>
          <w:rtl w:val="0"/>
          <w:lang w:val="fr-FR"/>
        </w:rPr>
        <w:t>sultats aussi pr</w:t>
      </w:r>
      <w:r>
        <w:rPr>
          <w:rStyle w:val="Aucun"/>
          <w:rtl w:val="0"/>
          <w:lang w:val="fr-FR"/>
        </w:rPr>
        <w:t>é</w:t>
      </w:r>
      <w:r>
        <w:rPr>
          <w:rStyle w:val="Aucun"/>
          <w:rtl w:val="0"/>
          <w:lang w:val="fr-FR"/>
        </w:rPr>
        <w:t>cis que pour le corpus latin, ce qui limite l</w:t>
      </w:r>
      <w:r>
        <w:rPr>
          <w:rStyle w:val="Aucun"/>
          <w:rtl w:val="1"/>
        </w:rPr>
        <w:t>’</w:t>
      </w:r>
      <w:r>
        <w:rPr>
          <w:rStyle w:val="Aucun"/>
          <w:rtl w:val="0"/>
          <w:lang w:val="fr-FR"/>
        </w:rPr>
        <w:t xml:space="preserve">approche de la notion. Cependant, elle invitera </w:t>
      </w:r>
      <w:r>
        <w:rPr>
          <w:rStyle w:val="Aucun"/>
          <w:rtl w:val="0"/>
        </w:rPr>
        <w:t xml:space="preserve">à </w:t>
      </w:r>
      <w:r>
        <w:rPr>
          <w:rStyle w:val="Aucun"/>
          <w:rtl w:val="0"/>
          <w:lang w:val="fr-FR"/>
        </w:rPr>
        <w:t>se questionner sur les possibles liens d</w:t>
      </w:r>
      <w:r>
        <w:rPr>
          <w:rStyle w:val="Aucun"/>
          <w:rtl w:val="1"/>
        </w:rPr>
        <w:t>’</w:t>
      </w:r>
      <w:r>
        <w:rPr>
          <w:rStyle w:val="Aucun"/>
          <w:rtl w:val="0"/>
          <w:lang w:val="fr-FR"/>
        </w:rPr>
        <w:t>influence entre les grammairiens grecs et les grammairiens latins, ainsi qu</w:t>
      </w:r>
      <w:r>
        <w:rPr>
          <w:rStyle w:val="Aucun"/>
          <w:rtl w:val="1"/>
        </w:rPr>
        <w:t>’</w:t>
      </w:r>
      <w:r>
        <w:rPr>
          <w:rStyle w:val="Aucun"/>
          <w:rtl w:val="0"/>
          <w:lang w:val="fr-FR"/>
        </w:rPr>
        <w:t>entre terminologie grammaticale et d</w:t>
      </w:r>
      <w:r>
        <w:rPr>
          <w:rStyle w:val="Aucun"/>
          <w:rtl w:val="1"/>
        </w:rPr>
        <w:t>’</w:t>
      </w:r>
      <w:r>
        <w:rPr>
          <w:rStyle w:val="Aucun"/>
          <w:rtl w:val="0"/>
          <w:lang w:val="fr-FR"/>
        </w:rPr>
        <w:t xml:space="preserve">autres terminologies techniques.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Mots-cl</w:t>
      </w:r>
      <w:r>
        <w:rPr>
          <w:rStyle w:val="Aucun"/>
          <w:rtl w:val="0"/>
          <w:lang w:val="fr-FR"/>
        </w:rPr>
        <w:t>é</w:t>
      </w:r>
      <w:r>
        <w:rPr>
          <w:rStyle w:val="Aucun"/>
          <w:rtl w:val="0"/>
          <w:lang w:val="fr-FR"/>
        </w:rPr>
        <w:t xml:space="preserve">s : </w:t>
      </w:r>
    </w:p>
    <w:p>
      <w:pPr>
        <w:pStyle w:val="Corps"/>
        <w:spacing w:line="240" w:lineRule="auto"/>
        <w:ind w:left="567" w:right="524" w:firstLine="0"/>
        <w:jc w:val="both"/>
      </w:pPr>
      <w:r>
        <w:rPr>
          <w:rStyle w:val="Aucun"/>
          <w:rtl w:val="0"/>
          <w:lang w:val="fr-FR"/>
        </w:rPr>
        <w:t>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grammaire ; grec ; latin ; Antiquit</w:t>
      </w:r>
      <w:r>
        <w:rPr>
          <w:rStyle w:val="Aucun"/>
          <w:rtl w:val="0"/>
          <w:lang w:val="fr-FR"/>
        </w:rPr>
        <w:t>é</w:t>
      </w:r>
    </w:p>
    <w:p>
      <w:pPr>
        <w:pStyle w:val="Corps"/>
        <w:spacing w:line="240" w:lineRule="auto"/>
        <w:ind w:left="567" w:right="524" w:firstLine="0"/>
        <w:jc w:val="both"/>
      </w:pPr>
    </w:p>
    <w:p>
      <w:pPr>
        <w:pStyle w:val="Corps"/>
        <w:spacing w:line="240" w:lineRule="auto"/>
        <w:ind w:left="567" w:right="524" w:firstLine="0"/>
        <w:jc w:val="both"/>
      </w:pPr>
    </w:p>
    <w:p>
      <w:pPr>
        <w:pStyle w:val="Corps"/>
        <w:numPr>
          <w:ilvl w:val="0"/>
          <w:numId w:val="2"/>
        </w:numPr>
        <w:bidi w:val="0"/>
        <w:spacing w:line="240" w:lineRule="auto"/>
        <w:ind w:right="524"/>
        <w:jc w:val="left"/>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Introduction</w:t>
      </w:r>
    </w:p>
    <w:p>
      <w:pPr>
        <w:pStyle w:val="Corps"/>
        <w:numPr>
          <w:ilvl w:val="1"/>
          <w:numId w:val="2"/>
        </w:numPr>
        <w:bidi w:val="0"/>
        <w:spacing w:line="240" w:lineRule="auto"/>
        <w:ind w:right="524"/>
        <w:jc w:val="left"/>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É</w:t>
      </w:r>
      <w:r>
        <w:rPr>
          <w:rStyle w:val="Aucun"/>
          <w:b w:val="1"/>
          <w:bCs w:val="1"/>
          <w:outline w:val="0"/>
          <w:color w:val="4f81bd"/>
          <w:sz w:val="28"/>
          <w:szCs w:val="28"/>
          <w:u w:color="4f81bd"/>
          <w:rtl w:val="0"/>
          <w:lang w:val="fr-FR"/>
          <w14:textFill>
            <w14:solidFill>
              <w14:srgbClr w14:val="4F81BD"/>
            </w14:solidFill>
          </w14:textFill>
        </w:rPr>
        <w:t>tat de la recherche</w:t>
      </w:r>
    </w:p>
    <w:p>
      <w:pPr>
        <w:pStyle w:val="Corps"/>
        <w:spacing w:line="240" w:lineRule="auto"/>
        <w:ind w:left="567" w:right="524" w:firstLine="0"/>
        <w:rPr>
          <w:rStyle w:val="Aucun"/>
          <w:b w:val="1"/>
          <w:bCs w:val="1"/>
          <w:sz w:val="24"/>
          <w:szCs w:val="24"/>
        </w:rPr>
      </w:pPr>
    </w:p>
    <w:p>
      <w:pPr>
        <w:pStyle w:val="Corps"/>
        <w:spacing w:line="240" w:lineRule="auto"/>
        <w:ind w:left="567" w:right="524" w:firstLine="720"/>
        <w:jc w:val="both"/>
      </w:pPr>
      <w:r>
        <w:rPr>
          <w:rStyle w:val="Aucun"/>
          <w:rtl w:val="0"/>
        </w:rPr>
        <w:t>Neveu (2017) d</w:t>
      </w:r>
      <w:r>
        <w:rPr>
          <w:rStyle w:val="Aucun"/>
          <w:rtl w:val="0"/>
          <w:lang w:val="fr-FR"/>
        </w:rPr>
        <w:t>é</w:t>
      </w:r>
      <w:r>
        <w:rPr>
          <w:rStyle w:val="Aucun"/>
          <w:rtl w:val="0"/>
          <w:lang w:val="fr-FR"/>
        </w:rPr>
        <w:t>finit la d</w:t>
      </w:r>
      <w:r>
        <w:rPr>
          <w:rStyle w:val="Aucun"/>
          <w:rtl w:val="0"/>
          <w:lang w:val="fr-FR"/>
        </w:rPr>
        <w:t>é</w:t>
      </w:r>
      <w:r>
        <w:rPr>
          <w:rStyle w:val="Aucun"/>
          <w:rtl w:val="0"/>
          <w:lang w:val="en-US"/>
        </w:rPr>
        <w:t>fectivit</w:t>
      </w:r>
      <w:r>
        <w:rPr>
          <w:rStyle w:val="Aucun"/>
          <w:rtl w:val="0"/>
          <w:lang w:val="fr-FR"/>
        </w:rPr>
        <w:t>é</w:t>
      </w:r>
      <w:r>
        <w:rPr>
          <w:rStyle w:val="Aucun"/>
          <w:rtl w:val="0"/>
          <w:lang w:val="da-DK"/>
        </w:rPr>
        <w:t>, en fran</w:t>
      </w:r>
      <w:r>
        <w:rPr>
          <w:rStyle w:val="Aucun"/>
          <w:rtl w:val="0"/>
        </w:rPr>
        <w:t>ç</w:t>
      </w:r>
      <w:r>
        <w:rPr>
          <w:rStyle w:val="Aucun"/>
          <w:rtl w:val="0"/>
          <w:lang w:val="fr-FR"/>
        </w:rPr>
        <w:t>ais moderne, comme un ph</w:t>
      </w:r>
      <w:r>
        <w:rPr>
          <w:rStyle w:val="Aucun"/>
          <w:rtl w:val="0"/>
          <w:lang w:val="fr-FR"/>
        </w:rPr>
        <w:t>é</w:t>
      </w:r>
      <w:r>
        <w:rPr>
          <w:rStyle w:val="Aucun"/>
          <w:rtl w:val="0"/>
        </w:rPr>
        <w:t>nom</w:t>
      </w:r>
      <w:r>
        <w:rPr>
          <w:rStyle w:val="Aucun"/>
          <w:rtl w:val="0"/>
          <w:lang w:val="it-IT"/>
        </w:rPr>
        <w:t>è</w:t>
      </w:r>
      <w:r>
        <w:rPr>
          <w:rStyle w:val="Aucun"/>
          <w:rtl w:val="0"/>
          <w:lang w:val="fr-FR"/>
        </w:rPr>
        <w:t>ne grammatical permettant la cat</w:t>
      </w:r>
      <w:r>
        <w:rPr>
          <w:rStyle w:val="Aucun"/>
          <w:rtl w:val="0"/>
          <w:lang w:val="fr-FR"/>
        </w:rPr>
        <w:t>é</w:t>
      </w:r>
      <w:r>
        <w:rPr>
          <w:rStyle w:val="Aucun"/>
          <w:rtl w:val="0"/>
          <w:lang w:val="fr-FR"/>
        </w:rPr>
        <w:t>gorisation de termes, peu importe leur cat</w:t>
      </w:r>
      <w:r>
        <w:rPr>
          <w:rStyle w:val="Aucun"/>
          <w:rtl w:val="0"/>
          <w:lang w:val="fr-FR"/>
        </w:rPr>
        <w:t>é</w:t>
      </w:r>
      <w:r>
        <w:rPr>
          <w:rStyle w:val="Aucun"/>
          <w:rtl w:val="0"/>
          <w:lang w:val="fr-FR"/>
        </w:rPr>
        <w:t>gorie grammaticale, dont la flexion pr</w:t>
      </w:r>
      <w:r>
        <w:rPr>
          <w:rStyle w:val="Aucun"/>
          <w:rtl w:val="0"/>
          <w:lang w:val="fr-FR"/>
        </w:rPr>
        <w:t>é</w:t>
      </w:r>
      <w:r>
        <w:rPr>
          <w:rStyle w:val="Aucun"/>
          <w:rtl w:val="0"/>
          <w:lang w:val="fr-FR"/>
        </w:rPr>
        <w:t>sente des manquements en regard de leur paradigme : elle rel</w:t>
      </w:r>
      <w:r>
        <w:rPr>
          <w:rStyle w:val="Aucun"/>
          <w:rtl w:val="0"/>
          <w:lang w:val="it-IT"/>
        </w:rPr>
        <w:t>è</w:t>
      </w:r>
      <w:r>
        <w:rPr>
          <w:rStyle w:val="Aucun"/>
          <w:rtl w:val="0"/>
          <w:lang w:val="fr-FR"/>
        </w:rPr>
        <w:t>ve donc de la typologie morphologique. Il est g</w:t>
      </w:r>
      <w:r>
        <w:rPr>
          <w:rStyle w:val="Aucun"/>
          <w:rtl w:val="0"/>
          <w:lang w:val="fr-FR"/>
        </w:rPr>
        <w:t>é</w:t>
      </w:r>
      <w:r>
        <w:rPr>
          <w:rStyle w:val="Aucun"/>
          <w:rtl w:val="0"/>
        </w:rPr>
        <w:t>n</w:t>
      </w:r>
      <w:r>
        <w:rPr>
          <w:rStyle w:val="Aucun"/>
          <w:rtl w:val="0"/>
          <w:lang w:val="fr-FR"/>
        </w:rPr>
        <w:t>é</w:t>
      </w:r>
      <w:r>
        <w:rPr>
          <w:rStyle w:val="Aucun"/>
          <w:rtl w:val="0"/>
          <w:lang w:val="fr-FR"/>
        </w:rPr>
        <w:t>ralement admis que la notion caract</w:t>
      </w:r>
      <w:r>
        <w:rPr>
          <w:rStyle w:val="Aucun"/>
          <w:rtl w:val="0"/>
          <w:lang w:val="fr-FR"/>
        </w:rPr>
        <w:t>é</w:t>
      </w:r>
      <w:r>
        <w:rPr>
          <w:rStyle w:val="Aucun"/>
          <w:rtl w:val="0"/>
          <w:lang w:val="fr-FR"/>
        </w:rPr>
        <w:t>rise les verbes, si l</w:t>
      </w:r>
      <w:r>
        <w:rPr>
          <w:rStyle w:val="Aucun"/>
          <w:rtl w:val="1"/>
        </w:rPr>
        <w:t>’</w:t>
      </w:r>
      <w:r>
        <w:rPr>
          <w:rStyle w:val="Aucun"/>
          <w:rtl w:val="0"/>
          <w:lang w:val="fr-FR"/>
        </w:rPr>
        <w:t>on se r</w:t>
      </w:r>
      <w:r>
        <w:rPr>
          <w:rStyle w:val="Aucun"/>
          <w:rtl w:val="0"/>
          <w:lang w:val="fr-FR"/>
        </w:rPr>
        <w:t>é</w:t>
      </w:r>
      <w:r>
        <w:rPr>
          <w:rStyle w:val="Aucun"/>
          <w:rtl w:val="0"/>
        </w:rPr>
        <w:t>f</w:t>
      </w:r>
      <w:r>
        <w:rPr>
          <w:rStyle w:val="Aucun"/>
          <w:rtl w:val="0"/>
          <w:lang w:val="it-IT"/>
        </w:rPr>
        <w:t>è</w:t>
      </w:r>
      <w:r>
        <w:rPr>
          <w:rStyle w:val="Aucun"/>
          <w:rtl w:val="0"/>
        </w:rPr>
        <w:t xml:space="preserve">re </w:t>
      </w:r>
      <w:r>
        <w:rPr>
          <w:rStyle w:val="Aucun"/>
          <w:rtl w:val="0"/>
        </w:rPr>
        <w:t xml:space="preserve">à </w:t>
      </w:r>
      <w:r>
        <w:rPr>
          <w:rStyle w:val="Aucun"/>
          <w:rtl w:val="0"/>
          <w:lang w:val="it-IT"/>
        </w:rPr>
        <w:t>la cat</w:t>
      </w:r>
      <w:r>
        <w:rPr>
          <w:rStyle w:val="Aucun"/>
          <w:rtl w:val="0"/>
          <w:lang w:val="fr-FR"/>
        </w:rPr>
        <w:t>é</w:t>
      </w:r>
      <w:r>
        <w:rPr>
          <w:rStyle w:val="Aucun"/>
          <w:rtl w:val="0"/>
          <w:lang w:val="fr-FR"/>
        </w:rPr>
        <w:t xml:space="preserve">gorie des </w:t>
      </w:r>
      <w:r>
        <w:rPr>
          <w:rStyle w:val="Aucun"/>
          <w:rtl w:val="0"/>
          <w:lang w:val="fr-FR"/>
        </w:rPr>
        <w:t xml:space="preserve">« </w:t>
      </w:r>
      <w:r>
        <w:rPr>
          <w:rStyle w:val="Aucun"/>
          <w:rtl w:val="0"/>
          <w:lang w:val="de-DE"/>
        </w:rPr>
        <w:t>verbes d</w:t>
      </w:r>
      <w:r>
        <w:rPr>
          <w:rStyle w:val="Aucun"/>
          <w:rtl w:val="0"/>
          <w:lang w:val="fr-FR"/>
        </w:rPr>
        <w:t>é</w:t>
      </w:r>
      <w:r>
        <w:rPr>
          <w:rStyle w:val="Aucun"/>
          <w:rtl w:val="0"/>
          <w:lang w:val="fr-FR"/>
        </w:rPr>
        <w:t xml:space="preserve">fectifs </w:t>
      </w:r>
      <w:r>
        <w:rPr>
          <w:rStyle w:val="Aucun"/>
          <w:rtl w:val="0"/>
          <w:lang w:val="it-IT"/>
        </w:rPr>
        <w:t>»</w:t>
      </w:r>
      <w:r>
        <w:rPr>
          <w:rStyle w:val="Aucun"/>
          <w:rtl w:val="0"/>
          <w:lang w:val="fr-FR"/>
        </w:rPr>
        <w:t>. En effet, Neveu (2017) donne uniquement des exemples verbaux pour illustrer le ph</w:t>
      </w:r>
      <w:r>
        <w:rPr>
          <w:rStyle w:val="Aucun"/>
          <w:rtl w:val="0"/>
          <w:lang w:val="fr-FR"/>
        </w:rPr>
        <w:t>é</w:t>
      </w:r>
      <w:r>
        <w:rPr>
          <w:rStyle w:val="Aucun"/>
          <w:rtl w:val="0"/>
        </w:rPr>
        <w:t>nom</w:t>
      </w:r>
      <w:r>
        <w:rPr>
          <w:rStyle w:val="Aucun"/>
          <w:rtl w:val="0"/>
          <w:lang w:val="it-IT"/>
        </w:rPr>
        <w:t>è</w:t>
      </w:r>
      <w:r>
        <w:rPr>
          <w:rStyle w:val="Aucun"/>
          <w:rtl w:val="0"/>
          <w:lang w:val="fr-FR"/>
        </w:rPr>
        <w:t>ne :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y applique lorsqu</w:t>
      </w:r>
      <w:r>
        <w:rPr>
          <w:rStyle w:val="Aucun"/>
          <w:rtl w:val="1"/>
        </w:rPr>
        <w:t>’</w:t>
      </w:r>
      <w:r>
        <w:rPr>
          <w:rStyle w:val="Aucun"/>
          <w:rtl w:val="0"/>
          <w:lang w:val="fr-FR"/>
        </w:rPr>
        <w:t xml:space="preserve">il manque un mode ou un temps dans leur conjugaison par rapport </w:t>
      </w:r>
      <w:r>
        <w:rPr>
          <w:rStyle w:val="Aucun"/>
          <w:rtl w:val="0"/>
        </w:rPr>
        <w:t xml:space="preserve">à </w:t>
      </w:r>
      <w:r>
        <w:rPr>
          <w:rStyle w:val="Aucun"/>
          <w:rtl w:val="0"/>
        </w:rPr>
        <w:t>d</w:t>
      </w:r>
      <w:r>
        <w:rPr>
          <w:rStyle w:val="Aucun"/>
          <w:rtl w:val="1"/>
        </w:rPr>
        <w:t>’</w:t>
      </w:r>
      <w:r>
        <w:rPr>
          <w:rStyle w:val="Aucun"/>
          <w:rtl w:val="0"/>
          <w:lang w:val="fr-FR"/>
        </w:rPr>
        <w:t xml:space="preserve">autres paradigmes ; aussi, un mode peut </w:t>
      </w:r>
      <w:r>
        <w:rPr>
          <w:rStyle w:val="Aucun"/>
          <w:rtl w:val="0"/>
        </w:rPr>
        <w:t>ê</w:t>
      </w:r>
      <w:r>
        <w:rPr>
          <w:rStyle w:val="Aucun"/>
          <w:rtl w:val="0"/>
          <w:lang w:val="fr-FR"/>
        </w:rPr>
        <w:t>tre d</w:t>
      </w:r>
      <w:r>
        <w:rPr>
          <w:rStyle w:val="Aucun"/>
          <w:rtl w:val="0"/>
          <w:lang w:val="fr-FR"/>
        </w:rPr>
        <w:t>é</w:t>
      </w:r>
      <w:r>
        <w:rPr>
          <w:rStyle w:val="Aucun"/>
          <w:rtl w:val="0"/>
          <w:lang w:val="fr-FR"/>
        </w:rPr>
        <w:t xml:space="preserve">fectif, comme </w:t>
      </w:r>
      <w:r>
        <w:rPr>
          <w:rStyle w:val="Aucun"/>
          <w:shd w:val="clear" w:color="auto" w:fill="ead1dc"/>
          <w:rtl w:val="0"/>
        </w:rPr>
        <w:t>l</w:t>
      </w:r>
      <w:r>
        <w:rPr>
          <w:rStyle w:val="Aucun"/>
          <w:shd w:val="clear" w:color="auto" w:fill="ead1dc"/>
          <w:rtl w:val="1"/>
        </w:rPr>
        <w:t>’</w:t>
      </w:r>
      <w:r>
        <w:rPr>
          <w:rStyle w:val="Aucun"/>
          <w:shd w:val="clear" w:color="auto" w:fill="ead1dc"/>
          <w:rtl w:val="0"/>
        </w:rPr>
        <w:t>imp</w:t>
      </w:r>
      <w:r>
        <w:rPr>
          <w:rStyle w:val="Aucun"/>
          <w:shd w:val="clear" w:color="auto" w:fill="ead1dc"/>
          <w:rtl w:val="0"/>
          <w:lang w:val="fr-FR"/>
        </w:rPr>
        <w:t>é</w:t>
      </w:r>
      <w:r>
        <w:rPr>
          <w:rStyle w:val="Aucun"/>
          <w:shd w:val="clear" w:color="auto" w:fill="ead1dc"/>
          <w:rtl w:val="0"/>
          <w:lang w:val="fr-FR"/>
        </w:rPr>
        <w:t>ratif</w:t>
      </w:r>
      <w:r>
        <w:rPr>
          <w:rStyle w:val="Aucun"/>
          <w:rtl w:val="0"/>
        </w:rPr>
        <w:t xml:space="preserve">, </w:t>
      </w:r>
      <w:commentRangeStart w:id="27"/>
      <w:commentRangeStart w:id="28"/>
      <w:r>
        <w:rPr>
          <w:rStyle w:val="Aucun"/>
          <w:rtl w:val="0"/>
          <w:lang w:val="fr-FR"/>
        </w:rPr>
        <w:t>auquel il manque des personnes</w:t>
      </w:r>
      <w:commentRangeEnd w:id="27"/>
      <w:r>
        <w:commentReference w:id="27"/>
      </w:r>
      <w:commentRangeEnd w:id="28"/>
      <w:r>
        <w:commentReference w:id="28"/>
      </w:r>
      <w:r>
        <w:rPr>
          <w:rStyle w:val="Aucun"/>
          <w:rtl w:val="0"/>
          <w:lang w:val="fr-FR"/>
        </w:rPr>
        <w:t>. Mais la cat</w:t>
      </w:r>
      <w:r>
        <w:rPr>
          <w:rStyle w:val="Aucun"/>
          <w:rtl w:val="0"/>
          <w:lang w:val="fr-FR"/>
        </w:rPr>
        <w:t>é</w:t>
      </w:r>
      <w:r>
        <w:rPr>
          <w:rStyle w:val="Aucun"/>
          <w:rtl w:val="0"/>
          <w:lang w:val="fr-FR"/>
        </w:rPr>
        <w:t xml:space="preserve">gorie verbale semble </w:t>
      </w:r>
      <w:r>
        <w:rPr>
          <w:rStyle w:val="Aucun"/>
          <w:rtl w:val="0"/>
        </w:rPr>
        <w:t>ê</w:t>
      </w:r>
      <w:r>
        <w:rPr>
          <w:rStyle w:val="Aucun"/>
          <w:rtl w:val="0"/>
          <w:lang w:val="it-IT"/>
        </w:rPr>
        <w:t>tre utilis</w:t>
      </w:r>
      <w:r>
        <w:rPr>
          <w:rStyle w:val="Aucun"/>
          <w:rtl w:val="0"/>
          <w:lang w:val="fr-FR"/>
        </w:rPr>
        <w:t>é</w:t>
      </w:r>
      <w:r>
        <w:rPr>
          <w:rStyle w:val="Aucun"/>
          <w:rtl w:val="0"/>
        </w:rPr>
        <w:t xml:space="preserve">e </w:t>
      </w:r>
      <w:r>
        <w:rPr>
          <w:rStyle w:val="Aucun"/>
          <w:rtl w:val="0"/>
        </w:rPr>
        <w:t xml:space="preserve">à </w:t>
      </w:r>
      <w:r>
        <w:rPr>
          <w:rStyle w:val="Aucun"/>
          <w:rtl w:val="0"/>
          <w:lang w:val="fr-FR"/>
        </w:rPr>
        <w:t>titre d</w:t>
      </w:r>
      <w:r>
        <w:rPr>
          <w:rStyle w:val="Aucun"/>
          <w:rtl w:val="1"/>
        </w:rPr>
        <w:t>’</w:t>
      </w:r>
      <w:r>
        <w:rPr>
          <w:rStyle w:val="Aucun"/>
          <w:rtl w:val="0"/>
          <w:lang w:val="fr-FR"/>
        </w:rPr>
        <w:t>exemple car Neveu (2017) affirme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 xml:space="preserve">applique </w:t>
      </w:r>
      <w:r>
        <w:rPr>
          <w:rStyle w:val="Aucun"/>
          <w:rtl w:val="0"/>
        </w:rPr>
        <w:t xml:space="preserve">à </w:t>
      </w:r>
      <w:r>
        <w:rPr>
          <w:rStyle w:val="Aucun"/>
          <w:rtl w:val="0"/>
          <w:lang w:val="fr-FR"/>
        </w:rPr>
        <w:t xml:space="preserve">une </w:t>
      </w:r>
      <w:r>
        <w:rPr>
          <w:rStyle w:val="Aucun"/>
          <w:rtl w:val="0"/>
          <w:lang w:val="fr-FR"/>
        </w:rPr>
        <w:t xml:space="preserve">« </w:t>
      </w:r>
      <w:r>
        <w:rPr>
          <w:rStyle w:val="Aucun"/>
          <w:rtl w:val="0"/>
          <w:lang w:val="fr-FR"/>
        </w:rPr>
        <w:t xml:space="preserve">structure linguistique </w:t>
      </w:r>
      <w:r>
        <w:rPr>
          <w:rStyle w:val="Aucun"/>
          <w:rtl w:val="0"/>
          <w:lang w:val="it-IT"/>
        </w:rPr>
        <w:t>»</w:t>
      </w:r>
      <w:r>
        <w:rPr>
          <w:rStyle w:val="Aucun"/>
          <w:rtl w:val="0"/>
        </w:rPr>
        <w:t xml:space="preserve">, </w:t>
      </w:r>
      <w:r>
        <w:rPr>
          <w:rStyle w:val="Aucun"/>
          <w:i w:val="1"/>
          <w:iCs w:val="1"/>
          <w:rtl w:val="0"/>
          <w:lang w:val="it-IT"/>
        </w:rPr>
        <w:t>a priori</w:t>
      </w:r>
      <w:r>
        <w:rPr>
          <w:rStyle w:val="Aucun"/>
          <w:rtl w:val="0"/>
          <w:lang w:val="it-IT"/>
        </w:rPr>
        <w:t xml:space="preserve"> indiff</w:t>
      </w:r>
      <w:r>
        <w:rPr>
          <w:rStyle w:val="Aucun"/>
          <w:rtl w:val="0"/>
          <w:lang w:val="fr-FR"/>
        </w:rPr>
        <w:t>é</w:t>
      </w:r>
      <w:r>
        <w:rPr>
          <w:rStyle w:val="Aucun"/>
          <w:rtl w:val="0"/>
          <w:lang w:val="es-ES_tradnl"/>
        </w:rPr>
        <w:t>renci</w:t>
      </w:r>
      <w:r>
        <w:rPr>
          <w:rStyle w:val="Aucun"/>
          <w:rtl w:val="0"/>
          <w:lang w:val="fr-FR"/>
        </w:rPr>
        <w:t>é</w:t>
      </w:r>
      <w:r>
        <w:rPr>
          <w:rStyle w:val="Aucun"/>
          <w:rtl w:val="0"/>
          <w:lang w:val="fr-FR"/>
        </w:rPr>
        <w:t>e en termes de cat</w:t>
      </w:r>
      <w:r>
        <w:rPr>
          <w:rStyle w:val="Aucun"/>
          <w:rtl w:val="0"/>
          <w:lang w:val="fr-FR"/>
        </w:rPr>
        <w:t>é</w:t>
      </w:r>
      <w:r>
        <w:rPr>
          <w:rStyle w:val="Aucun"/>
          <w:rtl w:val="0"/>
          <w:lang w:val="it-IT"/>
        </w:rPr>
        <w:t>gorie grammaticale. Malgr</w:t>
      </w:r>
      <w:r>
        <w:rPr>
          <w:rStyle w:val="Aucun"/>
          <w:rtl w:val="0"/>
          <w:lang w:val="fr-FR"/>
        </w:rPr>
        <w:t xml:space="preserve">é </w:t>
      </w:r>
      <w:r>
        <w:rPr>
          <w:rStyle w:val="Aucun"/>
          <w:rtl w:val="0"/>
          <w:lang w:val="fr-FR"/>
        </w:rPr>
        <w:t>tout, celle-ci est commun</w:t>
      </w:r>
      <w:r>
        <w:rPr>
          <w:rStyle w:val="Aucun"/>
          <w:rtl w:val="0"/>
          <w:lang w:val="fr-FR"/>
        </w:rPr>
        <w:t>é</w:t>
      </w:r>
      <w:r>
        <w:rPr>
          <w:rStyle w:val="Aucun"/>
          <w:rtl w:val="0"/>
          <w:lang w:val="fr-FR"/>
        </w:rPr>
        <w:t>ment appliqu</w:t>
      </w:r>
      <w:r>
        <w:rPr>
          <w:rStyle w:val="Aucun"/>
          <w:rtl w:val="0"/>
          <w:lang w:val="fr-FR"/>
        </w:rPr>
        <w:t>é</w:t>
      </w:r>
      <w:r>
        <w:rPr>
          <w:rStyle w:val="Aucun"/>
          <w:rtl w:val="0"/>
          <w:lang w:val="fr-FR"/>
        </w:rPr>
        <w:t>e aux seuls verbes, certainement parce qu</w:t>
      </w:r>
      <w:r>
        <w:rPr>
          <w:rStyle w:val="Aucun"/>
          <w:rtl w:val="1"/>
        </w:rPr>
        <w:t>’</w:t>
      </w:r>
      <w:r>
        <w:rPr>
          <w:rStyle w:val="Aucun"/>
          <w:rtl w:val="0"/>
          <w:lang w:val="it-IT"/>
        </w:rPr>
        <w:t>il s</w:t>
      </w:r>
      <w:r>
        <w:rPr>
          <w:rStyle w:val="Aucun"/>
          <w:rtl w:val="1"/>
        </w:rPr>
        <w:t>’</w:t>
      </w:r>
      <w:r>
        <w:rPr>
          <w:rStyle w:val="Aucun"/>
          <w:rtl w:val="0"/>
          <w:lang w:val="fr-FR"/>
        </w:rPr>
        <w:t>agit d</w:t>
      </w:r>
      <w:r>
        <w:rPr>
          <w:rStyle w:val="Aucun"/>
          <w:rtl w:val="1"/>
        </w:rPr>
        <w:t>’</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it-IT"/>
        </w:rPr>
        <w:t>ne cat</w:t>
      </w:r>
      <w:r>
        <w:rPr>
          <w:rStyle w:val="Aucun"/>
          <w:rtl w:val="0"/>
          <w:lang w:val="fr-FR"/>
        </w:rPr>
        <w:t>é</w:t>
      </w:r>
      <w:r>
        <w:rPr>
          <w:rStyle w:val="Aucun"/>
          <w:rtl w:val="0"/>
        </w:rPr>
        <w:t>goris</w:t>
      </w:r>
      <w:r>
        <w:rPr>
          <w:rStyle w:val="Aucun"/>
          <w:rtl w:val="0"/>
          <w:lang w:val="fr-FR"/>
        </w:rPr>
        <w:t xml:space="preserve">é </w:t>
      </w:r>
      <w:r>
        <w:rPr>
          <w:rStyle w:val="Aucun"/>
          <w:rtl w:val="0"/>
          <w:lang w:val="da-DK"/>
        </w:rPr>
        <w:t>en fran</w:t>
      </w:r>
      <w:r>
        <w:rPr>
          <w:rStyle w:val="Aucun"/>
          <w:rtl w:val="0"/>
        </w:rPr>
        <w:t>ç</w:t>
      </w:r>
      <w:r>
        <w:rPr>
          <w:rStyle w:val="Aucun"/>
          <w:rtl w:val="0"/>
          <w:lang w:val="fr-FR"/>
        </w:rPr>
        <w:t>ais moderne et que les verbes poss</w:t>
      </w:r>
      <w:r>
        <w:rPr>
          <w:rStyle w:val="Aucun"/>
          <w:rtl w:val="0"/>
          <w:lang w:val="it-IT"/>
        </w:rPr>
        <w:t>è</w:t>
      </w:r>
      <w:r>
        <w:rPr>
          <w:rStyle w:val="Aucun"/>
          <w:rtl w:val="0"/>
          <w:lang w:val="fr-FR"/>
        </w:rPr>
        <w:t>dent de nombreux param</w:t>
      </w:r>
      <w:r>
        <w:rPr>
          <w:rStyle w:val="Aucun"/>
          <w:rtl w:val="0"/>
          <w:lang w:val="it-IT"/>
        </w:rPr>
        <w:t>è</w:t>
      </w:r>
      <w:r>
        <w:rPr>
          <w:rStyle w:val="Aucun"/>
          <w:rtl w:val="0"/>
          <w:lang w:val="fr-FR"/>
        </w:rPr>
        <w:t xml:space="preserve">tres : le mode, le temps, la voix, la personne et le nombre. </w:t>
      </w:r>
    </w:p>
    <w:p>
      <w:pPr>
        <w:pStyle w:val="Corps"/>
        <w:spacing w:line="240" w:lineRule="auto"/>
        <w:ind w:left="567" w:right="524" w:firstLine="720"/>
        <w:jc w:val="both"/>
      </w:pPr>
    </w:p>
    <w:p>
      <w:pPr>
        <w:pStyle w:val="Corps"/>
        <w:spacing w:line="240" w:lineRule="auto"/>
        <w:ind w:left="567" w:right="524" w:firstLine="720"/>
        <w:jc w:val="both"/>
      </w:pPr>
      <w:r>
        <w:rPr>
          <w:rStyle w:val="Aucun"/>
          <w:rtl w:val="0"/>
          <w:lang w:val="fr-FR"/>
        </w:rPr>
        <w:t xml:space="preserve">Les </w:t>
      </w:r>
      <w:commentRangeStart w:id="29"/>
      <w:commentRangeStart w:id="30"/>
      <w:r>
        <w:rPr>
          <w:rStyle w:val="Aucun"/>
          <w:rtl w:val="0"/>
          <w:lang w:val="fr-FR"/>
        </w:rPr>
        <w:t>é</w:t>
      </w:r>
      <w:r>
        <w:rPr>
          <w:rStyle w:val="Aucun"/>
          <w:rtl w:val="0"/>
          <w:lang w:val="fr-FR"/>
        </w:rPr>
        <w:t>tudes</w:t>
      </w:r>
      <w:commentRangeEnd w:id="29"/>
      <w:r>
        <w:commentReference w:id="29"/>
      </w:r>
      <w:commentRangeEnd w:id="30"/>
      <w:r>
        <w:commentReference w:id="30"/>
      </w:r>
      <w:r>
        <w:rPr>
          <w:rStyle w:val="Aucun"/>
          <w:rtl w:val="0"/>
          <w:lang w:val="fr-FR"/>
        </w:rPr>
        <w:t xml:space="preserve"> sur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sont peu nombreuses. Gilli</w:t>
      </w:r>
      <w:r>
        <w:rPr>
          <w:rStyle w:val="Aucun"/>
          <w:rtl w:val="0"/>
          <w:lang w:val="fr-FR"/>
        </w:rPr>
        <w:t>é</w:t>
      </w:r>
      <w:r>
        <w:rPr>
          <w:rStyle w:val="Aucun"/>
          <w:rtl w:val="0"/>
          <w:lang w:val="fr-FR"/>
        </w:rPr>
        <w:t>ron (1919) a travaill</w:t>
      </w:r>
      <w:r>
        <w:rPr>
          <w:rStyle w:val="Aucun"/>
          <w:rtl w:val="0"/>
          <w:lang w:val="fr-FR"/>
        </w:rPr>
        <w:t xml:space="preserve">é </w:t>
      </w:r>
      <w:r>
        <w:rPr>
          <w:rStyle w:val="Aucun"/>
          <w:rtl w:val="0"/>
          <w:lang w:val="fr-FR"/>
        </w:rPr>
        <w:t>sur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de certains verbes uniquement. Adouani (1994) fait une </w:t>
      </w:r>
      <w:r>
        <w:rPr>
          <w:rStyle w:val="Aucun"/>
          <w:rtl w:val="0"/>
          <w:lang w:val="fr-FR"/>
        </w:rPr>
        <w:t>é</w:t>
      </w:r>
      <w:r>
        <w:rPr>
          <w:rStyle w:val="Aucun"/>
          <w:rtl w:val="0"/>
          <w:lang w:val="fr-FR"/>
        </w:rPr>
        <w:t>bauche du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en diachronie. </w:t>
      </w:r>
      <w:r>
        <w:rPr>
          <w:rStyle w:val="Aucun"/>
          <w:shd w:val="clear" w:color="auto" w:fill="ead1dc"/>
          <w:rtl w:val="0"/>
          <w:lang w:val="fr-FR"/>
        </w:rPr>
        <w:t>Nous r</w:t>
      </w:r>
      <w:r>
        <w:rPr>
          <w:rStyle w:val="Aucun"/>
          <w:shd w:val="clear" w:color="auto" w:fill="ead1dc"/>
          <w:rtl w:val="0"/>
          <w:lang w:val="fr-FR"/>
        </w:rPr>
        <w:t>é</w:t>
      </w:r>
      <w:r>
        <w:rPr>
          <w:rStyle w:val="Aucun"/>
          <w:shd w:val="clear" w:color="auto" w:fill="ead1dc"/>
          <w:rtl w:val="0"/>
          <w:lang w:val="fr-FR"/>
        </w:rPr>
        <w:t>sumons ses observations ici.</w:t>
      </w:r>
      <w:r>
        <w:rPr>
          <w:rStyle w:val="Aucun"/>
          <w:rtl w:val="0"/>
          <w:lang w:val="fr-FR"/>
        </w:rPr>
        <w:t xml:space="preserve"> Il y retrace l</w:t>
      </w:r>
      <w:r>
        <w:rPr>
          <w:rStyle w:val="Aucun"/>
          <w:rtl w:val="0"/>
          <w:lang w:val="fr-FR"/>
        </w:rPr>
        <w:t>’</w:t>
      </w:r>
      <w:r>
        <w:rPr>
          <w:rStyle w:val="Aucun"/>
          <w:rtl w:val="0"/>
          <w:lang w:val="fr-FR"/>
        </w:rPr>
        <w:t xml:space="preserve">histoire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puis du traitement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dans les grammaires modernes, avant de red</w:t>
      </w:r>
      <w:r>
        <w:rPr>
          <w:rStyle w:val="Aucun"/>
          <w:rtl w:val="0"/>
          <w:lang w:val="fr-FR"/>
        </w:rPr>
        <w:t>é</w:t>
      </w:r>
      <w:r>
        <w:rPr>
          <w:rStyle w:val="Aucun"/>
          <w:rtl w:val="0"/>
          <w:lang w:val="fr-FR"/>
        </w:rPr>
        <w:t xml:space="preserve">finir la notion de </w:t>
      </w:r>
      <w:r>
        <w:rPr>
          <w:rStyle w:val="Aucun"/>
          <w:rtl w:val="0"/>
          <w:lang w:val="fr-FR"/>
        </w:rPr>
        <w:t xml:space="preserve">« </w:t>
      </w:r>
      <w:r>
        <w:rPr>
          <w:rStyle w:val="Aucun"/>
          <w:rtl w:val="0"/>
          <w:lang w:val="fr-FR"/>
        </w:rPr>
        <w:t>verbe 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et d</w:t>
      </w:r>
      <w:r>
        <w:rPr>
          <w:rStyle w:val="Aucun"/>
          <w:rtl w:val="0"/>
          <w:lang w:val="fr-FR"/>
        </w:rPr>
        <w:t>’é</w:t>
      </w:r>
      <w:r>
        <w:rPr>
          <w:rStyle w:val="Aucun"/>
          <w:rtl w:val="0"/>
          <w:lang w:val="fr-FR"/>
        </w:rPr>
        <w:t>tendre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aux autres cat</w:t>
      </w:r>
      <w:r>
        <w:rPr>
          <w:rStyle w:val="Aucun"/>
          <w:rtl w:val="0"/>
          <w:lang w:val="fr-FR"/>
        </w:rPr>
        <w:t>é</w:t>
      </w:r>
      <w:r>
        <w:rPr>
          <w:rStyle w:val="Aucun"/>
          <w:rtl w:val="0"/>
          <w:lang w:val="fr-FR"/>
        </w:rPr>
        <w:t xml:space="preserve">gories grammaticales </w:t>
      </w:r>
      <w:r>
        <w:rPr>
          <w:rStyle w:val="Aucun"/>
          <w:shd w:val="clear" w:color="auto" w:fill="ead1dc"/>
          <w:rtl w:val="0"/>
          <w:lang w:val="fr-FR"/>
        </w:rPr>
        <w:t>(voir Adouani, 1994, pp. 5-7)</w:t>
      </w:r>
      <w:r>
        <w:rPr>
          <w:rStyle w:val="Aucun"/>
          <w:rtl w:val="0"/>
          <w:lang w:val="fr-FR"/>
        </w:rPr>
        <w:t>. Il r</w:t>
      </w:r>
      <w:r>
        <w:rPr>
          <w:rStyle w:val="Aucun"/>
          <w:rtl w:val="0"/>
          <w:lang w:val="fr-FR"/>
        </w:rPr>
        <w:t>é</w:t>
      </w:r>
      <w:r>
        <w:rPr>
          <w:rStyle w:val="Aucun"/>
          <w:rtl w:val="0"/>
          <w:lang w:val="fr-FR"/>
        </w:rPr>
        <w:t>sume l</w:t>
      </w:r>
      <w:r>
        <w:rPr>
          <w:rStyle w:val="Aucun"/>
          <w:rtl w:val="0"/>
          <w:lang w:val="fr-FR"/>
        </w:rPr>
        <w:t>’</w:t>
      </w:r>
      <w:r>
        <w:rPr>
          <w:rStyle w:val="Aucun"/>
          <w:rtl w:val="0"/>
          <w:lang w:val="fr-FR"/>
        </w:rPr>
        <w:t xml:space="preserve">histoire du terme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en trois </w:t>
      </w:r>
      <w:r>
        <w:rPr>
          <w:rStyle w:val="Aucun"/>
          <w:rtl w:val="0"/>
          <w:lang w:val="fr-FR"/>
        </w:rPr>
        <w:t>é</w:t>
      </w:r>
      <w:r>
        <w:rPr>
          <w:rStyle w:val="Aucun"/>
          <w:rtl w:val="0"/>
          <w:lang w:val="fr-FR"/>
        </w:rPr>
        <w:t>tapes. D</w:t>
      </w:r>
      <w:r>
        <w:rPr>
          <w:rStyle w:val="Aucun"/>
          <w:rtl w:val="0"/>
          <w:lang w:val="fr-FR"/>
        </w:rPr>
        <w:t>’</w:t>
      </w:r>
      <w:r>
        <w:rPr>
          <w:rStyle w:val="Aucun"/>
          <w:rtl w:val="0"/>
          <w:lang w:val="fr-FR"/>
        </w:rPr>
        <w:t>abord, comme Neveu (2017), il note l</w:t>
      </w:r>
      <w:r>
        <w:rPr>
          <w:rStyle w:val="Aucun"/>
          <w:rtl w:val="0"/>
          <w:lang w:val="fr-FR"/>
        </w:rPr>
        <w:t>’é</w:t>
      </w:r>
      <w:r>
        <w:rPr>
          <w:rStyle w:val="Aucun"/>
          <w:rtl w:val="0"/>
          <w:lang w:val="fr-FR"/>
        </w:rPr>
        <w:t>tymon latin et recense quelques exemples, uniquement verbaux, chez Donat et Diom</w:t>
      </w:r>
      <w:r>
        <w:rPr>
          <w:rStyle w:val="Aucun"/>
          <w:rtl w:val="0"/>
          <w:lang w:val="fr-FR"/>
        </w:rPr>
        <w:t>è</w:t>
      </w:r>
      <w:r>
        <w:rPr>
          <w:rStyle w:val="Aucun"/>
          <w:rtl w:val="0"/>
          <w:lang w:val="fr-FR"/>
        </w:rPr>
        <w:t>de, et chez Consentius (Vᵉ si</w:t>
      </w:r>
      <w:r>
        <w:rPr>
          <w:rStyle w:val="Aucun"/>
          <w:rtl w:val="0"/>
          <w:lang w:val="fr-FR"/>
        </w:rPr>
        <w:t>è</w:t>
      </w:r>
      <w:r>
        <w:rPr>
          <w:rStyle w:val="Aucun"/>
          <w:rtl w:val="0"/>
          <w:lang w:val="fr-FR"/>
        </w:rPr>
        <w:t xml:space="preserve">cle) et Priscien. Puis, au Moyen </w:t>
      </w:r>
      <w:r>
        <w:rPr>
          <w:rStyle w:val="Aucun"/>
          <w:rtl w:val="0"/>
          <w:lang w:val="fr-FR"/>
        </w:rPr>
        <w:t>Â</w:t>
      </w:r>
      <w:r>
        <w:rPr>
          <w:rStyle w:val="Aucun"/>
          <w:rtl w:val="0"/>
          <w:lang w:val="fr-FR"/>
        </w:rPr>
        <w:t>ge, le terme serait utilis</w:t>
      </w:r>
      <w:r>
        <w:rPr>
          <w:rStyle w:val="Aucun"/>
          <w:rtl w:val="0"/>
          <w:lang w:val="fr-FR"/>
        </w:rPr>
        <w:t xml:space="preserve">é </w:t>
      </w:r>
      <w:r>
        <w:rPr>
          <w:rStyle w:val="Aucun"/>
          <w:rtl w:val="0"/>
          <w:lang w:val="fr-FR"/>
        </w:rPr>
        <w:t>pour les verbes ou les substantifs qui pr</w:t>
      </w:r>
      <w:r>
        <w:rPr>
          <w:rStyle w:val="Aucun"/>
          <w:rtl w:val="0"/>
          <w:lang w:val="fr-FR"/>
        </w:rPr>
        <w:t>é</w:t>
      </w:r>
      <w:r>
        <w:rPr>
          <w:rStyle w:val="Aucun"/>
          <w:rtl w:val="0"/>
          <w:lang w:val="fr-FR"/>
        </w:rPr>
        <w:t>sentent un manquement dans leur flexion, voire pour parler de l</w:t>
      </w:r>
      <w:r>
        <w:rPr>
          <w:rStyle w:val="Aucun"/>
          <w:rtl w:val="0"/>
          <w:lang w:val="fr-FR"/>
        </w:rPr>
        <w:t>’</w:t>
      </w:r>
      <w:r>
        <w:rPr>
          <w:rStyle w:val="Aucun"/>
          <w:rtl w:val="0"/>
          <w:lang w:val="fr-FR"/>
        </w:rPr>
        <w:t>ellipse. Plut</w:t>
      </w:r>
      <w:r>
        <w:rPr>
          <w:rStyle w:val="Aucun"/>
          <w:rtl w:val="0"/>
          <w:lang w:val="fr-FR"/>
        </w:rPr>
        <w:t>ô</w:t>
      </w:r>
      <w:r>
        <w:rPr>
          <w:rStyle w:val="Aucun"/>
          <w:rtl w:val="0"/>
          <w:lang w:val="fr-FR"/>
        </w:rPr>
        <w:t>t qu</w:t>
      </w:r>
      <w:r>
        <w:rPr>
          <w:rStyle w:val="Aucun"/>
          <w:rtl w:val="0"/>
          <w:lang w:val="fr-FR"/>
        </w:rPr>
        <w:t>’</w:t>
      </w:r>
      <w:r>
        <w:rPr>
          <w:rStyle w:val="Aucun"/>
          <w:rtl w:val="0"/>
          <w:lang w:val="fr-FR"/>
        </w:rPr>
        <w:t>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l</w:t>
      </w:r>
      <w:r>
        <w:rPr>
          <w:rStyle w:val="Aucun"/>
          <w:rtl w:val="0"/>
          <w:lang w:val="fr-FR"/>
        </w:rPr>
        <w:t>’</w:t>
      </w:r>
      <w:r>
        <w:rPr>
          <w:rStyle w:val="Aucun"/>
          <w:rtl w:val="0"/>
          <w:lang w:val="fr-FR"/>
        </w:rPr>
        <w:t>ellipse rel</w:t>
      </w:r>
      <w:r>
        <w:rPr>
          <w:rStyle w:val="Aucun"/>
          <w:rtl w:val="0"/>
          <w:lang w:val="fr-FR"/>
        </w:rPr>
        <w:t>è</w:t>
      </w:r>
      <w:r>
        <w:rPr>
          <w:rStyle w:val="Aucun"/>
          <w:rtl w:val="0"/>
          <w:lang w:val="fr-FR"/>
        </w:rPr>
        <w:t>ve de la rh</w:t>
      </w:r>
      <w:r>
        <w:rPr>
          <w:rStyle w:val="Aucun"/>
          <w:rtl w:val="0"/>
          <w:lang w:val="fr-FR"/>
        </w:rPr>
        <w:t>é</w:t>
      </w:r>
      <w:r>
        <w:rPr>
          <w:rStyle w:val="Aucun"/>
          <w:rtl w:val="0"/>
          <w:lang w:val="fr-FR"/>
        </w:rPr>
        <w:t>torique : en fran</w:t>
      </w:r>
      <w:r>
        <w:rPr>
          <w:rStyle w:val="Aucun"/>
          <w:rtl w:val="0"/>
          <w:lang w:val="fr-FR"/>
        </w:rPr>
        <w:t>ç</w:t>
      </w:r>
      <w:r>
        <w:rPr>
          <w:rStyle w:val="Aucun"/>
          <w:rtl w:val="0"/>
          <w:lang w:val="fr-FR"/>
        </w:rPr>
        <w:t xml:space="preserve">ais moderne, elle consiste </w:t>
      </w:r>
      <w:r>
        <w:rPr>
          <w:rStyle w:val="Aucun"/>
          <w:rtl w:val="0"/>
          <w:lang w:val="fr-FR"/>
        </w:rPr>
        <w:t xml:space="preserve">à </w:t>
      </w:r>
      <w:r>
        <w:rPr>
          <w:rStyle w:val="Aucun"/>
          <w:rtl w:val="0"/>
          <w:lang w:val="fr-FR"/>
        </w:rPr>
        <w:t>omettre tout ou partie d</w:t>
      </w:r>
      <w:r>
        <w:rPr>
          <w:rStyle w:val="Aucun"/>
          <w:rtl w:val="0"/>
          <w:lang w:val="fr-FR"/>
        </w:rPr>
        <w:t>’</w:t>
      </w:r>
      <w:r>
        <w:rPr>
          <w:rStyle w:val="Aucun"/>
          <w:rtl w:val="0"/>
          <w:lang w:val="fr-FR"/>
        </w:rPr>
        <w:t>un discours dans le but de le raccourcir, sans pour autant en alt</w:t>
      </w:r>
      <w:r>
        <w:rPr>
          <w:rStyle w:val="Aucun"/>
          <w:rtl w:val="0"/>
          <w:lang w:val="fr-FR"/>
        </w:rPr>
        <w:t>é</w:t>
      </w:r>
      <w:r>
        <w:rPr>
          <w:rStyle w:val="Aucun"/>
          <w:rtl w:val="0"/>
          <w:lang w:val="fr-FR"/>
        </w:rPr>
        <w:t>rer le sens, la compr</w:t>
      </w:r>
      <w:r>
        <w:rPr>
          <w:rStyle w:val="Aucun"/>
          <w:rtl w:val="0"/>
          <w:lang w:val="fr-FR"/>
        </w:rPr>
        <w:t>é</w:t>
      </w:r>
      <w:r>
        <w:rPr>
          <w:rStyle w:val="Aucun"/>
          <w:rtl w:val="0"/>
          <w:lang w:val="fr-FR"/>
        </w:rPr>
        <w:t>hension ou l</w:t>
      </w:r>
      <w:r>
        <w:rPr>
          <w:rStyle w:val="Aucun"/>
          <w:rtl w:val="0"/>
          <w:lang w:val="fr-FR"/>
        </w:rPr>
        <w:t>’</w:t>
      </w:r>
      <w:r>
        <w:rPr>
          <w:rStyle w:val="Aucun"/>
          <w:rtl w:val="0"/>
          <w:lang w:val="fr-FR"/>
        </w:rPr>
        <w:t xml:space="preserve">analyse grammaticale. Il y aurait donc un </w:t>
      </w:r>
      <w:r>
        <w:rPr>
          <w:rStyle w:val="Aucun"/>
          <w:i w:val="1"/>
          <w:iCs w:val="1"/>
          <w:rtl w:val="0"/>
          <w:lang w:val="fr-FR"/>
        </w:rPr>
        <w:t>continuum</w:t>
      </w:r>
      <w:r>
        <w:rPr>
          <w:rStyle w:val="Aucun"/>
          <w:rtl w:val="0"/>
          <w:lang w:val="fr-FR"/>
        </w:rPr>
        <w:t xml:space="preserve"> lexical, </w:t>
      </w:r>
      <w:r>
        <w:rPr>
          <w:rStyle w:val="Aucun"/>
          <w:shd w:val="clear" w:color="auto" w:fill="ead1dc"/>
          <w:rtl w:val="0"/>
          <w:lang w:val="fr-FR"/>
        </w:rPr>
        <w:t>pour ce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w:t>
      </w:r>
      <w:r>
        <w:rPr>
          <w:rStyle w:val="Aucun"/>
          <w:rtl w:val="0"/>
          <w:lang w:val="fr-FR"/>
        </w:rPr>
        <w:t xml:space="preserve"> entre grammaire et rh</w:t>
      </w:r>
      <w:r>
        <w:rPr>
          <w:rStyle w:val="Aucun"/>
          <w:rtl w:val="0"/>
          <w:lang w:val="fr-FR"/>
        </w:rPr>
        <w:t>é</w:t>
      </w:r>
      <w:r>
        <w:rPr>
          <w:rStyle w:val="Aucun"/>
          <w:rtl w:val="0"/>
          <w:lang w:val="fr-FR"/>
        </w:rPr>
        <w:t>torique. Enfin, en fran</w:t>
      </w:r>
      <w:r>
        <w:rPr>
          <w:rStyle w:val="Aucun"/>
          <w:rtl w:val="0"/>
          <w:lang w:val="fr-FR"/>
        </w:rPr>
        <w:t>ç</w:t>
      </w:r>
      <w:r>
        <w:rPr>
          <w:rStyle w:val="Aucun"/>
          <w:rtl w:val="0"/>
          <w:lang w:val="fr-FR"/>
        </w:rPr>
        <w:t>ais moderne, l</w:t>
      </w:r>
      <w:r>
        <w:rPr>
          <w:rStyle w:val="Aucun"/>
          <w:rtl w:val="0"/>
          <w:lang w:val="fr-FR"/>
        </w:rPr>
        <w:t>’</w:t>
      </w:r>
      <w:r>
        <w:rPr>
          <w:rStyle w:val="Aucun"/>
          <w:rtl w:val="0"/>
          <w:lang w:val="fr-FR"/>
        </w:rPr>
        <w:t>emploi de l</w:t>
      </w:r>
      <w:r>
        <w:rPr>
          <w:rStyle w:val="Aucun"/>
          <w:rtl w:val="0"/>
          <w:lang w:val="fr-FR"/>
        </w:rPr>
        <w:t>’</w:t>
      </w:r>
      <w:r>
        <w:rPr>
          <w:rStyle w:val="Aucun"/>
          <w:rtl w:val="0"/>
          <w:lang w:val="fr-FR"/>
        </w:rPr>
        <w:t xml:space="preserve">adjectif </w:t>
      </w:r>
      <w:r>
        <w:rPr>
          <w:rStyle w:val="Aucun"/>
          <w:rtl w:val="0"/>
          <w:lang w:val="fr-FR"/>
        </w:rPr>
        <w:t xml:space="preserve">« </w:t>
      </w:r>
      <w:r>
        <w:rPr>
          <w:rStyle w:val="Aucun"/>
          <w:rtl w:val="0"/>
          <w:lang w:val="fr-FR"/>
        </w:rPr>
        <w:t>d</w:t>
      </w:r>
      <w:r>
        <w:rPr>
          <w:rStyle w:val="Aucun"/>
          <w:rtl w:val="0"/>
          <w:lang w:val="fr-FR"/>
        </w:rPr>
        <w:t>é</w:t>
      </w:r>
      <w:r>
        <w:rPr>
          <w:rStyle w:val="Aucun"/>
          <w:rtl w:val="0"/>
          <w:lang w:val="fr-FR"/>
        </w:rPr>
        <w:t xml:space="preserve">fectif </w:t>
      </w:r>
      <w:r>
        <w:rPr>
          <w:rStyle w:val="Aucun"/>
          <w:rtl w:val="0"/>
          <w:lang w:val="fr-FR"/>
        </w:rPr>
        <w:t xml:space="preserve">» </w:t>
      </w:r>
      <w:r>
        <w:rPr>
          <w:rStyle w:val="Aucun"/>
          <w:rtl w:val="0"/>
          <w:lang w:val="fr-FR"/>
        </w:rPr>
        <w:t xml:space="preserve">semble restreint </w:t>
      </w:r>
      <w:r>
        <w:rPr>
          <w:rStyle w:val="Aucun"/>
          <w:rtl w:val="0"/>
          <w:lang w:val="fr-FR"/>
        </w:rPr>
        <w:t xml:space="preserve">à </w:t>
      </w:r>
      <w:r>
        <w:rPr>
          <w:rStyle w:val="Aucun"/>
          <w:rtl w:val="0"/>
          <w:lang w:val="fr-FR"/>
        </w:rPr>
        <w:t xml:space="preserve">la grammaire. </w:t>
      </w:r>
      <w:r>
        <w:rPr>
          <w:rStyle w:val="Aucun"/>
          <w:shd w:val="clear" w:color="auto" w:fill="ead1dc"/>
          <w:rtl w:val="0"/>
          <w:lang w:val="fr-FR"/>
        </w:rPr>
        <w:t>Adouani (1994) explique que</w:t>
      </w:r>
      <w:r>
        <w:rPr>
          <w:rStyle w:val="Aucun"/>
          <w:rtl w:val="0"/>
          <w:lang w:val="fr-FR"/>
        </w:rPr>
        <w:t xml:space="preserve"> des divergences existent sur les cat</w:t>
      </w:r>
      <w:r>
        <w:rPr>
          <w:rStyle w:val="Aucun"/>
          <w:rtl w:val="0"/>
          <w:lang w:val="fr-FR"/>
        </w:rPr>
        <w:t>é</w:t>
      </w:r>
      <w:r>
        <w:rPr>
          <w:rStyle w:val="Aucun"/>
          <w:rtl w:val="0"/>
          <w:lang w:val="fr-FR"/>
        </w:rPr>
        <w:t>gories grammaticales auxquelles peut s</w:t>
      </w:r>
      <w:r>
        <w:rPr>
          <w:rStyle w:val="Aucun"/>
          <w:rtl w:val="0"/>
          <w:lang w:val="fr-FR"/>
        </w:rPr>
        <w:t>’</w:t>
      </w:r>
      <w:r>
        <w:rPr>
          <w:rStyle w:val="Aucun"/>
          <w:rtl w:val="0"/>
          <w:lang w:val="fr-FR"/>
        </w:rPr>
        <w:t>appliquer la notion : les grammaires Grevisse (1975) et Pinchon-Wagner (1962) appliquent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uniquement aux verbes, tandis qu</w:t>
      </w:r>
      <w:r>
        <w:rPr>
          <w:rStyle w:val="Aucun"/>
          <w:rtl w:val="0"/>
          <w:lang w:val="fr-FR"/>
        </w:rPr>
        <w:t>’</w:t>
      </w:r>
      <w:r>
        <w:rPr>
          <w:rStyle w:val="Aucun"/>
          <w:rtl w:val="0"/>
          <w:lang w:val="fr-FR"/>
        </w:rPr>
        <w:t>Arriv</w:t>
      </w:r>
      <w:r>
        <w:rPr>
          <w:rStyle w:val="Aucun"/>
          <w:rtl w:val="0"/>
          <w:lang w:val="fr-FR"/>
        </w:rPr>
        <w:t xml:space="preserve">é </w:t>
      </w:r>
      <w:r>
        <w:rPr>
          <w:rStyle w:val="Aucun"/>
          <w:rtl w:val="0"/>
          <w:lang w:val="fr-FR"/>
        </w:rPr>
        <w:t>(1986) l</w:t>
      </w:r>
      <w:r>
        <w:rPr>
          <w:rStyle w:val="Aucun"/>
          <w:rtl w:val="0"/>
          <w:lang w:val="fr-FR"/>
        </w:rPr>
        <w:t>’</w:t>
      </w:r>
      <w:r>
        <w:rPr>
          <w:rStyle w:val="Aucun"/>
          <w:rtl w:val="0"/>
          <w:lang w:val="fr-FR"/>
        </w:rPr>
        <w:t xml:space="preserve">applique </w:t>
      </w:r>
      <w:r>
        <w:rPr>
          <w:rStyle w:val="Aucun"/>
          <w:rtl w:val="0"/>
          <w:lang w:val="fr-FR"/>
        </w:rPr>
        <w:t xml:space="preserve">à </w:t>
      </w:r>
      <w:r>
        <w:rPr>
          <w:rStyle w:val="Aucun"/>
          <w:rtl w:val="0"/>
          <w:lang w:val="fr-FR"/>
        </w:rPr>
        <w:t>toute cat</w:t>
      </w:r>
      <w:r>
        <w:rPr>
          <w:rStyle w:val="Aucun"/>
          <w:rtl w:val="0"/>
          <w:lang w:val="fr-FR"/>
        </w:rPr>
        <w:t>é</w:t>
      </w:r>
      <w:r>
        <w:rPr>
          <w:rStyle w:val="Aucun"/>
          <w:rtl w:val="0"/>
          <w:lang w:val="fr-FR"/>
        </w:rPr>
        <w:t xml:space="preserve">gorie grammaticale. Quant aux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fectifs</w:t>
      </w:r>
      <w:r>
        <w:rPr>
          <w:rStyle w:val="Aucun"/>
          <w:outline w:val="0"/>
          <w:color w:val="ffffff"/>
          <w:u w:color="ffffff"/>
          <w:rtl w:val="0"/>
          <w:lang w:val="fr-FR"/>
          <w14:textFill>
            <w14:solidFill>
              <w14:srgbClr w14:val="FFFFFF"/>
            </w14:solidFill>
          </w14:textFill>
        </w:rPr>
        <w:t xml:space="preserve"> </w:t>
      </w:r>
      <w:r>
        <w:rPr>
          <w:rStyle w:val="Aucun"/>
          <w:rtl w:val="0"/>
          <w:lang w:val="fr-FR"/>
        </w:rPr>
        <w:t>»</w:t>
      </w:r>
      <w:r>
        <w:rPr>
          <w:rStyle w:val="Aucun"/>
          <w:rtl w:val="0"/>
          <w:lang w:val="fr-FR"/>
        </w:rPr>
        <w:t>, eux aussi sont d</w:t>
      </w:r>
      <w:r>
        <w:rPr>
          <w:rStyle w:val="Aucun"/>
          <w:rtl w:val="0"/>
          <w:lang w:val="fr-FR"/>
        </w:rPr>
        <w:t>é</w:t>
      </w:r>
      <w:r>
        <w:rPr>
          <w:rStyle w:val="Aucun"/>
          <w:rtl w:val="0"/>
          <w:lang w:val="fr-FR"/>
        </w:rPr>
        <w:t>finis diff</w:t>
      </w:r>
      <w:r>
        <w:rPr>
          <w:rStyle w:val="Aucun"/>
          <w:rtl w:val="0"/>
          <w:lang w:val="fr-FR"/>
        </w:rPr>
        <w:t>é</w:t>
      </w:r>
      <w:r>
        <w:rPr>
          <w:rStyle w:val="Aucun"/>
          <w:rtl w:val="0"/>
          <w:lang w:val="fr-FR"/>
        </w:rPr>
        <w:t>remment selon les grammaires : Grevisse (1975) les d</w:t>
      </w:r>
      <w:r>
        <w:rPr>
          <w:rStyle w:val="Aucun"/>
          <w:rtl w:val="0"/>
          <w:lang w:val="fr-FR"/>
        </w:rPr>
        <w:t>é</w:t>
      </w:r>
      <w:r>
        <w:rPr>
          <w:rStyle w:val="Aucun"/>
          <w:rtl w:val="0"/>
          <w:lang w:val="fr-FR"/>
        </w:rPr>
        <w:t>finit comme des verbes auxquels il manque certains temps et certaines personnes ; Pinchon-Wagner (1962) reprend la m</w:t>
      </w:r>
      <w:r>
        <w:rPr>
          <w:rStyle w:val="Aucun"/>
          <w:rtl w:val="0"/>
          <w:lang w:val="fr-FR"/>
        </w:rPr>
        <w:t>ê</w:t>
      </w:r>
      <w:r>
        <w:rPr>
          <w:rStyle w:val="Aucun"/>
          <w:rtl w:val="0"/>
          <w:lang w:val="fr-FR"/>
        </w:rPr>
        <w:t>me d</w:t>
      </w:r>
      <w:r>
        <w:rPr>
          <w:rStyle w:val="Aucun"/>
          <w:rtl w:val="0"/>
          <w:lang w:val="fr-FR"/>
        </w:rPr>
        <w:t>é</w:t>
      </w:r>
      <w:r>
        <w:rPr>
          <w:rStyle w:val="Aucun"/>
          <w:rtl w:val="0"/>
          <w:lang w:val="fr-FR"/>
        </w:rPr>
        <w:t xml:space="preserve">finition mais note un manque de mode ; Bonnard (1981) </w:t>
      </w:r>
      <w:r>
        <w:rPr>
          <w:rStyle w:val="Aucun"/>
          <w:rtl w:val="0"/>
          <w:lang w:val="fr-FR"/>
        </w:rPr>
        <w:t>é</w:t>
      </w:r>
      <w:r>
        <w:rPr>
          <w:rStyle w:val="Aucun"/>
          <w:rtl w:val="0"/>
          <w:lang w:val="fr-FR"/>
        </w:rPr>
        <w:t>tablit un lien entre le manque d</w:t>
      </w:r>
      <w:r>
        <w:rPr>
          <w:rStyle w:val="Aucun"/>
          <w:rtl w:val="0"/>
          <w:lang w:val="fr-FR"/>
        </w:rPr>
        <w:t>’</w:t>
      </w:r>
      <w:r>
        <w:rPr>
          <w:rStyle w:val="Aucun"/>
          <w:rtl w:val="0"/>
          <w:lang w:val="fr-FR"/>
        </w:rPr>
        <w:t>un temps et le fait que l</w:t>
      </w:r>
      <w:r>
        <w:rPr>
          <w:rStyle w:val="Aucun"/>
          <w:rtl w:val="0"/>
          <w:lang w:val="fr-FR"/>
        </w:rPr>
        <w:t>’</w:t>
      </w:r>
      <w:r>
        <w:rPr>
          <w:rStyle w:val="Aucun"/>
          <w:rtl w:val="0"/>
          <w:lang w:val="fr-FR"/>
        </w:rPr>
        <w:t>usage l</w:t>
      </w:r>
      <w:r>
        <w:rPr>
          <w:rStyle w:val="Aucun"/>
          <w:rtl w:val="0"/>
          <w:lang w:val="fr-FR"/>
        </w:rPr>
        <w:t>’</w:t>
      </w:r>
      <w:r>
        <w:rPr>
          <w:rStyle w:val="Aucun"/>
          <w:rtl w:val="0"/>
          <w:lang w:val="fr-FR"/>
        </w:rPr>
        <w:t>a fait dispara</w:t>
      </w:r>
      <w:r>
        <w:rPr>
          <w:rStyle w:val="Aucun"/>
          <w:rtl w:val="0"/>
          <w:lang w:val="fr-FR"/>
        </w:rPr>
        <w:t>î</w:t>
      </w:r>
      <w:r>
        <w:rPr>
          <w:rStyle w:val="Aucun"/>
          <w:rtl w:val="0"/>
          <w:lang w:val="fr-FR"/>
        </w:rPr>
        <w:t>tre : ainsi un verbe ne serait pas naturellement d</w:t>
      </w:r>
      <w:r>
        <w:rPr>
          <w:rStyle w:val="Aucun"/>
          <w:rtl w:val="0"/>
          <w:lang w:val="fr-FR"/>
        </w:rPr>
        <w:t>é</w:t>
      </w:r>
      <w:r>
        <w:rPr>
          <w:rStyle w:val="Aucun"/>
          <w:rtl w:val="0"/>
          <w:lang w:val="fr-FR"/>
        </w:rPr>
        <w:t>fectif. Adouani (1994) d</w:t>
      </w:r>
      <w:r>
        <w:rPr>
          <w:rStyle w:val="Aucun"/>
          <w:rtl w:val="0"/>
          <w:lang w:val="fr-FR"/>
        </w:rPr>
        <w:t>é</w:t>
      </w:r>
      <w:r>
        <w:rPr>
          <w:rStyle w:val="Aucun"/>
          <w:rtl w:val="0"/>
          <w:lang w:val="fr-FR"/>
        </w:rPr>
        <w:t>montre donc qu</w:t>
      </w:r>
      <w:r>
        <w:rPr>
          <w:rStyle w:val="Aucun"/>
          <w:rtl w:val="0"/>
          <w:lang w:val="fr-FR"/>
        </w:rPr>
        <w:t>’</w:t>
      </w:r>
      <w:r>
        <w:rPr>
          <w:rStyle w:val="Aucun"/>
          <w:rtl w:val="0"/>
          <w:lang w:val="fr-FR"/>
        </w:rPr>
        <w:t>il existe des champs divers d</w:t>
      </w:r>
      <w:r>
        <w:rPr>
          <w:rStyle w:val="Aucun"/>
          <w:rtl w:val="0"/>
          <w:lang w:val="fr-FR"/>
        </w:rPr>
        <w:t>’</w:t>
      </w:r>
      <w:r>
        <w:rPr>
          <w:rStyle w:val="Aucun"/>
          <w:rtl w:val="0"/>
          <w:lang w:val="fr-FR"/>
        </w:rPr>
        <w:t>application de la notion, mais souvent restreints aux verbes. La d</w:t>
      </w:r>
      <w:r>
        <w:rPr>
          <w:rStyle w:val="Aucun"/>
          <w:rtl w:val="0"/>
          <w:lang w:val="fr-FR"/>
        </w:rPr>
        <w:t>é</w:t>
      </w:r>
      <w:r>
        <w:rPr>
          <w:rStyle w:val="Aucun"/>
          <w:rtl w:val="0"/>
          <w:lang w:val="fr-FR"/>
        </w:rPr>
        <w:t>finition m</w:t>
      </w:r>
      <w:r>
        <w:rPr>
          <w:rStyle w:val="Aucun"/>
          <w:rtl w:val="0"/>
          <w:lang w:val="fr-FR"/>
        </w:rPr>
        <w:t>ê</w:t>
      </w:r>
      <w:r>
        <w:rPr>
          <w:rStyle w:val="Aucun"/>
          <w:rtl w:val="0"/>
          <w:lang w:val="fr-FR"/>
        </w:rPr>
        <w:t xml:space="preserve">me des </w:t>
      </w:r>
      <w:r>
        <w:rPr>
          <w:rStyle w:val="Aucun"/>
          <w:rtl w:val="0"/>
          <w:lang w:val="fr-FR"/>
        </w:rPr>
        <w:t xml:space="preserve">« </w:t>
      </w:r>
      <w:r>
        <w:rPr>
          <w:rStyle w:val="Aucun"/>
          <w:rtl w:val="0"/>
          <w:lang w:val="fr-FR"/>
        </w:rPr>
        <w:t>verbes d</w:t>
      </w:r>
      <w:r>
        <w:rPr>
          <w:rStyle w:val="Aucun"/>
          <w:rtl w:val="0"/>
          <w:lang w:val="fr-FR"/>
        </w:rPr>
        <w:t>é</w:t>
      </w:r>
      <w:r>
        <w:rPr>
          <w:rStyle w:val="Aucun"/>
          <w:rtl w:val="0"/>
          <w:lang w:val="fr-FR"/>
        </w:rPr>
        <w:t xml:space="preserve">fectifs </w:t>
      </w:r>
      <w:r>
        <w:rPr>
          <w:rStyle w:val="Aucun"/>
          <w:rtl w:val="0"/>
          <w:lang w:val="fr-FR"/>
        </w:rPr>
        <w:t xml:space="preserve">» </w:t>
      </w:r>
      <w:r>
        <w:rPr>
          <w:rStyle w:val="Aucun"/>
          <w:rtl w:val="0"/>
          <w:lang w:val="fr-FR"/>
        </w:rPr>
        <w:t>est impr</w:t>
      </w:r>
      <w:r>
        <w:rPr>
          <w:rStyle w:val="Aucun"/>
          <w:rtl w:val="0"/>
          <w:lang w:val="fr-FR"/>
        </w:rPr>
        <w:t>é</w:t>
      </w:r>
      <w:r>
        <w:rPr>
          <w:rStyle w:val="Aucun"/>
          <w:rtl w:val="0"/>
          <w:lang w:val="fr-FR"/>
        </w:rPr>
        <w:t>cise, car multiple</w:t>
      </w:r>
      <w:r>
        <w:rPr>
          <w:rStyle w:val="Aucun"/>
          <w:vertAlign w:val="superscript"/>
          <w:lang w:val="fr-FR"/>
        </w:rPr>
        <w:footnoteReference w:id="1"/>
      </w:r>
      <w:r>
        <w:rPr>
          <w:rStyle w:val="Aucun"/>
          <w:rtl w:val="0"/>
          <w:lang w:val="fr-FR"/>
        </w:rPr>
        <w:t>. En retra</w:t>
      </w:r>
      <w:r>
        <w:rPr>
          <w:rStyle w:val="Aucun"/>
          <w:rtl w:val="0"/>
          <w:lang w:val="fr-FR"/>
        </w:rPr>
        <w:t>ç</w:t>
      </w:r>
      <w:r>
        <w:rPr>
          <w:rStyle w:val="Aucun"/>
          <w:rtl w:val="0"/>
          <w:lang w:val="fr-FR"/>
        </w:rPr>
        <w:t>ant l</w:t>
      </w:r>
      <w:r>
        <w:rPr>
          <w:rStyle w:val="Aucun"/>
          <w:rtl w:val="0"/>
          <w:lang w:val="fr-FR"/>
        </w:rPr>
        <w:t>’</w:t>
      </w:r>
      <w:r>
        <w:rPr>
          <w:rStyle w:val="Aucun"/>
          <w:rtl w:val="0"/>
          <w:lang w:val="fr-FR"/>
        </w:rPr>
        <w:t xml:space="preserve">histoire de la notion depuis son </w:t>
      </w:r>
      <w:r>
        <w:rPr>
          <w:rStyle w:val="Aucun"/>
          <w:rtl w:val="0"/>
          <w:lang w:val="fr-FR"/>
        </w:rPr>
        <w:t>é</w:t>
      </w:r>
      <w:r>
        <w:rPr>
          <w:rStyle w:val="Aucun"/>
          <w:rtl w:val="0"/>
          <w:lang w:val="fr-FR"/>
        </w:rPr>
        <w:t>tymon, l</w:t>
      </w:r>
      <w:r>
        <w:rPr>
          <w:rStyle w:val="Aucun"/>
          <w:rtl w:val="0"/>
          <w:lang w:val="fr-FR"/>
        </w:rPr>
        <w:t>’</w:t>
      </w:r>
      <w:r>
        <w:rPr>
          <w:rStyle w:val="Aucun"/>
          <w:rtl w:val="0"/>
          <w:lang w:val="fr-FR"/>
        </w:rPr>
        <w:t xml:space="preserve">auteur montre que celle-ci prendrait ses fondements chez les grammairiens latins. </w:t>
      </w:r>
    </w:p>
    <w:p>
      <w:pPr>
        <w:pStyle w:val="Corps"/>
        <w:spacing w:line="240" w:lineRule="auto"/>
        <w:ind w:left="567" w:right="524" w:firstLine="0"/>
        <w:jc w:val="both"/>
      </w:pPr>
    </w:p>
    <w:p>
      <w:pPr>
        <w:pStyle w:val="List Paragraph"/>
        <w:numPr>
          <w:ilvl w:val="1"/>
          <w:numId w:val="5"/>
        </w:numPr>
        <w:bidi w:val="0"/>
        <w:spacing w:line="240" w:lineRule="auto"/>
        <w:ind w:right="524"/>
        <w:jc w:val="both"/>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 xml:space="preserve"> Limites de</w:t>
      </w:r>
      <w:del w:id="31" w:date="2024-10-15T12:42:00Z" w:author="Gabriel Frazer-Mckee">
        <w:r>
          <w:rPr>
            <w:rStyle w:val="Aucun"/>
            <w:b w:val="1"/>
            <w:bCs w:val="1"/>
            <w:outline w:val="0"/>
            <w:color w:val="4f81bd"/>
            <w:sz w:val="28"/>
            <w:szCs w:val="28"/>
            <w:u w:color="4f81bd"/>
            <w:rtl w:val="0"/>
            <w:lang w:val="fr-FR"/>
            <w14:textFill>
              <w14:solidFill>
                <w14:srgbClr w14:val="4F81BD"/>
              </w14:solidFill>
            </w14:textFill>
          </w:rPr>
          <w:delText xml:space="preserve">s </w:delText>
        </w:r>
      </w:del>
      <w:del w:id="32" w:date="2024-10-15T12:42:00Z" w:author="Gabriel Frazer-Mckee">
        <w:r>
          <w:rPr>
            <w:rStyle w:val="Aucun"/>
            <w:b w:val="1"/>
            <w:bCs w:val="1"/>
            <w:outline w:val="0"/>
            <w:color w:val="4f81bd"/>
            <w:sz w:val="28"/>
            <w:szCs w:val="28"/>
            <w:u w:color="4f81bd"/>
            <w:rtl w:val="0"/>
            <w:lang w:val="fr-FR"/>
            <w14:textFill>
              <w14:solidFill>
                <w14:srgbClr w14:val="4F81BD"/>
              </w14:solidFill>
            </w14:textFill>
          </w:rPr>
          <w:delText>é</w:delText>
        </w:r>
      </w:del>
      <w:del w:id="33" w:date="2024-10-15T12:42:00Z" w:author="Gabriel Frazer-Mckee">
        <w:r>
          <w:rPr>
            <w:rStyle w:val="Aucun"/>
            <w:b w:val="1"/>
            <w:bCs w:val="1"/>
            <w:outline w:val="0"/>
            <w:color w:val="4f81bd"/>
            <w:sz w:val="28"/>
            <w:szCs w:val="28"/>
            <w:u w:color="4f81bd"/>
            <w:rtl w:val="0"/>
            <w:lang w:val="fr-FR"/>
            <w14:textFill>
              <w14:solidFill>
                <w14:srgbClr w14:val="4F81BD"/>
              </w14:solidFill>
            </w14:textFill>
          </w:rPr>
          <w:delText>tudes</w:delText>
        </w:r>
      </w:del>
      <w:r>
        <w:rPr>
          <w:rStyle w:val="Aucun"/>
          <w:b w:val="1"/>
          <w:bCs w:val="1"/>
          <w:outline w:val="0"/>
          <w:color w:val="4f81bd"/>
          <w:sz w:val="28"/>
          <w:szCs w:val="28"/>
          <w:u w:color="4f81bd"/>
          <w:rtl w:val="0"/>
          <w:lang w:val="fr-FR"/>
          <w14:textFill>
            <w14:solidFill>
              <w14:srgbClr w14:val="4F81BD"/>
            </w14:solidFill>
          </w14:textFill>
        </w:rPr>
        <w:t xml:space="preserve"> </w:t>
      </w:r>
      <w:ins w:id="34" w:date="2024-10-15T12:42:00Z" w:author="Gabriel Frazer-Mckee">
        <w:r>
          <w:rPr>
            <w:rStyle w:val="Aucun"/>
            <w:b w:val="1"/>
            <w:bCs w:val="1"/>
            <w:outline w:val="0"/>
            <w:color w:val="4f81bd"/>
            <w:sz w:val="28"/>
            <w:szCs w:val="28"/>
            <w:u w:color="4f81bd"/>
            <w:rtl w:val="0"/>
            <w:lang w:val="fr-FR"/>
            <w14:textFill>
              <w14:solidFill>
                <w14:srgbClr w14:val="4F81BD"/>
              </w14:solidFill>
            </w14:textFill>
          </w:rPr>
          <w:t>la litt</w:t>
        </w:r>
      </w:ins>
      <w:ins w:id="35" w:date="2024-10-15T12:42:00Z" w:author="Gabriel Frazer-Mckee">
        <w:r>
          <w:rPr>
            <w:rStyle w:val="Aucun"/>
            <w:b w:val="1"/>
            <w:bCs w:val="1"/>
            <w:outline w:val="0"/>
            <w:color w:val="4f81bd"/>
            <w:sz w:val="28"/>
            <w:szCs w:val="28"/>
            <w:u w:color="4f81bd"/>
            <w:rtl w:val="0"/>
            <w:lang w:val="fr-FR"/>
            <w14:textFill>
              <w14:solidFill>
                <w14:srgbClr w14:val="4F81BD"/>
              </w14:solidFill>
            </w14:textFill>
          </w:rPr>
          <w:t>é</w:t>
        </w:r>
      </w:ins>
      <w:ins w:id="36" w:date="2024-10-15T12:42:00Z" w:author="Gabriel Frazer-Mckee">
        <w:r>
          <w:rPr>
            <w:rStyle w:val="Aucun"/>
            <w:b w:val="1"/>
            <w:bCs w:val="1"/>
            <w:outline w:val="0"/>
            <w:color w:val="4f81bd"/>
            <w:sz w:val="28"/>
            <w:szCs w:val="28"/>
            <w:u w:color="4f81bd"/>
            <w:rtl w:val="0"/>
            <w:lang w:val="fr-FR"/>
            <w14:textFill>
              <w14:solidFill>
                <w14:srgbClr w14:val="4F81BD"/>
              </w14:solidFill>
            </w14:textFill>
          </w:rPr>
          <w:t>rature existante</w:t>
        </w:r>
      </w:ins>
    </w:p>
    <w:p>
      <w:pPr>
        <w:pStyle w:val="Corps"/>
        <w:spacing w:line="240" w:lineRule="auto"/>
        <w:ind w:left="567" w:right="524" w:firstLine="0"/>
        <w:jc w:val="both"/>
      </w:pPr>
    </w:p>
    <w:p>
      <w:pPr>
        <w:pStyle w:val="Corps"/>
        <w:spacing w:line="240" w:lineRule="auto"/>
        <w:ind w:left="567" w:right="524" w:firstLine="0"/>
        <w:jc w:val="both"/>
      </w:pPr>
      <w:r>
        <w:rPr>
          <w:rStyle w:val="Aucun"/>
          <w:rtl w:val="0"/>
        </w:rPr>
        <w:tab/>
        <w:t>L</w:t>
      </w:r>
      <w:r>
        <w:rPr>
          <w:rStyle w:val="Aucun"/>
          <w:rtl w:val="0"/>
          <w:lang w:val="fr-FR"/>
        </w:rPr>
        <w:t>’é</w:t>
      </w:r>
      <w:r>
        <w:rPr>
          <w:rStyle w:val="Aucun"/>
          <w:rtl w:val="0"/>
          <w:lang w:val="fr-FR"/>
        </w:rPr>
        <w:t>tat actuel de la recherche montre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n</w:t>
      </w:r>
      <w:r>
        <w:rPr>
          <w:rStyle w:val="Aucun"/>
          <w:rtl w:val="1"/>
        </w:rPr>
        <w:t>’</w:t>
      </w:r>
      <w:r>
        <w:rPr>
          <w:rStyle w:val="Aucun"/>
          <w:rtl w:val="0"/>
        </w:rPr>
        <w:t xml:space="preserve">a </w:t>
      </w:r>
      <w:r>
        <w:rPr>
          <w:rStyle w:val="Aucun"/>
          <w:rtl w:val="0"/>
          <w:lang w:val="fr-FR"/>
        </w:rPr>
        <w:t>é</w:t>
      </w:r>
      <w:r>
        <w:rPr>
          <w:rStyle w:val="Aucun"/>
          <w:rtl w:val="0"/>
        </w:rPr>
        <w:t>t</w:t>
      </w:r>
      <w:r>
        <w:rPr>
          <w:rStyle w:val="Aucun"/>
          <w:rtl w:val="0"/>
          <w:lang w:val="fr-FR"/>
        </w:rPr>
        <w:t xml:space="preserve">é </w:t>
      </w:r>
      <w:r>
        <w:rPr>
          <w:rStyle w:val="Aucun"/>
          <w:rtl w:val="0"/>
          <w:lang w:val="fr-FR"/>
        </w:rPr>
        <w:t xml:space="preserve">que peu ou partiellement </w:t>
      </w:r>
      <w:r>
        <w:rPr>
          <w:rStyle w:val="Aucun"/>
          <w:rtl w:val="0"/>
          <w:lang w:val="fr-FR"/>
        </w:rPr>
        <w:t>é</w:t>
      </w:r>
      <w:r>
        <w:rPr>
          <w:rStyle w:val="Aucun"/>
          <w:rtl w:val="0"/>
        </w:rPr>
        <w:t>tudi</w:t>
      </w:r>
      <w:r>
        <w:rPr>
          <w:rStyle w:val="Aucun"/>
          <w:rtl w:val="0"/>
          <w:lang w:val="fr-FR"/>
        </w:rPr>
        <w:t>é</w:t>
      </w:r>
      <w:r>
        <w:rPr>
          <w:rStyle w:val="Aucun"/>
          <w:rtl w:val="0"/>
          <w:lang w:val="fr-FR"/>
        </w:rPr>
        <w:t xml:space="preserve">e et </w:t>
      </w:r>
      <w:commentRangeStart w:id="37"/>
      <w:commentRangeStart w:id="38"/>
      <w:r>
        <w:rPr>
          <w:rStyle w:val="Aucun"/>
          <w:shd w:val="clear" w:color="auto" w:fill="ead1dc"/>
          <w:rtl w:val="0"/>
        </w:rPr>
        <w:t>se caract</w:t>
      </w:r>
      <w:r>
        <w:rPr>
          <w:rStyle w:val="Aucun"/>
          <w:shd w:val="clear" w:color="auto" w:fill="ead1dc"/>
          <w:rtl w:val="0"/>
          <w:lang w:val="fr-FR"/>
        </w:rPr>
        <w:t>é</w:t>
      </w:r>
      <w:r>
        <w:rPr>
          <w:rStyle w:val="Aucun"/>
          <w:shd w:val="clear" w:color="auto" w:fill="ead1dc"/>
          <w:rtl w:val="0"/>
          <w:lang w:val="fr-FR"/>
        </w:rPr>
        <w:t>rise donc par des limites importantes</w:t>
      </w:r>
      <w:commentRangeEnd w:id="37"/>
      <w:r>
        <w:commentReference w:id="37"/>
      </w:r>
      <w:commentRangeEnd w:id="38"/>
      <w:r>
        <w:commentReference w:id="38"/>
      </w:r>
      <w:r>
        <w:rPr>
          <w:rStyle w:val="Aucun"/>
          <w:shd w:val="clear" w:color="auto" w:fill="ead1dc"/>
          <w:rtl w:val="0"/>
          <w:lang w:val="fr-FR"/>
        </w:rPr>
        <w:t>. Nous en relevons trois principales.</w:t>
      </w:r>
    </w:p>
    <w:p>
      <w:pPr>
        <w:pStyle w:val="Corps"/>
        <w:spacing w:line="240" w:lineRule="auto"/>
        <w:ind w:left="567" w:right="524" w:firstLine="720"/>
        <w:jc w:val="both"/>
      </w:pPr>
    </w:p>
    <w:p>
      <w:pPr>
        <w:pStyle w:val="Corps"/>
        <w:spacing w:line="240" w:lineRule="auto"/>
        <w:ind w:left="567" w:right="524" w:firstLine="720"/>
        <w:jc w:val="both"/>
      </w:pPr>
      <w:r>
        <w:rPr>
          <w:rStyle w:val="Aucun"/>
          <w:rtl w:val="0"/>
          <w:lang w:val="fr-FR"/>
        </w:rPr>
        <w:t>D</w:t>
      </w:r>
      <w:r>
        <w:rPr>
          <w:rStyle w:val="Aucun"/>
          <w:rtl w:val="0"/>
          <w:lang w:val="fr-FR"/>
        </w:rPr>
        <w:t>’</w:t>
      </w:r>
      <w:r>
        <w:rPr>
          <w:rStyle w:val="Aucun"/>
          <w:rtl w:val="0"/>
          <w:lang w:val="fr-FR"/>
        </w:rPr>
        <w:t>abord, l</w:t>
      </w:r>
      <w:r>
        <w:rPr>
          <w:rStyle w:val="Aucun"/>
          <w:rtl w:val="0"/>
          <w:lang w:val="fr-FR"/>
        </w:rPr>
        <w:t>’</w:t>
      </w:r>
      <w:r>
        <w:rPr>
          <w:rStyle w:val="Aucun"/>
          <w:rtl w:val="0"/>
          <w:lang w:val="fr-FR"/>
        </w:rPr>
        <w:t xml:space="preserve">utilisation </w:t>
      </w:r>
      <w:r>
        <w:rPr>
          <w:rStyle w:val="Aucun"/>
          <w:shd w:val="clear" w:color="auto" w:fill="ead1dc"/>
          <w:rtl w:val="0"/>
          <w:lang w:val="fr-FR"/>
        </w:rPr>
        <w:t>du</w:t>
      </w:r>
      <w:r>
        <w:rPr>
          <w:rStyle w:val="Aucun"/>
          <w:rtl w:val="0"/>
          <w:lang w:val="fr-FR"/>
        </w:rPr>
        <w:t xml:space="preserve"> terme </w:t>
      </w:r>
      <w:r>
        <w:rPr>
          <w:rStyle w:val="Aucun"/>
          <w:i w:val="1"/>
          <w:iCs w:val="1"/>
          <w:shd w:val="clear" w:color="auto" w:fill="ead1dc"/>
          <w:rtl w:val="0"/>
          <w:lang w:val="fr-FR"/>
        </w:rPr>
        <w:t>defectiuus</w:t>
      </w:r>
      <w:r>
        <w:rPr>
          <w:rStyle w:val="Aucun"/>
          <w:rtl w:val="0"/>
          <w:lang w:val="fr-FR"/>
        </w:rPr>
        <w:t xml:space="preserve"> par les grammairiens latins pour d</w:t>
      </w:r>
      <w:r>
        <w:rPr>
          <w:rStyle w:val="Aucun"/>
          <w:rtl w:val="0"/>
          <w:lang w:val="fr-FR"/>
        </w:rPr>
        <w:t>é</w:t>
      </w:r>
      <w:r>
        <w:rPr>
          <w:rStyle w:val="Aucun"/>
          <w:rtl w:val="0"/>
          <w:lang w:val="fr-FR"/>
        </w:rPr>
        <w:t>finir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comme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cat</w:t>
      </w:r>
      <w:r>
        <w:rPr>
          <w:rStyle w:val="Aucun"/>
          <w:rtl w:val="0"/>
          <w:lang w:val="fr-FR"/>
        </w:rPr>
        <w:t>é</w:t>
      </w:r>
      <w:r>
        <w:rPr>
          <w:rStyle w:val="Aucun"/>
          <w:rtl w:val="0"/>
          <w:lang w:val="fr-FR"/>
        </w:rPr>
        <w:t xml:space="preserve">gorisant </w:t>
      </w:r>
      <w:commentRangeStart w:id="39"/>
      <w:commentRangeStart w:id="40"/>
      <w:r>
        <w:rPr>
          <w:rStyle w:val="Aucun"/>
          <w:rtl w:val="0"/>
          <w:lang w:val="fr-FR"/>
        </w:rPr>
        <w:t xml:space="preserve">ne semble pas avoir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suffisamment exploit</w:t>
      </w:r>
      <w:r>
        <w:rPr>
          <w:rStyle w:val="Aucun"/>
          <w:rtl w:val="0"/>
          <w:lang w:val="fr-FR"/>
        </w:rPr>
        <w:t>é</w:t>
      </w:r>
      <w:r>
        <w:rPr>
          <w:rStyle w:val="Aucun"/>
          <w:rtl w:val="0"/>
          <w:lang w:val="fr-FR"/>
        </w:rPr>
        <w:t>e</w:t>
      </w:r>
      <w:commentRangeEnd w:id="39"/>
      <w:r>
        <w:commentReference w:id="39"/>
      </w:r>
      <w:commentRangeEnd w:id="40"/>
      <w:r>
        <w:commentReference w:id="40"/>
      </w:r>
      <w:r>
        <w:rPr>
          <w:rStyle w:val="Aucun"/>
          <w:rtl w:val="0"/>
          <w:lang w:val="fr-FR"/>
        </w:rPr>
        <w:t>. Adouani (1994) en fait un court d</w:t>
      </w:r>
      <w:r>
        <w:rPr>
          <w:rStyle w:val="Aucun"/>
          <w:rtl w:val="0"/>
          <w:lang w:val="fr-FR"/>
        </w:rPr>
        <w:t>é</w:t>
      </w:r>
      <w:r>
        <w:rPr>
          <w:rStyle w:val="Aucun"/>
          <w:rtl w:val="0"/>
          <w:lang w:val="fr-FR"/>
        </w:rPr>
        <w:t>veloppement, et donne des exemples d</w:t>
      </w:r>
      <w:r>
        <w:rPr>
          <w:rStyle w:val="Aucun"/>
          <w:rtl w:val="0"/>
          <w:lang w:val="fr-FR"/>
        </w:rPr>
        <w:t>’</w:t>
      </w:r>
      <w:r>
        <w:rPr>
          <w:rStyle w:val="Aucun"/>
          <w:rtl w:val="0"/>
          <w:lang w:val="fr-FR"/>
        </w:rPr>
        <w:t xml:space="preserve">utilisation du terme </w:t>
      </w:r>
      <w:r>
        <w:rPr>
          <w:rStyle w:val="Aucun"/>
          <w:i w:val="1"/>
          <w:iCs w:val="1"/>
          <w:rtl w:val="0"/>
          <w:lang w:val="fr-FR"/>
        </w:rPr>
        <w:t>defectiuus</w:t>
      </w:r>
      <w:r>
        <w:rPr>
          <w:rStyle w:val="Aucun"/>
          <w:rtl w:val="0"/>
          <w:lang w:val="fr-FR"/>
        </w:rPr>
        <w:t xml:space="preserve"> uniquement appliqu</w:t>
      </w:r>
      <w:r>
        <w:rPr>
          <w:rStyle w:val="Aucun"/>
          <w:rtl w:val="0"/>
          <w:lang w:val="fr-FR"/>
        </w:rPr>
        <w:t>é</w:t>
      </w:r>
      <w:r>
        <w:rPr>
          <w:rStyle w:val="Aucun"/>
          <w:rtl w:val="0"/>
          <w:lang w:val="fr-FR"/>
        </w:rPr>
        <w:t>s aux verbes. Les d</w:t>
      </w:r>
      <w:r>
        <w:rPr>
          <w:rStyle w:val="Aucun"/>
          <w:rtl w:val="0"/>
          <w:lang w:val="fr-FR"/>
        </w:rPr>
        <w:t>é</w:t>
      </w:r>
      <w:r>
        <w:rPr>
          <w:rStyle w:val="Aucun"/>
          <w:rtl w:val="0"/>
          <w:lang w:val="fr-FR"/>
        </w:rPr>
        <w:t>finitions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en fran</w:t>
      </w:r>
      <w:r>
        <w:rPr>
          <w:rStyle w:val="Aucun"/>
          <w:rtl w:val="0"/>
          <w:lang w:val="fr-FR"/>
        </w:rPr>
        <w:t>ç</w:t>
      </w:r>
      <w:r>
        <w:rPr>
          <w:rStyle w:val="Aucun"/>
          <w:rtl w:val="0"/>
          <w:lang w:val="fr-FR"/>
        </w:rPr>
        <w:t>ais moderne semblent pourtant tendre vers l</w:t>
      </w:r>
      <w:r>
        <w:rPr>
          <w:rStyle w:val="Aucun"/>
          <w:rtl w:val="0"/>
          <w:lang w:val="fr-FR"/>
        </w:rPr>
        <w:t>’</w:t>
      </w:r>
      <w:r>
        <w:rPr>
          <w:rStyle w:val="Aucun"/>
          <w:rtl w:val="0"/>
          <w:lang w:val="fr-FR"/>
        </w:rPr>
        <w:t>inclusion de toutes les cat</w:t>
      </w:r>
      <w:r>
        <w:rPr>
          <w:rStyle w:val="Aucun"/>
          <w:rtl w:val="0"/>
          <w:lang w:val="fr-FR"/>
        </w:rPr>
        <w:t>é</w:t>
      </w:r>
      <w:r>
        <w:rPr>
          <w:rStyle w:val="Aucun"/>
          <w:rtl w:val="0"/>
          <w:lang w:val="fr-FR"/>
        </w:rPr>
        <w:t xml:space="preserve">gories grammaticales. Nous pouvons alors nous demander </w:t>
      </w:r>
      <w:r>
        <w:rPr>
          <w:rStyle w:val="Aucun"/>
          <w:rtl w:val="0"/>
          <w:lang w:val="fr-FR"/>
        </w:rPr>
        <w:t xml:space="preserve">à </w:t>
      </w:r>
      <w:r>
        <w:rPr>
          <w:rStyle w:val="Aucun"/>
          <w:rtl w:val="0"/>
          <w:lang w:val="fr-FR"/>
        </w:rPr>
        <w:t xml:space="preserve">quelle autre </w:t>
      </w:r>
      <w:r>
        <w:rPr>
          <w:rStyle w:val="Aucun"/>
          <w:rtl w:val="0"/>
          <w:lang w:val="fr-FR"/>
        </w:rPr>
        <w:t xml:space="preserve">« </w:t>
      </w:r>
      <w:r>
        <w:rPr>
          <w:rStyle w:val="Aucun"/>
          <w:rtl w:val="0"/>
          <w:lang w:val="fr-FR"/>
        </w:rPr>
        <w:t xml:space="preserve">structure linguistique </w:t>
      </w:r>
      <w:r>
        <w:rPr>
          <w:rStyle w:val="Aucun"/>
          <w:rtl w:val="0"/>
          <w:lang w:val="fr-FR"/>
        </w:rPr>
        <w:t>»</w:t>
      </w:r>
      <w:r>
        <w:rPr>
          <w:rStyle w:val="Aucun"/>
          <w:vertAlign w:val="superscript"/>
          <w:lang w:val="fr-FR"/>
        </w:rPr>
        <w:footnoteReference w:id="2"/>
      </w:r>
      <w:r>
        <w:rPr>
          <w:rStyle w:val="Aucun"/>
          <w:rtl w:val="0"/>
          <w:lang w:val="fr-FR"/>
        </w:rPr>
        <w:t xml:space="preserve"> peut </w:t>
      </w:r>
      <w:r>
        <w:rPr>
          <w:rStyle w:val="Aucun"/>
          <w:rtl w:val="0"/>
          <w:lang w:val="fr-FR"/>
        </w:rPr>
        <w:t>ê</w:t>
      </w:r>
      <w:r>
        <w:rPr>
          <w:rStyle w:val="Aucun"/>
          <w:rtl w:val="0"/>
          <w:lang w:val="fr-FR"/>
        </w:rPr>
        <w:t>tre appliqu</w:t>
      </w:r>
      <w:r>
        <w:rPr>
          <w:rStyle w:val="Aucun"/>
          <w:rtl w:val="0"/>
          <w:lang w:val="fr-FR"/>
        </w:rPr>
        <w:t>é</w:t>
      </w:r>
      <w:r>
        <w:rPr>
          <w:rStyle w:val="Aucun"/>
          <w:rtl w:val="0"/>
          <w:lang w:val="fr-FR"/>
        </w:rPr>
        <w:t>e la d</w:t>
      </w:r>
      <w:r>
        <w:rPr>
          <w:rStyle w:val="Aucun"/>
          <w:rtl w:val="0"/>
          <w:lang w:val="fr-FR"/>
        </w:rPr>
        <w:t>é</w:t>
      </w:r>
      <w:r>
        <w:rPr>
          <w:rStyle w:val="Aucun"/>
          <w:rtl w:val="0"/>
          <w:lang w:val="fr-FR"/>
        </w:rPr>
        <w:t>fectivit</w:t>
      </w:r>
      <w:r>
        <w:rPr>
          <w:rStyle w:val="Aucun"/>
          <w:rtl w:val="0"/>
          <w:lang w:val="fr-FR"/>
        </w:rPr>
        <w:t>é</w:t>
      </w:r>
      <w:r>
        <w:rPr>
          <w:rStyle w:val="Aucun"/>
          <w:rtl w:val="0"/>
          <w:lang w:val="fr-FR"/>
        </w:rPr>
        <w:t>, si elle s</w:t>
      </w:r>
      <w:r>
        <w:rPr>
          <w:rStyle w:val="Aucun"/>
          <w:rtl w:val="0"/>
          <w:lang w:val="fr-FR"/>
        </w:rPr>
        <w:t>’</w:t>
      </w:r>
      <w:r>
        <w:rPr>
          <w:rStyle w:val="Aucun"/>
          <w:rtl w:val="0"/>
          <w:lang w:val="fr-FR"/>
        </w:rPr>
        <w:t>est toujours appliqu</w:t>
      </w:r>
      <w:r>
        <w:rPr>
          <w:rStyle w:val="Aucun"/>
          <w:rtl w:val="0"/>
          <w:lang w:val="fr-FR"/>
        </w:rPr>
        <w:t>é</w:t>
      </w:r>
      <w:r>
        <w:rPr>
          <w:rStyle w:val="Aucun"/>
          <w:rtl w:val="0"/>
          <w:lang w:val="fr-FR"/>
        </w:rPr>
        <w:t xml:space="preserve">e </w:t>
      </w:r>
      <w:r>
        <w:rPr>
          <w:rStyle w:val="Aucun"/>
          <w:rtl w:val="0"/>
          <w:lang w:val="fr-FR"/>
        </w:rPr>
        <w:t xml:space="preserve">à </w:t>
      </w:r>
      <w:r>
        <w:rPr>
          <w:rStyle w:val="Aucun"/>
          <w:rtl w:val="0"/>
          <w:lang w:val="fr-FR"/>
        </w:rPr>
        <w:t>ce m</w:t>
      </w:r>
      <w:r>
        <w:rPr>
          <w:rStyle w:val="Aucun"/>
          <w:rtl w:val="0"/>
          <w:lang w:val="fr-FR"/>
        </w:rPr>
        <w:t>ê</w:t>
      </w:r>
      <w:r>
        <w:rPr>
          <w:rStyle w:val="Aucun"/>
          <w:rtl w:val="0"/>
          <w:lang w:val="fr-FR"/>
        </w:rPr>
        <w:t>me ph</w:t>
      </w:r>
      <w:r>
        <w:rPr>
          <w:rStyle w:val="Aucun"/>
          <w:rtl w:val="0"/>
          <w:lang w:val="fr-FR"/>
        </w:rPr>
        <w:t>é</w:t>
      </w:r>
      <w:r>
        <w:rPr>
          <w:rStyle w:val="Aucun"/>
          <w:rtl w:val="0"/>
          <w:lang w:val="fr-FR"/>
        </w:rPr>
        <w:t>nom</w:t>
      </w:r>
      <w:r>
        <w:rPr>
          <w:rStyle w:val="Aucun"/>
          <w:rtl w:val="0"/>
          <w:lang w:val="fr-FR"/>
        </w:rPr>
        <w:t>è</w:t>
      </w:r>
      <w:r>
        <w:rPr>
          <w:rStyle w:val="Aucun"/>
          <w:rtl w:val="0"/>
          <w:lang w:val="fr-FR"/>
        </w:rPr>
        <w:t>ne verbal cat</w:t>
      </w:r>
      <w:r>
        <w:rPr>
          <w:rStyle w:val="Aucun"/>
          <w:rtl w:val="0"/>
          <w:lang w:val="fr-FR"/>
        </w:rPr>
        <w:t>é</w:t>
      </w:r>
      <w:r>
        <w:rPr>
          <w:rStyle w:val="Aucun"/>
          <w:rtl w:val="0"/>
          <w:lang w:val="fr-FR"/>
        </w:rPr>
        <w:t>gorisant et nous int</w:t>
      </w:r>
      <w:r>
        <w:rPr>
          <w:rStyle w:val="Aucun"/>
          <w:rtl w:val="0"/>
          <w:lang w:val="fr-FR"/>
        </w:rPr>
        <w:t>é</w:t>
      </w:r>
      <w:r>
        <w:rPr>
          <w:rStyle w:val="Aucun"/>
          <w:rtl w:val="0"/>
          <w:lang w:val="fr-FR"/>
        </w:rPr>
        <w:t xml:space="preserve">resser </w:t>
      </w:r>
      <w:r>
        <w:rPr>
          <w:rStyle w:val="Aucun"/>
          <w:rtl w:val="0"/>
          <w:lang w:val="fr-FR"/>
        </w:rPr>
        <w:t xml:space="preserve">à </w:t>
      </w:r>
      <w:r>
        <w:rPr>
          <w:rStyle w:val="Aucun"/>
          <w:rtl w:val="0"/>
          <w:lang w:val="fr-FR"/>
        </w:rPr>
        <w:t>sa qualification sp</w:t>
      </w:r>
      <w:r>
        <w:rPr>
          <w:rStyle w:val="Aucun"/>
          <w:rtl w:val="0"/>
          <w:lang w:val="fr-FR"/>
        </w:rPr>
        <w:t>é</w:t>
      </w:r>
      <w:r>
        <w:rPr>
          <w:rStyle w:val="Aucun"/>
          <w:rtl w:val="0"/>
          <w:lang w:val="fr-FR"/>
        </w:rPr>
        <w:t xml:space="preserve">cifique. Convoquer les grammairiens </w:t>
      </w:r>
      <w:r>
        <w:rPr>
          <w:rStyle w:val="Aucun"/>
          <w:shd w:val="clear" w:color="auto" w:fill="ead1dc"/>
          <w:rtl w:val="0"/>
          <w:lang w:val="fr-FR"/>
        </w:rPr>
        <w:t>grecs et latins</w:t>
      </w:r>
      <w:r>
        <w:rPr>
          <w:rStyle w:val="Aucun"/>
          <w:rtl w:val="0"/>
          <w:lang w:val="fr-FR"/>
        </w:rPr>
        <w:t xml:space="preserve"> pourrait </w:t>
      </w:r>
      <w:r>
        <w:rPr>
          <w:rStyle w:val="Aucun"/>
          <w:rtl w:val="0"/>
          <w:lang w:val="fr-FR"/>
        </w:rPr>
        <w:t>ê</w:t>
      </w:r>
      <w:r>
        <w:rPr>
          <w:rStyle w:val="Aucun"/>
          <w:rtl w:val="0"/>
          <w:lang w:val="fr-FR"/>
        </w:rPr>
        <w:t>tre un moyen d</w:t>
      </w:r>
      <w:r>
        <w:rPr>
          <w:rStyle w:val="Aucun"/>
          <w:rtl w:val="0"/>
          <w:lang w:val="fr-FR"/>
        </w:rPr>
        <w:t>’é</w:t>
      </w:r>
      <w:r>
        <w:rPr>
          <w:rStyle w:val="Aucun"/>
          <w:rtl w:val="0"/>
          <w:lang w:val="fr-FR"/>
        </w:rPr>
        <w:t xml:space="preserve">tudier la </w:t>
      </w:r>
      <w:r>
        <w:rPr>
          <w:rStyle w:val="Aucun"/>
          <w:shd w:val="clear" w:color="auto" w:fill="ead1dc"/>
          <w:rtl w:val="0"/>
          <w:lang w:val="fr-FR"/>
        </w:rPr>
        <w:t>formalisation grammaticale</w:t>
      </w:r>
      <w:r>
        <w:rPr>
          <w:rStyle w:val="Aucun"/>
          <w:rtl w:val="0"/>
          <w:lang w:val="fr-FR"/>
        </w:rPr>
        <w:t xml:space="preserve"> de la notion, </w:t>
      </w:r>
      <w:r>
        <w:rPr>
          <w:rStyle w:val="Aucun"/>
          <w:shd w:val="clear" w:color="auto" w:fill="ead1dc"/>
          <w:rtl w:val="0"/>
          <w:lang w:val="fr-FR"/>
        </w:rPr>
        <w:t xml:space="preserve">et son </w:t>
      </w:r>
      <w:r>
        <w:rPr>
          <w:rStyle w:val="Aucun"/>
          <w:shd w:val="clear" w:color="auto" w:fill="ead1dc"/>
          <w:rtl w:val="0"/>
          <w:lang w:val="fr-FR"/>
        </w:rPr>
        <w:t>é</w:t>
      </w:r>
      <w:r>
        <w:rPr>
          <w:rStyle w:val="Aucun"/>
          <w:shd w:val="clear" w:color="auto" w:fill="ead1dc"/>
          <w:rtl w:val="0"/>
          <w:lang w:val="fr-FR"/>
        </w:rPr>
        <w:t>volution jusqu</w:t>
      </w:r>
      <w:r>
        <w:rPr>
          <w:rStyle w:val="Aucun"/>
          <w:shd w:val="clear" w:color="auto" w:fill="ead1dc"/>
          <w:rtl w:val="0"/>
          <w:lang w:val="fr-FR"/>
        </w:rPr>
        <w:t>’</w:t>
      </w:r>
      <w:r>
        <w:rPr>
          <w:rStyle w:val="Aucun"/>
          <w:shd w:val="clear" w:color="auto" w:fill="ead1dc"/>
          <w:rtl w:val="0"/>
          <w:lang w:val="fr-FR"/>
        </w:rPr>
        <w:t>en fran</w:t>
      </w:r>
      <w:r>
        <w:rPr>
          <w:rStyle w:val="Aucun"/>
          <w:shd w:val="clear" w:color="auto" w:fill="ead1dc"/>
          <w:rtl w:val="0"/>
          <w:lang w:val="fr-FR"/>
        </w:rPr>
        <w:t>ç</w:t>
      </w:r>
      <w:r>
        <w:rPr>
          <w:rStyle w:val="Aucun"/>
          <w:shd w:val="clear" w:color="auto" w:fill="ead1dc"/>
          <w:rtl w:val="0"/>
          <w:lang w:val="fr-FR"/>
        </w:rPr>
        <w:t>ais moderne</w:t>
      </w:r>
      <w:r>
        <w:rPr>
          <w:rStyle w:val="Aucun"/>
          <w:rtl w:val="0"/>
          <w:lang w:val="fr-FR"/>
        </w:rPr>
        <w:t xml:space="preserve">. </w:t>
      </w:r>
    </w:p>
    <w:p>
      <w:pPr>
        <w:pStyle w:val="Corps"/>
        <w:spacing w:line="240" w:lineRule="auto"/>
        <w:ind w:left="567" w:right="524" w:firstLine="720"/>
        <w:jc w:val="right"/>
      </w:pPr>
    </w:p>
    <w:p>
      <w:pPr>
        <w:pStyle w:val="Corps"/>
        <w:spacing w:line="240" w:lineRule="auto"/>
        <w:ind w:left="567" w:right="524" w:firstLine="0"/>
        <w:jc w:val="both"/>
      </w:pPr>
      <w:r>
        <w:rPr>
          <w:rStyle w:val="Aucun"/>
          <w:rtl w:val="0"/>
          <w:lang w:val="fr-FR"/>
        </w:rPr>
        <w:t>É</w:t>
      </w:r>
      <w:r>
        <w:rPr>
          <w:rStyle w:val="Aucun"/>
          <w:rtl w:val="0"/>
          <w:lang w:val="fr-FR"/>
        </w:rPr>
        <w:t xml:space="preserve">galement, </w:t>
      </w:r>
      <w:r>
        <w:rPr>
          <w:rStyle w:val="Aucun"/>
          <w:shd w:val="clear" w:color="auto" w:fill="ead1dc"/>
          <w:rtl w:val="0"/>
          <w:lang w:val="fr-FR"/>
        </w:rPr>
        <w:t xml:space="preserve">les possibles contributions des grammairiens grecs pour poser les fondements de la notion semblent avoir </w:t>
      </w:r>
      <w:r>
        <w:rPr>
          <w:rStyle w:val="Aucun"/>
          <w:shd w:val="clear" w:color="auto" w:fill="ead1dc"/>
          <w:rtl w:val="0"/>
          <w:lang w:val="fr-FR"/>
        </w:rPr>
        <w:t>é</w:t>
      </w:r>
      <w:r>
        <w:rPr>
          <w:rStyle w:val="Aucun"/>
          <w:shd w:val="clear" w:color="auto" w:fill="ead1dc"/>
          <w:rtl w:val="0"/>
          <w:lang w:val="fr-FR"/>
        </w:rPr>
        <w:t>t</w:t>
      </w:r>
      <w:r>
        <w:rPr>
          <w:rStyle w:val="Aucun"/>
          <w:shd w:val="clear" w:color="auto" w:fill="ead1dc"/>
          <w:rtl w:val="0"/>
          <w:lang w:val="fr-FR"/>
        </w:rPr>
        <w:t xml:space="preserve">é </w:t>
      </w:r>
      <w:r>
        <w:rPr>
          <w:rStyle w:val="Aucun"/>
          <w:shd w:val="clear" w:color="auto" w:fill="ead1dc"/>
          <w:rtl w:val="0"/>
          <w:lang w:val="fr-FR"/>
        </w:rPr>
        <w:t>n</w:t>
      </w:r>
      <w:r>
        <w:rPr>
          <w:rStyle w:val="Aucun"/>
          <w:shd w:val="clear" w:color="auto" w:fill="ead1dc"/>
          <w:rtl w:val="0"/>
          <w:lang w:val="fr-FR"/>
        </w:rPr>
        <w:t>é</w:t>
      </w:r>
      <w:r>
        <w:rPr>
          <w:rStyle w:val="Aucun"/>
          <w:shd w:val="clear" w:color="auto" w:fill="ead1dc"/>
          <w:rtl w:val="0"/>
          <w:lang w:val="fr-FR"/>
        </w:rPr>
        <w:t>glig</w:t>
      </w:r>
      <w:r>
        <w:rPr>
          <w:rStyle w:val="Aucun"/>
          <w:shd w:val="clear" w:color="auto" w:fill="ead1dc"/>
          <w:rtl w:val="0"/>
          <w:lang w:val="fr-FR"/>
        </w:rPr>
        <w:t>é</w:t>
      </w:r>
      <w:r>
        <w:rPr>
          <w:rStyle w:val="Aucun"/>
          <w:shd w:val="clear" w:color="auto" w:fill="ead1dc"/>
          <w:rtl w:val="0"/>
          <w:lang w:val="fr-FR"/>
        </w:rPr>
        <w:t>es.</w:t>
      </w:r>
      <w:r>
        <w:rPr>
          <w:rStyle w:val="Aucun"/>
          <w:rtl w:val="0"/>
          <w:lang w:val="fr-FR"/>
        </w:rPr>
        <w:t xml:space="preserve"> Adouani </w:t>
      </w:r>
      <w:r>
        <w:rPr>
          <w:rStyle w:val="Aucun"/>
          <w:shd w:val="clear" w:color="auto" w:fill="ead1dc"/>
          <w:rtl w:val="0"/>
          <w:lang w:val="fr-FR"/>
        </w:rPr>
        <w:t>(1994)</w:t>
      </w:r>
      <w:r>
        <w:rPr>
          <w:rStyle w:val="Aucun"/>
          <w:rtl w:val="0"/>
          <w:lang w:val="fr-FR"/>
        </w:rPr>
        <w:t xml:space="preserve"> ne convoque que quelques grammairiens latins, sans r</w:t>
      </w:r>
      <w:r>
        <w:rPr>
          <w:rStyle w:val="Aucun"/>
          <w:rtl w:val="0"/>
          <w:lang w:val="fr-FR"/>
        </w:rPr>
        <w:t>é</w:t>
      </w:r>
      <w:r>
        <w:rPr>
          <w:rStyle w:val="Aucun"/>
          <w:rtl w:val="0"/>
          <w:lang w:val="fr-FR"/>
        </w:rPr>
        <w:t>f</w:t>
      </w:r>
      <w:r>
        <w:rPr>
          <w:rStyle w:val="Aucun"/>
          <w:rtl w:val="0"/>
          <w:lang w:val="fr-FR"/>
        </w:rPr>
        <w:t>é</w:t>
      </w:r>
      <w:r>
        <w:rPr>
          <w:rStyle w:val="Aucun"/>
          <w:rtl w:val="0"/>
          <w:lang w:val="fr-FR"/>
        </w:rPr>
        <w:t xml:space="preserve">rences aux grammairiens grecs. </w:t>
      </w:r>
      <w:commentRangeStart w:id="41"/>
      <w:commentRangeStart w:id="42"/>
      <w:r>
        <w:rPr>
          <w:rStyle w:val="Aucun"/>
          <w:rtl w:val="0"/>
          <w:lang w:val="fr-FR"/>
        </w:rPr>
        <w:t>Or il est hautement probable qu</w:t>
      </w:r>
      <w:r>
        <w:rPr>
          <w:rStyle w:val="Aucun"/>
          <w:rtl w:val="0"/>
          <w:lang w:val="fr-FR"/>
        </w:rPr>
        <w:t>’</w:t>
      </w:r>
      <w:r>
        <w:rPr>
          <w:rStyle w:val="Aucun"/>
          <w:rtl w:val="0"/>
          <w:lang w:val="fr-FR"/>
        </w:rPr>
        <w:t xml:space="preserve">ils la traitent </w:t>
      </w:r>
      <w:r>
        <w:rPr>
          <w:rStyle w:val="Aucun"/>
          <w:rtl w:val="0"/>
          <w:lang w:val="fr-FR"/>
        </w:rPr>
        <w:t>é</w:t>
      </w:r>
      <w:r>
        <w:rPr>
          <w:rStyle w:val="Aucun"/>
          <w:rtl w:val="0"/>
          <w:lang w:val="fr-FR"/>
        </w:rPr>
        <w:t>galement.</w:t>
      </w:r>
      <w:commentRangeEnd w:id="41"/>
      <w:r>
        <w:commentReference w:id="41"/>
      </w:r>
      <w:commentRangeEnd w:id="42"/>
      <w:r>
        <w:commentReference w:id="42"/>
      </w:r>
      <w:r>
        <w:rPr>
          <w:rStyle w:val="Aucun"/>
          <w:rtl w:val="0"/>
          <w:lang w:val="fr-FR"/>
        </w:rPr>
        <w:t xml:space="preserve"> L</w:t>
      </w:r>
      <w:r>
        <w:rPr>
          <w:rStyle w:val="Aucun"/>
          <w:rtl w:val="0"/>
          <w:lang w:val="fr-FR"/>
        </w:rPr>
        <w:t>’é</w:t>
      </w:r>
      <w:r>
        <w:rPr>
          <w:rStyle w:val="Aucun"/>
          <w:rtl w:val="0"/>
          <w:lang w:val="fr-FR"/>
        </w:rPr>
        <w:t xml:space="preserve">mergence de la notion pourrait alors </w:t>
      </w:r>
      <w:r>
        <w:rPr>
          <w:rStyle w:val="Aucun"/>
          <w:rtl w:val="0"/>
          <w:lang w:val="fr-FR"/>
        </w:rPr>
        <w:t>ê</w:t>
      </w:r>
      <w:r>
        <w:rPr>
          <w:rStyle w:val="Aucun"/>
          <w:rtl w:val="0"/>
          <w:lang w:val="fr-FR"/>
        </w:rPr>
        <w:t>tre ant</w:t>
      </w:r>
      <w:r>
        <w:rPr>
          <w:rStyle w:val="Aucun"/>
          <w:rtl w:val="0"/>
          <w:lang w:val="fr-FR"/>
        </w:rPr>
        <w:t>é</w:t>
      </w:r>
      <w:r>
        <w:rPr>
          <w:rStyle w:val="Aucun"/>
          <w:rtl w:val="0"/>
          <w:lang w:val="fr-FR"/>
        </w:rPr>
        <w:t>rieure aux grammairiens latins puisqu</w:t>
      </w:r>
      <w:r>
        <w:rPr>
          <w:rStyle w:val="Aucun"/>
          <w:rtl w:val="0"/>
          <w:lang w:val="fr-FR"/>
        </w:rPr>
        <w:t>’</w:t>
      </w:r>
      <w:r>
        <w:rPr>
          <w:rStyle w:val="Aucun"/>
          <w:rtl w:val="0"/>
          <w:lang w:val="fr-FR"/>
        </w:rPr>
        <w:t>ils lisaient abondamment leurs homologues grecs, dont ils s</w:t>
      </w:r>
      <w:r>
        <w:rPr>
          <w:rStyle w:val="Aucun"/>
          <w:rtl w:val="0"/>
          <w:lang w:val="fr-FR"/>
        </w:rPr>
        <w:t>’</w:t>
      </w:r>
      <w:r>
        <w:rPr>
          <w:rStyle w:val="Aucun"/>
          <w:rtl w:val="0"/>
          <w:lang w:val="fr-FR"/>
        </w:rPr>
        <w:t xml:space="preserve">inspiraient (voir Groupe </w:t>
      </w:r>
      <w:r>
        <w:rPr>
          <w:rStyle w:val="Aucun"/>
          <w:i w:val="1"/>
          <w:iCs w:val="1"/>
          <w:rtl w:val="0"/>
          <w:lang w:val="fr-FR"/>
        </w:rPr>
        <w:t>Ars Grammatica</w:t>
      </w:r>
      <w:r>
        <w:rPr>
          <w:rStyle w:val="Aucun"/>
          <w:rtl w:val="0"/>
          <w:lang w:val="fr-FR"/>
        </w:rPr>
        <w:t xml:space="preserve">, 2023, pp. 53-57). </w:t>
      </w:r>
      <w:r>
        <w:rPr>
          <w:rStyle w:val="Aucun"/>
          <w:shd w:val="clear" w:color="auto" w:fill="ead1dc"/>
          <w:rtl w:val="0"/>
          <w:lang w:val="fr-FR"/>
        </w:rPr>
        <w:t>On</w:t>
      </w:r>
      <w:r>
        <w:rPr>
          <w:rStyle w:val="Aucun"/>
          <w:rtl w:val="0"/>
          <w:lang w:val="fr-FR"/>
        </w:rPr>
        <w:t xml:space="preserve"> note </w:t>
      </w:r>
      <w:r>
        <w:rPr>
          <w:rStyle w:val="Aucun"/>
          <w:shd w:val="clear" w:color="auto" w:fill="ead1dc"/>
          <w:rtl w:val="0"/>
          <w:lang w:val="fr-FR"/>
        </w:rPr>
        <w:t>ainsi</w:t>
      </w:r>
      <w:r>
        <w:rPr>
          <w:rStyle w:val="Aucun"/>
          <w:rtl w:val="0"/>
          <w:lang w:val="fr-FR"/>
        </w:rPr>
        <w:t xml:space="preserve"> chez Priscien une utilisation de la terminologie grecque pour </w:t>
      </w:r>
      <w:r>
        <w:rPr>
          <w:rStyle w:val="Aucun"/>
          <w:rtl w:val="0"/>
          <w:lang w:val="fr-FR"/>
        </w:rPr>
        <w:t>é</w:t>
      </w:r>
      <w:r>
        <w:rPr>
          <w:rStyle w:val="Aucun"/>
          <w:rtl w:val="0"/>
          <w:lang w:val="fr-FR"/>
        </w:rPr>
        <w:t>clairer la terminologie latine, ou encore une justification de l</w:t>
      </w:r>
      <w:r>
        <w:rPr>
          <w:rStyle w:val="Aucun"/>
          <w:rtl w:val="0"/>
          <w:lang w:val="fr-FR"/>
        </w:rPr>
        <w:t>’</w:t>
      </w:r>
      <w:r>
        <w:rPr>
          <w:rStyle w:val="Aucun"/>
          <w:rtl w:val="0"/>
          <w:lang w:val="fr-FR"/>
        </w:rPr>
        <w:t>existence de certaines formes latines par analogie avec des formes grecques. Le grec aurait alors une fonction p</w:t>
      </w:r>
      <w:r>
        <w:rPr>
          <w:rStyle w:val="Aucun"/>
          <w:rtl w:val="0"/>
          <w:lang w:val="fr-FR"/>
        </w:rPr>
        <w:t>é</w:t>
      </w:r>
      <w:r>
        <w:rPr>
          <w:rStyle w:val="Aucun"/>
          <w:rtl w:val="0"/>
          <w:lang w:val="fr-FR"/>
        </w:rPr>
        <w:t>dagogique, puisqu</w:t>
      </w:r>
      <w:r>
        <w:rPr>
          <w:rStyle w:val="Aucun"/>
          <w:rtl w:val="0"/>
          <w:lang w:val="fr-FR"/>
        </w:rPr>
        <w:t>’</w:t>
      </w:r>
      <w:r>
        <w:rPr>
          <w:rStyle w:val="Aucun"/>
          <w:rtl w:val="0"/>
          <w:lang w:val="fr-FR"/>
        </w:rPr>
        <w:t>il permet de comprendre la grammaire latine au moins d</w:t>
      </w:r>
      <w:r>
        <w:rPr>
          <w:rStyle w:val="Aucun"/>
          <w:rtl w:val="0"/>
          <w:lang w:val="fr-FR"/>
        </w:rPr>
        <w:t>’</w:t>
      </w:r>
      <w:r>
        <w:rPr>
          <w:rStyle w:val="Aucun"/>
          <w:rtl w:val="0"/>
          <w:lang w:val="fr-FR"/>
        </w:rPr>
        <w:t xml:space="preserve">un point de vue terminologique et morphologique. </w:t>
      </w:r>
    </w:p>
    <w:p>
      <w:pPr>
        <w:pStyle w:val="Corps"/>
        <w:spacing w:line="240" w:lineRule="auto"/>
        <w:ind w:left="567" w:right="524" w:firstLine="0"/>
        <w:jc w:val="both"/>
      </w:pPr>
      <w:r>
        <w:br w:type="textWrapping"/>
      </w:r>
      <w:commentRangeStart w:id="43"/>
      <w:commentRangeStart w:id="44"/>
    </w:p>
    <w:p>
      <w:pPr>
        <w:pStyle w:val="Corps"/>
        <w:spacing w:line="240" w:lineRule="auto"/>
        <w:ind w:left="567" w:right="524" w:firstLine="0"/>
        <w:jc w:val="both"/>
      </w:pPr>
      <w:r>
        <w:rPr>
          <w:rStyle w:val="Aucun"/>
          <w:rtl w:val="0"/>
          <w:lang w:val="fr-FR"/>
        </w:rPr>
        <w:t xml:space="preserve">Enfin, Adouani (1994) </w:t>
      </w:r>
      <w:r>
        <w:rPr>
          <w:rStyle w:val="Aucun"/>
          <w:rtl w:val="0"/>
          <w:lang w:val="fr-FR"/>
        </w:rPr>
        <w:t>é</w:t>
      </w:r>
      <w:r>
        <w:rPr>
          <w:rStyle w:val="Aucun"/>
          <w:rtl w:val="0"/>
          <w:lang w:val="fr-FR"/>
        </w:rPr>
        <w:t>voque</w:t>
      </w:r>
      <w:ins w:id="45" w:date="2024-10-15T09:47:00Z" w:author="Gabriel Frazer-Mckee">
        <w:r>
          <w:rPr>
            <w:rStyle w:val="Aucun"/>
            <w:rtl w:val="0"/>
            <w:lang w:val="fr-FR"/>
          </w:rPr>
          <w:t xml:space="preserve"> bri</w:t>
        </w:r>
      </w:ins>
      <w:ins w:id="46" w:date="2024-10-15T09:47:00Z" w:author="Gabriel Frazer-Mckee">
        <w:r>
          <w:rPr>
            <w:rStyle w:val="Aucun"/>
            <w:rtl w:val="0"/>
            <w:lang w:val="fr-FR"/>
          </w:rPr>
          <w:t>è</w:t>
        </w:r>
      </w:ins>
      <w:ins w:id="47" w:date="2024-10-15T09:47:00Z" w:author="Gabriel Frazer-Mckee">
        <w:r>
          <w:rPr>
            <w:rStyle w:val="Aucun"/>
            <w:rtl w:val="0"/>
            <w:lang w:val="fr-FR"/>
          </w:rPr>
          <w:t>vement</w:t>
        </w:r>
      </w:ins>
      <w:r>
        <w:rPr>
          <w:rStyle w:val="Aucun"/>
          <w:rtl w:val="0"/>
          <w:lang w:val="fr-FR"/>
        </w:rPr>
        <w:t xml:space="preserve"> la possibilit</w:t>
      </w:r>
      <w:r>
        <w:rPr>
          <w:rStyle w:val="Aucun"/>
          <w:rtl w:val="0"/>
          <w:lang w:val="fr-FR"/>
        </w:rPr>
        <w:t xml:space="preserve">é </w:t>
      </w:r>
      <w:r>
        <w:rPr>
          <w:rStyle w:val="Aucun"/>
          <w:rtl w:val="0"/>
          <w:lang w:val="fr-FR"/>
        </w:rPr>
        <w:t>d</w:t>
      </w:r>
      <w:r>
        <w:rPr>
          <w:rStyle w:val="Aucun"/>
          <w:rtl w:val="0"/>
          <w:lang w:val="fr-FR"/>
        </w:rPr>
        <w:t>’</w:t>
      </w:r>
      <w:r>
        <w:rPr>
          <w:rStyle w:val="Aucun"/>
          <w:rtl w:val="0"/>
          <w:lang w:val="fr-FR"/>
        </w:rPr>
        <w:t xml:space="preserve">un </w:t>
      </w:r>
      <w:r>
        <w:rPr>
          <w:rStyle w:val="Aucun"/>
          <w:i w:val="1"/>
          <w:iCs w:val="1"/>
          <w:rtl w:val="0"/>
          <w:lang w:val="fr-FR"/>
        </w:rPr>
        <w:t>continuum</w:t>
      </w:r>
      <w:r>
        <w:rPr>
          <w:rStyle w:val="Aucun"/>
          <w:rtl w:val="0"/>
          <w:lang w:val="fr-FR"/>
        </w:rPr>
        <w:t xml:space="preserve"> lexical entre grammaire et rh</w:t>
      </w:r>
      <w:r>
        <w:rPr>
          <w:rStyle w:val="Aucun"/>
          <w:rtl w:val="0"/>
          <w:lang w:val="fr-FR"/>
        </w:rPr>
        <w:t>é</w:t>
      </w:r>
      <w:r>
        <w:rPr>
          <w:rStyle w:val="Aucun"/>
          <w:rtl w:val="0"/>
          <w:lang w:val="fr-FR"/>
        </w:rPr>
        <w:t xml:space="preserve">torique </w:t>
      </w:r>
      <w:r>
        <w:rPr>
          <w:rStyle w:val="Aucun"/>
          <w:shd w:val="clear" w:color="auto" w:fill="ead1dc"/>
          <w:rtl w:val="0"/>
          <w:lang w:val="fr-FR"/>
        </w:rPr>
        <w:t>pour les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nes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 d</w:t>
      </w:r>
      <w:r>
        <w:rPr>
          <w:rStyle w:val="Aucun"/>
          <w:shd w:val="clear" w:color="auto" w:fill="ead1dc"/>
          <w:rtl w:val="0"/>
          <w:lang w:val="fr-FR"/>
        </w:rPr>
        <w:t>’</w:t>
      </w:r>
      <w:r>
        <w:rPr>
          <w:rStyle w:val="Aucun"/>
          <w:shd w:val="clear" w:color="auto" w:fill="ead1dc"/>
          <w:rtl w:val="0"/>
          <w:lang w:val="fr-FR"/>
        </w:rPr>
        <w:t xml:space="preserve">ellipse, </w:t>
      </w:r>
      <w:del w:id="48" w:date="2024-10-15T09:47:00Z" w:author="Gabriel Frazer-Mckee">
        <w:r>
          <w:rPr>
            <w:rStyle w:val="Aucun"/>
            <w:rtl w:val="0"/>
            <w:lang w:val="fr-FR"/>
          </w:rPr>
          <w:delText>sans plus de d</w:delText>
        </w:r>
      </w:del>
      <w:del w:id="49" w:date="2024-10-15T09:47:00Z" w:author="Gabriel Frazer-Mckee">
        <w:r>
          <w:rPr>
            <w:rStyle w:val="Aucun"/>
            <w:rtl w:val="0"/>
            <w:lang w:val="fr-FR"/>
          </w:rPr>
          <w:delText>é</w:delText>
        </w:r>
      </w:del>
      <w:del w:id="50" w:date="2024-10-15T09:47:00Z" w:author="Gabriel Frazer-Mckee">
        <w:r>
          <w:rPr>
            <w:rStyle w:val="Aucun"/>
            <w:rtl w:val="0"/>
            <w:lang w:val="fr-FR"/>
          </w:rPr>
          <w:delText xml:space="preserve">tails sur la nature des liens potentiels dont il serait question ici entre ces deux notions. </w:delText>
        </w:r>
      </w:del>
      <w:r>
        <w:rPr>
          <w:rStyle w:val="Aucun"/>
          <w:rtl w:val="0"/>
          <w:lang w:val="fr-FR"/>
        </w:rPr>
        <w:t>Il s</w:t>
      </w:r>
      <w:r>
        <w:rPr>
          <w:rStyle w:val="Aucun"/>
          <w:rtl w:val="0"/>
          <w:lang w:val="fr-FR"/>
        </w:rPr>
        <w:t>’</w:t>
      </w:r>
      <w:r>
        <w:rPr>
          <w:rStyle w:val="Aucun"/>
          <w:rtl w:val="0"/>
          <w:lang w:val="fr-FR"/>
        </w:rPr>
        <w:t>agit d</w:t>
      </w:r>
      <w:r>
        <w:rPr>
          <w:rStyle w:val="Aucun"/>
          <w:rtl w:val="0"/>
          <w:lang w:val="fr-FR"/>
        </w:rPr>
        <w:t>’</w:t>
      </w:r>
      <w:r>
        <w:rPr>
          <w:rStyle w:val="Aucun"/>
          <w:rtl w:val="0"/>
          <w:lang w:val="fr-FR"/>
        </w:rPr>
        <w:t xml:space="preserve">une </w:t>
      </w:r>
      <w:r>
        <w:rPr>
          <w:rStyle w:val="Aucun"/>
          <w:shd w:val="clear" w:color="auto" w:fill="ead1dc"/>
          <w:rtl w:val="0"/>
          <w:lang w:val="fr-FR"/>
        </w:rPr>
        <w:t>th</w:t>
      </w:r>
      <w:r>
        <w:rPr>
          <w:rStyle w:val="Aucun"/>
          <w:shd w:val="clear" w:color="auto" w:fill="ead1dc"/>
          <w:rtl w:val="0"/>
          <w:lang w:val="fr-FR"/>
        </w:rPr>
        <w:t>è</w:t>
      </w:r>
      <w:r>
        <w:rPr>
          <w:rStyle w:val="Aucun"/>
          <w:shd w:val="clear" w:color="auto" w:fill="ead1dc"/>
          <w:rtl w:val="0"/>
          <w:lang w:val="fr-FR"/>
        </w:rPr>
        <w:t xml:space="preserve">se </w:t>
      </w:r>
      <w:r>
        <w:rPr>
          <w:rStyle w:val="Aucun"/>
          <w:shd w:val="clear" w:color="auto" w:fill="ead1dc"/>
          <w:rtl w:val="0"/>
          <w:lang w:val="fr-FR"/>
        </w:rPr>
        <w:t xml:space="preserve">à </w:t>
      </w:r>
      <w:r>
        <w:rPr>
          <w:rStyle w:val="Aucun"/>
          <w:shd w:val="clear" w:color="auto" w:fill="ead1dc"/>
          <w:rtl w:val="0"/>
          <w:lang w:val="fr-FR"/>
        </w:rPr>
        <w:t>approfondir pour la valider ou la r</w:t>
      </w:r>
      <w:r>
        <w:rPr>
          <w:rStyle w:val="Aucun"/>
          <w:shd w:val="clear" w:color="auto" w:fill="ead1dc"/>
          <w:rtl w:val="0"/>
          <w:lang w:val="fr-FR"/>
        </w:rPr>
        <w:t>é</w:t>
      </w:r>
      <w:r>
        <w:rPr>
          <w:rStyle w:val="Aucun"/>
          <w:shd w:val="clear" w:color="auto" w:fill="ead1dc"/>
          <w:rtl w:val="0"/>
          <w:lang w:val="fr-FR"/>
        </w:rPr>
        <w:t>futer</w:t>
      </w:r>
      <w:r>
        <w:rPr>
          <w:rStyle w:val="Aucun"/>
          <w:rtl w:val="0"/>
          <w:lang w:val="fr-FR"/>
        </w:rPr>
        <w:t>, m</w:t>
      </w:r>
      <w:r>
        <w:rPr>
          <w:rStyle w:val="Aucun"/>
          <w:rtl w:val="0"/>
          <w:lang w:val="fr-FR"/>
        </w:rPr>
        <w:t>ê</w:t>
      </w:r>
      <w:r>
        <w:rPr>
          <w:rStyle w:val="Aucun"/>
          <w:rtl w:val="0"/>
          <w:lang w:val="fr-FR"/>
        </w:rPr>
        <w:t>me s</w:t>
      </w:r>
      <w:r>
        <w:rPr>
          <w:rStyle w:val="Aucun"/>
          <w:rtl w:val="0"/>
          <w:lang w:val="fr-FR"/>
        </w:rPr>
        <w:t>’</w:t>
      </w:r>
      <w:r>
        <w:rPr>
          <w:rStyle w:val="Aucun"/>
          <w:rtl w:val="0"/>
          <w:lang w:val="fr-FR"/>
        </w:rPr>
        <w:t>il est anticip</w:t>
      </w:r>
      <w:r>
        <w:rPr>
          <w:rStyle w:val="Aucun"/>
          <w:rtl w:val="0"/>
          <w:lang w:val="fr-FR"/>
        </w:rPr>
        <w:t xml:space="preserve">é </w:t>
      </w:r>
      <w:r>
        <w:rPr>
          <w:rStyle w:val="Aucun"/>
          <w:rtl w:val="0"/>
          <w:lang w:val="fr-FR"/>
        </w:rPr>
        <w:t>que ces liens existent bien, en raison de la fronti</w:t>
      </w:r>
      <w:r>
        <w:rPr>
          <w:rStyle w:val="Aucun"/>
          <w:rtl w:val="0"/>
          <w:lang w:val="fr-FR"/>
        </w:rPr>
        <w:t>è</w:t>
      </w:r>
      <w:r>
        <w:rPr>
          <w:rStyle w:val="Aucun"/>
          <w:rtl w:val="0"/>
          <w:lang w:val="fr-FR"/>
        </w:rPr>
        <w:t>re poreuse entre grammaire et rh</w:t>
      </w:r>
      <w:r>
        <w:rPr>
          <w:rStyle w:val="Aucun"/>
          <w:rtl w:val="0"/>
          <w:lang w:val="fr-FR"/>
        </w:rPr>
        <w:t>é</w:t>
      </w:r>
      <w:r>
        <w:rPr>
          <w:rStyle w:val="Aucun"/>
          <w:rtl w:val="0"/>
          <w:lang w:val="fr-FR"/>
        </w:rPr>
        <w:t>torique chez les auteurs antiques.</w:t>
      </w:r>
      <w:r>
        <w:rPr>
          <w:rStyle w:val="Aucun"/>
          <w:shd w:val="clear" w:color="auto" w:fill="ead1dc"/>
          <w:vertAlign w:val="superscript"/>
          <w:lang w:val="fr-FR"/>
        </w:rPr>
        <w:footnoteReference w:id="3"/>
      </w:r>
      <w:r>
        <w:rPr>
          <w:rStyle w:val="Aucun"/>
          <w:rtl w:val="0"/>
          <w:lang w:val="fr-FR"/>
        </w:rPr>
        <w:t xml:space="preserve"> </w:t>
      </w:r>
      <w:commentRangeEnd w:id="43"/>
      <w:r>
        <w:commentReference w:id="43"/>
      </w:r>
      <w:commentRangeEnd w:id="44"/>
      <w:r>
        <w:commentReference w:id="44"/>
      </w:r>
    </w:p>
    <w:p>
      <w:pPr>
        <w:pStyle w:val="Corps"/>
        <w:spacing w:line="240" w:lineRule="auto"/>
        <w:ind w:left="567" w:right="524" w:firstLine="720"/>
        <w:jc w:val="both"/>
      </w:pPr>
    </w:p>
    <w:p>
      <w:pPr>
        <w:pStyle w:val="List Paragraph"/>
        <w:numPr>
          <w:ilvl w:val="1"/>
          <w:numId w:val="4"/>
        </w:numPr>
        <w:bidi w:val="0"/>
        <w:spacing w:line="240" w:lineRule="auto"/>
        <w:ind w:right="524"/>
        <w:jc w:val="both"/>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Objectifs</w:t>
      </w:r>
    </w:p>
    <w:p>
      <w:pPr>
        <w:pStyle w:val="Corps"/>
        <w:spacing w:line="240" w:lineRule="auto"/>
        <w:ind w:left="567" w:right="524" w:firstLine="0"/>
        <w:jc w:val="both"/>
      </w:pPr>
    </w:p>
    <w:p>
      <w:pPr>
        <w:pStyle w:val="Corps"/>
        <w:spacing w:line="240" w:lineRule="auto"/>
        <w:ind w:left="567" w:right="524" w:firstLine="720"/>
        <w:jc w:val="both"/>
      </w:pPr>
      <w:r>
        <w:rPr>
          <w:rStyle w:val="Aucun"/>
          <w:rtl w:val="0"/>
          <w:lang w:val="fr-FR"/>
        </w:rPr>
        <w:t>Nous nous proposons d</w:t>
      </w:r>
      <w:r>
        <w:rPr>
          <w:rStyle w:val="Aucun"/>
          <w:rtl w:val="0"/>
          <w:lang w:val="fr-FR"/>
        </w:rPr>
        <w:t>’é</w:t>
      </w:r>
      <w:r>
        <w:rPr>
          <w:rStyle w:val="Aucun"/>
          <w:rtl w:val="0"/>
          <w:lang w:val="fr-FR"/>
        </w:rPr>
        <w:t>tudier le ph</w:t>
      </w:r>
      <w:r>
        <w:rPr>
          <w:rStyle w:val="Aucun"/>
          <w:rtl w:val="0"/>
          <w:lang w:val="fr-FR"/>
        </w:rPr>
        <w:t>é</w:t>
      </w:r>
      <w:r>
        <w:rPr>
          <w:rStyle w:val="Aucun"/>
          <w:rtl w:val="0"/>
        </w:rPr>
        <w:t>nom</w:t>
      </w:r>
      <w:r>
        <w:rPr>
          <w:rStyle w:val="Aucun"/>
          <w:rtl w:val="0"/>
          <w:lang w:val="it-IT"/>
        </w:rPr>
        <w:t>è</w:t>
      </w:r>
      <w:r>
        <w:rPr>
          <w:rStyle w:val="Aucun"/>
          <w:rtl w:val="0"/>
          <w:lang w:val="fr-FR"/>
        </w:rPr>
        <w:t>ne de d</w:t>
      </w:r>
      <w:r>
        <w:rPr>
          <w:rStyle w:val="Aucun"/>
          <w:rtl w:val="0"/>
          <w:lang w:val="fr-FR"/>
        </w:rPr>
        <w:t>é</w:t>
      </w:r>
      <w:r>
        <w:rPr>
          <w:rStyle w:val="Aucun"/>
          <w:rtl w:val="0"/>
          <w:lang w:val="en-US"/>
        </w:rPr>
        <w:t>fectivit</w:t>
      </w:r>
      <w:r>
        <w:rPr>
          <w:rStyle w:val="Aucun"/>
          <w:rtl w:val="0"/>
          <w:lang w:val="fr-FR"/>
        </w:rPr>
        <w:t xml:space="preserve">é </w:t>
      </w:r>
      <w:r>
        <w:rPr>
          <w:rStyle w:val="Aucun"/>
          <w:rtl w:val="0"/>
          <w:lang w:val="fr-FR"/>
        </w:rPr>
        <w:t xml:space="preserve">chez les grammairiens </w:t>
      </w:r>
      <w:r>
        <w:rPr>
          <w:rStyle w:val="Aucun"/>
          <w:shd w:val="clear" w:color="auto" w:fill="ead1dc"/>
          <w:rtl w:val="0"/>
          <w:lang w:val="fr-FR"/>
        </w:rPr>
        <w:t>grecs et latins</w:t>
      </w:r>
      <w:ins w:id="51" w:date="2024-10-15T10:04:00Z" w:author="Gabriel Frazer-Mckee">
        <w:r>
          <w:rPr>
            <w:rStyle w:val="Aucun"/>
            <w:shd w:val="clear" w:color="auto" w:fill="ead1dc"/>
            <w:rtl w:val="0"/>
            <w:lang w:val="fr-FR"/>
          </w:rPr>
          <w:t xml:space="preserve"> antiques</w:t>
        </w:r>
      </w:ins>
      <w:r>
        <w:rPr>
          <w:rStyle w:val="Aucun"/>
          <w:rtl w:val="0"/>
          <w:lang w:val="fr-FR"/>
        </w:rPr>
        <w:t xml:space="preserve"> pour </w:t>
      </w:r>
      <w:r>
        <w:rPr>
          <w:rStyle w:val="Aucun"/>
          <w:rtl w:val="0"/>
          <w:lang w:val="fr-FR"/>
        </w:rPr>
        <w:t>é</w:t>
      </w:r>
      <w:r>
        <w:rPr>
          <w:rStyle w:val="Aucun"/>
          <w:rtl w:val="0"/>
          <w:lang w:val="fr-FR"/>
        </w:rPr>
        <w:t xml:space="preserve">clairer </w:t>
      </w:r>
      <w:r>
        <w:rPr>
          <w:rStyle w:val="Aucun"/>
          <w:shd w:val="clear" w:color="auto" w:fill="ead1dc"/>
          <w:rtl w:val="0"/>
          <w:lang w:val="fr-FR"/>
        </w:rPr>
        <w:t>les questions de recherche qui suivent, formul</w:t>
      </w:r>
      <w:r>
        <w:rPr>
          <w:rStyle w:val="Aucun"/>
          <w:shd w:val="clear" w:color="auto" w:fill="ead1dc"/>
          <w:rtl w:val="0"/>
          <w:lang w:val="fr-FR"/>
        </w:rPr>
        <w:t>é</w:t>
      </w:r>
      <w:r>
        <w:rPr>
          <w:rStyle w:val="Aucun"/>
          <w:shd w:val="clear" w:color="auto" w:fill="ead1dc"/>
          <w:rtl w:val="0"/>
          <w:lang w:val="fr-FR"/>
        </w:rPr>
        <w:t xml:space="preserve">es </w:t>
      </w:r>
      <w:r>
        <w:rPr>
          <w:rStyle w:val="Aucun"/>
          <w:shd w:val="clear" w:color="auto" w:fill="ead1dc"/>
          <w:rtl w:val="0"/>
        </w:rPr>
        <w:t xml:space="preserve">à </w:t>
      </w:r>
      <w:r>
        <w:rPr>
          <w:rStyle w:val="Aucun"/>
          <w:shd w:val="clear" w:color="auto" w:fill="ead1dc"/>
          <w:rtl w:val="0"/>
          <w:lang w:val="fr-FR"/>
        </w:rPr>
        <w:t xml:space="preserve">partir des </w:t>
      </w:r>
      <w:del w:id="52" w:date="2024-10-15T09:52:00Z" w:author="Gabriel Frazer-Mckee">
        <w:r>
          <w:rPr>
            <w:rStyle w:val="Aucun"/>
            <w:shd w:val="clear" w:color="auto" w:fill="ead1dc"/>
            <w:rtl w:val="0"/>
            <w:lang w:val="fr-FR"/>
          </w:rPr>
          <w:delText>é</w:delText>
        </w:r>
      </w:del>
      <w:del w:id="53" w:date="2024-10-15T09:52:00Z" w:author="Gabriel Frazer-Mckee">
        <w:r>
          <w:rPr>
            <w:rStyle w:val="Aucun"/>
            <w:shd w:val="clear" w:color="auto" w:fill="ead1dc"/>
            <w:rtl w:val="0"/>
            <w:lang w:val="fr-FR"/>
          </w:rPr>
          <w:delText>tudes</w:delText>
        </w:r>
      </w:del>
      <w:ins w:id="54" w:date="2024-10-15T12:42:00Z" w:author="Gabriel Frazer-Mckee">
        <w:r>
          <w:rPr>
            <w:rStyle w:val="Aucun"/>
            <w:shd w:val="clear" w:color="auto" w:fill="ead1dc"/>
            <w:rtl w:val="0"/>
            <w:lang w:val="fr-FR"/>
          </w:rPr>
          <w:t>trois</w:t>
        </w:r>
      </w:ins>
      <w:del w:id="55" w:date="2024-10-15T09:52:00Z" w:author="Gabriel Frazer-Mckee">
        <w:r>
          <w:rPr>
            <w:rStyle w:val="Aucun"/>
            <w:shd w:val="clear" w:color="auto" w:fill="ead1dc"/>
            <w:rtl w:val="0"/>
          </w:rPr>
          <w:delText xml:space="preserve"> </w:delText>
        </w:r>
      </w:del>
      <w:ins w:id="56" w:date="2024-10-15T09:52:00Z" w:author="Gabriel Frazer-Mckee">
        <w:r>
          <w:rPr>
            <w:rStyle w:val="Aucun"/>
            <w:shd w:val="clear" w:color="auto" w:fill="ead1dc"/>
            <w:rtl w:val="0"/>
            <w:lang w:val="fr-FR"/>
          </w:rPr>
          <w:t>limites</w:t>
        </w:r>
      </w:ins>
      <w:ins w:id="57" w:date="2024-10-15T09:52:00Z" w:author="Gabriel Frazer-Mckee">
        <w:r>
          <w:rPr>
            <w:rStyle w:val="Aucun"/>
            <w:shd w:val="clear" w:color="auto" w:fill="ead1dc"/>
            <w:rtl w:val="0"/>
            <w:lang w:val="en-US"/>
          </w:rPr>
          <w:t xml:space="preserve"> identifi</w:t>
        </w:r>
      </w:ins>
      <w:ins w:id="58" w:date="2024-10-15T09:52:00Z" w:author="Gabriel Frazer-Mckee">
        <w:r>
          <w:rPr>
            <w:rStyle w:val="Aucun"/>
            <w:shd w:val="clear" w:color="auto" w:fill="ead1dc"/>
            <w:rtl w:val="0"/>
            <w:lang w:val="fr-FR"/>
          </w:rPr>
          <w:t>é</w:t>
        </w:r>
      </w:ins>
      <w:ins w:id="59" w:date="2024-10-15T09:52:00Z" w:author="Gabriel Frazer-Mckee">
        <w:r>
          <w:rPr>
            <w:rStyle w:val="Aucun"/>
            <w:shd w:val="clear" w:color="auto" w:fill="ead1dc"/>
            <w:rtl w:val="0"/>
            <w:lang w:val="fr-FR"/>
          </w:rPr>
          <w:t>es ci-dessus</w:t>
        </w:r>
      </w:ins>
      <w:del w:id="60" w:date="2024-10-15T09:52:00Z" w:author="Gabriel Frazer-Mckee">
        <w:r>
          <w:rPr>
            <w:rStyle w:val="Aucun"/>
            <w:shd w:val="clear" w:color="auto" w:fill="ead1dc"/>
            <w:rtl w:val="0"/>
          </w:rPr>
          <w:delText>d</w:delText>
        </w:r>
      </w:del>
      <w:del w:id="61" w:date="2024-10-15T09:52:00Z" w:author="Gabriel Frazer-Mckee">
        <w:r>
          <w:rPr>
            <w:rStyle w:val="Aucun"/>
            <w:shd w:val="clear" w:color="auto" w:fill="ead1dc"/>
            <w:rtl w:val="0"/>
            <w:lang w:val="fr-FR"/>
          </w:rPr>
          <w:delText>é</w:delText>
        </w:r>
      </w:del>
      <w:del w:id="62" w:date="2024-10-15T09:52:00Z" w:author="Gabriel Frazer-Mckee">
        <w:r>
          <w:rPr>
            <w:rStyle w:val="Aucun"/>
            <w:shd w:val="clear" w:color="auto" w:fill="ead1dc"/>
            <w:rtl w:val="0"/>
          </w:rPr>
          <w:delText>j</w:delText>
        </w:r>
      </w:del>
      <w:del w:id="63" w:date="2024-10-15T09:52:00Z" w:author="Gabriel Frazer-Mckee">
        <w:r>
          <w:rPr>
            <w:rStyle w:val="Aucun"/>
            <w:shd w:val="clear" w:color="auto" w:fill="ead1dc"/>
            <w:rtl w:val="0"/>
          </w:rPr>
          <w:delText xml:space="preserve">à </w:delText>
        </w:r>
      </w:del>
      <w:del w:id="64" w:date="2024-10-15T09:52:00Z" w:author="Gabriel Frazer-Mckee">
        <w:r>
          <w:rPr>
            <w:rStyle w:val="Aucun"/>
            <w:shd w:val="clear" w:color="auto" w:fill="ead1dc"/>
            <w:rtl w:val="0"/>
          </w:rPr>
          <w:delText>men</w:delText>
        </w:r>
      </w:del>
      <w:del w:id="65" w:date="2024-10-15T09:52:00Z" w:author="Gabriel Frazer-Mckee">
        <w:r>
          <w:rPr>
            <w:rStyle w:val="Aucun"/>
            <w:shd w:val="clear" w:color="auto" w:fill="ead1dc"/>
            <w:rtl w:val="0"/>
            <w:lang w:val="fr-FR"/>
          </w:rPr>
          <w:delText>é</w:delText>
        </w:r>
      </w:del>
      <w:del w:id="66" w:date="2024-10-15T09:52:00Z" w:author="Gabriel Frazer-Mckee">
        <w:r>
          <w:rPr>
            <w:rStyle w:val="Aucun"/>
            <w:shd w:val="clear" w:color="auto" w:fill="ead1dc"/>
            <w:rtl w:val="0"/>
          </w:rPr>
          <w:delText>es</w:delText>
        </w:r>
      </w:del>
      <w:del w:id="67" w:date="2024-10-15T09:52:00Z" w:author="Gabriel Frazer-Mckee">
        <w:r>
          <w:rPr>
            <w:rStyle w:val="Aucun"/>
            <w:rtl w:val="0"/>
          </w:rPr>
          <w:delText xml:space="preserve"> </w:delText>
        </w:r>
      </w:del>
      <w:r>
        <w:rPr>
          <w:rStyle w:val="Aucun"/>
          <w:rtl w:val="0"/>
        </w:rPr>
        <w:t xml:space="preserve">: </w:t>
      </w:r>
    </w:p>
    <w:p>
      <w:pPr>
        <w:pStyle w:val="Corps"/>
        <w:spacing w:line="240" w:lineRule="auto"/>
        <w:ind w:left="567" w:right="524" w:firstLine="720"/>
        <w:jc w:val="both"/>
      </w:pPr>
      <w:r>
        <w:br w:type="textWrapping"/>
      </w:r>
      <w:commentRangeStart w:id="68"/>
      <w:commentRangeStart w:id="69"/>
      <w:commentRangeStart w:id="70"/>
    </w:p>
    <w:p>
      <w:pPr>
        <w:pStyle w:val="Corps"/>
        <w:numPr>
          <w:ilvl w:val="0"/>
          <w:numId w:val="7"/>
        </w:numPr>
        <w:bidi w:val="0"/>
        <w:spacing w:line="240" w:lineRule="auto"/>
        <w:ind w:right="524"/>
        <w:jc w:val="both"/>
        <w:rPr>
          <w:rtl w:val="0"/>
          <w:lang w:val="fr-FR"/>
        </w:rPr>
      </w:pPr>
      <w:r>
        <w:rPr>
          <w:rStyle w:val="Aucun"/>
          <w:shd w:val="clear" w:color="auto" w:fill="ead1dc"/>
          <w:rtl w:val="0"/>
          <w:lang w:val="fr-FR"/>
        </w:rPr>
        <w:t>Les grammairiens grecs ont-ils pu jouer un r</w:t>
      </w:r>
      <w:r>
        <w:rPr>
          <w:rStyle w:val="Aucun"/>
          <w:shd w:val="clear" w:color="auto" w:fill="ead1dc"/>
          <w:rtl w:val="0"/>
        </w:rPr>
        <w:t>ô</w:t>
      </w:r>
      <w:r>
        <w:rPr>
          <w:rStyle w:val="Aucun"/>
          <w:shd w:val="clear" w:color="auto" w:fill="ead1dc"/>
          <w:rtl w:val="0"/>
          <w:lang w:val="fr-FR"/>
        </w:rPr>
        <w:t>le dans la formalisation grammaticale de la notion ?</w:t>
      </w:r>
      <w:commentRangeEnd w:id="68"/>
      <w:r>
        <w:commentReference w:id="68"/>
      </w:r>
      <w:commentRangeEnd w:id="69"/>
      <w:r>
        <w:commentReference w:id="69"/>
      </w:r>
      <w:commentRangeEnd w:id="70"/>
      <w:r>
        <w:commentReference w:id="70"/>
      </w:r>
    </w:p>
    <w:p>
      <w:pPr>
        <w:pStyle w:val="Corps"/>
        <w:spacing w:line="240" w:lineRule="auto"/>
        <w:ind w:left="567" w:right="524" w:firstLine="0"/>
        <w:jc w:val="both"/>
        <w:rPr>
          <w:rStyle w:val="Aucun"/>
          <w:shd w:val="clear" w:color="auto" w:fill="ead1dc"/>
        </w:rPr>
      </w:pPr>
    </w:p>
    <w:p>
      <w:pPr>
        <w:pStyle w:val="Corps"/>
        <w:numPr>
          <w:ilvl w:val="0"/>
          <w:numId w:val="7"/>
        </w:numPr>
        <w:bidi w:val="0"/>
        <w:spacing w:line="240" w:lineRule="auto"/>
        <w:ind w:right="524"/>
        <w:jc w:val="both"/>
        <w:rPr>
          <w:rtl w:val="0"/>
          <w:lang w:val="it-IT"/>
        </w:rPr>
      </w:pPr>
      <w:r>
        <w:rPr>
          <w:rStyle w:val="Aucun"/>
          <w:shd w:val="clear" w:color="auto" w:fill="ead1dc"/>
          <w:rtl w:val="0"/>
          <w:lang w:val="it-IT"/>
        </w:rPr>
        <w:t>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a-t-elle pu s</w:t>
      </w:r>
      <w:r>
        <w:rPr>
          <w:rStyle w:val="Aucun"/>
          <w:shd w:val="clear" w:color="auto" w:fill="ead1dc"/>
          <w:rtl w:val="1"/>
        </w:rPr>
        <w:t>’</w:t>
      </w:r>
      <w:r>
        <w:rPr>
          <w:rStyle w:val="Aucun"/>
          <w:shd w:val="clear" w:color="auto" w:fill="ead1dc"/>
          <w:rtl w:val="0"/>
          <w:lang w:val="fr-FR"/>
        </w:rPr>
        <w:t xml:space="preserve">appliquer </w:t>
      </w:r>
      <w:r>
        <w:rPr>
          <w:rStyle w:val="Aucun"/>
          <w:shd w:val="clear" w:color="auto" w:fill="ead1dc"/>
          <w:rtl w:val="0"/>
        </w:rPr>
        <w:t xml:space="preserve">à </w:t>
      </w:r>
      <w:r>
        <w:rPr>
          <w:rStyle w:val="Aucun"/>
          <w:shd w:val="clear" w:color="auto" w:fill="ead1dc"/>
          <w:rtl w:val="0"/>
        </w:rPr>
        <w:t>d</w:t>
      </w:r>
      <w:r>
        <w:rPr>
          <w:rStyle w:val="Aucun"/>
          <w:shd w:val="clear" w:color="auto" w:fill="ead1dc"/>
          <w:rtl w:val="1"/>
        </w:rPr>
        <w:t>’</w:t>
      </w:r>
      <w:r>
        <w:rPr>
          <w:rStyle w:val="Aucun"/>
          <w:shd w:val="clear" w:color="auto" w:fill="ead1dc"/>
          <w:rtl w:val="0"/>
          <w:lang w:val="fr-FR"/>
        </w:rPr>
        <w:t>autres cat</w:t>
      </w:r>
      <w:r>
        <w:rPr>
          <w:rStyle w:val="Aucun"/>
          <w:shd w:val="clear" w:color="auto" w:fill="ead1dc"/>
          <w:rtl w:val="0"/>
          <w:lang w:val="fr-FR"/>
        </w:rPr>
        <w:t>é</w:t>
      </w:r>
      <w:r>
        <w:rPr>
          <w:rStyle w:val="Aucun"/>
          <w:shd w:val="clear" w:color="auto" w:fill="ead1dc"/>
          <w:rtl w:val="0"/>
          <w:lang w:val="fr-FR"/>
        </w:rPr>
        <w:t xml:space="preserve">gories grammaticales que le verbe ? </w:t>
      </w:r>
    </w:p>
    <w:p>
      <w:pPr>
        <w:pStyle w:val="Corps"/>
        <w:spacing w:line="240" w:lineRule="auto"/>
        <w:ind w:left="567" w:right="524" w:firstLine="0"/>
        <w:jc w:val="both"/>
        <w:rPr>
          <w:rStyle w:val="Aucun"/>
          <w:shd w:val="clear" w:color="auto" w:fill="ead1dc"/>
        </w:rPr>
      </w:pPr>
    </w:p>
    <w:p>
      <w:pPr>
        <w:pStyle w:val="Corps"/>
        <w:numPr>
          <w:ilvl w:val="0"/>
          <w:numId w:val="7"/>
        </w:numPr>
        <w:bidi w:val="0"/>
        <w:spacing w:line="240" w:lineRule="auto"/>
        <w:ind w:right="524"/>
        <w:jc w:val="both"/>
        <w:rPr>
          <w:rtl w:val="0"/>
          <w:lang w:val="fr-FR"/>
        </w:rPr>
      </w:pPr>
      <w:r>
        <w:rPr>
          <w:rStyle w:val="Aucun"/>
          <w:shd w:val="clear" w:color="auto" w:fill="ead1dc"/>
          <w:rtl w:val="0"/>
          <w:lang w:val="fr-FR"/>
        </w:rPr>
        <w:t>Peut-on parler, pour les termes d</w:t>
      </w:r>
      <w:r>
        <w:rPr>
          <w:rStyle w:val="Aucun"/>
          <w:shd w:val="clear" w:color="auto" w:fill="ead1dc"/>
          <w:rtl w:val="0"/>
          <w:lang w:val="fr-FR"/>
        </w:rPr>
        <w:t>é</w:t>
      </w:r>
      <w:r>
        <w:rPr>
          <w:rStyle w:val="Aucun"/>
          <w:shd w:val="clear" w:color="auto" w:fill="ead1dc"/>
          <w:rtl w:val="0"/>
          <w:lang w:val="fr-FR"/>
        </w:rPr>
        <w:t>signant ce ph</w:t>
      </w:r>
      <w:r>
        <w:rPr>
          <w:rStyle w:val="Aucun"/>
          <w:shd w:val="clear" w:color="auto" w:fill="ead1dc"/>
          <w:rtl w:val="0"/>
          <w:lang w:val="fr-FR"/>
        </w:rPr>
        <w:t>é</w:t>
      </w:r>
      <w:r>
        <w:rPr>
          <w:rStyle w:val="Aucun"/>
          <w:shd w:val="clear" w:color="auto" w:fill="ead1dc"/>
          <w:rtl w:val="0"/>
        </w:rPr>
        <w:t>nom</w:t>
      </w:r>
      <w:r>
        <w:rPr>
          <w:rStyle w:val="Aucun"/>
          <w:shd w:val="clear" w:color="auto" w:fill="ead1dc"/>
          <w:rtl w:val="0"/>
          <w:lang w:val="it-IT"/>
        </w:rPr>
        <w:t>è</w:t>
      </w:r>
      <w:r>
        <w:rPr>
          <w:rStyle w:val="Aucun"/>
          <w:shd w:val="clear" w:color="auto" w:fill="ead1dc"/>
          <w:rtl w:val="0"/>
        </w:rPr>
        <w:t>ne, d</w:t>
      </w:r>
      <w:r>
        <w:rPr>
          <w:rStyle w:val="Aucun"/>
          <w:shd w:val="clear" w:color="auto" w:fill="ead1dc"/>
          <w:rtl w:val="1"/>
        </w:rPr>
        <w:t>’</w:t>
      </w:r>
      <w:r>
        <w:rPr>
          <w:rStyle w:val="Aucun"/>
          <w:shd w:val="clear" w:color="auto" w:fill="ead1dc"/>
          <w:rtl w:val="0"/>
        </w:rPr>
        <w:t xml:space="preserve">un </w:t>
      </w:r>
      <w:r>
        <w:rPr>
          <w:rStyle w:val="Aucun"/>
          <w:i w:val="1"/>
          <w:iCs w:val="1"/>
          <w:shd w:val="clear" w:color="auto" w:fill="ead1dc"/>
          <w:rtl w:val="0"/>
        </w:rPr>
        <w:t>continuum</w:t>
      </w:r>
      <w:r>
        <w:rPr>
          <w:rStyle w:val="Aucun"/>
          <w:shd w:val="clear" w:color="auto" w:fill="ead1dc"/>
          <w:rtl w:val="0"/>
          <w:lang w:val="fr-FR"/>
        </w:rPr>
        <w:t xml:space="preserve"> entre grammaire et rh</w:t>
      </w:r>
      <w:r>
        <w:rPr>
          <w:rStyle w:val="Aucun"/>
          <w:shd w:val="clear" w:color="auto" w:fill="ead1dc"/>
          <w:rtl w:val="0"/>
          <w:lang w:val="fr-FR"/>
        </w:rPr>
        <w:t>é</w:t>
      </w:r>
      <w:r>
        <w:rPr>
          <w:rStyle w:val="Aucun"/>
          <w:shd w:val="clear" w:color="auto" w:fill="ead1dc"/>
          <w:rtl w:val="0"/>
          <w:lang w:val="fr-FR"/>
        </w:rPr>
        <w:t>torique chez les grammairiens grecs et latins ?</w:t>
      </w:r>
    </w:p>
    <w:p>
      <w:pPr>
        <w:pStyle w:val="Corps"/>
        <w:spacing w:line="240" w:lineRule="auto"/>
        <w:ind w:left="567" w:right="524" w:firstLine="0"/>
        <w:jc w:val="both"/>
      </w:pPr>
      <w:r>
        <w:br w:type="textWrapping"/>
      </w:r>
      <w:commentRangeStart w:id="71"/>
      <w:commentRangeStart w:id="72"/>
    </w:p>
    <w:p>
      <w:pPr>
        <w:pStyle w:val="Corps"/>
        <w:spacing w:line="240" w:lineRule="auto"/>
        <w:ind w:left="567" w:right="524" w:firstLine="0"/>
        <w:jc w:val="both"/>
        <w:rPr>
          <w:del w:id="73" w:date="2024-10-15T10:23:00Z" w:author="Gabriel Frazer-Mckee"/>
          <w:rStyle w:val="Aucun"/>
          <w:shd w:val="clear" w:color="auto" w:fill="ead1dc"/>
        </w:rPr>
      </w:pPr>
      <w:r>
        <w:rPr>
          <w:rStyle w:val="Aucun"/>
          <w:shd w:val="clear" w:color="auto" w:fill="ead1dc"/>
          <w:rtl w:val="0"/>
          <w:lang w:val="fr-FR"/>
        </w:rPr>
        <w:t>Ces questions permettront d</w:t>
      </w:r>
      <w:r>
        <w:rPr>
          <w:rStyle w:val="Aucun"/>
          <w:shd w:val="clear" w:color="auto" w:fill="ead1dc"/>
          <w:rtl w:val="1"/>
        </w:rPr>
        <w:t>’</w:t>
      </w:r>
      <w:r>
        <w:rPr>
          <w:rStyle w:val="Aucun"/>
          <w:shd w:val="clear" w:color="auto" w:fill="ead1dc"/>
          <w:rtl w:val="0"/>
          <w:lang w:val="fr-FR"/>
        </w:rPr>
        <w:t>avoir une id</w:t>
      </w:r>
      <w:r>
        <w:rPr>
          <w:rStyle w:val="Aucun"/>
          <w:shd w:val="clear" w:color="auto" w:fill="ead1dc"/>
          <w:rtl w:val="0"/>
          <w:lang w:val="fr-FR"/>
        </w:rPr>
        <w:t>é</w:t>
      </w:r>
      <w:r>
        <w:rPr>
          <w:rStyle w:val="Aucun"/>
          <w:shd w:val="clear" w:color="auto" w:fill="ead1dc"/>
          <w:rtl w:val="0"/>
          <w:lang w:val="fr-FR"/>
        </w:rPr>
        <w:t>e plus pr</w:t>
      </w:r>
      <w:r>
        <w:rPr>
          <w:rStyle w:val="Aucun"/>
          <w:shd w:val="clear" w:color="auto" w:fill="ead1dc"/>
          <w:rtl w:val="0"/>
          <w:lang w:val="fr-FR"/>
        </w:rPr>
        <w:t>é</w:t>
      </w:r>
      <w:r>
        <w:rPr>
          <w:rStyle w:val="Aucun"/>
          <w:shd w:val="clear" w:color="auto" w:fill="ead1dc"/>
          <w:rtl w:val="0"/>
          <w:lang w:val="fr-FR"/>
        </w:rPr>
        <w:t>cise de la formalisation grammaticale de la notion, des champs d</w:t>
      </w:r>
      <w:r>
        <w:rPr>
          <w:rStyle w:val="Aucun"/>
          <w:shd w:val="clear" w:color="auto" w:fill="ead1dc"/>
          <w:rtl w:val="1"/>
        </w:rPr>
        <w:t>’</w:t>
      </w:r>
      <w:r>
        <w:rPr>
          <w:rStyle w:val="Aucun"/>
          <w:shd w:val="clear" w:color="auto" w:fill="ead1dc"/>
          <w:rtl w:val="0"/>
          <w:lang w:val="fr-FR"/>
        </w:rPr>
        <w:t xml:space="preserve">application qui lui </w:t>
      </w:r>
      <w:r>
        <w:rPr>
          <w:rStyle w:val="Aucun"/>
          <w:shd w:val="clear" w:color="auto" w:fill="ead1dc"/>
          <w:rtl w:val="0"/>
          <w:lang w:val="fr-FR"/>
        </w:rPr>
        <w:t>é</w:t>
      </w:r>
      <w:r>
        <w:rPr>
          <w:rStyle w:val="Aucun"/>
          <w:shd w:val="clear" w:color="auto" w:fill="ead1dc"/>
          <w:rtl w:val="0"/>
          <w:lang w:val="fr-FR"/>
        </w:rPr>
        <w:t>taient alors conf</w:t>
      </w:r>
      <w:r>
        <w:rPr>
          <w:rStyle w:val="Aucun"/>
          <w:shd w:val="clear" w:color="auto" w:fill="ead1dc"/>
          <w:rtl w:val="0"/>
          <w:lang w:val="fr-FR"/>
        </w:rPr>
        <w:t>é</w:t>
      </w:r>
      <w:r>
        <w:rPr>
          <w:rStyle w:val="Aucun"/>
          <w:shd w:val="clear" w:color="auto" w:fill="ead1dc"/>
          <w:rtl w:val="0"/>
        </w:rPr>
        <w:t>r</w:t>
      </w:r>
      <w:r>
        <w:rPr>
          <w:rStyle w:val="Aucun"/>
          <w:shd w:val="clear" w:color="auto" w:fill="ead1dc"/>
          <w:rtl w:val="0"/>
          <w:lang w:val="fr-FR"/>
        </w:rPr>
        <w:t>é</w:t>
      </w:r>
      <w:r>
        <w:rPr>
          <w:rStyle w:val="Aucun"/>
          <w:shd w:val="clear" w:color="auto" w:fill="ead1dc"/>
          <w:rtl w:val="0"/>
          <w:lang w:val="fr-FR"/>
        </w:rPr>
        <w:t>s, mais aussi des raisons qui unissaient l</w:t>
      </w:r>
      <w:r>
        <w:rPr>
          <w:rStyle w:val="Aucun"/>
          <w:shd w:val="clear" w:color="auto" w:fill="ead1dc"/>
          <w:rtl w:val="1"/>
        </w:rPr>
        <w:t>’</w:t>
      </w:r>
      <w:r>
        <w:rPr>
          <w:rStyle w:val="Aucun"/>
          <w:shd w:val="clear" w:color="auto" w:fill="ead1dc"/>
          <w:rtl w:val="0"/>
          <w:lang w:val="fr-FR"/>
        </w:rPr>
        <w:t>utilisation d</w:t>
      </w:r>
      <w:r>
        <w:rPr>
          <w:rStyle w:val="Aucun"/>
          <w:shd w:val="clear" w:color="auto" w:fill="ead1dc"/>
          <w:rtl w:val="1"/>
        </w:rPr>
        <w:t>’</w:t>
      </w:r>
      <w:r>
        <w:rPr>
          <w:rStyle w:val="Aucun"/>
          <w:shd w:val="clear" w:color="auto" w:fill="ead1dc"/>
          <w:rtl w:val="0"/>
          <w:lang w:val="fr-FR"/>
        </w:rPr>
        <w:t>un m</w:t>
      </w:r>
      <w:r>
        <w:rPr>
          <w:rStyle w:val="Aucun"/>
          <w:shd w:val="clear" w:color="auto" w:fill="ead1dc"/>
          <w:rtl w:val="0"/>
        </w:rPr>
        <w:t>ê</w:t>
      </w:r>
      <w:r>
        <w:rPr>
          <w:rStyle w:val="Aucun"/>
          <w:shd w:val="clear" w:color="auto" w:fill="ead1dc"/>
          <w:rtl w:val="0"/>
          <w:lang w:val="fr-FR"/>
        </w:rPr>
        <w:t>me terme pour d</w:t>
      </w:r>
      <w:r>
        <w:rPr>
          <w:rStyle w:val="Aucun"/>
          <w:shd w:val="clear" w:color="auto" w:fill="ead1dc"/>
          <w:rtl w:val="0"/>
          <w:lang w:val="fr-FR"/>
        </w:rPr>
        <w:t>é</w:t>
      </w:r>
      <w:r>
        <w:rPr>
          <w:rStyle w:val="Aucun"/>
          <w:shd w:val="clear" w:color="auto" w:fill="ead1dc"/>
          <w:rtl w:val="0"/>
          <w:lang w:val="fr-FR"/>
        </w:rPr>
        <w:t>signer d</w:t>
      </w:r>
      <w:r>
        <w:rPr>
          <w:rStyle w:val="Aucun"/>
          <w:shd w:val="clear" w:color="auto" w:fill="ead1dc"/>
          <w:rtl w:val="1"/>
        </w:rPr>
        <w:t>’</w:t>
      </w:r>
      <w:r>
        <w:rPr>
          <w:rStyle w:val="Aucun"/>
          <w:shd w:val="clear" w:color="auto" w:fill="ead1dc"/>
          <w:rtl w:val="0"/>
          <w:lang w:val="fr-FR"/>
        </w:rPr>
        <w:t>un c</w:t>
      </w:r>
      <w:r>
        <w:rPr>
          <w:rStyle w:val="Aucun"/>
          <w:shd w:val="clear" w:color="auto" w:fill="ead1dc"/>
          <w:rtl w:val="0"/>
        </w:rPr>
        <w:t>ô</w:t>
      </w:r>
      <w:r>
        <w:rPr>
          <w:rStyle w:val="Aucun"/>
          <w:shd w:val="clear" w:color="auto" w:fill="ead1dc"/>
          <w:rtl w:val="0"/>
        </w:rPr>
        <w:t>t</w:t>
      </w:r>
      <w:r>
        <w:rPr>
          <w:rStyle w:val="Aucun"/>
          <w:shd w:val="clear" w:color="auto" w:fill="ead1dc"/>
          <w:rtl w:val="0"/>
          <w:lang w:val="fr-FR"/>
        </w:rPr>
        <w:t xml:space="preserve">é </w:t>
      </w:r>
      <w:r>
        <w:rPr>
          <w:rStyle w:val="Aucun"/>
          <w:shd w:val="clear" w:color="auto" w:fill="ead1dc"/>
          <w:rtl w:val="0"/>
        </w:rPr>
        <w:t>un ph</w:t>
      </w:r>
      <w:r>
        <w:rPr>
          <w:rStyle w:val="Aucun"/>
          <w:shd w:val="clear" w:color="auto" w:fill="ead1dc"/>
          <w:rtl w:val="0"/>
          <w:lang w:val="fr-FR"/>
        </w:rPr>
        <w:t>é</w:t>
      </w:r>
      <w:r>
        <w:rPr>
          <w:rStyle w:val="Aucun"/>
          <w:shd w:val="clear" w:color="auto" w:fill="ead1dc"/>
          <w:rtl w:val="0"/>
        </w:rPr>
        <w:t>nom</w:t>
      </w:r>
      <w:r>
        <w:rPr>
          <w:rStyle w:val="Aucun"/>
          <w:shd w:val="clear" w:color="auto" w:fill="ead1dc"/>
          <w:rtl w:val="0"/>
          <w:lang w:val="it-IT"/>
        </w:rPr>
        <w:t>è</w:t>
      </w:r>
      <w:r>
        <w:rPr>
          <w:rStyle w:val="Aucun"/>
          <w:shd w:val="clear" w:color="auto" w:fill="ead1dc"/>
          <w:rtl w:val="0"/>
          <w:lang w:val="fr-FR"/>
        </w:rPr>
        <w:t>ne grammatical, et d</w:t>
      </w:r>
      <w:r>
        <w:rPr>
          <w:rStyle w:val="Aucun"/>
          <w:shd w:val="clear" w:color="auto" w:fill="ead1dc"/>
          <w:rtl w:val="1"/>
        </w:rPr>
        <w:t>’</w:t>
      </w:r>
      <w:r>
        <w:rPr>
          <w:rStyle w:val="Aucun"/>
          <w:shd w:val="clear" w:color="auto" w:fill="ead1dc"/>
          <w:rtl w:val="0"/>
          <w:lang w:val="fr-FR"/>
        </w:rPr>
        <w:t>un autre un ph</w:t>
      </w:r>
      <w:r>
        <w:rPr>
          <w:rStyle w:val="Aucun"/>
          <w:shd w:val="clear" w:color="auto" w:fill="ead1dc"/>
          <w:rtl w:val="0"/>
          <w:lang w:val="fr-FR"/>
        </w:rPr>
        <w:t>é</w:t>
      </w:r>
      <w:r>
        <w:rPr>
          <w:rStyle w:val="Aucun"/>
          <w:shd w:val="clear" w:color="auto" w:fill="ead1dc"/>
          <w:rtl w:val="0"/>
        </w:rPr>
        <w:t>nom</w:t>
      </w:r>
      <w:r>
        <w:rPr>
          <w:rStyle w:val="Aucun"/>
          <w:shd w:val="clear" w:color="auto" w:fill="ead1dc"/>
          <w:rtl w:val="0"/>
          <w:lang w:val="it-IT"/>
        </w:rPr>
        <w:t>è</w:t>
      </w:r>
      <w:r>
        <w:rPr>
          <w:rStyle w:val="Aucun"/>
          <w:shd w:val="clear" w:color="auto" w:fill="ead1dc"/>
          <w:rtl w:val="0"/>
        </w:rPr>
        <w:t>ne rh</w:t>
      </w:r>
      <w:r>
        <w:rPr>
          <w:rStyle w:val="Aucun"/>
          <w:shd w:val="clear" w:color="auto" w:fill="ead1dc"/>
          <w:rtl w:val="0"/>
          <w:lang w:val="fr-FR"/>
        </w:rPr>
        <w:t>é</w:t>
      </w:r>
      <w:r>
        <w:rPr>
          <w:rStyle w:val="Aucun"/>
          <w:shd w:val="clear" w:color="auto" w:fill="ead1dc"/>
          <w:rtl w:val="0"/>
          <w:lang w:val="fr-FR"/>
        </w:rPr>
        <w:t xml:space="preserve">torique. </w:t>
      </w:r>
      <w:commentRangeEnd w:id="71"/>
      <w:r>
        <w:commentReference w:id="71"/>
      </w:r>
      <w:commentRangeEnd w:id="72"/>
      <w:r>
        <w:commentReference w:id="72"/>
      </w:r>
    </w:p>
    <w:p>
      <w:pPr>
        <w:pStyle w:val="Corps"/>
        <w:spacing w:line="240" w:lineRule="auto"/>
        <w:ind w:left="567" w:right="524" w:firstLine="0"/>
        <w:jc w:val="both"/>
      </w:pPr>
      <w:r>
        <w:br w:type="textWrapping"/>
      </w:r>
      <w:commentRangeStart w:id="74"/>
      <w:commentRangeStart w:id="75"/>
    </w:p>
    <w:p>
      <w:pPr>
        <w:pStyle w:val="List Paragraph"/>
        <w:numPr>
          <w:ilvl w:val="0"/>
          <w:numId w:val="8"/>
        </w:numPr>
        <w:bidi w:val="0"/>
        <w:spacing w:line="240" w:lineRule="auto"/>
        <w:ind w:right="524"/>
        <w:jc w:val="both"/>
        <w:rPr>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M</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thode</w:t>
      </w:r>
      <w:commentRangeEnd w:id="74"/>
      <w:r>
        <w:commentReference w:id="74"/>
      </w:r>
      <w:commentRangeEnd w:id="75"/>
      <w:r>
        <w:commentReference w:id="75"/>
      </w:r>
    </w:p>
    <w:p>
      <w:pPr>
        <w:pStyle w:val="List Paragraph"/>
        <w:numPr>
          <w:ilvl w:val="1"/>
          <w:numId w:val="8"/>
        </w:numPr>
        <w:bidi w:val="0"/>
        <w:spacing w:line="240" w:lineRule="auto"/>
        <w:ind w:right="524"/>
        <w:jc w:val="both"/>
        <w:rPr>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Termes retenus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hanging="283"/>
        <w:jc w:val="both"/>
        <w:rPr>
          <w:rStyle w:val="Aucun"/>
          <w:b w:val="1"/>
          <w:bCs w:val="1"/>
          <w:sz w:val="24"/>
          <w:szCs w:val="24"/>
        </w:rPr>
      </w:pPr>
      <w:r>
        <w:rPr>
          <w:rStyle w:val="Aucun"/>
          <w:shd w:val="clear" w:color="auto" w:fill="ead1dc"/>
          <w:rtl w:val="0"/>
          <w:lang w:val="fr-FR"/>
        </w:rPr>
        <w:t xml:space="preserve">Le terme </w:t>
      </w:r>
      <w:r>
        <w:rPr>
          <w:rStyle w:val="Aucun"/>
          <w:i w:val="1"/>
          <w:iCs w:val="1"/>
          <w:shd w:val="clear" w:color="auto" w:fill="ead1dc"/>
          <w:rtl w:val="0"/>
          <w:lang w:val="fr-FR"/>
        </w:rPr>
        <w:t>defectiuus</w:t>
      </w:r>
      <w:r>
        <w:rPr>
          <w:rStyle w:val="Aucun"/>
          <w:shd w:val="clear" w:color="auto" w:fill="ead1dc"/>
          <w:rtl w:val="0"/>
          <w:lang w:val="fr-FR"/>
        </w:rPr>
        <w:t xml:space="preserve"> é</w:t>
      </w:r>
      <w:r>
        <w:rPr>
          <w:rStyle w:val="Aucun"/>
          <w:shd w:val="clear" w:color="auto" w:fill="ead1dc"/>
          <w:rtl w:val="0"/>
          <w:lang w:val="fr-FR"/>
        </w:rPr>
        <w:t>tant pos</w:t>
      </w:r>
      <w:r>
        <w:rPr>
          <w:rStyle w:val="Aucun"/>
          <w:shd w:val="clear" w:color="auto" w:fill="ead1dc"/>
          <w:rtl w:val="0"/>
          <w:lang w:val="fr-FR"/>
        </w:rPr>
        <w:t xml:space="preserve">é </w:t>
      </w:r>
      <w:r>
        <w:rPr>
          <w:rStyle w:val="Aucun"/>
          <w:shd w:val="clear" w:color="auto" w:fill="ead1dc"/>
          <w:rtl w:val="0"/>
          <w:lang w:val="fr-FR"/>
        </w:rPr>
        <w:t xml:space="preserve">comme </w:t>
      </w:r>
      <w:r>
        <w:rPr>
          <w:rStyle w:val="Aucun"/>
          <w:shd w:val="clear" w:color="auto" w:fill="ead1dc"/>
          <w:rtl w:val="0"/>
          <w:lang w:val="fr-FR"/>
        </w:rPr>
        <w:t>é</w:t>
      </w:r>
      <w:r>
        <w:rPr>
          <w:rStyle w:val="Aucun"/>
          <w:shd w:val="clear" w:color="auto" w:fill="ead1dc"/>
          <w:rtl w:val="0"/>
          <w:lang w:val="fr-FR"/>
        </w:rPr>
        <w:t xml:space="preserve">tymon du terme </w:t>
      </w:r>
      <w:r>
        <w:rPr>
          <w:rStyle w:val="Aucun"/>
          <w:shd w:val="clear" w:color="auto" w:fill="ead1dc"/>
          <w:rtl w:val="0"/>
          <w:lang w:val="fr-FR"/>
        </w:rPr>
        <w:t xml:space="preserve">« </w:t>
      </w:r>
      <w:r>
        <w:rPr>
          <w:rStyle w:val="Aucun"/>
          <w:shd w:val="clear" w:color="auto" w:fill="ead1dc"/>
          <w:rtl w:val="0"/>
          <w:lang w:val="fr-FR"/>
        </w:rPr>
        <w:t>d</w:t>
      </w:r>
      <w:r>
        <w:rPr>
          <w:rStyle w:val="Aucun"/>
          <w:shd w:val="clear" w:color="auto" w:fill="ead1dc"/>
          <w:rtl w:val="0"/>
          <w:lang w:val="fr-FR"/>
        </w:rPr>
        <w:t>é</w:t>
      </w:r>
      <w:r>
        <w:rPr>
          <w:rStyle w:val="Aucun"/>
          <w:shd w:val="clear" w:color="auto" w:fill="ead1dc"/>
          <w:rtl w:val="0"/>
          <w:lang w:val="fr-FR"/>
        </w:rPr>
        <w:t xml:space="preserve">fectif </w:t>
      </w:r>
      <w:r>
        <w:rPr>
          <w:rStyle w:val="Aucun"/>
          <w:shd w:val="clear" w:color="auto" w:fill="ead1dc"/>
          <w:rtl w:val="0"/>
          <w:lang w:val="fr-FR"/>
        </w:rPr>
        <w:t>»</w:t>
      </w:r>
      <w:r>
        <w:rPr>
          <w:rStyle w:val="Aucun"/>
          <w:shd w:val="clear" w:color="auto" w:fill="ead1dc"/>
          <w:rtl w:val="0"/>
          <w:lang w:val="fr-FR"/>
        </w:rPr>
        <w:t>, nous le retenons pour guider l</w:t>
      </w:r>
      <w:r>
        <w:rPr>
          <w:rStyle w:val="Aucun"/>
          <w:shd w:val="clear" w:color="auto" w:fill="ead1dc"/>
          <w:rtl w:val="0"/>
          <w:lang w:val="fr-FR"/>
        </w:rPr>
        <w:t>’é</w:t>
      </w:r>
      <w:r>
        <w:rPr>
          <w:rStyle w:val="Aucun"/>
          <w:shd w:val="clear" w:color="auto" w:fill="ead1dc"/>
          <w:rtl w:val="0"/>
          <w:lang w:val="fr-FR"/>
        </w:rPr>
        <w:t>tude dans le corpus de litt</w:t>
      </w:r>
      <w:r>
        <w:rPr>
          <w:rStyle w:val="Aucun"/>
          <w:shd w:val="clear" w:color="auto" w:fill="ead1dc"/>
          <w:rtl w:val="0"/>
          <w:lang w:val="fr-FR"/>
        </w:rPr>
        <w:t>é</w:t>
      </w:r>
      <w:r>
        <w:rPr>
          <w:rStyle w:val="Aucun"/>
          <w:shd w:val="clear" w:color="auto" w:fill="ead1dc"/>
          <w:rtl w:val="0"/>
          <w:lang w:val="fr-FR"/>
        </w:rPr>
        <w:t>rature grammaticale latine. Pr</w:t>
      </w:r>
      <w:r>
        <w:rPr>
          <w:rStyle w:val="Aucun"/>
          <w:shd w:val="clear" w:color="auto" w:fill="ead1dc"/>
          <w:rtl w:val="0"/>
          <w:lang w:val="fr-FR"/>
        </w:rPr>
        <w:t>é</w:t>
      </w:r>
      <w:r>
        <w:rPr>
          <w:rStyle w:val="Aucun"/>
          <w:shd w:val="clear" w:color="auto" w:fill="ead1dc"/>
          <w:rtl w:val="0"/>
          <w:lang w:val="fr-FR"/>
        </w:rPr>
        <w:t>cisons n</w:t>
      </w:r>
      <w:r>
        <w:rPr>
          <w:rStyle w:val="Aucun"/>
          <w:shd w:val="clear" w:color="auto" w:fill="ead1dc"/>
          <w:rtl w:val="0"/>
          <w:lang w:val="fr-FR"/>
        </w:rPr>
        <w:t>é</w:t>
      </w:r>
      <w:r>
        <w:rPr>
          <w:rStyle w:val="Aucun"/>
          <w:shd w:val="clear" w:color="auto" w:fill="ead1dc"/>
          <w:rtl w:val="0"/>
          <w:lang w:val="fr-FR"/>
        </w:rPr>
        <w:t>anmoins que d</w:t>
      </w:r>
      <w:r>
        <w:rPr>
          <w:rStyle w:val="Aucun"/>
          <w:shd w:val="clear" w:color="auto" w:fill="ead1dc"/>
          <w:rtl w:val="0"/>
          <w:lang w:val="fr-FR"/>
        </w:rPr>
        <w:t>’</w:t>
      </w:r>
      <w:r>
        <w:rPr>
          <w:rStyle w:val="Aucun"/>
          <w:shd w:val="clear" w:color="auto" w:fill="ead1dc"/>
          <w:rtl w:val="0"/>
          <w:lang w:val="fr-FR"/>
        </w:rPr>
        <w:t xml:space="preserve">autres termes pourraient avoir </w:t>
      </w:r>
      <w:r>
        <w:rPr>
          <w:rStyle w:val="Aucun"/>
          <w:shd w:val="clear" w:color="auto" w:fill="ead1dc"/>
          <w:rtl w:val="0"/>
          <w:lang w:val="fr-FR"/>
        </w:rPr>
        <w:t>é</w:t>
      </w:r>
      <w:r>
        <w:rPr>
          <w:rStyle w:val="Aucun"/>
          <w:shd w:val="clear" w:color="auto" w:fill="ead1dc"/>
          <w:rtl w:val="0"/>
          <w:lang w:val="fr-FR"/>
        </w:rPr>
        <w:t>t</w:t>
      </w:r>
      <w:r>
        <w:rPr>
          <w:rStyle w:val="Aucun"/>
          <w:shd w:val="clear" w:color="auto" w:fill="ead1dc"/>
          <w:rtl w:val="0"/>
          <w:lang w:val="fr-FR"/>
        </w:rPr>
        <w:t xml:space="preserve">é </w:t>
      </w:r>
      <w:r>
        <w:rPr>
          <w:rStyle w:val="Aucun"/>
          <w:shd w:val="clear" w:color="auto" w:fill="ead1dc"/>
          <w:rtl w:val="0"/>
          <w:lang w:val="fr-FR"/>
        </w:rPr>
        <w:t>utilis</w:t>
      </w:r>
      <w:r>
        <w:rPr>
          <w:rStyle w:val="Aucun"/>
          <w:shd w:val="clear" w:color="auto" w:fill="ead1dc"/>
          <w:rtl w:val="0"/>
          <w:lang w:val="fr-FR"/>
        </w:rPr>
        <w:t>é</w:t>
      </w:r>
      <w:r>
        <w:rPr>
          <w:rStyle w:val="Aucun"/>
          <w:shd w:val="clear" w:color="auto" w:fill="ead1dc"/>
          <w:rtl w:val="0"/>
          <w:lang w:val="fr-FR"/>
        </w:rPr>
        <w:t>s pour traiter du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mais cela serait l</w:t>
      </w:r>
      <w:r>
        <w:rPr>
          <w:rStyle w:val="Aucun"/>
          <w:shd w:val="clear" w:color="auto" w:fill="ead1dc"/>
          <w:rtl w:val="0"/>
          <w:lang w:val="fr-FR"/>
        </w:rPr>
        <w:t>’</w:t>
      </w:r>
      <w:r>
        <w:rPr>
          <w:rStyle w:val="Aucun"/>
          <w:shd w:val="clear" w:color="auto" w:fill="ead1dc"/>
          <w:rtl w:val="0"/>
          <w:lang w:val="fr-FR"/>
        </w:rPr>
        <w:t>objet d</w:t>
      </w:r>
      <w:r>
        <w:rPr>
          <w:rStyle w:val="Aucun"/>
          <w:shd w:val="clear" w:color="auto" w:fill="ead1dc"/>
          <w:rtl w:val="0"/>
          <w:lang w:val="fr-FR"/>
        </w:rPr>
        <w:t>’</w:t>
      </w:r>
      <w:r>
        <w:rPr>
          <w:rStyle w:val="Aucun"/>
          <w:shd w:val="clear" w:color="auto" w:fill="ead1dc"/>
          <w:rtl w:val="0"/>
          <w:lang w:val="fr-FR"/>
        </w:rPr>
        <w:t xml:space="preserve">une </w:t>
      </w:r>
      <w:r>
        <w:rPr>
          <w:rStyle w:val="Aucun"/>
          <w:shd w:val="clear" w:color="auto" w:fill="ead1dc"/>
          <w:rtl w:val="0"/>
          <w:lang w:val="fr-FR"/>
        </w:rPr>
        <w:t>é</w:t>
      </w:r>
      <w:r>
        <w:rPr>
          <w:rStyle w:val="Aucun"/>
          <w:shd w:val="clear" w:color="auto" w:fill="ead1dc"/>
          <w:rtl w:val="0"/>
          <w:lang w:val="fr-FR"/>
        </w:rPr>
        <w:t>tude ind</w:t>
      </w:r>
      <w:r>
        <w:rPr>
          <w:rStyle w:val="Aucun"/>
          <w:shd w:val="clear" w:color="auto" w:fill="ead1dc"/>
          <w:rtl w:val="0"/>
          <w:lang w:val="fr-FR"/>
        </w:rPr>
        <w:t>é</w:t>
      </w:r>
      <w:r>
        <w:rPr>
          <w:rStyle w:val="Aucun"/>
          <w:shd w:val="clear" w:color="auto" w:fill="ead1dc"/>
          <w:rtl w:val="0"/>
          <w:lang w:val="fr-FR"/>
        </w:rPr>
        <w:t>pendante. Pour mener la m</w:t>
      </w:r>
      <w:r>
        <w:rPr>
          <w:rStyle w:val="Aucun"/>
          <w:shd w:val="clear" w:color="auto" w:fill="ead1dc"/>
          <w:rtl w:val="0"/>
          <w:lang w:val="fr-FR"/>
        </w:rPr>
        <w:t>ê</w:t>
      </w:r>
      <w:r>
        <w:rPr>
          <w:rStyle w:val="Aucun"/>
          <w:shd w:val="clear" w:color="auto" w:fill="ead1dc"/>
          <w:rtl w:val="0"/>
          <w:lang w:val="fr-FR"/>
        </w:rPr>
        <w:t xml:space="preserve">me recherche dans le corpus grec, </w:t>
      </w:r>
      <w:del w:id="76" w:date="2024-10-15T13:46:00Z" w:author="Gabriel Frazer-Mckee">
        <w:r>
          <w:rPr>
            <w:rStyle w:val="Aucun"/>
            <w:rtl w:val="0"/>
            <w:lang w:val="fr-FR"/>
          </w:rPr>
          <w:delText>il est n</w:delText>
        </w:r>
      </w:del>
      <w:del w:id="77" w:date="2024-10-15T13:46:00Z" w:author="Gabriel Frazer-Mckee">
        <w:r>
          <w:rPr>
            <w:rStyle w:val="Aucun"/>
            <w:rtl w:val="0"/>
            <w:lang w:val="fr-FR"/>
          </w:rPr>
          <w:delText>é</w:delText>
        </w:r>
      </w:del>
      <w:del w:id="78" w:date="2024-10-15T13:46:00Z" w:author="Gabriel Frazer-Mckee">
        <w:r>
          <w:rPr>
            <w:rStyle w:val="Aucun"/>
            <w:rtl w:val="0"/>
            <w:lang w:val="fr-FR"/>
          </w:rPr>
          <w:delText>cessaire de d</w:delText>
        </w:r>
      </w:del>
      <w:del w:id="79" w:date="2024-10-15T13:46:00Z" w:author="Gabriel Frazer-Mckee">
        <w:r>
          <w:rPr>
            <w:rStyle w:val="Aucun"/>
            <w:rtl w:val="0"/>
            <w:lang w:val="fr-FR"/>
          </w:rPr>
          <w:delText>é</w:delText>
        </w:r>
      </w:del>
      <w:del w:id="80" w:date="2024-10-15T13:46:00Z" w:author="Gabriel Frazer-Mckee">
        <w:r>
          <w:rPr>
            <w:rStyle w:val="Aucun"/>
            <w:rtl w:val="0"/>
            <w:lang w:val="fr-FR"/>
          </w:rPr>
          <w:delText>terminer des crit</w:delText>
        </w:r>
      </w:del>
      <w:del w:id="81" w:date="2024-10-15T13:46:00Z" w:author="Gabriel Frazer-Mckee">
        <w:r>
          <w:rPr>
            <w:rStyle w:val="Aucun"/>
            <w:rtl w:val="0"/>
            <w:lang w:val="fr-FR"/>
          </w:rPr>
          <w:delText>è</w:delText>
        </w:r>
      </w:del>
      <w:del w:id="82" w:date="2024-10-15T13:46:00Z" w:author="Gabriel Frazer-Mckee">
        <w:r>
          <w:rPr>
            <w:rStyle w:val="Aucun"/>
            <w:rtl w:val="0"/>
            <w:lang w:val="fr-FR"/>
          </w:rPr>
          <w:delText>res de lecture des textes plus pr</w:delText>
        </w:r>
      </w:del>
      <w:del w:id="83" w:date="2024-10-15T13:46:00Z" w:author="Gabriel Frazer-Mckee">
        <w:r>
          <w:rPr>
            <w:rStyle w:val="Aucun"/>
            <w:rtl w:val="0"/>
            <w:lang w:val="fr-FR"/>
          </w:rPr>
          <w:delText>é</w:delText>
        </w:r>
      </w:del>
      <w:del w:id="84" w:date="2024-10-15T13:46:00Z" w:author="Gabriel Frazer-Mckee">
        <w:r>
          <w:rPr>
            <w:rStyle w:val="Aucun"/>
            <w:rtl w:val="0"/>
            <w:lang w:val="fr-FR"/>
          </w:rPr>
          <w:delText xml:space="preserve">cis. Il </w:delText>
        </w:r>
      </w:del>
      <w:ins w:id="85" w:date="2024-10-15T13:46:00Z" w:author="Gabriel Frazer-Mckee">
        <w:r>
          <w:rPr>
            <w:rStyle w:val="Aucun"/>
            <w:rtl w:val="0"/>
            <w:lang w:val="fr-FR"/>
          </w:rPr>
          <w:t xml:space="preserve">il </w:t>
        </w:r>
      </w:ins>
      <w:r>
        <w:rPr>
          <w:rStyle w:val="Aucun"/>
          <w:shd w:val="clear" w:color="auto" w:fill="ead1dc"/>
          <w:rtl w:val="0"/>
          <w:lang w:val="fr-FR"/>
        </w:rPr>
        <w:t>s</w:t>
      </w:r>
      <w:r>
        <w:rPr>
          <w:rStyle w:val="Aucun"/>
          <w:shd w:val="clear" w:color="auto" w:fill="ead1dc"/>
          <w:rtl w:val="0"/>
          <w:lang w:val="fr-FR"/>
        </w:rPr>
        <w:t>’</w:t>
      </w:r>
      <w:r>
        <w:rPr>
          <w:rStyle w:val="Aucun"/>
          <w:shd w:val="clear" w:color="auto" w:fill="ead1dc"/>
          <w:rtl w:val="0"/>
          <w:lang w:val="fr-FR"/>
        </w:rPr>
        <w:t xml:space="preserve">agit donc de poser un </w:t>
      </w:r>
      <w:r>
        <w:rPr>
          <w:rStyle w:val="Aucun"/>
          <w:shd w:val="clear" w:color="auto" w:fill="ead1dc"/>
          <w:rtl w:val="0"/>
          <w:lang w:val="fr-FR"/>
        </w:rPr>
        <w:t>é</w:t>
      </w:r>
      <w:r>
        <w:rPr>
          <w:rStyle w:val="Aucun"/>
          <w:shd w:val="clear" w:color="auto" w:fill="ead1dc"/>
          <w:rtl w:val="0"/>
          <w:lang w:val="fr-FR"/>
        </w:rPr>
        <w:t xml:space="preserve">quivalent grec au terme </w:t>
      </w:r>
      <w:r>
        <w:rPr>
          <w:rStyle w:val="Aucun"/>
          <w:i w:val="1"/>
          <w:iCs w:val="1"/>
          <w:shd w:val="clear" w:color="auto" w:fill="ead1dc"/>
          <w:rtl w:val="0"/>
          <w:lang w:val="fr-FR"/>
        </w:rPr>
        <w:t>defectiuus</w:t>
      </w:r>
      <w:r>
        <w:rPr>
          <w:rStyle w:val="Aucun"/>
          <w:shd w:val="clear" w:color="auto" w:fill="ead1dc"/>
          <w:rtl w:val="0"/>
          <w:lang w:val="fr-FR"/>
        </w:rPr>
        <w:t xml:space="preserve"> : les lexiques de Schad (2007) et de B</w:t>
      </w:r>
      <w:r>
        <w:rPr>
          <w:rStyle w:val="Aucun"/>
          <w:shd w:val="clear" w:color="auto" w:fill="ead1dc"/>
          <w:rtl w:val="0"/>
          <w:lang w:val="fr-FR"/>
        </w:rPr>
        <w:t>é</w:t>
      </w:r>
      <w:r>
        <w:rPr>
          <w:rStyle w:val="Aucun"/>
          <w:shd w:val="clear" w:color="auto" w:fill="ead1dc"/>
          <w:rtl w:val="0"/>
          <w:lang w:val="fr-FR"/>
        </w:rPr>
        <w:t>car</w:t>
      </w:r>
      <w:r>
        <w:rPr>
          <w:rStyle w:val="Aucun"/>
          <w:shd w:val="clear" w:color="auto" w:fill="ead1dc"/>
          <w:rtl w:val="0"/>
          <w:lang w:val="fr-FR"/>
        </w:rPr>
        <w:t>è</w:t>
      </w:r>
      <w:r>
        <w:rPr>
          <w:rStyle w:val="Aucun"/>
          <w:shd w:val="clear" w:color="auto" w:fill="ead1dc"/>
          <w:rtl w:val="0"/>
          <w:lang w:val="fr-FR"/>
        </w:rPr>
        <w:t xml:space="preserve">s Botas (1985) indiquent 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w:t>
      </w:r>
      <w:r>
        <w:rPr>
          <w:rStyle w:val="Aucun"/>
          <w:shd w:val="clear" w:color="auto" w:fill="ead1dc"/>
          <w:rtl w:val="0"/>
          <w:lang w:val="fr-FR"/>
        </w:rPr>
        <w:t>ἐλλιπής</w:t>
      </w:r>
      <w:r>
        <w:rPr>
          <w:rStyle w:val="Aucun"/>
          <w:shd w:val="clear" w:color="auto" w:fill="ead1dc"/>
          <w:rtl w:val="0"/>
          <w:lang w:val="fr-FR"/>
        </w:rPr>
        <w:t>]</w:t>
      </w:r>
      <w:r>
        <w:rPr>
          <w:rStyle w:val="Aucun"/>
          <w:shd w:val="clear" w:color="auto" w:fill="ead1dc"/>
          <w:vertAlign w:val="superscript"/>
          <w:lang w:val="fr-FR"/>
        </w:rPr>
        <w:footnoteReference w:id="4"/>
      </w:r>
      <w:r>
        <w:rPr>
          <w:rStyle w:val="Aucun"/>
          <w:shd w:val="clear" w:color="auto" w:fill="ead1dc"/>
          <w:rtl w:val="0"/>
          <w:lang w:val="fr-FR"/>
        </w:rPr>
        <w:t>.</w:t>
      </w:r>
      <w:r>
        <w:rPr>
          <w:rStyle w:val="Aucun"/>
          <w:rtl w:val="0"/>
          <w:lang w:val="fr-FR"/>
        </w:rPr>
        <w:t xml:space="preserve"> </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shd w:val="clear" w:color="auto" w:fill="ead1dc"/>
        </w:rPr>
      </w:pPr>
      <w:r>
        <w:rPr>
          <w:rStyle w:val="Aucun"/>
          <w:b w:val="1"/>
          <w:bCs w:val="1"/>
          <w:sz w:val="24"/>
          <w:szCs w:val="24"/>
        </w:rPr>
        <w:tab/>
      </w:r>
      <w:del w:id="86" w:date="2024-10-15T09:58:00Z" w:author="Gabriel Frazer-Mckee">
        <w:r>
          <w:rPr>
            <w:rStyle w:val="Aucun"/>
            <w:shd w:val="clear" w:color="auto" w:fill="ead1dc"/>
            <w:rtl w:val="0"/>
            <w:lang w:val="fr-FR"/>
          </w:rPr>
          <w:delText>Une</w:delText>
        </w:r>
      </w:del>
      <w:del w:id="87" w:date="2024-10-15T09:58:00Z" w:author="Gabriel Frazer-Mckee">
        <w:r>
          <w:rPr>
            <w:rStyle w:val="Aucun"/>
            <w:rtl w:val="0"/>
            <w:lang w:val="fr-FR"/>
          </w:rPr>
          <w:delText xml:space="preserve"> recherche des termes </w:delText>
        </w:r>
      </w:del>
      <w:del w:id="88" w:date="2024-10-15T09:58:00Z" w:author="Gabriel Frazer-Mckee">
        <w:r>
          <w:rPr>
            <w:rStyle w:val="Aucun"/>
            <w:i w:val="1"/>
            <w:iCs w:val="1"/>
            <w:rtl w:val="0"/>
            <w:lang w:val="it-IT"/>
          </w:rPr>
          <w:delText>ellip</w:delText>
        </w:r>
      </w:del>
      <w:del w:id="89" w:date="2024-10-15T09:58:00Z" w:author="Gabriel Frazer-Mckee">
        <w:r>
          <w:rPr>
            <w:rStyle w:val="Aucun"/>
            <w:i w:val="1"/>
            <w:iCs w:val="1"/>
            <w:rtl w:val="0"/>
          </w:rPr>
          <w:delText>ê</w:delText>
        </w:r>
      </w:del>
      <w:del w:id="90" w:date="2024-10-15T09:58:00Z" w:author="Gabriel Frazer-Mckee">
        <w:r>
          <w:rPr>
            <w:rStyle w:val="Aucun"/>
            <w:i w:val="1"/>
            <w:iCs w:val="1"/>
            <w:rtl w:val="0"/>
          </w:rPr>
          <w:delText>s</w:delText>
        </w:r>
      </w:del>
      <w:del w:id="91" w:date="2024-10-15T09:58:00Z" w:author="Gabriel Frazer-Mckee">
        <w:r>
          <w:rPr>
            <w:rStyle w:val="Aucun"/>
            <w:vertAlign w:val="superscript"/>
          </w:rPr>
          <w:footnoteReference w:id="5"/>
        </w:r>
      </w:del>
      <w:del w:id="92" w:date="2024-10-15T09:58:00Z" w:author="Gabriel Frazer-Mckee">
        <w:r>
          <w:rPr>
            <w:rStyle w:val="Aucun"/>
            <w:rtl w:val="0"/>
            <w:lang w:val="fr-FR"/>
          </w:rPr>
          <w:delText xml:space="preserve"> et </w:delText>
        </w:r>
      </w:del>
      <w:del w:id="93" w:date="2024-10-15T09:58:00Z" w:author="Gabriel Frazer-Mckee">
        <w:r>
          <w:rPr>
            <w:rStyle w:val="Aucun"/>
            <w:i w:val="1"/>
            <w:iCs w:val="1"/>
            <w:rtl w:val="0"/>
          </w:rPr>
          <w:delText>defectiuus</w:delText>
        </w:r>
      </w:del>
      <w:del w:id="94" w:date="2024-10-15T09:58:00Z" w:author="Gabriel Frazer-Mckee">
        <w:r>
          <w:rPr>
            <w:rStyle w:val="Aucun"/>
            <w:vertAlign w:val="superscript"/>
          </w:rPr>
          <w:footnoteReference w:id="6"/>
        </w:r>
      </w:del>
      <w:del w:id="95" w:date="2024-10-15T09:58:00Z" w:author="Gabriel Frazer-Mckee">
        <w:r>
          <w:rPr>
            <w:rStyle w:val="Aucun"/>
            <w:rtl w:val="0"/>
          </w:rPr>
          <w:delText xml:space="preserve"> a </w:delText>
        </w:r>
      </w:del>
      <w:del w:id="96" w:date="2024-10-15T09:58:00Z" w:author="Gabriel Frazer-Mckee">
        <w:r>
          <w:rPr>
            <w:rStyle w:val="Aucun"/>
            <w:rtl w:val="0"/>
            <w:lang w:val="fr-FR"/>
          </w:rPr>
          <w:delText>é</w:delText>
        </w:r>
      </w:del>
      <w:del w:id="97" w:date="2024-10-15T09:58:00Z" w:author="Gabriel Frazer-Mckee">
        <w:r>
          <w:rPr>
            <w:rStyle w:val="Aucun"/>
            <w:rtl w:val="0"/>
          </w:rPr>
          <w:delText>t</w:delText>
        </w:r>
      </w:del>
      <w:del w:id="98" w:date="2024-10-15T09:58:00Z" w:author="Gabriel Frazer-Mckee">
        <w:r>
          <w:rPr>
            <w:rStyle w:val="Aucun"/>
            <w:rtl w:val="0"/>
            <w:lang w:val="fr-FR"/>
          </w:rPr>
          <w:delText xml:space="preserve">é </w:delText>
        </w:r>
      </w:del>
      <w:del w:id="99" w:date="2024-10-15T09:58:00Z" w:author="Gabriel Frazer-Mckee">
        <w:r>
          <w:rPr>
            <w:rStyle w:val="Aucun"/>
            <w:rtl w:val="0"/>
          </w:rPr>
          <w:delText>men</w:delText>
        </w:r>
      </w:del>
      <w:del w:id="100" w:date="2024-10-15T09:58:00Z" w:author="Gabriel Frazer-Mckee">
        <w:r>
          <w:rPr>
            <w:rStyle w:val="Aucun"/>
            <w:rtl w:val="0"/>
            <w:lang w:val="fr-FR"/>
          </w:rPr>
          <w:delText>é</w:delText>
        </w:r>
      </w:del>
      <w:del w:id="101" w:date="2024-10-15T09:58:00Z" w:author="Gabriel Frazer-Mckee">
        <w:r>
          <w:rPr>
            <w:rStyle w:val="Aucun"/>
            <w:rtl w:val="0"/>
          </w:rPr>
          <w:delText>e gr</w:delText>
        </w:r>
      </w:del>
      <w:del w:id="102" w:date="2024-10-15T09:58:00Z" w:author="Gabriel Frazer-Mckee">
        <w:r>
          <w:rPr>
            <w:rStyle w:val="Aucun"/>
            <w:rtl w:val="0"/>
          </w:rPr>
          <w:delText>â</w:delText>
        </w:r>
      </w:del>
      <w:del w:id="103" w:date="2024-10-15T09:58:00Z" w:author="Gabriel Frazer-Mckee">
        <w:r>
          <w:rPr>
            <w:rStyle w:val="Aucun"/>
            <w:rtl w:val="0"/>
          </w:rPr>
          <w:delText xml:space="preserve">ce </w:delText>
        </w:r>
      </w:del>
      <w:del w:id="104" w:date="2024-10-15T09:58:00Z" w:author="Gabriel Frazer-Mckee">
        <w:r>
          <w:rPr>
            <w:rStyle w:val="Aucun"/>
            <w:rtl w:val="0"/>
          </w:rPr>
          <w:delText xml:space="preserve">à </w:delText>
        </w:r>
      </w:del>
      <w:del w:id="105" w:date="2024-10-15T09:58:00Z" w:author="Gabriel Frazer-Mckee">
        <w:r>
          <w:rPr>
            <w:rStyle w:val="Aucun"/>
            <w:rtl w:val="0"/>
            <w:lang w:val="fr-FR"/>
          </w:rPr>
          <w:delText xml:space="preserve">deux outils, </w:delText>
        </w:r>
      </w:del>
      <w:del w:id="106" w:date="2024-10-15T09:58:00Z" w:author="Gabriel Frazer-Mckee">
        <w:r>
          <w:rPr>
            <w:rStyle w:val="Aucun"/>
            <w:shd w:val="clear" w:color="auto" w:fill="ead1dc"/>
            <w:rtl w:val="0"/>
            <w:lang w:val="fr-FR"/>
          </w:rPr>
          <w:delText>respectivement</w:delText>
        </w:r>
      </w:del>
      <w:del w:id="107" w:date="2024-10-15T09:58:00Z" w:author="Gabriel Frazer-Mckee">
        <w:r>
          <w:rPr>
            <w:rStyle w:val="Aucun"/>
            <w:rtl w:val="0"/>
            <w:lang w:val="it-IT"/>
          </w:rPr>
          <w:delText xml:space="preserve"> le Thesaurus Linguae Graecae </w:delText>
        </w:r>
      </w:del>
      <w:del w:id="108" w:date="2024-10-15T09:58:00Z" w:author="Gabriel Frazer-Mckee">
        <w:r>
          <w:rPr>
            <w:rStyle w:val="Aucun"/>
            <w:shd w:val="clear" w:color="auto" w:fill="ead1dc"/>
            <w:rtl w:val="0"/>
            <w:lang w:val="de-DE"/>
          </w:rPr>
          <w:delText>(TLG)</w:delText>
        </w:r>
      </w:del>
      <w:del w:id="109" w:date="2024-10-15T09:58:00Z" w:author="Gabriel Frazer-Mckee">
        <w:r>
          <w:rPr>
            <w:rStyle w:val="Aucun"/>
            <w:rtl w:val="0"/>
            <w:lang w:val="en-US"/>
          </w:rPr>
          <w:delText xml:space="preserve"> et la Library of Latin Texts </w:delText>
        </w:r>
      </w:del>
      <w:del w:id="110" w:date="2024-10-15T09:58:00Z" w:author="Gabriel Frazer-Mckee">
        <w:r>
          <w:rPr>
            <w:rStyle w:val="Aucun"/>
            <w:shd w:val="clear" w:color="auto" w:fill="ead1dc"/>
            <w:rtl w:val="0"/>
            <w:lang w:val="de-DE"/>
          </w:rPr>
          <w:delText>(LLT)</w:delText>
        </w:r>
      </w:del>
      <w:del w:id="111" w:date="2024-10-15T09:58:00Z" w:author="Gabriel Frazer-Mckee">
        <w:r>
          <w:rPr>
            <w:rStyle w:val="Aucun"/>
            <w:rtl w:val="0"/>
          </w:rPr>
          <w:delText xml:space="preserve">, </w:delText>
        </w:r>
      </w:del>
      <w:del w:id="112" w:date="2024-10-15T09:58:00Z" w:author="Gabriel Frazer-Mckee">
        <w:r>
          <w:rPr>
            <w:rStyle w:val="Aucun"/>
            <w:shd w:val="clear" w:color="auto" w:fill="ead1dc"/>
            <w:rtl w:val="0"/>
            <w:lang w:val="fr-FR"/>
          </w:rPr>
          <w:delText>qui sont des bases de donn</w:delText>
        </w:r>
      </w:del>
      <w:del w:id="113" w:date="2024-10-15T09:58:00Z" w:author="Gabriel Frazer-Mckee">
        <w:r>
          <w:rPr>
            <w:rStyle w:val="Aucun"/>
            <w:shd w:val="clear" w:color="auto" w:fill="ead1dc"/>
            <w:rtl w:val="0"/>
            <w:lang w:val="fr-FR"/>
          </w:rPr>
          <w:delText>é</w:delText>
        </w:r>
      </w:del>
      <w:del w:id="114" w:date="2024-10-15T09:58:00Z" w:author="Gabriel Frazer-Mckee">
        <w:r>
          <w:rPr>
            <w:rStyle w:val="Aucun"/>
            <w:shd w:val="clear" w:color="auto" w:fill="ead1dc"/>
            <w:rtl w:val="0"/>
            <w:lang w:val="fr-FR"/>
          </w:rPr>
          <w:delText>es dont l</w:delText>
        </w:r>
      </w:del>
      <w:del w:id="115" w:date="2024-10-15T09:58:00Z" w:author="Gabriel Frazer-Mckee">
        <w:r>
          <w:rPr>
            <w:rStyle w:val="Aucun"/>
            <w:shd w:val="clear" w:color="auto" w:fill="ead1dc"/>
            <w:rtl w:val="1"/>
          </w:rPr>
          <w:delText>’</w:delText>
        </w:r>
      </w:del>
      <w:del w:id="116" w:date="2024-10-15T09:58:00Z" w:author="Gabriel Frazer-Mckee">
        <w:r>
          <w:rPr>
            <w:rStyle w:val="Aucun"/>
            <w:shd w:val="clear" w:color="auto" w:fill="ead1dc"/>
            <w:rtl w:val="0"/>
            <w:lang w:val="fr-FR"/>
          </w:rPr>
          <w:delText>objectif est le recensement des textes grecs pour l</w:delText>
        </w:r>
      </w:del>
      <w:del w:id="117" w:date="2024-10-15T09:58:00Z" w:author="Gabriel Frazer-Mckee">
        <w:r>
          <w:rPr>
            <w:rStyle w:val="Aucun"/>
            <w:shd w:val="clear" w:color="auto" w:fill="ead1dc"/>
            <w:rtl w:val="1"/>
          </w:rPr>
          <w:delText>’</w:delText>
        </w:r>
      </w:del>
      <w:del w:id="118" w:date="2024-10-15T09:58:00Z" w:author="Gabriel Frazer-Mckee">
        <w:r>
          <w:rPr>
            <w:rStyle w:val="Aucun"/>
            <w:shd w:val="clear" w:color="auto" w:fill="ead1dc"/>
            <w:rtl w:val="0"/>
            <w:lang w:val="fr-FR"/>
          </w:rPr>
          <w:delText>un, des textes latins pour l</w:delText>
        </w:r>
      </w:del>
      <w:del w:id="119" w:date="2024-10-15T09:58:00Z" w:author="Gabriel Frazer-Mckee">
        <w:r>
          <w:rPr>
            <w:rStyle w:val="Aucun"/>
            <w:shd w:val="clear" w:color="auto" w:fill="ead1dc"/>
            <w:rtl w:val="1"/>
          </w:rPr>
          <w:delText>’</w:delText>
        </w:r>
      </w:del>
      <w:del w:id="120" w:date="2024-10-15T09:58:00Z" w:author="Gabriel Frazer-Mckee">
        <w:r>
          <w:rPr>
            <w:rStyle w:val="Aucun"/>
            <w:shd w:val="clear" w:color="auto" w:fill="ead1dc"/>
            <w:rtl w:val="0"/>
            <w:lang w:val="fr-FR"/>
          </w:rPr>
          <w:delText>autre, anonymes ou attribu</w:delText>
        </w:r>
      </w:del>
      <w:del w:id="121" w:date="2024-10-15T09:58:00Z" w:author="Gabriel Frazer-Mckee">
        <w:r>
          <w:rPr>
            <w:rStyle w:val="Aucun"/>
            <w:shd w:val="clear" w:color="auto" w:fill="ead1dc"/>
            <w:rtl w:val="0"/>
            <w:lang w:val="fr-FR"/>
          </w:rPr>
          <w:delText>é</w:delText>
        </w:r>
      </w:del>
      <w:del w:id="122" w:date="2024-10-15T09:58:00Z" w:author="Gabriel Frazer-Mckee">
        <w:r>
          <w:rPr>
            <w:rStyle w:val="Aucun"/>
            <w:shd w:val="clear" w:color="auto" w:fill="ead1dc"/>
            <w:rtl w:val="0"/>
            <w:lang w:val="pt-PT"/>
          </w:rPr>
          <w:delText>s. Dot</w:delText>
        </w:r>
      </w:del>
      <w:del w:id="123" w:date="2024-10-15T09:58:00Z" w:author="Gabriel Frazer-Mckee">
        <w:r>
          <w:rPr>
            <w:rStyle w:val="Aucun"/>
            <w:shd w:val="clear" w:color="auto" w:fill="ead1dc"/>
            <w:rtl w:val="0"/>
            <w:lang w:val="fr-FR"/>
          </w:rPr>
          <w:delText>é</w:delText>
        </w:r>
      </w:del>
      <w:del w:id="124" w:date="2024-10-15T09:58:00Z" w:author="Gabriel Frazer-Mckee">
        <w:r>
          <w:rPr>
            <w:rStyle w:val="Aucun"/>
            <w:shd w:val="clear" w:color="auto" w:fill="ead1dc"/>
            <w:rtl w:val="0"/>
            <w:lang w:val="fr-FR"/>
          </w:rPr>
          <w:delText>es de nombreuses fonctionnalit</w:delText>
        </w:r>
      </w:del>
      <w:del w:id="125" w:date="2024-10-15T09:58:00Z" w:author="Gabriel Frazer-Mckee">
        <w:r>
          <w:rPr>
            <w:rStyle w:val="Aucun"/>
            <w:shd w:val="clear" w:color="auto" w:fill="ead1dc"/>
            <w:rtl w:val="0"/>
            <w:lang w:val="fr-FR"/>
          </w:rPr>
          <w:delText>é</w:delText>
        </w:r>
      </w:del>
      <w:del w:id="126" w:date="2024-10-15T09:58:00Z" w:author="Gabriel Frazer-Mckee">
        <w:r>
          <w:rPr>
            <w:rStyle w:val="Aucun"/>
            <w:shd w:val="clear" w:color="auto" w:fill="ead1dc"/>
            <w:rtl w:val="0"/>
            <w:lang w:val="fr-FR"/>
          </w:rPr>
          <w:delText>s, elles sont notamment utilis</w:delText>
        </w:r>
      </w:del>
      <w:del w:id="127" w:date="2024-10-15T09:58:00Z" w:author="Gabriel Frazer-Mckee">
        <w:r>
          <w:rPr>
            <w:rStyle w:val="Aucun"/>
            <w:shd w:val="clear" w:color="auto" w:fill="ead1dc"/>
            <w:rtl w:val="0"/>
            <w:lang w:val="fr-FR"/>
          </w:rPr>
          <w:delText>é</w:delText>
        </w:r>
      </w:del>
      <w:del w:id="128" w:date="2024-10-15T09:58:00Z" w:author="Gabriel Frazer-Mckee">
        <w:r>
          <w:rPr>
            <w:rStyle w:val="Aucun"/>
            <w:shd w:val="clear" w:color="auto" w:fill="ead1dc"/>
            <w:rtl w:val="0"/>
            <w:lang w:val="fr-FR"/>
          </w:rPr>
          <w:delText>es pour produire des recherches lexicales dans les textes.</w:delText>
        </w:r>
      </w:del>
      <w:r>
        <w:rPr>
          <w:rStyle w:val="Aucun"/>
          <w:shd w:val="clear" w:color="auto" w:fill="ead1dc"/>
          <w:rtl w:val="0"/>
        </w:rPr>
        <w:t xml:space="preserve"> </w:t>
      </w:r>
    </w:p>
    <w:p>
      <w:pPr>
        <w:pStyle w:val="Corps"/>
        <w:spacing w:line="240" w:lineRule="auto"/>
        <w:ind w:left="567" w:right="524" w:firstLine="0"/>
        <w:jc w:val="both"/>
        <w:rPr>
          <w:rStyle w:val="Aucun"/>
          <w:shd w:val="clear" w:color="auto" w:fill="ead1dc"/>
        </w:rPr>
      </w:pPr>
    </w:p>
    <w:p>
      <w:pPr>
        <w:pStyle w:val="Corps"/>
        <w:spacing w:line="240" w:lineRule="auto"/>
        <w:ind w:left="567" w:right="524" w:firstLine="0"/>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2.2 Constitution du corpus</w:t>
      </w:r>
    </w:p>
    <w:p>
      <w:pPr>
        <w:pStyle w:val="Corps"/>
        <w:spacing w:line="240" w:lineRule="auto"/>
        <w:ind w:left="567" w:right="524" w:firstLine="0"/>
        <w:jc w:val="both"/>
        <w:rPr>
          <w:rStyle w:val="Aucun"/>
          <w:b w:val="1"/>
          <w:bCs w:val="1"/>
          <w:sz w:val="24"/>
          <w:szCs w:val="24"/>
        </w:rPr>
      </w:pPr>
      <w:r>
        <w:rPr>
          <w:rStyle w:val="Aucun"/>
          <w:b w:val="1"/>
          <w:bCs w:val="1"/>
          <w:sz w:val="24"/>
          <w:szCs w:val="24"/>
        </w:rPr>
        <w:br w:type="textWrapping"/>
      </w:r>
      <w:commentRangeStart w:id="129"/>
      <w:commentRangeStart w:id="130"/>
    </w:p>
    <w:p>
      <w:pPr>
        <w:pStyle w:val="Corps"/>
        <w:spacing w:line="240" w:lineRule="auto"/>
        <w:ind w:left="567" w:right="524" w:firstLine="0"/>
        <w:jc w:val="both"/>
        <w:rPr>
          <w:ins w:id="131" w:date="2024-10-15T09:58:00Z" w:author="Gabriel Frazer-Mckee"/>
          <w:rStyle w:val="Aucun"/>
          <w:shd w:val="clear" w:color="auto" w:fill="ead1dc"/>
        </w:rPr>
      </w:pPr>
      <w:ins w:id="132" w:date="2024-10-15T09:58:00Z" w:author="Gabriel Frazer-Mckee">
        <w:r>
          <w:rPr>
            <w:rStyle w:val="Aucun"/>
            <w:rtl w:val="0"/>
            <w:lang w:val="fr-FR"/>
          </w:rPr>
          <w:t xml:space="preserve">Une recherche des termes </w:t>
        </w:r>
      </w:ins>
      <w:ins w:id="133" w:date="2024-10-15T09:58:00Z" w:author="Gabriel Frazer-Mckee">
        <w:r>
          <w:rPr>
            <w:rStyle w:val="Aucun"/>
            <w:i w:val="1"/>
            <w:iCs w:val="1"/>
            <w:rtl w:val="0"/>
            <w:lang w:val="fr-FR"/>
          </w:rPr>
          <w:t>ellip</w:t>
        </w:r>
      </w:ins>
      <w:ins w:id="134" w:date="2024-10-15T09:58:00Z" w:author="Gabriel Frazer-Mckee">
        <w:r>
          <w:rPr>
            <w:rStyle w:val="Aucun"/>
            <w:i w:val="1"/>
            <w:iCs w:val="1"/>
            <w:rtl w:val="0"/>
            <w:lang w:val="fr-FR"/>
          </w:rPr>
          <w:t>ê</w:t>
        </w:r>
      </w:ins>
      <w:ins w:id="135" w:date="2024-10-15T09:58:00Z" w:author="Gabriel Frazer-Mckee">
        <w:r>
          <w:rPr>
            <w:rStyle w:val="Aucun"/>
            <w:i w:val="1"/>
            <w:iCs w:val="1"/>
            <w:rtl w:val="0"/>
            <w:lang w:val="fr-FR"/>
          </w:rPr>
          <w:t>s</w:t>
        </w:r>
      </w:ins>
      <w:ins w:id="136" w:date="2024-10-15T09:58:00Z" w:author="Gabriel Frazer-Mckee">
        <w:r>
          <w:rPr>
            <w:rStyle w:val="Aucun"/>
            <w:vertAlign w:val="superscript"/>
          </w:rPr>
          <w:footnoteReference w:id="7"/>
        </w:r>
      </w:ins>
      <w:ins w:id="137" w:date="2024-10-15T09:58:00Z" w:author="Gabriel Frazer-Mckee">
        <w:r>
          <w:rPr>
            <w:rStyle w:val="Aucun"/>
            <w:rtl w:val="0"/>
            <w:lang w:val="fr-FR"/>
          </w:rPr>
          <w:t xml:space="preserve"> et </w:t>
        </w:r>
      </w:ins>
      <w:ins w:id="138" w:date="2024-10-15T09:58:00Z" w:author="Gabriel Frazer-Mckee">
        <w:r>
          <w:rPr>
            <w:rStyle w:val="Aucun"/>
            <w:i w:val="1"/>
            <w:iCs w:val="1"/>
            <w:rtl w:val="0"/>
            <w:lang w:val="fr-FR"/>
          </w:rPr>
          <w:t>defectiuus</w:t>
        </w:r>
      </w:ins>
      <w:ins w:id="139" w:date="2024-10-15T09:58:00Z" w:author="Gabriel Frazer-Mckee">
        <w:r>
          <w:rPr>
            <w:rStyle w:val="Aucun"/>
            <w:vertAlign w:val="superscript"/>
          </w:rPr>
          <w:footnoteReference w:id="8"/>
        </w:r>
      </w:ins>
      <w:ins w:id="140" w:date="2024-10-15T09:58:00Z" w:author="Gabriel Frazer-Mckee">
        <w:r>
          <w:rPr>
            <w:rStyle w:val="Aucun"/>
            <w:rtl w:val="0"/>
            <w:lang w:val="fr-FR"/>
          </w:rPr>
          <w:t xml:space="preserve"> a </w:t>
        </w:r>
      </w:ins>
      <w:ins w:id="141" w:date="2024-10-15T09:58:00Z" w:author="Gabriel Frazer-Mckee">
        <w:r>
          <w:rPr>
            <w:rStyle w:val="Aucun"/>
            <w:rtl w:val="0"/>
            <w:lang w:val="fr-FR"/>
          </w:rPr>
          <w:t>é</w:t>
        </w:r>
      </w:ins>
      <w:ins w:id="142" w:date="2024-10-15T09:58:00Z" w:author="Gabriel Frazer-Mckee">
        <w:r>
          <w:rPr>
            <w:rStyle w:val="Aucun"/>
            <w:rtl w:val="0"/>
            <w:lang w:val="fr-FR"/>
          </w:rPr>
          <w:t>t</w:t>
        </w:r>
      </w:ins>
      <w:ins w:id="143" w:date="2024-10-15T09:58:00Z" w:author="Gabriel Frazer-Mckee">
        <w:r>
          <w:rPr>
            <w:rStyle w:val="Aucun"/>
            <w:rtl w:val="0"/>
            <w:lang w:val="fr-FR"/>
          </w:rPr>
          <w:t xml:space="preserve">é </w:t>
        </w:r>
      </w:ins>
      <w:ins w:id="144" w:date="2024-10-15T09:58:00Z" w:author="Gabriel Frazer-Mckee">
        <w:r>
          <w:rPr>
            <w:rStyle w:val="Aucun"/>
            <w:rtl w:val="0"/>
            <w:lang w:val="fr-FR"/>
          </w:rPr>
          <w:t>men</w:t>
        </w:r>
      </w:ins>
      <w:ins w:id="145" w:date="2024-10-15T09:58:00Z" w:author="Gabriel Frazer-Mckee">
        <w:r>
          <w:rPr>
            <w:rStyle w:val="Aucun"/>
            <w:rtl w:val="0"/>
            <w:lang w:val="fr-FR"/>
          </w:rPr>
          <w:t>é</w:t>
        </w:r>
      </w:ins>
      <w:ins w:id="146" w:date="2024-10-15T09:58:00Z" w:author="Gabriel Frazer-Mckee">
        <w:r>
          <w:rPr>
            <w:rStyle w:val="Aucun"/>
            <w:rtl w:val="0"/>
            <w:lang w:val="fr-FR"/>
          </w:rPr>
          <w:t>e gr</w:t>
        </w:r>
      </w:ins>
      <w:ins w:id="147" w:date="2024-10-15T09:58:00Z" w:author="Gabriel Frazer-Mckee">
        <w:r>
          <w:rPr>
            <w:rStyle w:val="Aucun"/>
            <w:rtl w:val="0"/>
            <w:lang w:val="fr-FR"/>
          </w:rPr>
          <w:t>â</w:t>
        </w:r>
      </w:ins>
      <w:ins w:id="148" w:date="2024-10-15T09:58:00Z" w:author="Gabriel Frazer-Mckee">
        <w:r>
          <w:rPr>
            <w:rStyle w:val="Aucun"/>
            <w:rtl w:val="0"/>
            <w:lang w:val="fr-FR"/>
          </w:rPr>
          <w:t xml:space="preserve">ce </w:t>
        </w:r>
      </w:ins>
      <w:ins w:id="149" w:date="2024-10-15T09:58:00Z" w:author="Gabriel Frazer-Mckee">
        <w:r>
          <w:rPr>
            <w:rStyle w:val="Aucun"/>
            <w:rtl w:val="0"/>
            <w:lang w:val="fr-FR"/>
          </w:rPr>
          <w:t xml:space="preserve">à </w:t>
        </w:r>
      </w:ins>
      <w:ins w:id="150" w:date="2024-10-15T09:58:00Z" w:author="Gabriel Frazer-Mckee">
        <w:r>
          <w:rPr>
            <w:rStyle w:val="Aucun"/>
            <w:rtl w:val="0"/>
            <w:lang w:val="fr-FR"/>
          </w:rPr>
          <w:t xml:space="preserve">deux outils, respectivement le Thesaurus Linguae </w:t>
        </w:r>
      </w:ins>
      <w:ins w:id="151" w:date="2024-10-15T09:58:00Z" w:author="Gabriel Frazer-Mckee">
        <w:r>
          <w:rPr>
            <w:rStyle w:val="Aucun"/>
            <w:rtl w:val="0"/>
            <w:lang w:val="fr-FR"/>
          </w:rPr>
          <w:t>Graecae</w:t>
        </w:r>
      </w:ins>
      <w:ins w:id="152" w:date="2024-10-15T09:58:00Z" w:author="Gabriel Frazer-Mckee">
        <w:r>
          <w:rPr>
            <w:rStyle w:val="Aucun"/>
            <w:rtl w:val="0"/>
            <w:lang w:val="fr-FR"/>
          </w:rPr>
          <w:t xml:space="preserve"> (TLG) et la Library of Latin </w:t>
        </w:r>
      </w:ins>
      <w:ins w:id="153" w:date="2024-10-15T09:58:00Z" w:author="Gabriel Frazer-Mckee">
        <w:r>
          <w:rPr>
            <w:rStyle w:val="Aucun"/>
            <w:rtl w:val="0"/>
            <w:lang w:val="fr-FR"/>
          </w:rPr>
          <w:t>Texts</w:t>
        </w:r>
      </w:ins>
      <w:ins w:id="154" w:date="2024-10-15T09:58:00Z" w:author="Gabriel Frazer-Mckee">
        <w:r>
          <w:rPr>
            <w:rStyle w:val="Aucun"/>
            <w:rtl w:val="0"/>
            <w:lang w:val="fr-FR"/>
          </w:rPr>
          <w:t xml:space="preserve"> (LLT), qui sont des bases de donn</w:t>
        </w:r>
      </w:ins>
      <w:ins w:id="155" w:date="2024-10-15T09:58:00Z" w:author="Gabriel Frazer-Mckee">
        <w:r>
          <w:rPr>
            <w:rStyle w:val="Aucun"/>
            <w:rtl w:val="0"/>
            <w:lang w:val="fr-FR"/>
          </w:rPr>
          <w:t>é</w:t>
        </w:r>
      </w:ins>
      <w:ins w:id="156" w:date="2024-10-15T09:58:00Z" w:author="Gabriel Frazer-Mckee">
        <w:r>
          <w:rPr>
            <w:rStyle w:val="Aucun"/>
            <w:rtl w:val="0"/>
            <w:lang w:val="fr-FR"/>
          </w:rPr>
          <w:t>es dont l</w:t>
        </w:r>
      </w:ins>
      <w:ins w:id="157" w:date="2024-10-15T09:58:00Z" w:author="Gabriel Frazer-Mckee">
        <w:r>
          <w:rPr>
            <w:rStyle w:val="Aucun"/>
            <w:rtl w:val="0"/>
            <w:lang w:val="fr-FR"/>
          </w:rPr>
          <w:t>’</w:t>
        </w:r>
      </w:ins>
      <w:ins w:id="158" w:date="2024-10-15T09:58:00Z" w:author="Gabriel Frazer-Mckee">
        <w:r>
          <w:rPr>
            <w:rStyle w:val="Aucun"/>
            <w:rtl w:val="0"/>
            <w:lang w:val="fr-FR"/>
          </w:rPr>
          <w:t>objectif est le recensement des textes grecs pour l</w:t>
        </w:r>
      </w:ins>
      <w:ins w:id="159" w:date="2024-10-15T09:58:00Z" w:author="Gabriel Frazer-Mckee">
        <w:r>
          <w:rPr>
            <w:rStyle w:val="Aucun"/>
            <w:rtl w:val="0"/>
            <w:lang w:val="fr-FR"/>
          </w:rPr>
          <w:t>’</w:t>
        </w:r>
      </w:ins>
      <w:ins w:id="160" w:date="2024-10-15T09:58:00Z" w:author="Gabriel Frazer-Mckee">
        <w:r>
          <w:rPr>
            <w:rStyle w:val="Aucun"/>
            <w:rtl w:val="0"/>
            <w:lang w:val="fr-FR"/>
          </w:rPr>
          <w:t>un, des textes latins pour l</w:t>
        </w:r>
      </w:ins>
      <w:ins w:id="161" w:date="2024-10-15T09:58:00Z" w:author="Gabriel Frazer-Mckee">
        <w:r>
          <w:rPr>
            <w:rStyle w:val="Aucun"/>
            <w:rtl w:val="0"/>
            <w:lang w:val="fr-FR"/>
          </w:rPr>
          <w:t>’</w:t>
        </w:r>
      </w:ins>
      <w:ins w:id="162" w:date="2024-10-15T09:58:00Z" w:author="Gabriel Frazer-Mckee">
        <w:r>
          <w:rPr>
            <w:rStyle w:val="Aucun"/>
            <w:rtl w:val="0"/>
            <w:lang w:val="fr-FR"/>
          </w:rPr>
          <w:t>autre, anonymes ou attribu</w:t>
        </w:r>
      </w:ins>
      <w:ins w:id="163" w:date="2024-10-15T09:58:00Z" w:author="Gabriel Frazer-Mckee">
        <w:r>
          <w:rPr>
            <w:rStyle w:val="Aucun"/>
            <w:rtl w:val="0"/>
            <w:lang w:val="fr-FR"/>
          </w:rPr>
          <w:t>é</w:t>
        </w:r>
      </w:ins>
      <w:ins w:id="164" w:date="2024-10-15T09:58:00Z" w:author="Gabriel Frazer-Mckee">
        <w:r>
          <w:rPr>
            <w:rStyle w:val="Aucun"/>
            <w:rtl w:val="0"/>
            <w:lang w:val="fr-FR"/>
          </w:rPr>
          <w:t>s. Dot</w:t>
        </w:r>
      </w:ins>
      <w:ins w:id="165" w:date="2024-10-15T09:58:00Z" w:author="Gabriel Frazer-Mckee">
        <w:r>
          <w:rPr>
            <w:rStyle w:val="Aucun"/>
            <w:rtl w:val="0"/>
            <w:lang w:val="fr-FR"/>
          </w:rPr>
          <w:t>é</w:t>
        </w:r>
      </w:ins>
      <w:ins w:id="166" w:date="2024-10-15T09:58:00Z" w:author="Gabriel Frazer-Mckee">
        <w:r>
          <w:rPr>
            <w:rStyle w:val="Aucun"/>
            <w:rtl w:val="0"/>
            <w:lang w:val="fr-FR"/>
          </w:rPr>
          <w:t>es de nombreuses fonctionnalit</w:t>
        </w:r>
      </w:ins>
      <w:ins w:id="167" w:date="2024-10-15T09:58:00Z" w:author="Gabriel Frazer-Mckee">
        <w:r>
          <w:rPr>
            <w:rStyle w:val="Aucun"/>
            <w:rtl w:val="0"/>
            <w:lang w:val="fr-FR"/>
          </w:rPr>
          <w:t>é</w:t>
        </w:r>
      </w:ins>
      <w:ins w:id="168" w:date="2024-10-15T09:58:00Z" w:author="Gabriel Frazer-Mckee">
        <w:r>
          <w:rPr>
            <w:rStyle w:val="Aucun"/>
            <w:rtl w:val="0"/>
            <w:lang w:val="fr-FR"/>
          </w:rPr>
          <w:t>s, elles sont notamment utilis</w:t>
        </w:r>
      </w:ins>
      <w:ins w:id="169" w:date="2024-10-15T09:58:00Z" w:author="Gabriel Frazer-Mckee">
        <w:r>
          <w:rPr>
            <w:rStyle w:val="Aucun"/>
            <w:rtl w:val="0"/>
            <w:lang w:val="fr-FR"/>
          </w:rPr>
          <w:t>é</w:t>
        </w:r>
      </w:ins>
      <w:ins w:id="170" w:date="2024-10-15T09:58:00Z" w:author="Gabriel Frazer-Mckee">
        <w:r>
          <w:rPr>
            <w:rStyle w:val="Aucun"/>
            <w:rtl w:val="0"/>
            <w:lang w:val="fr-FR"/>
          </w:rPr>
          <w:t xml:space="preserve">es pour produire des recherches lexicales dans les textes. </w:t>
        </w:r>
      </w:ins>
      <w:commentRangeEnd w:id="129"/>
      <w:r>
        <w:commentReference w:id="129"/>
      </w:r>
      <w:commentRangeEnd w:id="130"/>
      <w:r>
        <w:commentReference w:id="130"/>
      </w:r>
    </w:p>
    <w:p>
      <w:pPr>
        <w:pStyle w:val="Corps"/>
        <w:spacing w:line="240" w:lineRule="auto"/>
        <w:ind w:left="567" w:right="524" w:firstLine="0"/>
        <w:jc w:val="both"/>
      </w:pPr>
      <w:r>
        <w:rPr>
          <w:rStyle w:val="Aucun"/>
          <w:rtl w:val="0"/>
          <w:lang w:val="fr-FR"/>
        </w:rPr>
        <w:t xml:space="preserve">Notre </w:t>
      </w:r>
      <w:r>
        <w:rPr>
          <w:rStyle w:val="Aucun"/>
          <w:rtl w:val="0"/>
          <w:lang w:val="fr-FR"/>
        </w:rPr>
        <w:t>é</w:t>
      </w:r>
      <w:r>
        <w:rPr>
          <w:rStyle w:val="Aucun"/>
          <w:rtl w:val="0"/>
          <w:lang w:val="fr-FR"/>
        </w:rPr>
        <w:t>tude s</w:t>
      </w:r>
      <w:r>
        <w:rPr>
          <w:rStyle w:val="Aucun"/>
          <w:rtl w:val="0"/>
          <w:lang w:val="fr-FR"/>
        </w:rPr>
        <w:t>’</w:t>
      </w:r>
      <w:r>
        <w:rPr>
          <w:rStyle w:val="Aucun"/>
          <w:rtl w:val="0"/>
          <w:lang w:val="fr-FR"/>
        </w:rPr>
        <w:t>appuie sur un corpus d</w:t>
      </w:r>
      <w:r>
        <w:rPr>
          <w:rStyle w:val="Aucun"/>
          <w:rtl w:val="0"/>
          <w:lang w:val="fr-FR"/>
        </w:rPr>
        <w:t>’</w:t>
      </w:r>
      <w:r>
        <w:rPr>
          <w:rStyle w:val="Aucun"/>
          <w:rtl w:val="0"/>
          <w:lang w:val="fr-FR"/>
        </w:rPr>
        <w:t>extraits de grammairiens grecs et latins choisis apr</w:t>
      </w:r>
      <w:r>
        <w:rPr>
          <w:rStyle w:val="Aucun"/>
          <w:rtl w:val="0"/>
          <w:lang w:val="fr-FR"/>
        </w:rPr>
        <w:t>è</w:t>
      </w:r>
      <w:r>
        <w:rPr>
          <w:rStyle w:val="Aucun"/>
          <w:rtl w:val="0"/>
          <w:lang w:val="fr-FR"/>
        </w:rPr>
        <w:t xml:space="preserve">s </w:t>
      </w:r>
      <w:r>
        <w:rPr>
          <w:rStyle w:val="Aucun"/>
          <w:shd w:val="clear" w:color="auto" w:fill="ead1dc"/>
          <w:rtl w:val="0"/>
          <w:lang w:val="fr-FR"/>
        </w:rPr>
        <w:t>la</w:t>
      </w:r>
      <w:r>
        <w:rPr>
          <w:rStyle w:val="Aucun"/>
          <w:rtl w:val="0"/>
          <w:lang w:val="fr-FR"/>
        </w:rPr>
        <w:t xml:space="preserve"> recherche des termes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et </w:t>
      </w:r>
      <w:r>
        <w:rPr>
          <w:rStyle w:val="Aucun"/>
          <w:i w:val="1"/>
          <w:iCs w:val="1"/>
          <w:rtl w:val="0"/>
          <w:lang w:val="fr-FR"/>
        </w:rPr>
        <w:t>defectiuus</w:t>
      </w:r>
      <w:r>
        <w:rPr>
          <w:rStyle w:val="Aucun"/>
          <w:rtl w:val="0"/>
          <w:lang w:val="fr-FR"/>
        </w:rPr>
        <w:t xml:space="preserve"> respectivement dans le TLG et la LLT. </w:t>
      </w:r>
      <w:r>
        <w:rPr>
          <w:rStyle w:val="Aucun"/>
          <w:shd w:val="clear" w:color="auto" w:fill="ead1dc"/>
          <w:rtl w:val="0"/>
          <w:lang w:val="fr-FR"/>
        </w:rPr>
        <w:t xml:space="preserve">Au total, 49 occurrences du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ont r</w:t>
      </w:r>
      <w:r>
        <w:rPr>
          <w:rStyle w:val="Aucun"/>
          <w:shd w:val="clear" w:color="auto" w:fill="ead1dc"/>
          <w:rtl w:val="0"/>
          <w:lang w:val="fr-FR"/>
        </w:rPr>
        <w:t>é</w:t>
      </w:r>
      <w:r>
        <w:rPr>
          <w:rStyle w:val="Aucun"/>
          <w:shd w:val="clear" w:color="auto" w:fill="ead1dc"/>
          <w:rtl w:val="0"/>
          <w:lang w:val="fr-FR"/>
        </w:rPr>
        <w:t>sult</w:t>
      </w:r>
      <w:r>
        <w:rPr>
          <w:rStyle w:val="Aucun"/>
          <w:shd w:val="clear" w:color="auto" w:fill="ead1dc"/>
          <w:rtl w:val="0"/>
          <w:lang w:val="fr-FR"/>
        </w:rPr>
        <w:t xml:space="preserve">é </w:t>
      </w:r>
      <w:r>
        <w:rPr>
          <w:rStyle w:val="Aucun"/>
          <w:shd w:val="clear" w:color="auto" w:fill="ead1dc"/>
          <w:rtl w:val="0"/>
          <w:lang w:val="fr-FR"/>
        </w:rPr>
        <w:t xml:space="preserve">de la recherche dans le TLG, et 957 occurrences du terme </w:t>
      </w:r>
      <w:r>
        <w:rPr>
          <w:rStyle w:val="Aucun"/>
          <w:i w:val="1"/>
          <w:iCs w:val="1"/>
          <w:shd w:val="clear" w:color="auto" w:fill="ead1dc"/>
          <w:rtl w:val="0"/>
          <w:lang w:val="fr-FR"/>
        </w:rPr>
        <w:t>defectiuus</w:t>
      </w:r>
      <w:r>
        <w:rPr>
          <w:rStyle w:val="Aucun"/>
          <w:shd w:val="clear" w:color="auto" w:fill="ead1dc"/>
          <w:rtl w:val="0"/>
          <w:lang w:val="fr-FR"/>
        </w:rPr>
        <w:t xml:space="preserve"> ont r</w:t>
      </w:r>
      <w:r>
        <w:rPr>
          <w:rStyle w:val="Aucun"/>
          <w:shd w:val="clear" w:color="auto" w:fill="ead1dc"/>
          <w:rtl w:val="0"/>
          <w:lang w:val="fr-FR"/>
        </w:rPr>
        <w:t>é</w:t>
      </w:r>
      <w:r>
        <w:rPr>
          <w:rStyle w:val="Aucun"/>
          <w:shd w:val="clear" w:color="auto" w:fill="ead1dc"/>
          <w:rtl w:val="0"/>
          <w:lang w:val="fr-FR"/>
        </w:rPr>
        <w:t>sult</w:t>
      </w:r>
      <w:r>
        <w:rPr>
          <w:rStyle w:val="Aucun"/>
          <w:shd w:val="clear" w:color="auto" w:fill="ead1dc"/>
          <w:rtl w:val="0"/>
          <w:lang w:val="fr-FR"/>
        </w:rPr>
        <w:t xml:space="preserve">é </w:t>
      </w:r>
      <w:r>
        <w:rPr>
          <w:rStyle w:val="Aucun"/>
          <w:shd w:val="clear" w:color="auto" w:fill="ead1dc"/>
          <w:rtl w:val="0"/>
          <w:lang w:val="fr-FR"/>
        </w:rPr>
        <w:t>de la recherche dans la LLT. Quelques pr</w:t>
      </w:r>
      <w:r>
        <w:rPr>
          <w:rStyle w:val="Aucun"/>
          <w:shd w:val="clear" w:color="auto" w:fill="ead1dc"/>
          <w:rtl w:val="0"/>
          <w:lang w:val="fr-FR"/>
        </w:rPr>
        <w:t>é</w:t>
      </w:r>
      <w:r>
        <w:rPr>
          <w:rStyle w:val="Aucun"/>
          <w:shd w:val="clear" w:color="auto" w:fill="ead1dc"/>
          <w:rtl w:val="0"/>
          <w:lang w:val="fr-FR"/>
        </w:rPr>
        <w:t xml:space="preserve">cisions sur ces chiffres : le TLG permettant </w:t>
      </w:r>
      <w:del w:id="171" w:date="2024-10-15T10:07:00Z" w:author="Gabriel Frazer-Mckee">
        <w:r>
          <w:rPr>
            <w:rStyle w:val="Aucun"/>
            <w:rtl w:val="0"/>
            <w:lang w:val="fr-FR"/>
          </w:rPr>
          <w:delText>de faire</w:delText>
        </w:r>
      </w:del>
      <w:ins w:id="172" w:date="2024-10-15T10:07:00Z" w:author="Gabriel Frazer-Mckee">
        <w:r>
          <w:rPr>
            <w:rStyle w:val="Aucun"/>
            <w:rtl w:val="0"/>
            <w:lang w:val="fr-FR"/>
          </w:rPr>
          <w:t>d</w:t>
        </w:r>
      </w:ins>
      <w:ins w:id="173" w:date="2024-10-15T10:07:00Z" w:author="Gabriel Frazer-Mckee">
        <w:r>
          <w:rPr>
            <w:rStyle w:val="Aucun"/>
            <w:rtl w:val="0"/>
            <w:lang w:val="fr-FR"/>
          </w:rPr>
          <w:t>’</w:t>
        </w:r>
      </w:ins>
      <w:ins w:id="174" w:date="2024-10-15T10:07:00Z" w:author="Gabriel Frazer-Mckee">
        <w:r>
          <w:rPr>
            <w:rStyle w:val="Aucun"/>
            <w:rtl w:val="0"/>
            <w:lang w:val="fr-FR"/>
          </w:rPr>
          <w:t>effectuer</w:t>
        </w:r>
      </w:ins>
      <w:r>
        <w:rPr>
          <w:rStyle w:val="Aucun"/>
          <w:shd w:val="clear" w:color="auto" w:fill="ead1dc"/>
          <w:rtl w:val="0"/>
          <w:lang w:val="fr-FR"/>
        </w:rPr>
        <w:t xml:space="preserve"> une recherche lexicale directement par discipline d</w:t>
      </w:r>
      <w:r>
        <w:rPr>
          <w:rStyle w:val="Aucun"/>
          <w:shd w:val="clear" w:color="auto" w:fill="ead1dc"/>
          <w:rtl w:val="0"/>
          <w:lang w:val="fr-FR"/>
        </w:rPr>
        <w:t>’é</w:t>
      </w:r>
      <w:r>
        <w:rPr>
          <w:rStyle w:val="Aucun"/>
          <w:shd w:val="clear" w:color="auto" w:fill="ead1dc"/>
          <w:rtl w:val="0"/>
          <w:lang w:val="fr-FR"/>
        </w:rPr>
        <w:t xml:space="preserve">criture (par exemple, </w:t>
      </w:r>
      <w:r>
        <w:rPr>
          <w:rStyle w:val="Aucun"/>
          <w:shd w:val="clear" w:color="auto" w:fill="ead1dc"/>
          <w:rtl w:val="0"/>
          <w:lang w:val="fr-FR"/>
        </w:rPr>
        <w:t>é</w:t>
      </w:r>
      <w:r>
        <w:rPr>
          <w:rStyle w:val="Aucun"/>
          <w:shd w:val="clear" w:color="auto" w:fill="ead1dc"/>
          <w:rtl w:val="0"/>
          <w:lang w:val="fr-FR"/>
        </w:rPr>
        <w:t>crits de grammaire, de g</w:t>
      </w:r>
      <w:r>
        <w:rPr>
          <w:rStyle w:val="Aucun"/>
          <w:shd w:val="clear" w:color="auto" w:fill="ead1dc"/>
          <w:rtl w:val="0"/>
          <w:lang w:val="fr-FR"/>
        </w:rPr>
        <w:t>é</w:t>
      </w:r>
      <w:r>
        <w:rPr>
          <w:rStyle w:val="Aucun"/>
          <w:shd w:val="clear" w:color="auto" w:fill="ead1dc"/>
          <w:rtl w:val="0"/>
          <w:lang w:val="fr-FR"/>
        </w:rPr>
        <w:t>ographie, etc.), nous avons pu mener la recherche uniquement dans le corpus grammatical et avons donc obtenu, en tout, 49 r</w:t>
      </w:r>
      <w:r>
        <w:rPr>
          <w:rStyle w:val="Aucun"/>
          <w:shd w:val="clear" w:color="auto" w:fill="ead1dc"/>
          <w:rtl w:val="0"/>
          <w:lang w:val="fr-FR"/>
        </w:rPr>
        <w:t>é</w:t>
      </w:r>
      <w:r>
        <w:rPr>
          <w:rStyle w:val="Aucun"/>
          <w:shd w:val="clear" w:color="auto" w:fill="ead1dc"/>
          <w:rtl w:val="0"/>
          <w:lang w:val="fr-FR"/>
        </w:rPr>
        <w:t xml:space="preserve">sultats. </w:t>
      </w:r>
      <w:r>
        <w:rPr>
          <w:rStyle w:val="Aucun"/>
          <w:shd w:val="clear" w:color="auto" w:fill="ead1dc"/>
          <w:rtl w:val="0"/>
          <w:lang w:val="fr-FR"/>
        </w:rPr>
        <w:t xml:space="preserve">À </w:t>
      </w:r>
      <w:r>
        <w:rPr>
          <w:rStyle w:val="Aucun"/>
          <w:shd w:val="clear" w:color="auto" w:fill="ead1dc"/>
          <w:rtl w:val="0"/>
          <w:lang w:val="fr-FR"/>
        </w:rPr>
        <w:t>titre informatif, la recherche sans filtre disciplinaire donnait 1488 r</w:t>
      </w:r>
      <w:r>
        <w:rPr>
          <w:rStyle w:val="Aucun"/>
          <w:shd w:val="clear" w:color="auto" w:fill="ead1dc"/>
          <w:rtl w:val="0"/>
          <w:lang w:val="fr-FR"/>
        </w:rPr>
        <w:t>é</w:t>
      </w:r>
      <w:r>
        <w:rPr>
          <w:rStyle w:val="Aucun"/>
          <w:shd w:val="clear" w:color="auto" w:fill="ead1dc"/>
          <w:rtl w:val="0"/>
          <w:lang w:val="fr-FR"/>
        </w:rPr>
        <w:t>sultats. En revanche, la LLT ne permet pas de filtrer la recherche par discipline d</w:t>
      </w:r>
      <w:r>
        <w:rPr>
          <w:rStyle w:val="Aucun"/>
          <w:shd w:val="clear" w:color="auto" w:fill="ead1dc"/>
          <w:rtl w:val="0"/>
          <w:lang w:val="fr-FR"/>
        </w:rPr>
        <w:t>’é</w:t>
      </w:r>
      <w:r>
        <w:rPr>
          <w:rStyle w:val="Aucun"/>
          <w:shd w:val="clear" w:color="auto" w:fill="ead1dc"/>
          <w:rtl w:val="0"/>
          <w:lang w:val="fr-FR"/>
        </w:rPr>
        <w:t>criture. Nous avons donc d</w:t>
      </w:r>
      <w:r>
        <w:rPr>
          <w:rStyle w:val="Aucun"/>
          <w:shd w:val="clear" w:color="auto" w:fill="ead1dc"/>
          <w:rtl w:val="0"/>
          <w:lang w:val="fr-FR"/>
        </w:rPr>
        <w:t xml:space="preserve">û </w:t>
      </w:r>
      <w:r>
        <w:rPr>
          <w:rStyle w:val="Aucun"/>
          <w:shd w:val="clear" w:color="auto" w:fill="ead1dc"/>
          <w:rtl w:val="0"/>
          <w:lang w:val="fr-FR"/>
        </w:rPr>
        <w:t>mener la recherche dans le corpus latin complet et avons obtenu 957 r</w:t>
      </w:r>
      <w:r>
        <w:rPr>
          <w:rStyle w:val="Aucun"/>
          <w:shd w:val="clear" w:color="auto" w:fill="ead1dc"/>
          <w:rtl w:val="0"/>
          <w:lang w:val="fr-FR"/>
        </w:rPr>
        <w:t>é</w:t>
      </w:r>
      <w:r>
        <w:rPr>
          <w:rStyle w:val="Aucun"/>
          <w:shd w:val="clear" w:color="auto" w:fill="ead1dc"/>
          <w:rtl w:val="0"/>
          <w:lang w:val="fr-FR"/>
        </w:rPr>
        <w:t>sultats, tri</w:t>
      </w:r>
      <w:r>
        <w:rPr>
          <w:rStyle w:val="Aucun"/>
          <w:shd w:val="clear" w:color="auto" w:fill="ead1dc"/>
          <w:rtl w:val="0"/>
          <w:lang w:val="fr-FR"/>
        </w:rPr>
        <w:t>é</w:t>
      </w:r>
      <w:r>
        <w:rPr>
          <w:rStyle w:val="Aucun"/>
          <w:shd w:val="clear" w:color="auto" w:fill="ead1dc"/>
          <w:rtl w:val="0"/>
          <w:lang w:val="fr-FR"/>
        </w:rPr>
        <w:t>s manuellement en nous en tenant aux grammairiens latins les plus importants.</w:t>
      </w:r>
      <w:r>
        <w:rPr>
          <w:rStyle w:val="Aucun"/>
          <w:rtl w:val="0"/>
          <w:lang w:val="fr-FR"/>
        </w:rPr>
        <w:t xml:space="preserve"> </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Ont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retenus des grammairiens de diff</w:t>
      </w:r>
      <w:r>
        <w:rPr>
          <w:rStyle w:val="Aucun"/>
          <w:rtl w:val="0"/>
          <w:lang w:val="fr-FR"/>
        </w:rPr>
        <w:t>é</w:t>
      </w:r>
      <w:r>
        <w:rPr>
          <w:rStyle w:val="Aucun"/>
          <w:rtl w:val="0"/>
          <w:lang w:val="fr-FR"/>
        </w:rPr>
        <w:t>rents si</w:t>
      </w:r>
      <w:r>
        <w:rPr>
          <w:rStyle w:val="Aucun"/>
          <w:rtl w:val="0"/>
          <w:lang w:val="fr-FR"/>
        </w:rPr>
        <w:t>è</w:t>
      </w:r>
      <w:r>
        <w:rPr>
          <w:rStyle w:val="Aucun"/>
          <w:rtl w:val="0"/>
          <w:lang w:val="fr-FR"/>
        </w:rPr>
        <w:t xml:space="preserve">cles dont les corpus </w:t>
      </w:r>
      <w:r>
        <w:rPr>
          <w:rStyle w:val="Aucun"/>
          <w:shd w:val="clear" w:color="auto" w:fill="ead1dc"/>
          <w:rtl w:val="0"/>
          <w:lang w:val="fr-FR"/>
        </w:rPr>
        <w:t>sont exploitables</w:t>
      </w:r>
      <w:r>
        <w:rPr>
          <w:rStyle w:val="Aucun"/>
          <w:shd w:val="clear" w:color="auto" w:fill="ead1dc"/>
          <w:vertAlign w:val="superscript"/>
          <w:lang w:val="fr-FR"/>
        </w:rPr>
        <w:footnoteReference w:id="9"/>
      </w:r>
      <w:r>
        <w:rPr>
          <w:rStyle w:val="Aucun"/>
          <w:shd w:val="clear" w:color="auto" w:fill="ead1dc"/>
          <w:rtl w:val="0"/>
          <w:lang w:val="fr-FR"/>
        </w:rPr>
        <w:t xml:space="preserve"> et/ou</w:t>
      </w:r>
      <w:r>
        <w:rPr>
          <w:rStyle w:val="Aucun"/>
          <w:rtl w:val="0"/>
          <w:lang w:val="fr-FR"/>
        </w:rPr>
        <w:t xml:space="preserve"> contiennent </w:t>
      </w:r>
      <w:commentRangeStart w:id="175"/>
      <w:commentRangeStart w:id="176"/>
      <w:r>
        <w:rPr>
          <w:rStyle w:val="Aucun"/>
          <w:rtl w:val="0"/>
          <w:lang w:val="fr-FR"/>
        </w:rPr>
        <w:t>le plus d</w:t>
      </w:r>
      <w:r>
        <w:rPr>
          <w:rStyle w:val="Aucun"/>
          <w:rtl w:val="0"/>
          <w:lang w:val="fr-FR"/>
        </w:rPr>
        <w:t>’</w:t>
      </w:r>
      <w:r>
        <w:rPr>
          <w:rStyle w:val="Aucun"/>
          <w:rtl w:val="0"/>
          <w:lang w:val="fr-FR"/>
        </w:rPr>
        <w:t xml:space="preserve">occurrences </w:t>
      </w:r>
      <w:r>
        <w:rPr>
          <w:rStyle w:val="Aucun"/>
          <w:shd w:val="clear" w:color="auto" w:fill="ead1dc"/>
          <w:rtl w:val="0"/>
          <w:lang w:val="fr-FR"/>
        </w:rPr>
        <w:t xml:space="preserve">des termes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rtl w:val="0"/>
          <w:lang w:val="fr-FR"/>
        </w:rPr>
        <w:t xml:space="preserve"> et </w:t>
      </w:r>
      <w:r>
        <w:rPr>
          <w:rStyle w:val="Aucun"/>
          <w:i w:val="1"/>
          <w:iCs w:val="1"/>
          <w:rtl w:val="0"/>
          <w:lang w:val="fr-FR"/>
        </w:rPr>
        <w:t>defectiuus</w:t>
      </w:r>
      <w:commentRangeEnd w:id="175"/>
      <w:r>
        <w:commentReference w:id="175"/>
      </w:r>
      <w:commentRangeEnd w:id="176"/>
      <w:r>
        <w:commentReference w:id="176"/>
      </w:r>
      <w:r>
        <w:rPr>
          <w:rStyle w:val="Aucun"/>
          <w:rtl w:val="0"/>
          <w:lang w:val="fr-FR"/>
        </w:rPr>
        <w:t xml:space="preserve">. Chez les grammairiens grecs, nous </w:t>
      </w:r>
      <w:r>
        <w:rPr>
          <w:rStyle w:val="Aucun"/>
          <w:shd w:val="clear" w:color="auto" w:fill="ead1dc"/>
          <w:rtl w:val="0"/>
          <w:lang w:val="fr-FR"/>
        </w:rPr>
        <w:t>avons retenu</w:t>
      </w:r>
      <w:r>
        <w:rPr>
          <w:rStyle w:val="Aucun"/>
          <w:rtl w:val="0"/>
          <w:lang w:val="fr-FR"/>
        </w:rPr>
        <w:t xml:space="preserve">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et Apollonius Dyscole (IIᵉ sie</w:t>
      </w:r>
      <w:r>
        <w:rPr>
          <w:rStyle w:val="Aucun"/>
          <w:rtl w:val="0"/>
          <w:lang w:val="fr-FR"/>
        </w:rPr>
        <w:t>̀</w:t>
      </w:r>
      <w:r>
        <w:rPr>
          <w:rStyle w:val="Aucun"/>
          <w:rtl w:val="0"/>
          <w:lang w:val="fr-FR"/>
        </w:rPr>
        <w:t>cle) ; chez les grammairiens latins, Sacerdos (IIIᵉ sie</w:t>
      </w:r>
      <w:r>
        <w:rPr>
          <w:rStyle w:val="Aucun"/>
          <w:rtl w:val="0"/>
          <w:lang w:val="fr-FR"/>
        </w:rPr>
        <w:t>̀</w:t>
      </w:r>
      <w:r>
        <w:rPr>
          <w:rStyle w:val="Aucun"/>
          <w:rtl w:val="0"/>
          <w:lang w:val="fr-FR"/>
        </w:rPr>
        <w:t>cle), Diom</w:t>
      </w:r>
      <w:r>
        <w:rPr>
          <w:rStyle w:val="Aucun"/>
          <w:rtl w:val="0"/>
          <w:lang w:val="fr-FR"/>
        </w:rPr>
        <w:t>è</w:t>
      </w:r>
      <w:r>
        <w:rPr>
          <w:rStyle w:val="Aucun"/>
          <w:rtl w:val="0"/>
          <w:lang w:val="fr-FR"/>
        </w:rPr>
        <w:t>de (IVᵉ sie</w:t>
      </w:r>
      <w:r>
        <w:rPr>
          <w:rStyle w:val="Aucun"/>
          <w:rtl w:val="0"/>
          <w:lang w:val="fr-FR"/>
        </w:rPr>
        <w:t>̀</w:t>
      </w:r>
      <w:r>
        <w:rPr>
          <w:rStyle w:val="Aucun"/>
          <w:rtl w:val="0"/>
          <w:lang w:val="fr-FR"/>
        </w:rPr>
        <w:t>cle), Donat (IVᵉ sie</w:t>
      </w:r>
      <w:r>
        <w:rPr>
          <w:rStyle w:val="Aucun"/>
          <w:rtl w:val="0"/>
          <w:lang w:val="fr-FR"/>
        </w:rPr>
        <w:t>̀</w:t>
      </w:r>
      <w:r>
        <w:rPr>
          <w:rStyle w:val="Aucun"/>
          <w:rtl w:val="0"/>
          <w:lang w:val="fr-FR"/>
        </w:rPr>
        <w:t>cle), Audax (Vᵉ/VIᵉ sie</w:t>
      </w:r>
      <w:r>
        <w:rPr>
          <w:rStyle w:val="Aucun"/>
          <w:rtl w:val="0"/>
          <w:lang w:val="fr-FR"/>
        </w:rPr>
        <w:t>̀</w:t>
      </w:r>
      <w:r>
        <w:rPr>
          <w:rStyle w:val="Aucun"/>
          <w:rtl w:val="0"/>
          <w:lang w:val="fr-FR"/>
        </w:rPr>
        <w:t>cles) et Priscien (VIᵉ sie</w:t>
      </w:r>
      <w:r>
        <w:rPr>
          <w:rStyle w:val="Aucun"/>
          <w:rtl w:val="0"/>
          <w:lang w:val="fr-FR"/>
        </w:rPr>
        <w:t>̀</w:t>
      </w:r>
      <w:r>
        <w:rPr>
          <w:rStyle w:val="Aucun"/>
          <w:rtl w:val="0"/>
          <w:lang w:val="fr-FR"/>
        </w:rPr>
        <w:t xml:space="preserve">cle). </w:t>
      </w:r>
    </w:p>
    <w:p>
      <w:pPr>
        <w:pStyle w:val="Corps"/>
        <w:spacing w:line="240" w:lineRule="auto"/>
        <w:ind w:left="567" w:right="524" w:firstLine="720"/>
        <w:jc w:val="both"/>
      </w:pPr>
    </w:p>
    <w:p>
      <w:pPr>
        <w:pStyle w:val="Corps"/>
        <w:spacing w:line="240" w:lineRule="auto"/>
        <w:ind w:left="567" w:right="524" w:firstLine="0"/>
        <w:jc w:val="both"/>
        <w:rPr>
          <w:rStyle w:val="Aucun"/>
          <w:vertAlign w:val="superscript"/>
        </w:rPr>
      </w:pPr>
      <w:r>
        <w:rPr>
          <w:rStyle w:val="Aucun"/>
          <w:rtl w:val="0"/>
          <w:lang w:val="fr-FR"/>
        </w:rPr>
        <w:t xml:space="preserve">La recherche du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a donn</w:t>
      </w:r>
      <w:r>
        <w:rPr>
          <w:rStyle w:val="Aucun"/>
          <w:rtl w:val="0"/>
          <w:lang w:val="fr-FR"/>
        </w:rPr>
        <w:t>é</w:t>
      </w:r>
      <w:r>
        <w:rPr>
          <w:rStyle w:val="Aucun"/>
          <w:rtl w:val="0"/>
          <w:lang w:val="fr-FR"/>
        </w:rPr>
        <w:t>, chez ces grammairiens grecs, 26 r</w:t>
      </w:r>
      <w:r>
        <w:rPr>
          <w:rStyle w:val="Aucun"/>
          <w:rtl w:val="0"/>
          <w:lang w:val="fr-FR"/>
        </w:rPr>
        <w:t>é</w:t>
      </w:r>
      <w:r>
        <w:rPr>
          <w:rStyle w:val="Aucun"/>
          <w:rtl w:val="0"/>
          <w:lang w:val="fr-FR"/>
        </w:rPr>
        <w:t>sultats : 3 chez Aristonicus (-Iᵉ</w:t>
      </w:r>
      <w:r>
        <w:rPr>
          <w:rStyle w:val="Aucun"/>
          <w:rtl w:val="0"/>
          <w:lang w:val="fr-FR"/>
        </w:rPr>
        <w:t xml:space="preserve">ʳ </w:t>
      </w:r>
      <w:r>
        <w:rPr>
          <w:rStyle w:val="Aucun"/>
          <w:rtl w:val="0"/>
          <w:lang w:val="fr-FR"/>
        </w:rPr>
        <w:t>sie</w:t>
      </w:r>
      <w:r>
        <w:rPr>
          <w:rStyle w:val="Aucun"/>
          <w:rtl w:val="0"/>
          <w:lang w:val="fr-FR"/>
        </w:rPr>
        <w:t>̀</w:t>
      </w:r>
      <w:r>
        <w:rPr>
          <w:rStyle w:val="Aucun"/>
          <w:rtl w:val="0"/>
          <w:lang w:val="fr-FR"/>
        </w:rPr>
        <w:t>cle) et 23 chez Apollonius Dyscole (IIᵉ sie</w:t>
      </w:r>
      <w:r>
        <w:rPr>
          <w:rStyle w:val="Aucun"/>
          <w:rtl w:val="0"/>
          <w:lang w:val="fr-FR"/>
        </w:rPr>
        <w:t>̀</w:t>
      </w:r>
      <w:r>
        <w:rPr>
          <w:rStyle w:val="Aucun"/>
          <w:rtl w:val="0"/>
          <w:lang w:val="fr-FR"/>
        </w:rPr>
        <w:t>cle). Pour Aristonicus, les occurrences sont tir</w:t>
      </w:r>
      <w:r>
        <w:rPr>
          <w:rStyle w:val="Aucun"/>
          <w:rtl w:val="0"/>
          <w:lang w:val="fr-FR"/>
        </w:rPr>
        <w:t>é</w:t>
      </w:r>
      <w:r>
        <w:rPr>
          <w:rStyle w:val="Aucun"/>
          <w:rtl w:val="0"/>
          <w:lang w:val="fr-FR"/>
        </w:rPr>
        <w:t>es de deux trait</w:t>
      </w:r>
      <w:r>
        <w:rPr>
          <w:rStyle w:val="Aucun"/>
          <w:rtl w:val="0"/>
          <w:lang w:val="fr-FR"/>
        </w:rPr>
        <w:t>é</w:t>
      </w:r>
      <w:r>
        <w:rPr>
          <w:rStyle w:val="Aucun"/>
          <w:rtl w:val="0"/>
          <w:lang w:val="fr-FR"/>
        </w:rPr>
        <w:t>s</w:t>
      </w:r>
      <w:r>
        <w:rPr>
          <w:rStyle w:val="Aucun"/>
          <w:vertAlign w:val="superscript"/>
          <w:lang w:val="fr-FR"/>
        </w:rPr>
        <w:footnoteReference w:id="10"/>
      </w:r>
      <w:r>
        <w:rPr>
          <w:rStyle w:val="Aucun"/>
          <w:rtl w:val="0"/>
          <w:lang w:val="fr-FR"/>
        </w:rPr>
        <w:t xml:space="preserve"> : le </w:t>
      </w:r>
      <w:r>
        <w:rPr>
          <w:rStyle w:val="Aucun"/>
          <w:i w:val="1"/>
          <w:iCs w:val="1"/>
          <w:rtl w:val="0"/>
          <w:lang w:val="fr-FR"/>
        </w:rPr>
        <w:t>De signis Odysseae</w:t>
      </w:r>
      <w:r>
        <w:rPr>
          <w:rStyle w:val="Aucun"/>
          <w:rtl w:val="0"/>
          <w:lang w:val="fr-FR"/>
        </w:rPr>
        <w:t xml:space="preserve">, avec 1 occurrence ; et le </w:t>
      </w:r>
      <w:r>
        <w:rPr>
          <w:rStyle w:val="Aucun"/>
          <w:i w:val="1"/>
          <w:iCs w:val="1"/>
          <w:rtl w:val="0"/>
          <w:lang w:val="fr-FR"/>
        </w:rPr>
        <w:t>De signis Iliadis</w:t>
      </w:r>
      <w:r>
        <w:rPr>
          <w:rStyle w:val="Aucun"/>
          <w:rtl w:val="0"/>
          <w:lang w:val="fr-FR"/>
        </w:rPr>
        <w:t>, avec 2 occurrences. Pour Apollonius Dyscole, elles sont tir</w:t>
      </w:r>
      <w:r>
        <w:rPr>
          <w:rStyle w:val="Aucun"/>
          <w:rtl w:val="0"/>
          <w:lang w:val="fr-FR"/>
        </w:rPr>
        <w:t>é</w:t>
      </w:r>
      <w:r>
        <w:rPr>
          <w:rStyle w:val="Aucun"/>
          <w:rtl w:val="0"/>
          <w:lang w:val="fr-FR"/>
        </w:rPr>
        <w:t>es de quatre trait</w:t>
      </w:r>
      <w:r>
        <w:rPr>
          <w:rStyle w:val="Aucun"/>
          <w:rtl w:val="0"/>
          <w:lang w:val="fr-FR"/>
        </w:rPr>
        <w:t>é</w:t>
      </w:r>
      <w:r>
        <w:rPr>
          <w:rStyle w:val="Aucun"/>
          <w:rtl w:val="0"/>
          <w:lang w:val="fr-FR"/>
        </w:rPr>
        <w:t xml:space="preserve">s : le </w:t>
      </w:r>
      <w:r>
        <w:rPr>
          <w:rStyle w:val="Aucun"/>
          <w:i w:val="1"/>
          <w:iCs w:val="1"/>
          <w:rtl w:val="0"/>
          <w:lang w:val="fr-FR"/>
        </w:rPr>
        <w:t>De pronominibus</w:t>
      </w:r>
      <w:r>
        <w:rPr>
          <w:rStyle w:val="Aucun"/>
          <w:rtl w:val="0"/>
          <w:lang w:val="fr-FR"/>
        </w:rPr>
        <w:t xml:space="preserve">, avec 8 occurrences ; le </w:t>
      </w:r>
      <w:r>
        <w:rPr>
          <w:rStyle w:val="Aucun"/>
          <w:i w:val="1"/>
          <w:iCs w:val="1"/>
          <w:rtl w:val="0"/>
          <w:lang w:val="fr-FR"/>
        </w:rPr>
        <w:t>De aduerbiis</w:t>
      </w:r>
      <w:r>
        <w:rPr>
          <w:rStyle w:val="Aucun"/>
          <w:rtl w:val="0"/>
          <w:lang w:val="fr-FR"/>
        </w:rPr>
        <w:t xml:space="preserve">, avec 3 occurrences ; le </w:t>
      </w:r>
      <w:r>
        <w:rPr>
          <w:rStyle w:val="Aucun"/>
          <w:i w:val="1"/>
          <w:iCs w:val="1"/>
          <w:rtl w:val="0"/>
          <w:lang w:val="fr-FR"/>
        </w:rPr>
        <w:t>De constructione</w:t>
      </w:r>
      <w:r>
        <w:rPr>
          <w:rStyle w:val="Aucun"/>
          <w:rtl w:val="0"/>
          <w:lang w:val="fr-FR"/>
        </w:rPr>
        <w:t xml:space="preserve">, avec 10 occurrences ; et le </w:t>
      </w:r>
      <w:r>
        <w:rPr>
          <w:rStyle w:val="Aucun"/>
          <w:i w:val="1"/>
          <w:iCs w:val="1"/>
          <w:rtl w:val="0"/>
          <w:lang w:val="fr-FR"/>
        </w:rPr>
        <w:t>De coniunctionibus</w:t>
      </w:r>
      <w:r>
        <w:rPr>
          <w:rStyle w:val="Aucun"/>
          <w:rtl w:val="0"/>
          <w:lang w:val="fr-FR"/>
        </w:rPr>
        <w:t xml:space="preserve">, avec 2 occurrences. Les grammairiens grecs les plus </w:t>
      </w:r>
      <w:r>
        <w:rPr>
          <w:rStyle w:val="Aucun"/>
          <w:rtl w:val="0"/>
          <w:lang w:val="fr-FR"/>
        </w:rPr>
        <w:t>é</w:t>
      </w:r>
      <w:r>
        <w:rPr>
          <w:rStyle w:val="Aucun"/>
          <w:rtl w:val="0"/>
          <w:lang w:val="fr-FR"/>
        </w:rPr>
        <w:t>minents comme Aristophane de Byzance (-IIIᵉ/-IIᵉ si</w:t>
      </w:r>
      <w:r>
        <w:rPr>
          <w:rStyle w:val="Aucun"/>
          <w:rtl w:val="0"/>
          <w:lang w:val="fr-FR"/>
        </w:rPr>
        <w:t>è</w:t>
      </w:r>
      <w:r>
        <w:rPr>
          <w:rStyle w:val="Aucun"/>
          <w:rtl w:val="0"/>
          <w:lang w:val="fr-FR"/>
        </w:rPr>
        <w:t>cles) ou encore Denys le Thrace (-IIᵉ/-Iᵉ</w:t>
      </w:r>
      <w:r>
        <w:rPr>
          <w:rStyle w:val="Aucun"/>
          <w:rtl w:val="0"/>
          <w:lang w:val="fr-FR"/>
        </w:rPr>
        <w:t xml:space="preserve">ʳ </w:t>
      </w:r>
      <w:r>
        <w:rPr>
          <w:rStyle w:val="Aucun"/>
          <w:rtl w:val="0"/>
          <w:lang w:val="fr-FR"/>
        </w:rPr>
        <w:t>si</w:t>
      </w:r>
      <w:r>
        <w:rPr>
          <w:rStyle w:val="Aucun"/>
          <w:rtl w:val="0"/>
          <w:lang w:val="fr-FR"/>
        </w:rPr>
        <w:t>è</w:t>
      </w:r>
      <w:r>
        <w:rPr>
          <w:rStyle w:val="Aucun"/>
          <w:rtl w:val="0"/>
          <w:lang w:val="fr-FR"/>
        </w:rPr>
        <w:t>cles) n</w:t>
      </w:r>
      <w:r>
        <w:rPr>
          <w:rStyle w:val="Aucun"/>
          <w:rtl w:val="0"/>
          <w:lang w:val="fr-FR"/>
        </w:rPr>
        <w:t>’</w:t>
      </w:r>
      <w:r>
        <w:rPr>
          <w:rStyle w:val="Aucun"/>
          <w:rtl w:val="0"/>
          <w:lang w:val="fr-FR"/>
        </w:rPr>
        <w:t xml:space="preserve">ont pu </w:t>
      </w:r>
      <w:r>
        <w:rPr>
          <w:rStyle w:val="Aucun"/>
          <w:rtl w:val="0"/>
          <w:lang w:val="fr-FR"/>
        </w:rPr>
        <w:t>ê</w:t>
      </w:r>
      <w:r>
        <w:rPr>
          <w:rStyle w:val="Aucun"/>
          <w:rtl w:val="0"/>
          <w:lang w:val="fr-FR"/>
        </w:rPr>
        <w:t xml:space="preserve">tre retenus, car aucune occurrence du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ne figure dans leur </w:t>
      </w:r>
      <w:r>
        <w:rPr>
          <w:rStyle w:val="Aucun"/>
          <w:rtl w:val="0"/>
          <w:lang w:val="fr-FR"/>
        </w:rPr>
        <w:t>œ</w:t>
      </w:r>
      <w:r>
        <w:rPr>
          <w:rStyle w:val="Aucun"/>
          <w:rtl w:val="0"/>
          <w:lang w:val="fr-FR"/>
        </w:rPr>
        <w:t>uvre.</w:t>
      </w:r>
      <w:r>
        <w:rPr>
          <w:rStyle w:val="Aucun"/>
          <w:vertAlign w:val="superscript"/>
          <w:lang w:val="fr-FR"/>
        </w:rPr>
        <w:footnoteReference w:id="11"/>
      </w:r>
    </w:p>
    <w:p>
      <w:pPr>
        <w:pStyle w:val="Corps"/>
        <w:spacing w:line="240" w:lineRule="auto"/>
        <w:ind w:left="567" w:right="524" w:firstLine="720"/>
        <w:jc w:val="both"/>
        <w:rPr>
          <w:rStyle w:val="Aucun"/>
          <w:vertAlign w:val="superscript"/>
        </w:rPr>
      </w:pPr>
    </w:p>
    <w:p>
      <w:pPr>
        <w:pStyle w:val="Corps"/>
        <w:spacing w:line="240" w:lineRule="auto"/>
        <w:ind w:left="567" w:right="524" w:firstLine="0"/>
        <w:jc w:val="both"/>
      </w:pPr>
      <w:r>
        <w:rPr>
          <w:rStyle w:val="Aucun"/>
          <w:rtl w:val="0"/>
          <w:lang w:val="fr-FR"/>
        </w:rPr>
        <w:t xml:space="preserve">La recherche du terme </w:t>
      </w:r>
      <w:r>
        <w:rPr>
          <w:rStyle w:val="Aucun"/>
          <w:i w:val="1"/>
          <w:iCs w:val="1"/>
          <w:rtl w:val="0"/>
          <w:lang w:val="fr-FR"/>
        </w:rPr>
        <w:t>defectiuus</w:t>
      </w:r>
      <w:r>
        <w:rPr>
          <w:rStyle w:val="Aucun"/>
          <w:rtl w:val="0"/>
          <w:lang w:val="fr-FR"/>
        </w:rPr>
        <w:t xml:space="preserve"> a donn</w:t>
      </w:r>
      <w:r>
        <w:rPr>
          <w:rStyle w:val="Aucun"/>
          <w:rtl w:val="0"/>
          <w:lang w:val="fr-FR"/>
        </w:rPr>
        <w:t>é</w:t>
      </w:r>
      <w:r>
        <w:rPr>
          <w:rStyle w:val="Aucun"/>
          <w:rtl w:val="0"/>
          <w:lang w:val="fr-FR"/>
        </w:rPr>
        <w:t>, chez ces grammairiens latins, 38 r</w:t>
      </w:r>
      <w:r>
        <w:rPr>
          <w:rStyle w:val="Aucun"/>
          <w:rtl w:val="0"/>
          <w:lang w:val="fr-FR"/>
        </w:rPr>
        <w:t>é</w:t>
      </w:r>
      <w:r>
        <w:rPr>
          <w:rStyle w:val="Aucun"/>
          <w:rtl w:val="0"/>
          <w:lang w:val="fr-FR"/>
        </w:rPr>
        <w:t>sultats : 17 occurrences chez Sacerdos (IIIᵉ sie</w:t>
      </w:r>
      <w:r>
        <w:rPr>
          <w:rStyle w:val="Aucun"/>
          <w:rtl w:val="0"/>
          <w:lang w:val="fr-FR"/>
        </w:rPr>
        <w:t>̀</w:t>
      </w:r>
      <w:r>
        <w:rPr>
          <w:rStyle w:val="Aucun"/>
          <w:rtl w:val="0"/>
          <w:lang w:val="fr-FR"/>
        </w:rPr>
        <w:t>cle) ; 4 chez Diom</w:t>
      </w:r>
      <w:r>
        <w:rPr>
          <w:rStyle w:val="Aucun"/>
          <w:rtl w:val="0"/>
          <w:lang w:val="fr-FR"/>
        </w:rPr>
        <w:t>è</w:t>
      </w:r>
      <w:r>
        <w:rPr>
          <w:rStyle w:val="Aucun"/>
          <w:rtl w:val="0"/>
          <w:lang w:val="fr-FR"/>
        </w:rPr>
        <w:t>de (IVᵉ sie</w:t>
      </w:r>
      <w:r>
        <w:rPr>
          <w:rStyle w:val="Aucun"/>
          <w:rtl w:val="0"/>
          <w:lang w:val="fr-FR"/>
        </w:rPr>
        <w:t>̀</w:t>
      </w:r>
      <w:r>
        <w:rPr>
          <w:rStyle w:val="Aucun"/>
          <w:rtl w:val="0"/>
          <w:lang w:val="fr-FR"/>
        </w:rPr>
        <w:t>cle) ; 7 chez Donat (IVᵉ sie</w:t>
      </w:r>
      <w:r>
        <w:rPr>
          <w:rStyle w:val="Aucun"/>
          <w:rtl w:val="0"/>
          <w:lang w:val="fr-FR"/>
        </w:rPr>
        <w:t>̀</w:t>
      </w:r>
      <w:r>
        <w:rPr>
          <w:rStyle w:val="Aucun"/>
          <w:rtl w:val="0"/>
          <w:lang w:val="fr-FR"/>
        </w:rPr>
        <w:t>cle) ; 2 chez Audax (Vᵉ/VIᵉ sie</w:t>
      </w:r>
      <w:r>
        <w:rPr>
          <w:rStyle w:val="Aucun"/>
          <w:rtl w:val="0"/>
          <w:lang w:val="fr-FR"/>
        </w:rPr>
        <w:t>̀</w:t>
      </w:r>
      <w:r>
        <w:rPr>
          <w:rStyle w:val="Aucun"/>
          <w:rtl w:val="0"/>
          <w:lang w:val="fr-FR"/>
        </w:rPr>
        <w:t>cles) et 8 chez Priscien (VIᵉ sie</w:t>
      </w:r>
      <w:r>
        <w:rPr>
          <w:rStyle w:val="Aucun"/>
          <w:rtl w:val="0"/>
          <w:lang w:val="fr-FR"/>
        </w:rPr>
        <w:t>̀</w:t>
      </w:r>
      <w:r>
        <w:rPr>
          <w:rStyle w:val="Aucun"/>
          <w:rtl w:val="0"/>
          <w:lang w:val="fr-FR"/>
        </w:rPr>
        <w:t>cle). Pour chacun des auteurs, les occurrences sont respectivement tir</w:t>
      </w:r>
      <w:r>
        <w:rPr>
          <w:rStyle w:val="Aucun"/>
          <w:rtl w:val="0"/>
          <w:lang w:val="fr-FR"/>
        </w:rPr>
        <w:t>é</w:t>
      </w:r>
      <w:r>
        <w:rPr>
          <w:rStyle w:val="Aucun"/>
          <w:rtl w:val="0"/>
          <w:lang w:val="fr-FR"/>
        </w:rPr>
        <w:t xml:space="preserve">es des </w:t>
      </w:r>
      <w:r>
        <w:rPr>
          <w:rStyle w:val="Aucun"/>
          <w:rtl w:val="0"/>
          <w:lang w:val="fr-FR"/>
        </w:rPr>
        <w:t>œ</w:t>
      </w:r>
      <w:r>
        <w:rPr>
          <w:rStyle w:val="Aucun"/>
          <w:rtl w:val="0"/>
          <w:lang w:val="fr-FR"/>
        </w:rPr>
        <w:t xml:space="preserve">uvres suivantes : </w:t>
      </w:r>
      <w:r>
        <w:rPr>
          <w:rStyle w:val="Aucun"/>
          <w:i w:val="1"/>
          <w:iCs w:val="1"/>
          <w:rtl w:val="0"/>
          <w:lang w:val="fr-FR"/>
        </w:rPr>
        <w:t>Artes grammaticae</w:t>
      </w:r>
      <w:r>
        <w:rPr>
          <w:rStyle w:val="Aucun"/>
          <w:rtl w:val="0"/>
          <w:lang w:val="fr-FR"/>
        </w:rPr>
        <w:t xml:space="preserve"> ; </w:t>
      </w:r>
      <w:r>
        <w:rPr>
          <w:rStyle w:val="Aucun"/>
          <w:i w:val="1"/>
          <w:iCs w:val="1"/>
          <w:rtl w:val="0"/>
          <w:lang w:val="fr-FR"/>
        </w:rPr>
        <w:t>Ars grammatica</w:t>
      </w:r>
      <w:r>
        <w:rPr>
          <w:rStyle w:val="Aucun"/>
          <w:rtl w:val="0"/>
          <w:lang w:val="fr-FR"/>
        </w:rPr>
        <w:t xml:space="preserve"> ; </w:t>
      </w:r>
      <w:r>
        <w:rPr>
          <w:rStyle w:val="Aucun"/>
          <w:i w:val="1"/>
          <w:iCs w:val="1"/>
          <w:rtl w:val="0"/>
          <w:lang w:val="fr-FR"/>
        </w:rPr>
        <w:t>Ars grammatica</w:t>
      </w:r>
      <w:r>
        <w:rPr>
          <w:rStyle w:val="Aucun"/>
          <w:rtl w:val="0"/>
          <w:lang w:val="fr-FR"/>
        </w:rPr>
        <w:t xml:space="preserve"> ; </w:t>
      </w:r>
      <w:r>
        <w:rPr>
          <w:rStyle w:val="Aucun"/>
          <w:i w:val="1"/>
          <w:iCs w:val="1"/>
          <w:rtl w:val="0"/>
          <w:lang w:val="fr-FR"/>
        </w:rPr>
        <w:t xml:space="preserve">Excerpta de Scauri et Palladii libris </w:t>
      </w:r>
      <w:r>
        <w:rPr>
          <w:rStyle w:val="Aucun"/>
          <w:rtl w:val="0"/>
          <w:lang w:val="fr-FR"/>
        </w:rPr>
        <w:t xml:space="preserve">; et </w:t>
      </w:r>
      <w:r>
        <w:rPr>
          <w:rStyle w:val="Aucun"/>
          <w:i w:val="1"/>
          <w:iCs w:val="1"/>
          <w:rtl w:val="0"/>
          <w:lang w:val="fr-FR"/>
        </w:rPr>
        <w:t>Ars grammatica</w:t>
      </w:r>
      <w:r>
        <w:rPr>
          <w:rStyle w:val="Aucun"/>
          <w:rtl w:val="0"/>
          <w:lang w:val="fr-FR"/>
        </w:rPr>
        <w:t>.</w:t>
      </w:r>
    </w:p>
    <w:p>
      <w:pPr>
        <w:pStyle w:val="Corps"/>
        <w:spacing w:line="240" w:lineRule="auto"/>
        <w:ind w:left="567" w:right="524" w:firstLine="720"/>
        <w:jc w:val="both"/>
      </w:pPr>
      <w:r>
        <w:br w:type="textWrapping"/>
      </w:r>
      <w:commentRangeStart w:id="177"/>
      <w:commentRangeStart w:id="178"/>
      <w:commentRangeStart w:id="179"/>
    </w:p>
    <w:p>
      <w:pPr>
        <w:pStyle w:val="Corps"/>
        <w:spacing w:line="240" w:lineRule="auto"/>
        <w:ind w:left="567" w:right="524" w:firstLine="0"/>
        <w:jc w:val="both"/>
        <w:rPr>
          <w:rStyle w:val="Aucun"/>
          <w:b w:val="1"/>
          <w:bCs w:val="1"/>
          <w:outline w:val="0"/>
          <w:color w:val="4f81bd"/>
          <w:sz w:val="28"/>
          <w:szCs w:val="28"/>
          <w:u w:color="4f81bd"/>
          <w14:textFill>
            <w14:solidFill>
              <w14:srgbClr w14:val="4F81BD"/>
            </w14:solidFill>
          </w14:textFill>
        </w:rPr>
      </w:pPr>
      <w:r>
        <w:rPr>
          <w:rStyle w:val="Aucun"/>
          <w:b w:val="1"/>
          <w:bCs w:val="1"/>
          <w:outline w:val="0"/>
          <w:color w:val="4f81bd"/>
          <w:sz w:val="28"/>
          <w:szCs w:val="28"/>
          <w:u w:color="4f81bd"/>
          <w:rtl w:val="0"/>
          <w14:textFill>
            <w14:solidFill>
              <w14:srgbClr w14:val="4F81BD"/>
            </w14:solidFill>
          </w14:textFill>
        </w:rPr>
        <w:t>2.3 Analyse</w:t>
      </w:r>
      <w:commentRangeEnd w:id="177"/>
      <w:r>
        <w:commentReference w:id="177"/>
      </w:r>
      <w:commentRangeEnd w:id="178"/>
      <w:r>
        <w:commentReference w:id="178"/>
      </w:r>
      <w:commentRangeEnd w:id="179"/>
      <w:r>
        <w:commentReference w:id="179"/>
      </w:r>
    </w:p>
    <w:p>
      <w:pPr>
        <w:pStyle w:val="Corps"/>
        <w:spacing w:line="240" w:lineRule="auto"/>
        <w:ind w:left="567" w:right="524" w:firstLine="0"/>
        <w:jc w:val="both"/>
      </w:pPr>
    </w:p>
    <w:p>
      <w:pPr>
        <w:pStyle w:val="Corps"/>
        <w:spacing w:line="240" w:lineRule="auto"/>
        <w:ind w:left="567" w:right="524" w:firstLine="0"/>
        <w:jc w:val="both"/>
        <w:rPr>
          <w:rStyle w:val="Aucun"/>
          <w:shd w:val="clear" w:color="auto" w:fill="ead1dc"/>
        </w:rPr>
      </w:pPr>
      <w:r>
        <w:rPr>
          <w:rStyle w:val="Aucun"/>
          <w:shd w:val="clear" w:color="auto" w:fill="ead1dc"/>
          <w:rtl w:val="0"/>
          <w:lang w:val="fr-FR"/>
        </w:rPr>
        <w:t xml:space="preserve">Nous avons produit une </w:t>
      </w:r>
      <w:commentRangeStart w:id="180"/>
      <w:commentRangeStart w:id="181"/>
      <w:r>
        <w:rPr>
          <w:rStyle w:val="Aucun"/>
          <w:shd w:val="clear" w:color="auto" w:fill="ead1dc"/>
          <w:rtl w:val="0"/>
          <w:lang w:val="fr-FR"/>
        </w:rPr>
        <w:t>analyse syst</w:t>
      </w:r>
      <w:r>
        <w:rPr>
          <w:rStyle w:val="Aucun"/>
          <w:shd w:val="clear" w:color="auto" w:fill="ead1dc"/>
          <w:rtl w:val="0"/>
          <w:lang w:val="fr-FR"/>
        </w:rPr>
        <w:t>é</w:t>
      </w:r>
      <w:r>
        <w:rPr>
          <w:rStyle w:val="Aucun"/>
          <w:shd w:val="clear" w:color="auto" w:fill="ead1dc"/>
          <w:rtl w:val="0"/>
          <w:lang w:val="fr-FR"/>
        </w:rPr>
        <w:t>matique</w:t>
      </w:r>
      <w:commentRangeEnd w:id="180"/>
      <w:r>
        <w:commentReference w:id="180"/>
      </w:r>
      <w:commentRangeEnd w:id="181"/>
      <w:r>
        <w:commentReference w:id="181"/>
      </w:r>
      <w:r>
        <w:rPr>
          <w:rStyle w:val="Aucun"/>
          <w:shd w:val="clear" w:color="auto" w:fill="ead1dc"/>
          <w:rtl w:val="0"/>
          <w:lang w:val="fr-FR"/>
        </w:rPr>
        <w:t xml:space="preserve"> des contextes d</w:t>
      </w:r>
      <w:r>
        <w:rPr>
          <w:rStyle w:val="Aucun"/>
          <w:shd w:val="clear" w:color="auto" w:fill="ead1dc"/>
          <w:rtl w:val="0"/>
          <w:lang w:val="fr-FR"/>
        </w:rPr>
        <w:t>’</w:t>
      </w:r>
      <w:r>
        <w:rPr>
          <w:rStyle w:val="Aucun"/>
          <w:shd w:val="clear" w:color="auto" w:fill="ead1dc"/>
          <w:rtl w:val="0"/>
          <w:lang w:val="fr-FR"/>
        </w:rPr>
        <w:t xml:space="preserve">emploi du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 xml:space="preserve">s </w:t>
      </w:r>
      <w:r>
        <w:rPr>
          <w:rStyle w:val="Aucun"/>
          <w:shd w:val="clear" w:color="auto" w:fill="ead1dc"/>
          <w:rtl w:val="0"/>
          <w:lang w:val="fr-FR"/>
        </w:rPr>
        <w:t xml:space="preserve">chez les grammairiens grecs, puis du terme </w:t>
      </w:r>
      <w:r>
        <w:rPr>
          <w:rStyle w:val="Aucun"/>
          <w:i w:val="1"/>
          <w:iCs w:val="1"/>
          <w:shd w:val="clear" w:color="auto" w:fill="ead1dc"/>
          <w:rtl w:val="0"/>
          <w:lang w:val="fr-FR"/>
        </w:rPr>
        <w:t>defectiuus</w:t>
      </w:r>
      <w:r>
        <w:rPr>
          <w:rStyle w:val="Aucun"/>
          <w:shd w:val="clear" w:color="auto" w:fill="ead1dc"/>
          <w:rtl w:val="0"/>
          <w:lang w:val="fr-FR"/>
        </w:rPr>
        <w:t xml:space="preserve"> chez les grammairiens latins, et pr</w:t>
      </w:r>
      <w:r>
        <w:rPr>
          <w:rStyle w:val="Aucun"/>
          <w:shd w:val="clear" w:color="auto" w:fill="ead1dc"/>
          <w:rtl w:val="0"/>
          <w:lang w:val="fr-FR"/>
        </w:rPr>
        <w:t>é</w:t>
      </w:r>
      <w:r>
        <w:rPr>
          <w:rStyle w:val="Aucun"/>
          <w:shd w:val="clear" w:color="auto" w:fill="ead1dc"/>
          <w:rtl w:val="0"/>
          <w:lang w:val="fr-FR"/>
        </w:rPr>
        <w:t>sentons quelques occurrences. Chaque extrait pr</w:t>
      </w:r>
      <w:r>
        <w:rPr>
          <w:rStyle w:val="Aucun"/>
          <w:shd w:val="clear" w:color="auto" w:fill="ead1dc"/>
          <w:rtl w:val="0"/>
          <w:lang w:val="fr-FR"/>
        </w:rPr>
        <w:t>é</w:t>
      </w:r>
      <w:r>
        <w:rPr>
          <w:rStyle w:val="Aucun"/>
          <w:shd w:val="clear" w:color="auto" w:fill="ead1dc"/>
          <w:rtl w:val="0"/>
          <w:lang w:val="fr-FR"/>
        </w:rPr>
        <w:t>sent</w:t>
      </w:r>
      <w:r>
        <w:rPr>
          <w:rStyle w:val="Aucun"/>
          <w:shd w:val="clear" w:color="auto" w:fill="ead1dc"/>
          <w:rtl w:val="0"/>
          <w:lang w:val="fr-FR"/>
        </w:rPr>
        <w:t xml:space="preserve">é </w:t>
      </w:r>
      <w:r>
        <w:rPr>
          <w:rStyle w:val="Aucun"/>
          <w:shd w:val="clear" w:color="auto" w:fill="ead1dc"/>
          <w:rtl w:val="0"/>
          <w:lang w:val="fr-FR"/>
        </w:rPr>
        <w:t xml:space="preserve">a </w:t>
      </w:r>
      <w:r>
        <w:rPr>
          <w:rStyle w:val="Aucun"/>
          <w:shd w:val="clear" w:color="auto" w:fill="ead1dc"/>
          <w:rtl w:val="0"/>
          <w:lang w:val="fr-FR"/>
        </w:rPr>
        <w:t>é</w:t>
      </w:r>
      <w:r>
        <w:rPr>
          <w:rStyle w:val="Aucun"/>
          <w:shd w:val="clear" w:color="auto" w:fill="ead1dc"/>
          <w:rtl w:val="0"/>
          <w:lang w:val="fr-FR"/>
        </w:rPr>
        <w:t>t</w:t>
      </w:r>
      <w:r>
        <w:rPr>
          <w:rStyle w:val="Aucun"/>
          <w:shd w:val="clear" w:color="auto" w:fill="ead1dc"/>
          <w:rtl w:val="0"/>
          <w:lang w:val="fr-FR"/>
        </w:rPr>
        <w:t xml:space="preserve">é </w:t>
      </w:r>
      <w:r>
        <w:rPr>
          <w:rStyle w:val="Aucun"/>
          <w:shd w:val="clear" w:color="auto" w:fill="ead1dc"/>
          <w:rtl w:val="0"/>
          <w:lang w:val="fr-FR"/>
        </w:rPr>
        <w:t>retenu pour les raisons suivantes, qui permettent de r</w:t>
      </w:r>
      <w:r>
        <w:rPr>
          <w:rStyle w:val="Aucun"/>
          <w:shd w:val="clear" w:color="auto" w:fill="ead1dc"/>
          <w:rtl w:val="0"/>
          <w:lang w:val="fr-FR"/>
        </w:rPr>
        <w:t>é</w:t>
      </w:r>
      <w:r>
        <w:rPr>
          <w:rStyle w:val="Aucun"/>
          <w:shd w:val="clear" w:color="auto" w:fill="ead1dc"/>
          <w:rtl w:val="0"/>
          <w:lang w:val="fr-FR"/>
        </w:rPr>
        <w:t xml:space="preserve">pondre aux questions de recherche : </w:t>
      </w:r>
    </w:p>
    <w:p>
      <w:pPr>
        <w:pStyle w:val="Corps"/>
        <w:spacing w:line="240" w:lineRule="auto"/>
        <w:ind w:left="567" w:right="524" w:firstLine="720"/>
        <w:jc w:val="both"/>
        <w:rPr>
          <w:rStyle w:val="Aucun"/>
          <w:shd w:val="clear" w:color="auto" w:fill="ead1dc"/>
        </w:rPr>
      </w:pPr>
    </w:p>
    <w:p>
      <w:pPr>
        <w:pStyle w:val="Corps"/>
        <w:numPr>
          <w:ilvl w:val="0"/>
          <w:numId w:val="10"/>
        </w:numPr>
        <w:bidi w:val="0"/>
        <w:spacing w:line="240" w:lineRule="auto"/>
        <w:ind w:right="524"/>
        <w:jc w:val="both"/>
        <w:rPr>
          <w:rtl w:val="0"/>
          <w:lang w:val="fr-FR"/>
        </w:rPr>
      </w:pP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ou </w:t>
      </w:r>
      <w:r>
        <w:rPr>
          <w:rStyle w:val="Aucun"/>
          <w:i w:val="1"/>
          <w:iCs w:val="1"/>
          <w:shd w:val="clear" w:color="auto" w:fill="ead1dc"/>
          <w:rtl w:val="0"/>
          <w:lang w:val="fr-FR"/>
        </w:rPr>
        <w:t>defectiuus</w:t>
      </w:r>
      <w:r>
        <w:rPr>
          <w:rStyle w:val="Aucun"/>
          <w:shd w:val="clear" w:color="auto" w:fill="ead1dc"/>
          <w:rtl w:val="0"/>
          <w:lang w:val="fr-FR"/>
        </w:rPr>
        <w:t xml:space="preserve"> 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 et est donc employ</w:t>
      </w:r>
      <w:r>
        <w:rPr>
          <w:rStyle w:val="Aucun"/>
          <w:shd w:val="clear" w:color="auto" w:fill="ead1dc"/>
          <w:rtl w:val="0"/>
          <w:lang w:val="fr-FR"/>
        </w:rPr>
        <w:t xml:space="preserve">é </w:t>
      </w:r>
      <w:r>
        <w:rPr>
          <w:rStyle w:val="Aucun"/>
          <w:shd w:val="clear" w:color="auto" w:fill="ead1dc"/>
          <w:rtl w:val="0"/>
          <w:lang w:val="fr-FR"/>
        </w:rPr>
        <w:t xml:space="preserve">dans un usage que nous appelons </w:t>
      </w:r>
      <w:r>
        <w:rPr>
          <w:rStyle w:val="Aucun"/>
          <w:shd w:val="clear" w:color="auto" w:fill="ead1dc"/>
          <w:rtl w:val="0"/>
          <w:lang w:val="fr-FR"/>
        </w:rPr>
        <w:t xml:space="preserve">« </w:t>
      </w:r>
      <w:r>
        <w:rPr>
          <w:rStyle w:val="Aucun"/>
          <w:shd w:val="clear" w:color="auto" w:fill="ead1dc"/>
          <w:rtl w:val="0"/>
          <w:lang w:val="fr-FR"/>
        </w:rPr>
        <w:t xml:space="preserve">usage non-technique </w:t>
      </w:r>
      <w:r>
        <w:rPr>
          <w:rStyle w:val="Aucun"/>
          <w:shd w:val="clear" w:color="auto" w:fill="ead1dc"/>
          <w:rtl w:val="0"/>
          <w:lang w:val="fr-FR"/>
        </w:rPr>
        <w:t>»</w:t>
      </w:r>
    </w:p>
    <w:p>
      <w:pPr>
        <w:pStyle w:val="Corps"/>
        <w:spacing w:line="240" w:lineRule="auto"/>
        <w:ind w:left="567" w:right="524" w:firstLine="0"/>
        <w:jc w:val="both"/>
        <w:rPr>
          <w:rStyle w:val="Aucun"/>
          <w:shd w:val="clear" w:color="auto" w:fill="ead1dc"/>
        </w:rPr>
      </w:pPr>
    </w:p>
    <w:p>
      <w:pPr>
        <w:pStyle w:val="Corps"/>
        <w:numPr>
          <w:ilvl w:val="0"/>
          <w:numId w:val="10"/>
        </w:numPr>
        <w:bidi w:val="0"/>
        <w:spacing w:line="240" w:lineRule="auto"/>
        <w:ind w:right="524"/>
        <w:jc w:val="both"/>
        <w:rPr>
          <w:rtl w:val="0"/>
          <w:lang w:val="fr-FR"/>
        </w:rPr>
      </w:pP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ou </w:t>
      </w:r>
      <w:r>
        <w:rPr>
          <w:rStyle w:val="Aucun"/>
          <w:i w:val="1"/>
          <w:iCs w:val="1"/>
          <w:shd w:val="clear" w:color="auto" w:fill="ead1dc"/>
          <w:rtl w:val="0"/>
          <w:lang w:val="fr-FR"/>
        </w:rPr>
        <w:t>defectiuus</w:t>
      </w:r>
      <w:r>
        <w:rPr>
          <w:rStyle w:val="Aucun"/>
          <w:shd w:val="clear" w:color="auto" w:fill="ead1dc"/>
          <w:rtl w:val="0"/>
          <w:lang w:val="fr-FR"/>
        </w:rPr>
        <w:t xml:space="preserve"> est utilis</w:t>
      </w:r>
      <w:r>
        <w:rPr>
          <w:rStyle w:val="Aucun"/>
          <w:shd w:val="clear" w:color="auto" w:fill="ead1dc"/>
          <w:rtl w:val="0"/>
          <w:lang w:val="fr-FR"/>
        </w:rPr>
        <w:t xml:space="preserve">é </w:t>
      </w:r>
      <w:r>
        <w:rPr>
          <w:rStyle w:val="Aucun"/>
          <w:shd w:val="clear" w:color="auto" w:fill="ead1dc"/>
          <w:rtl w:val="0"/>
          <w:lang w:val="fr-FR"/>
        </w:rPr>
        <w:t xml:space="preserve">par le grammairien, dans le cadre du </w:t>
      </w:r>
      <w:r>
        <w:rPr>
          <w:rStyle w:val="Aucun"/>
          <w:i w:val="1"/>
          <w:iCs w:val="1"/>
          <w:shd w:val="clear" w:color="auto" w:fill="ead1dc"/>
          <w:rtl w:val="0"/>
          <w:lang w:val="fr-FR"/>
        </w:rPr>
        <w:t>continuum</w:t>
      </w:r>
      <w:r>
        <w:rPr>
          <w:rStyle w:val="Aucun"/>
          <w:shd w:val="clear" w:color="auto" w:fill="ead1dc"/>
          <w:rtl w:val="0"/>
          <w:lang w:val="fr-FR"/>
        </w:rPr>
        <w:t xml:space="preserve"> lexical entre grammaire et rh</w:t>
      </w:r>
      <w:r>
        <w:rPr>
          <w:rStyle w:val="Aucun"/>
          <w:shd w:val="clear" w:color="auto" w:fill="ead1dc"/>
          <w:rtl w:val="0"/>
          <w:lang w:val="fr-FR"/>
        </w:rPr>
        <w:t>é</w:t>
      </w:r>
      <w:r>
        <w:rPr>
          <w:rStyle w:val="Aucun"/>
          <w:shd w:val="clear" w:color="auto" w:fill="ead1dc"/>
          <w:rtl w:val="0"/>
          <w:lang w:val="fr-FR"/>
        </w:rPr>
        <w:t xml:space="preserve">torique </w:t>
      </w:r>
      <w:r>
        <w:rPr>
          <w:rStyle w:val="Aucun"/>
          <w:shd w:val="clear" w:color="auto" w:fill="ead1dc"/>
          <w:rtl w:val="0"/>
          <w:lang w:val="fr-FR"/>
        </w:rPr>
        <w:t>é</w:t>
      </w:r>
      <w:r>
        <w:rPr>
          <w:rStyle w:val="Aucun"/>
          <w:shd w:val="clear" w:color="auto" w:fill="ead1dc"/>
          <w:rtl w:val="0"/>
          <w:lang w:val="fr-FR"/>
        </w:rPr>
        <w:t>voqu</w:t>
      </w:r>
      <w:r>
        <w:rPr>
          <w:rStyle w:val="Aucun"/>
          <w:shd w:val="clear" w:color="auto" w:fill="ead1dc"/>
          <w:rtl w:val="0"/>
          <w:lang w:val="fr-FR"/>
        </w:rPr>
        <w:t xml:space="preserve">é </w:t>
      </w:r>
      <w:r>
        <w:rPr>
          <w:rStyle w:val="Aucun"/>
          <w:shd w:val="clear" w:color="auto" w:fill="ead1dc"/>
          <w:rtl w:val="0"/>
          <w:lang w:val="fr-FR"/>
        </w:rPr>
        <w:t>par Adouani (1994), pour traiter d</w:t>
      </w:r>
      <w:r>
        <w:rPr>
          <w:rStyle w:val="Aucun"/>
          <w:shd w:val="clear" w:color="auto" w:fill="ead1dc"/>
          <w:rtl w:val="0"/>
          <w:lang w:val="fr-FR"/>
        </w:rPr>
        <w:t>’</w:t>
      </w:r>
      <w:r>
        <w:rPr>
          <w:rStyle w:val="Aucun"/>
          <w:shd w:val="clear" w:color="auto" w:fill="ead1dc"/>
          <w:rtl w:val="0"/>
          <w:lang w:val="fr-FR"/>
        </w:rPr>
        <w:t>un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relevant de la rh</w:t>
      </w:r>
      <w:r>
        <w:rPr>
          <w:rStyle w:val="Aucun"/>
          <w:shd w:val="clear" w:color="auto" w:fill="ead1dc"/>
          <w:rtl w:val="0"/>
          <w:lang w:val="fr-FR"/>
        </w:rPr>
        <w:t>é</w:t>
      </w:r>
      <w:r>
        <w:rPr>
          <w:rStyle w:val="Aucun"/>
          <w:shd w:val="clear" w:color="auto" w:fill="ead1dc"/>
          <w:rtl w:val="0"/>
          <w:lang w:val="fr-FR"/>
        </w:rPr>
        <w:t>torique,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de l</w:t>
      </w:r>
      <w:r>
        <w:rPr>
          <w:rStyle w:val="Aucun"/>
          <w:shd w:val="clear" w:color="auto" w:fill="ead1dc"/>
          <w:rtl w:val="0"/>
          <w:lang w:val="fr-FR"/>
        </w:rPr>
        <w:t>’</w:t>
      </w:r>
      <w:r>
        <w:rPr>
          <w:rStyle w:val="Aucun"/>
          <w:shd w:val="clear" w:color="auto" w:fill="ead1dc"/>
          <w:rtl w:val="0"/>
          <w:lang w:val="fr-FR"/>
        </w:rPr>
        <w:t>expression du discours</w:t>
      </w:r>
    </w:p>
    <w:p>
      <w:pPr>
        <w:pStyle w:val="Corps"/>
        <w:spacing w:line="240" w:lineRule="auto"/>
        <w:ind w:left="567" w:right="524" w:firstLine="0"/>
        <w:jc w:val="both"/>
        <w:rPr>
          <w:rStyle w:val="Aucun"/>
          <w:shd w:val="clear" w:color="auto" w:fill="ead1dc"/>
        </w:rPr>
      </w:pPr>
    </w:p>
    <w:p>
      <w:pPr>
        <w:pStyle w:val="Corps"/>
        <w:numPr>
          <w:ilvl w:val="0"/>
          <w:numId w:val="10"/>
        </w:numPr>
        <w:bidi w:val="0"/>
        <w:spacing w:line="240" w:lineRule="auto"/>
        <w:ind w:right="524"/>
        <w:jc w:val="both"/>
        <w:rPr>
          <w:rtl w:val="0"/>
          <w:lang w:val="fr-FR"/>
        </w:rPr>
      </w:pP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ou </w:t>
      </w:r>
      <w:r>
        <w:rPr>
          <w:rStyle w:val="Aucun"/>
          <w:i w:val="1"/>
          <w:iCs w:val="1"/>
          <w:shd w:val="clear" w:color="auto" w:fill="ead1dc"/>
          <w:rtl w:val="0"/>
          <w:lang w:val="fr-FR"/>
        </w:rPr>
        <w:t>defectiuus</w:t>
      </w:r>
      <w:r>
        <w:rPr>
          <w:rStyle w:val="Aucun"/>
          <w:shd w:val="clear" w:color="auto" w:fill="ead1dc"/>
          <w:rtl w:val="0"/>
          <w:lang w:val="fr-FR"/>
        </w:rPr>
        <w:t xml:space="preserve"> permet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 et est donc employ</w:t>
      </w:r>
      <w:r>
        <w:rPr>
          <w:rStyle w:val="Aucun"/>
          <w:shd w:val="clear" w:color="auto" w:fill="ead1dc"/>
          <w:rtl w:val="0"/>
          <w:lang w:val="fr-FR"/>
        </w:rPr>
        <w:t xml:space="preserve">é </w:t>
      </w:r>
      <w:r>
        <w:rPr>
          <w:rStyle w:val="Aucun"/>
          <w:shd w:val="clear" w:color="auto" w:fill="ead1dc"/>
          <w:rtl w:val="0"/>
          <w:lang w:val="fr-FR"/>
        </w:rPr>
        <w:t xml:space="preserve">par le grammairien dans un usage que nous appelons </w:t>
      </w:r>
      <w:r>
        <w:rPr>
          <w:rStyle w:val="Aucun"/>
          <w:shd w:val="clear" w:color="auto" w:fill="ead1dc"/>
          <w:rtl w:val="0"/>
          <w:lang w:val="fr-FR"/>
        </w:rPr>
        <w:t xml:space="preserve">« </w:t>
      </w:r>
      <w:r>
        <w:rPr>
          <w:rStyle w:val="Aucun"/>
          <w:shd w:val="clear" w:color="auto" w:fill="ead1dc"/>
          <w:rtl w:val="0"/>
          <w:lang w:val="fr-FR"/>
        </w:rPr>
        <w:t xml:space="preserve">usage technique </w:t>
      </w:r>
      <w:r>
        <w:rPr>
          <w:rStyle w:val="Aucun"/>
          <w:shd w:val="clear" w:color="auto" w:fill="ead1dc"/>
          <w:rtl w:val="0"/>
          <w:lang w:val="fr-FR"/>
        </w:rPr>
        <w:t>»</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Notons qu'il n'est pas envisageable ici d</w:t>
      </w:r>
      <w:r>
        <w:rPr>
          <w:rStyle w:val="Aucun"/>
          <w:rtl w:val="1"/>
        </w:rPr>
        <w:t>’</w:t>
      </w:r>
      <w:r>
        <w:rPr>
          <w:rStyle w:val="Aucun"/>
          <w:rtl w:val="0"/>
          <w:lang w:val="fr-FR"/>
        </w:rPr>
        <w:t>exposer chacune des occurrences choisies. Nous proposons donc de pr</w:t>
      </w:r>
      <w:r>
        <w:rPr>
          <w:rStyle w:val="Aucun"/>
          <w:rtl w:val="0"/>
          <w:lang w:val="fr-FR"/>
        </w:rPr>
        <w:t>é</w:t>
      </w:r>
      <w:r>
        <w:rPr>
          <w:rStyle w:val="Aucun"/>
          <w:rtl w:val="0"/>
          <w:lang w:val="fr-FR"/>
        </w:rPr>
        <w:t>senter les r</w:t>
      </w:r>
      <w:r>
        <w:rPr>
          <w:rStyle w:val="Aucun"/>
          <w:rtl w:val="0"/>
          <w:lang w:val="fr-FR"/>
        </w:rPr>
        <w:t>é</w:t>
      </w:r>
      <w:r>
        <w:rPr>
          <w:rStyle w:val="Aucun"/>
          <w:rtl w:val="0"/>
          <w:lang w:val="fr-FR"/>
        </w:rPr>
        <w:t>sultats d</w:t>
      </w:r>
      <w:r>
        <w:rPr>
          <w:rStyle w:val="Aucun"/>
          <w:rtl w:val="1"/>
        </w:rPr>
        <w:t>’</w:t>
      </w:r>
      <w:r>
        <w:rPr>
          <w:rStyle w:val="Aucun"/>
          <w:rtl w:val="0"/>
          <w:lang w:val="fr-FR"/>
        </w:rPr>
        <w:t>analyse par cat</w:t>
      </w:r>
      <w:r>
        <w:rPr>
          <w:rStyle w:val="Aucun"/>
          <w:rtl w:val="0"/>
          <w:lang w:val="fr-FR"/>
        </w:rPr>
        <w:t>é</w:t>
      </w:r>
      <w:r>
        <w:rPr>
          <w:rStyle w:val="Aucun"/>
          <w:rtl w:val="0"/>
          <w:lang w:val="de-DE"/>
        </w:rPr>
        <w:t xml:space="preserve">gorie - usage </w:t>
      </w:r>
      <w:r>
        <w:rPr>
          <w:rStyle w:val="Aucun"/>
          <w:shd w:val="clear" w:color="auto" w:fill="ead1dc"/>
          <w:rtl w:val="0"/>
          <w:lang w:val="fr-FR"/>
        </w:rPr>
        <w:t>non-technique</w:t>
      </w:r>
      <w:r>
        <w:rPr>
          <w:rStyle w:val="Aucun"/>
          <w:rtl w:val="0"/>
          <w:lang w:val="fr-FR"/>
        </w:rPr>
        <w:t xml:space="preserve"> ou technique - en pr</w:t>
      </w:r>
      <w:r>
        <w:rPr>
          <w:rStyle w:val="Aucun"/>
          <w:rtl w:val="0"/>
          <w:lang w:val="fr-FR"/>
        </w:rPr>
        <w:t>é</w:t>
      </w:r>
      <w:r>
        <w:rPr>
          <w:rStyle w:val="Aucun"/>
          <w:rtl w:val="0"/>
          <w:lang w:val="fr-FR"/>
        </w:rPr>
        <w:t>cisant le nombre d</w:t>
      </w:r>
      <w:r>
        <w:rPr>
          <w:rStyle w:val="Aucun"/>
          <w:rtl w:val="1"/>
        </w:rPr>
        <w:t>’</w:t>
      </w:r>
      <w:r>
        <w:rPr>
          <w:rStyle w:val="Aucun"/>
          <w:rtl w:val="0"/>
          <w:lang w:val="fr-FR"/>
        </w:rPr>
        <w:t>occurrences qui rel</w:t>
      </w:r>
      <w:r>
        <w:rPr>
          <w:rStyle w:val="Aucun"/>
          <w:rtl w:val="0"/>
          <w:lang w:val="it-IT"/>
        </w:rPr>
        <w:t>è</w:t>
      </w:r>
      <w:r>
        <w:rPr>
          <w:rStyle w:val="Aucun"/>
          <w:rtl w:val="0"/>
          <w:lang w:val="fr-FR"/>
        </w:rPr>
        <w:t>vent de chacune d</w:t>
      </w:r>
      <w:r>
        <w:rPr>
          <w:rStyle w:val="Aucun"/>
          <w:rtl w:val="1"/>
        </w:rPr>
        <w:t>’</w:t>
      </w:r>
      <w:r>
        <w:rPr>
          <w:rStyle w:val="Aucun"/>
          <w:rtl w:val="0"/>
          <w:lang w:val="fr-FR"/>
        </w:rPr>
        <w:t>elles et en prenant pour exemple, pour chacune, une ou plusieurs occurrences</w:t>
      </w:r>
      <w:r>
        <w:rPr>
          <w:rStyle w:val="Aucun"/>
          <w:vertAlign w:val="superscript"/>
        </w:rPr>
        <w:footnoteReference w:id="12"/>
      </w:r>
      <w:r>
        <w:rPr>
          <w:rStyle w:val="Aucun"/>
          <w:rtl w:val="0"/>
        </w:rPr>
        <w:t xml:space="preserve">. </w:t>
      </w:r>
    </w:p>
    <w:p>
      <w:pPr>
        <w:pStyle w:val="Corps"/>
        <w:spacing w:line="240" w:lineRule="auto"/>
        <w:ind w:left="567" w:right="524" w:firstLine="720"/>
        <w:jc w:val="both"/>
      </w:pPr>
    </w:p>
    <w:p>
      <w:pPr>
        <w:pStyle w:val="List Paragraph"/>
        <w:numPr>
          <w:ilvl w:val="0"/>
          <w:numId w:val="11"/>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sultats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tl w:val="0"/>
          <w:lang w:val="fr-FR"/>
        </w:rPr>
        <w:t>Dans cette section, nous pr</w:t>
      </w:r>
      <w:r>
        <w:rPr>
          <w:rStyle w:val="Aucun"/>
          <w:rtl w:val="0"/>
          <w:lang w:val="fr-FR"/>
        </w:rPr>
        <w:t>é</w:t>
      </w:r>
      <w:r>
        <w:rPr>
          <w:rStyle w:val="Aucun"/>
          <w:rtl w:val="0"/>
          <w:lang w:val="fr-FR"/>
        </w:rPr>
        <w:t>sentons les r</w:t>
      </w:r>
      <w:r>
        <w:rPr>
          <w:rStyle w:val="Aucun"/>
          <w:rtl w:val="0"/>
          <w:lang w:val="fr-FR"/>
        </w:rPr>
        <w:t>é</w:t>
      </w:r>
      <w:r>
        <w:rPr>
          <w:rStyle w:val="Aucun"/>
          <w:rtl w:val="0"/>
          <w:lang w:val="fr-FR"/>
        </w:rPr>
        <w:t xml:space="preserve">sultats de nos analyses des termes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et </w:t>
      </w:r>
      <w:r>
        <w:rPr>
          <w:rStyle w:val="Aucun"/>
          <w:i w:val="1"/>
          <w:iCs w:val="1"/>
          <w:rtl w:val="0"/>
          <w:lang w:val="fr-FR"/>
        </w:rPr>
        <w:t>defectiuus</w:t>
      </w:r>
      <w:r>
        <w:rPr>
          <w:rStyle w:val="Aucun"/>
          <w:rtl w:val="0"/>
          <w:lang w:val="fr-FR"/>
        </w:rPr>
        <w:t>.</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rStyle w:val="Aucun"/>
          <w:outline w:val="0"/>
          <w:color w:val="4f81bd"/>
          <w:u w:color="4f81bd"/>
          <w14:textFill>
            <w14:solidFill>
              <w14:srgbClr w14:val="4F81BD"/>
            </w14:solidFill>
          </w14:textFill>
        </w:rPr>
      </w:pPr>
      <w:r>
        <w:rPr>
          <w:rStyle w:val="Aucun"/>
          <w:b w:val="1"/>
          <w:bCs w:val="1"/>
          <w:outline w:val="0"/>
          <w:color w:val="4f81bd"/>
          <w:sz w:val="24"/>
          <w:szCs w:val="24"/>
          <w:u w:color="4f81bd"/>
          <w:rtl w:val="0"/>
          <w:lang w:val="fr-FR"/>
          <w14:textFill>
            <w14:solidFill>
              <w14:srgbClr w14:val="4F81BD"/>
            </w14:solidFill>
          </w14:textFill>
        </w:rPr>
        <w:t xml:space="preserve">3.1 Analyse des emplois du terme </w:t>
      </w:r>
      <w:r>
        <w:rPr>
          <w:rStyle w:val="Aucun"/>
          <w:b w:val="1"/>
          <w:bCs w:val="1"/>
          <w:i w:val="1"/>
          <w:iCs w:val="1"/>
          <w:outline w:val="0"/>
          <w:color w:val="4f81bd"/>
          <w:sz w:val="24"/>
          <w:szCs w:val="24"/>
          <w:u w:color="4f81bd"/>
          <w:rtl w:val="0"/>
          <w:lang w:val="fr-FR"/>
          <w14:textFill>
            <w14:solidFill>
              <w14:srgbClr w14:val="4F81BD"/>
            </w14:solidFill>
          </w14:textFill>
        </w:rPr>
        <w:t>ellip</w:t>
      </w:r>
      <w:r>
        <w:rPr>
          <w:rStyle w:val="Aucun"/>
          <w:b w:val="1"/>
          <w:bCs w:val="1"/>
          <w:i w:val="1"/>
          <w:iCs w:val="1"/>
          <w:outline w:val="0"/>
          <w:color w:val="4f81bd"/>
          <w:sz w:val="24"/>
          <w:szCs w:val="24"/>
          <w:u w:color="4f81bd"/>
          <w:rtl w:val="0"/>
          <w:lang w:val="fr-FR"/>
          <w14:textFill>
            <w14:solidFill>
              <w14:srgbClr w14:val="4F81BD"/>
            </w14:solidFill>
          </w14:textFill>
        </w:rPr>
        <w:t>ê</w:t>
      </w:r>
      <w:r>
        <w:rPr>
          <w:rStyle w:val="Aucun"/>
          <w:b w:val="1"/>
          <w:bCs w:val="1"/>
          <w:i w:val="1"/>
          <w:iCs w:val="1"/>
          <w:outline w:val="0"/>
          <w:color w:val="4f81bd"/>
          <w:sz w:val="24"/>
          <w:szCs w:val="24"/>
          <w:u w:color="4f81bd"/>
          <w:rtl w:val="0"/>
          <w:lang w:val="fr-FR"/>
          <w14:textFill>
            <w14:solidFill>
              <w14:srgbClr w14:val="4F81BD"/>
            </w14:solidFill>
          </w14:textFill>
        </w:rPr>
        <w:t xml:space="preserve">s </w:t>
      </w:r>
      <w:r>
        <w:rPr>
          <w:rStyle w:val="Aucun"/>
          <w:b w:val="1"/>
          <w:bCs w:val="1"/>
          <w:outline w:val="0"/>
          <w:color w:val="4f81bd"/>
          <w:sz w:val="24"/>
          <w:szCs w:val="24"/>
          <w:u w:color="4f81bd"/>
          <w:rtl w:val="0"/>
          <w:lang w:val="fr-FR"/>
          <w14:textFill>
            <w14:solidFill>
              <w14:srgbClr w14:val="4F81BD"/>
            </w14:solidFill>
          </w14:textFill>
        </w:rPr>
        <w:t>chez les grammairiens grecs</w:t>
      </w:r>
    </w:p>
    <w:p>
      <w:pPr>
        <w:pStyle w:val="Corps"/>
        <w:spacing w:line="240" w:lineRule="auto"/>
        <w:ind w:left="567" w:right="524" w:firstLine="0"/>
        <w:jc w:val="both"/>
      </w:pPr>
    </w:p>
    <w:p>
      <w:pPr>
        <w:pStyle w:val="Corps"/>
        <w:spacing w:line="240" w:lineRule="auto"/>
        <w:ind w:left="567" w:right="524" w:firstLine="0"/>
        <w:jc w:val="both"/>
        <w:rPr>
          <w:ins w:id="182" w:date="2024-10-15T10:08:00Z" w:author="Gabriel Frazer-Mckee"/>
          <w:rStyle w:val="Aucun"/>
          <w:shd w:val="clear" w:color="auto" w:fill="ead1dc"/>
        </w:rPr>
      </w:pPr>
      <w:r>
        <w:rPr>
          <w:rStyle w:val="Aucun"/>
        </w:rPr>
        <w:tab/>
      </w:r>
      <w:r>
        <w:rPr>
          <w:rStyle w:val="Aucun"/>
          <w:shd w:val="clear" w:color="auto" w:fill="ead1dc"/>
          <w:rtl w:val="0"/>
          <w:lang w:val="fr-FR"/>
        </w:rPr>
        <w:t>Dans le corpus retenu, 23 occurrences d</w:t>
      </w:r>
      <w:r>
        <w:rPr>
          <w:rStyle w:val="Aucun"/>
          <w:shd w:val="clear" w:color="auto" w:fill="ead1dc"/>
          <w:rtl w:val="1"/>
        </w:rPr>
        <w:t>’</w:t>
      </w:r>
      <w:r>
        <w:rPr>
          <w:rStyle w:val="Aucun"/>
          <w:shd w:val="clear" w:color="auto" w:fill="ead1dc"/>
          <w:rtl w:val="0"/>
          <w:lang w:val="fr-FR"/>
        </w:rPr>
        <w:t>usage non-technique et 3 occurrences d</w:t>
      </w:r>
      <w:r>
        <w:rPr>
          <w:rStyle w:val="Aucun"/>
          <w:shd w:val="clear" w:color="auto" w:fill="ead1dc"/>
          <w:rtl w:val="1"/>
        </w:rPr>
        <w:t>’</w:t>
      </w:r>
      <w:r>
        <w:rPr>
          <w:rStyle w:val="Aucun"/>
          <w:shd w:val="clear" w:color="auto" w:fill="ead1dc"/>
          <w:rtl w:val="0"/>
          <w:lang w:val="fr-FR"/>
        </w:rPr>
        <w:t xml:space="preserve">usage technique ont </w:t>
      </w:r>
      <w:r>
        <w:rPr>
          <w:rStyle w:val="Aucun"/>
          <w:shd w:val="clear" w:color="auto" w:fill="ead1dc"/>
          <w:rtl w:val="0"/>
          <w:lang w:val="fr-FR"/>
        </w:rPr>
        <w:t>é</w:t>
      </w:r>
      <w:r>
        <w:rPr>
          <w:rStyle w:val="Aucun"/>
          <w:shd w:val="clear" w:color="auto" w:fill="ead1dc"/>
          <w:rtl w:val="0"/>
        </w:rPr>
        <w:t>t</w:t>
      </w:r>
      <w:r>
        <w:rPr>
          <w:rStyle w:val="Aucun"/>
          <w:shd w:val="clear" w:color="auto" w:fill="ead1dc"/>
          <w:rtl w:val="0"/>
          <w:lang w:val="fr-FR"/>
        </w:rPr>
        <w:t xml:space="preserve">é </w:t>
      </w:r>
      <w:r>
        <w:rPr>
          <w:rStyle w:val="Aucun"/>
          <w:shd w:val="clear" w:color="auto" w:fill="ead1dc"/>
          <w:rtl w:val="0"/>
          <w:lang w:val="en-US"/>
        </w:rPr>
        <w:t>identifi</w:t>
      </w:r>
      <w:r>
        <w:rPr>
          <w:rStyle w:val="Aucun"/>
          <w:shd w:val="clear" w:color="auto" w:fill="ead1dc"/>
          <w:rtl w:val="0"/>
          <w:lang w:val="fr-FR"/>
        </w:rPr>
        <w:t>é</w:t>
      </w:r>
      <w:r>
        <w:rPr>
          <w:rStyle w:val="Aucun"/>
          <w:shd w:val="clear" w:color="auto" w:fill="ead1dc"/>
          <w:rtl w:val="0"/>
          <w:lang w:val="fr-FR"/>
        </w:rPr>
        <w:t>es chez les grammairiens grecs. Nous les r</w:t>
      </w:r>
      <w:r>
        <w:rPr>
          <w:rStyle w:val="Aucun"/>
          <w:shd w:val="clear" w:color="auto" w:fill="ead1dc"/>
          <w:rtl w:val="0"/>
          <w:lang w:val="fr-FR"/>
        </w:rPr>
        <w:t>é</w:t>
      </w:r>
      <w:r>
        <w:rPr>
          <w:rStyle w:val="Aucun"/>
          <w:shd w:val="clear" w:color="auto" w:fill="ead1dc"/>
          <w:rtl w:val="0"/>
          <w:lang w:val="fr-FR"/>
        </w:rPr>
        <w:t>sumons dans le tableau ci-dessous avant de les pr</w:t>
      </w:r>
      <w:r>
        <w:rPr>
          <w:rStyle w:val="Aucun"/>
          <w:shd w:val="clear" w:color="auto" w:fill="ead1dc"/>
          <w:rtl w:val="0"/>
          <w:lang w:val="fr-FR"/>
        </w:rPr>
        <w:t>é</w:t>
      </w:r>
      <w:r>
        <w:rPr>
          <w:rStyle w:val="Aucun"/>
          <w:shd w:val="clear" w:color="auto" w:fill="ead1dc"/>
          <w:rtl w:val="0"/>
          <w:lang w:val="fr-FR"/>
        </w:rPr>
        <w:t>senter de mani</w:t>
      </w:r>
      <w:r>
        <w:rPr>
          <w:rStyle w:val="Aucun"/>
          <w:shd w:val="clear" w:color="auto" w:fill="ead1dc"/>
          <w:rtl w:val="0"/>
          <w:lang w:val="it-IT"/>
        </w:rPr>
        <w:t>è</w:t>
      </w:r>
      <w:r>
        <w:rPr>
          <w:rStyle w:val="Aucun"/>
          <w:shd w:val="clear" w:color="auto" w:fill="ead1dc"/>
          <w:rtl w:val="0"/>
          <w:lang w:val="fr-FR"/>
        </w:rPr>
        <w:t>re plus d</w:t>
      </w:r>
      <w:r>
        <w:rPr>
          <w:rStyle w:val="Aucun"/>
          <w:shd w:val="clear" w:color="auto" w:fill="ead1dc"/>
          <w:rtl w:val="0"/>
          <w:lang w:val="fr-FR"/>
        </w:rPr>
        <w:t>é</w:t>
      </w:r>
      <w:r>
        <w:rPr>
          <w:rStyle w:val="Aucun"/>
          <w:shd w:val="clear" w:color="auto" w:fill="ead1dc"/>
          <w:rtl w:val="0"/>
          <w:lang w:val="fr-FR"/>
        </w:rPr>
        <w:t>taill</w:t>
      </w:r>
      <w:r>
        <w:rPr>
          <w:rStyle w:val="Aucun"/>
          <w:shd w:val="clear" w:color="auto" w:fill="ead1dc"/>
          <w:rtl w:val="0"/>
          <w:lang w:val="fr-FR"/>
        </w:rPr>
        <w:t>é</w:t>
      </w:r>
      <w:r>
        <w:rPr>
          <w:rStyle w:val="Aucun"/>
          <w:shd w:val="clear" w:color="auto" w:fill="ead1dc"/>
          <w:rtl w:val="0"/>
          <w:lang w:val="fr-FR"/>
        </w:rPr>
        <w:t xml:space="preserve">e : </w:t>
      </w:r>
    </w:p>
    <w:p>
      <w:pPr>
        <w:pStyle w:val="Corps"/>
        <w:spacing w:line="240" w:lineRule="auto"/>
        <w:ind w:left="567" w:right="524" w:firstLine="0"/>
        <w:jc w:val="both"/>
      </w:pPr>
      <w:ins w:id="183" w:date="2024-10-15T13:56:00Z" w:author="Gabriel Frazer-Mckee">
        <w:r>
          <w:rPr>
            <w:rStyle w:val="Aucun"/>
            <w:rtl w:val="0"/>
            <w:lang w:val="fr-FR"/>
          </w:rPr>
          <w:t xml:space="preserve">Tableau X. </w:t>
        </w:r>
      </w:ins>
      <w:ins w:id="184" w:date="2024-10-15T13:55:00Z" w:author="Gabriel Frazer-Mckee">
        <w:r>
          <w:rPr>
            <w:rStyle w:val="Aucun"/>
            <w:rtl w:val="0"/>
            <w:lang w:val="fr-FR"/>
          </w:rPr>
          <w:t xml:space="preserve">Nom du tableau </w:t>
        </w:r>
      </w:ins>
      <w:commentRangeStart w:id="185"/>
      <w:commentRangeStart w:id="186"/>
      <w:ins w:id="187" w:date="2024-10-15T10:08:00Z" w:author="Gabriel Frazer-Mckee">
        <w:r>
          <w:rPr>
            <w:rStyle w:val="Aucun"/>
            <w:rtl w:val="0"/>
          </w:rPr>
          <w:t>X</w:t>
        </w:r>
      </w:ins>
      <w:commentRangeEnd w:id="185"/>
      <w:r>
        <w:commentReference w:id="185"/>
      </w:r>
      <w:commentRangeEnd w:id="186"/>
      <w:r>
        <w:commentReference w:id="186"/>
      </w:r>
    </w:p>
    <w:p>
      <w:pPr>
        <w:pStyle w:val="Corps"/>
        <w:spacing w:line="240" w:lineRule="auto"/>
        <w:ind w:left="567" w:right="524" w:firstLine="0"/>
        <w:jc w:val="both"/>
      </w:pPr>
    </w:p>
    <w:tbl>
      <w:tblPr>
        <w:tblW w:w="902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05"/>
        <w:gridCol w:w="1806"/>
        <w:gridCol w:w="1806"/>
        <w:gridCol w:w="1806"/>
        <w:gridCol w:w="1806"/>
      </w:tblGrid>
      <w:tr>
        <w:tblPrEx>
          <w:shd w:val="clear" w:color="auto" w:fill="ced7e7"/>
        </w:tblPrEx>
        <w:trPr>
          <w:trHeight w:val="217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Auteur</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É</w:t>
            </w:r>
            <w:r>
              <w:rPr>
                <w:rStyle w:val="Aucun"/>
                <w:b w:val="1"/>
                <w:bCs w:val="1"/>
                <w:shd w:val="nil" w:color="auto" w:fill="auto"/>
                <w:rtl w:val="0"/>
                <w:lang w:val="fr-FR"/>
              </w:rPr>
              <w:t>poque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Nombre total d</w:t>
            </w:r>
            <w:r>
              <w:rPr>
                <w:rStyle w:val="Aucun"/>
                <w:b w:val="1"/>
                <w:bCs w:val="1"/>
                <w:shd w:val="nil" w:color="auto" w:fill="auto"/>
                <w:rtl w:val="0"/>
                <w:lang w:val="fr-FR"/>
              </w:rPr>
              <w:t>’</w:t>
            </w:r>
            <w:r>
              <w:rPr>
                <w:rStyle w:val="Aucun"/>
                <w:b w:val="1"/>
                <w:bCs w:val="1"/>
                <w:shd w:val="nil" w:color="auto" w:fill="auto"/>
                <w:rtl w:val="0"/>
                <w:lang w:val="fr-FR"/>
              </w:rPr>
              <w:t>occurrences</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Occurrences d</w:t>
            </w:r>
            <w:r>
              <w:rPr>
                <w:rStyle w:val="Aucun"/>
                <w:b w:val="1"/>
                <w:bCs w:val="1"/>
                <w:shd w:val="nil" w:color="auto" w:fill="auto"/>
                <w:rtl w:val="0"/>
                <w:lang w:val="fr-FR"/>
              </w:rPr>
              <w:t>’</w:t>
            </w:r>
            <w:r>
              <w:rPr>
                <w:rStyle w:val="Aucun"/>
                <w:b w:val="1"/>
                <w:bCs w:val="1"/>
                <w:shd w:val="nil" w:color="auto" w:fill="auto"/>
                <w:rtl w:val="0"/>
                <w:lang w:val="fr-FR"/>
              </w:rPr>
              <w:t>usage non-technique</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Occurrence d</w:t>
            </w:r>
            <w:r>
              <w:rPr>
                <w:rStyle w:val="Aucun"/>
                <w:b w:val="1"/>
                <w:bCs w:val="1"/>
                <w:shd w:val="nil" w:color="auto" w:fill="auto"/>
                <w:rtl w:val="0"/>
                <w:lang w:val="fr-FR"/>
              </w:rPr>
              <w:t>’</w:t>
            </w:r>
            <w:r>
              <w:rPr>
                <w:rStyle w:val="Aucun"/>
                <w:b w:val="1"/>
                <w:bCs w:val="1"/>
                <w:shd w:val="nil" w:color="auto" w:fill="auto"/>
                <w:rtl w:val="0"/>
                <w:lang w:val="fr-FR"/>
              </w:rPr>
              <w:t>usage technique</w:t>
            </w:r>
          </w:p>
        </w:tc>
      </w:tr>
      <w:tr>
        <w:tblPrEx>
          <w:shd w:val="clear" w:color="auto" w:fill="ced7e7"/>
        </w:tblPrEx>
        <w:trPr>
          <w:trHeight w:val="73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Aristonicus</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shd w:val="nil" w:color="auto" w:fill="auto"/>
                <w:rtl w:val="0"/>
                <w:lang w:val="fr-FR"/>
              </w:rPr>
              <w:t>-Iᵉ</w:t>
            </w:r>
            <w:r>
              <w:rPr>
                <w:rStyle w:val="Aucun"/>
                <w:shd w:val="nil" w:color="auto" w:fill="auto"/>
                <w:rtl w:val="0"/>
                <w:lang w:val="fr-FR"/>
              </w:rPr>
              <w:t xml:space="preserve">ʳ </w:t>
            </w:r>
            <w:r>
              <w:rPr>
                <w:rStyle w:val="Aucun"/>
                <w:shd w:val="nil" w:color="auto" w:fill="auto"/>
                <w:rtl w:val="0"/>
                <w:lang w:val="fr-FR"/>
              </w:rPr>
              <w:t>sie</w:t>
            </w:r>
            <w:r>
              <w:rPr>
                <w:rStyle w:val="Aucun"/>
                <w:shd w:val="nil" w:color="auto" w:fill="auto"/>
                <w:rtl w:val="0"/>
                <w:lang w:val="fr-FR"/>
              </w:rPr>
              <w:t>̀</w:t>
            </w:r>
            <w:r>
              <w:rPr>
                <w:rStyle w:val="Aucun"/>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0</w:t>
            </w:r>
          </w:p>
        </w:tc>
      </w:tr>
      <w:tr>
        <w:tblPrEx>
          <w:shd w:val="clear" w:color="auto" w:fill="ced7e7"/>
        </w:tblPrEx>
        <w:trPr>
          <w:trHeight w:val="97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Apollonius Dyscole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shd w:val="nil" w:color="auto" w:fill="auto"/>
                <w:rtl w:val="0"/>
                <w:lang w:val="fr-FR"/>
              </w:rPr>
              <w:t>IIᵉ sie</w:t>
            </w:r>
            <w:r>
              <w:rPr>
                <w:rStyle w:val="Aucun"/>
                <w:shd w:val="nil" w:color="auto" w:fill="auto"/>
                <w:rtl w:val="0"/>
                <w:lang w:val="fr-FR"/>
              </w:rPr>
              <w:t>̀</w:t>
            </w:r>
            <w:r>
              <w:rPr>
                <w:rStyle w:val="Aucun"/>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23</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20</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r>
      <w:tr>
        <w:tblPrEx>
          <w:shd w:val="clear" w:color="auto" w:fill="ced7e7"/>
        </w:tblPrEx>
        <w:trPr>
          <w:trHeight w:val="493" w:hRule="atLeast"/>
        </w:trPr>
        <w:tc>
          <w:tcPr>
            <w:tcW w:type="dxa" w:w="1805"/>
            <w:tcBorders>
              <w:top w:val="single" w:color="000000" w:sz="8" w:space="0" w:shadow="0" w:frame="0"/>
              <w:left w:val="single" w:color="000000" w:sz="8" w:space="0" w:shadow="0" w:frame="0"/>
              <w:bottom w:val="single" w:color="000000" w:sz="8" w:space="0" w:shadow="0" w:frame="0"/>
              <w:right w:val="single" w:color="ffffff" w:sz="8" w:space="0" w:shadow="0" w:frame="0"/>
            </w:tcBorders>
            <w:shd w:val="clear" w:color="auto" w:fill="auto"/>
            <w:tcMar>
              <w:top w:type="dxa" w:w="80"/>
              <w:left w:type="dxa" w:w="647"/>
              <w:bottom w:type="dxa" w:w="80"/>
              <w:right w:type="dxa" w:w="604"/>
            </w:tcMar>
            <w:vAlign w:val="top"/>
          </w:tcPr>
          <w:p/>
        </w:tc>
        <w:tc>
          <w:tcPr>
            <w:tcW w:type="dxa" w:w="1806"/>
            <w:tcBorders>
              <w:top w:val="single" w:color="000000" w:sz="8" w:space="0" w:shadow="0" w:frame="0"/>
              <w:left w:val="single" w:color="ffffff"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1"/>
                <w:bCs w:val="1"/>
                <w:shd w:val="nil" w:color="auto" w:fill="auto"/>
                <w:rtl w:val="0"/>
                <w:lang w:val="fr-FR"/>
              </w:rPr>
              <w:t>Total :</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26</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23</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r>
    </w:tbl>
    <w:p>
      <w:pPr>
        <w:pStyle w:val="Corps"/>
        <w:widowControl w:val="0"/>
        <w:spacing w:line="240" w:lineRule="auto"/>
        <w:jc w:val="both"/>
      </w:pPr>
    </w:p>
    <w:p>
      <w:pPr>
        <w:pStyle w:val="Corps"/>
        <w:spacing w:line="240" w:lineRule="auto"/>
        <w:ind w:left="567" w:right="524" w:firstLine="0"/>
        <w:jc w:val="both"/>
      </w:pPr>
    </w:p>
    <w:p>
      <w:pPr>
        <w:pStyle w:val="Corps"/>
        <w:spacing w:line="240" w:lineRule="auto"/>
        <w:ind w:left="567" w:right="524" w:firstLine="0"/>
        <w:jc w:val="both"/>
        <w:rPr>
          <w:rStyle w:val="Aucun"/>
          <w:b w:val="1"/>
          <w:bCs w:val="1"/>
          <w:i w:val="1"/>
          <w:iCs w:val="1"/>
          <w:outline w:val="0"/>
          <w:color w:val="4f81bd"/>
          <w:sz w:val="24"/>
          <w:szCs w:val="24"/>
          <w:u w:color="4f81bd"/>
          <w14:textFill>
            <w14:solidFill>
              <w14:srgbClr w14:val="4F81BD"/>
            </w14:solidFill>
          </w14:textFill>
        </w:rPr>
      </w:pPr>
      <w:r>
        <w:rPr>
          <w:rStyle w:val="Aucun"/>
          <w:b w:val="1"/>
          <w:bCs w:val="1"/>
          <w:i w:val="1"/>
          <w:iCs w:val="1"/>
          <w:outline w:val="0"/>
          <w:color w:val="4f81bd"/>
          <w:sz w:val="24"/>
          <w:szCs w:val="24"/>
          <w:u w:color="4f81bd"/>
          <w:rtl w:val="0"/>
          <w:lang w:val="fr-FR"/>
          <w14:textFill>
            <w14:solidFill>
              <w14:srgbClr w14:val="4F81BD"/>
            </w14:solidFill>
          </w14:textFill>
        </w:rPr>
        <w:t>3.1.1 Occurrences d</w:t>
      </w:r>
      <w:r>
        <w:rPr>
          <w:rStyle w:val="Aucun"/>
          <w:b w:val="1"/>
          <w:bCs w:val="1"/>
          <w:i w:val="1"/>
          <w:iCs w:val="1"/>
          <w:outline w:val="0"/>
          <w:color w:val="4f81bd"/>
          <w:sz w:val="24"/>
          <w:szCs w:val="24"/>
          <w:u w:color="4f81bd"/>
          <w:rtl w:val="1"/>
          <w14:textFill>
            <w14:solidFill>
              <w14:srgbClr w14:val="4F81BD"/>
            </w14:solidFill>
          </w14:textFill>
        </w:rPr>
        <w:t>’</w:t>
      </w:r>
      <w:r>
        <w:rPr>
          <w:rStyle w:val="Aucun"/>
          <w:b w:val="1"/>
          <w:bCs w:val="1"/>
          <w:i w:val="1"/>
          <w:iCs w:val="1"/>
          <w:outline w:val="0"/>
          <w:color w:val="4f81bd"/>
          <w:sz w:val="24"/>
          <w:szCs w:val="24"/>
          <w:u w:color="4f81bd"/>
          <w:rtl w:val="0"/>
          <w:lang w:val="fr-FR"/>
          <w14:textFill>
            <w14:solidFill>
              <w14:srgbClr w14:val="4F81BD"/>
            </w14:solidFill>
          </w14:textFill>
        </w:rPr>
        <w:t>usage non-technique</w:t>
      </w:r>
    </w:p>
    <w:p>
      <w:pPr>
        <w:pStyle w:val="Corps"/>
        <w:spacing w:line="240" w:lineRule="auto"/>
        <w:ind w:left="567" w:right="524" w:firstLine="0"/>
        <w:jc w:val="both"/>
        <w:rPr>
          <w:rStyle w:val="Aucun"/>
          <w:b w:val="1"/>
          <w:bCs w:val="1"/>
        </w:rPr>
      </w:pPr>
    </w:p>
    <w:p>
      <w:pPr>
        <w:pStyle w:val="Corps"/>
        <w:spacing w:line="240" w:lineRule="auto"/>
        <w:ind w:left="567" w:right="524" w:firstLine="0"/>
        <w:jc w:val="both"/>
        <w:rPr>
          <w:rStyle w:val="Aucun"/>
          <w:b w:val="1"/>
          <w:bCs w:val="1"/>
          <w:sz w:val="24"/>
          <w:szCs w:val="24"/>
          <w:shd w:val="clear" w:color="auto" w:fill="ead1dc"/>
        </w:rPr>
      </w:pP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20 occurrences d</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chez ces grammairiens. </w:t>
      </w:r>
      <w:r>
        <w:rPr>
          <w:rStyle w:val="Aucun"/>
          <w:shd w:val="clear" w:color="auto" w:fill="ead1dc"/>
          <w:rtl w:val="0"/>
          <w:lang w:val="fr-FR"/>
        </w:rPr>
        <w:t xml:space="preserve">Autrement dit, 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tl w:val="0"/>
          <w:lang w:val="fr-FR"/>
        </w:rPr>
        <w:t xml:space="preserve">Dans son usage </w:t>
      </w:r>
      <w:r>
        <w:rPr>
          <w:rStyle w:val="Aucun"/>
          <w:shd w:val="clear" w:color="auto" w:fill="ead1dc"/>
          <w:rtl w:val="0"/>
          <w:lang w:val="fr-FR"/>
        </w:rPr>
        <w:t>non-technique</w:t>
      </w:r>
      <w:r>
        <w:rPr>
          <w:rStyle w:val="Aucun"/>
          <w:rtl w:val="0"/>
          <w:lang w:val="fr-FR"/>
        </w:rPr>
        <w:t xml:space="preserve">, le terme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peut : signaler l</w:t>
      </w:r>
      <w:r>
        <w:rPr>
          <w:rStyle w:val="Aucun"/>
          <w:rtl w:val="0"/>
          <w:lang w:val="fr-FR"/>
        </w:rPr>
        <w:t>’</w:t>
      </w:r>
      <w:r>
        <w:rPr>
          <w:rStyle w:val="Aucun"/>
          <w:rtl w:val="0"/>
          <w:lang w:val="fr-FR"/>
        </w:rPr>
        <w:t>absence d</w:t>
      </w:r>
      <w:r>
        <w:rPr>
          <w:rStyle w:val="Aucun"/>
          <w:rtl w:val="0"/>
          <w:lang w:val="fr-FR"/>
        </w:rPr>
        <w:t>’</w:t>
      </w:r>
      <w:r>
        <w:rPr>
          <w:rStyle w:val="Aucun"/>
          <w:rtl w:val="0"/>
          <w:lang w:val="fr-FR"/>
        </w:rPr>
        <w:t>un terme (1) ; l</w:t>
      </w:r>
      <w:r>
        <w:rPr>
          <w:rStyle w:val="Aucun"/>
          <w:rtl w:val="0"/>
          <w:lang w:val="fr-FR"/>
        </w:rPr>
        <w:t>’</w:t>
      </w:r>
      <w:r>
        <w:rPr>
          <w:rStyle w:val="Aucun"/>
          <w:rtl w:val="0"/>
          <w:lang w:val="fr-FR"/>
        </w:rPr>
        <w:t>incompl</w:t>
      </w:r>
      <w:r>
        <w:rPr>
          <w:rStyle w:val="Aucun"/>
          <w:rtl w:val="0"/>
          <w:lang w:val="fr-FR"/>
        </w:rPr>
        <w:t>é</w:t>
      </w:r>
      <w:r>
        <w:rPr>
          <w:rStyle w:val="Aucun"/>
          <w:rtl w:val="0"/>
          <w:lang w:val="fr-FR"/>
        </w:rPr>
        <w:t>tude d</w:t>
      </w:r>
      <w:r>
        <w:rPr>
          <w:rStyle w:val="Aucun"/>
          <w:rtl w:val="0"/>
          <w:lang w:val="fr-FR"/>
        </w:rPr>
        <w:t>’</w:t>
      </w:r>
      <w:r>
        <w:rPr>
          <w:rStyle w:val="Aucun"/>
          <w:rtl w:val="0"/>
          <w:lang w:val="fr-FR"/>
        </w:rPr>
        <w:t>un d</w:t>
      </w:r>
      <w:r>
        <w:rPr>
          <w:rStyle w:val="Aucun"/>
          <w:rtl w:val="0"/>
          <w:lang w:val="fr-FR"/>
        </w:rPr>
        <w:t>é</w:t>
      </w:r>
      <w:r>
        <w:rPr>
          <w:rStyle w:val="Aucun"/>
          <w:rtl w:val="0"/>
          <w:lang w:val="fr-FR"/>
        </w:rPr>
        <w:t>veloppement (2) ; le manque d</w:t>
      </w:r>
      <w:r>
        <w:rPr>
          <w:rStyle w:val="Aucun"/>
          <w:rtl w:val="0"/>
          <w:lang w:val="fr-FR"/>
        </w:rPr>
        <w:t>’</w:t>
      </w:r>
      <w:r>
        <w:rPr>
          <w:rStyle w:val="Aucun"/>
          <w:rtl w:val="0"/>
          <w:lang w:val="fr-FR"/>
        </w:rPr>
        <w:t>un des sens (3). Nous remarquons qu</w:t>
      </w:r>
      <w:r>
        <w:rPr>
          <w:rStyle w:val="Aucun"/>
          <w:rtl w:val="0"/>
          <w:lang w:val="fr-FR"/>
        </w:rPr>
        <w:t>’</w:t>
      </w:r>
      <w:r>
        <w:rPr>
          <w:rStyle w:val="Aucun"/>
          <w:rtl w:val="0"/>
          <w:lang w:val="fr-FR"/>
        </w:rPr>
        <w:t>une majorit</w:t>
      </w:r>
      <w:r>
        <w:rPr>
          <w:rStyle w:val="Aucun"/>
          <w:rtl w:val="0"/>
          <w:lang w:val="fr-FR"/>
        </w:rPr>
        <w:t xml:space="preserve">é </w:t>
      </w:r>
      <w:r>
        <w:rPr>
          <w:rStyle w:val="Aucun"/>
          <w:rtl w:val="0"/>
          <w:lang w:val="fr-FR"/>
        </w:rPr>
        <w:t>du nombre d</w:t>
      </w:r>
      <w:r>
        <w:rPr>
          <w:rStyle w:val="Aucun"/>
          <w:rtl w:val="0"/>
          <w:lang w:val="fr-FR"/>
        </w:rPr>
        <w:t>’</w:t>
      </w:r>
      <w:r>
        <w:rPr>
          <w:rStyle w:val="Aucun"/>
          <w:rtl w:val="0"/>
          <w:lang w:val="fr-FR"/>
        </w:rPr>
        <w:t>occurrences rel</w:t>
      </w:r>
      <w:r>
        <w:rPr>
          <w:rStyle w:val="Aucun"/>
          <w:rtl w:val="0"/>
          <w:lang w:val="fr-FR"/>
        </w:rPr>
        <w:t>è</w:t>
      </w:r>
      <w:r>
        <w:rPr>
          <w:rStyle w:val="Aucun"/>
          <w:rtl w:val="0"/>
          <w:lang w:val="fr-FR"/>
        </w:rPr>
        <w:t>ve d</w:t>
      </w:r>
      <w:r>
        <w:rPr>
          <w:rStyle w:val="Aucun"/>
          <w:rtl w:val="0"/>
          <w:lang w:val="fr-FR"/>
        </w:rPr>
        <w:t>’</w:t>
      </w:r>
      <w:r>
        <w:rPr>
          <w:rStyle w:val="Aucun"/>
          <w:rtl w:val="0"/>
          <w:lang w:val="fr-FR"/>
        </w:rPr>
        <w:t>un usage courant. Malgr</w:t>
      </w:r>
      <w:r>
        <w:rPr>
          <w:rStyle w:val="Aucun"/>
          <w:rtl w:val="0"/>
          <w:lang w:val="fr-FR"/>
        </w:rPr>
        <w:t xml:space="preserve">é </w:t>
      </w:r>
      <w:r>
        <w:rPr>
          <w:rStyle w:val="Aucun"/>
          <w:rtl w:val="0"/>
          <w:lang w:val="fr-FR"/>
        </w:rPr>
        <w:t>cela, il semble clair qu</w:t>
      </w:r>
      <w:r>
        <w:rPr>
          <w:rStyle w:val="Aucun"/>
          <w:rtl w:val="0"/>
          <w:lang w:val="fr-FR"/>
        </w:rPr>
        <w:t>’</w:t>
      </w:r>
      <w:r>
        <w:rPr>
          <w:rStyle w:val="Aucun"/>
          <w:rtl w:val="0"/>
          <w:lang w:val="fr-FR"/>
        </w:rPr>
        <w:t>il partage avec l</w:t>
      </w:r>
      <w:r>
        <w:rPr>
          <w:rStyle w:val="Aucun"/>
          <w:rtl w:val="0"/>
          <w:lang w:val="fr-FR"/>
        </w:rPr>
        <w:t>’</w:t>
      </w:r>
      <w:r>
        <w:rPr>
          <w:rStyle w:val="Aucun"/>
          <w:rtl w:val="0"/>
          <w:lang w:val="fr-FR"/>
        </w:rPr>
        <w:t xml:space="preserve">usage technique </w:t>
      </w:r>
      <w:r>
        <w:rPr>
          <w:rStyle w:val="Aucun"/>
          <w:shd w:val="clear" w:color="auto" w:fill="ead1dc"/>
          <w:rtl w:val="0"/>
          <w:lang w:val="fr-FR"/>
        </w:rPr>
        <w:t>un noyau de sens commun</w:t>
      </w:r>
      <w:r>
        <w:rPr>
          <w:rStyle w:val="Aucun"/>
          <w:rtl w:val="0"/>
          <w:lang w:val="fr-FR"/>
        </w:rPr>
        <w:t xml:space="preserve"> : il s</w:t>
      </w:r>
      <w:r>
        <w:rPr>
          <w:rStyle w:val="Aucun"/>
          <w:rtl w:val="0"/>
          <w:lang w:val="fr-FR"/>
        </w:rPr>
        <w:t>’</w:t>
      </w:r>
      <w:r>
        <w:rPr>
          <w:rStyle w:val="Aucun"/>
          <w:rtl w:val="0"/>
          <w:lang w:val="fr-FR"/>
        </w:rPr>
        <w:t>agit toujours d</w:t>
      </w:r>
      <w:r>
        <w:rPr>
          <w:rStyle w:val="Aucun"/>
          <w:rtl w:val="0"/>
          <w:lang w:val="fr-FR"/>
        </w:rPr>
        <w:t>’</w:t>
      </w:r>
      <w:r>
        <w:rPr>
          <w:rStyle w:val="Aucun"/>
          <w:rtl w:val="0"/>
          <w:lang w:val="fr-FR"/>
        </w:rPr>
        <w:t>exprimer un manque ou une absence, mais seulement appliqu</w:t>
      </w:r>
      <w:r>
        <w:rPr>
          <w:rStyle w:val="Aucun"/>
          <w:rtl w:val="0"/>
          <w:lang w:val="fr-FR"/>
        </w:rPr>
        <w:t xml:space="preserve">é à </w:t>
      </w:r>
      <w:r>
        <w:rPr>
          <w:rStyle w:val="Aucun"/>
          <w:rtl w:val="0"/>
          <w:lang w:val="fr-FR"/>
        </w:rPr>
        <w:t>des champs plus g</w:t>
      </w:r>
      <w:r>
        <w:rPr>
          <w:rStyle w:val="Aucun"/>
          <w:rtl w:val="0"/>
          <w:lang w:val="fr-FR"/>
        </w:rPr>
        <w:t>é</w:t>
      </w:r>
      <w:r>
        <w:rPr>
          <w:rStyle w:val="Aucun"/>
          <w:rtl w:val="0"/>
          <w:lang w:val="fr-FR"/>
        </w:rPr>
        <w:t>n</w:t>
      </w:r>
      <w:r>
        <w:rPr>
          <w:rStyle w:val="Aucun"/>
          <w:rtl w:val="0"/>
          <w:lang w:val="fr-FR"/>
        </w:rPr>
        <w:t>é</w:t>
      </w:r>
      <w:r>
        <w:rPr>
          <w:rStyle w:val="Aucun"/>
          <w:rtl w:val="0"/>
          <w:lang w:val="fr-FR"/>
        </w:rPr>
        <w:t xml:space="preserve">raux que la grammaire. </w:t>
      </w:r>
    </w:p>
    <w:p>
      <w:pPr>
        <w:pStyle w:val="Corps"/>
        <w:spacing w:line="240" w:lineRule="auto"/>
        <w:ind w:left="567" w:right="524" w:firstLine="720"/>
        <w:jc w:val="both"/>
      </w:pPr>
    </w:p>
    <w:p>
      <w:pPr>
        <w:pStyle w:val="Corps"/>
        <w:spacing w:line="240" w:lineRule="auto"/>
        <w:ind w:left="567" w:right="524" w:firstLine="0"/>
        <w:jc w:val="both"/>
        <w:rPr>
          <w:rStyle w:val="Aucun"/>
        </w:rPr>
      </w:pPr>
      <w:r>
        <w:rPr>
          <w:rStyle w:val="Aucun"/>
          <w:rtl w:val="0"/>
          <w:lang w:val="fr-FR"/>
        </w:rPr>
        <w:t xml:space="preserve">(1) </w:t>
      </w:r>
      <w:r>
        <w:rPr>
          <w:rStyle w:val="Aucun"/>
          <w:outline w:val="0"/>
          <w:color w:val="2e0a03"/>
          <w:u w:color="2e0a03"/>
          <w:rtl w:val="0"/>
          <w:lang w:val="fr-FR"/>
          <w14:textFill>
            <w14:solidFill>
              <w14:srgbClr w14:val="2E0A03"/>
            </w14:solidFill>
          </w14:textFill>
        </w:rPr>
        <w:t>[</w:t>
      </w:r>
      <w:r>
        <w:rPr>
          <w:rStyle w:val="Aucun"/>
          <w:rtl w:val="0"/>
          <w:lang w:val="fr-FR"/>
        </w:rPr>
        <w:t xml:space="preserve">...] </w:t>
      </w:r>
      <w:r>
        <w:rPr>
          <w:rStyle w:val="Aucun"/>
          <w:rtl w:val="0"/>
          <w:lang w:val="fr-FR"/>
        </w:rPr>
        <w:t xml:space="preserve">καὶ οὐκ ἔστιν </w:t>
      </w:r>
      <w:r>
        <w:rPr>
          <w:rStyle w:val="Aucun"/>
          <w:b w:val="1"/>
          <w:bCs w:val="1"/>
          <w:rtl w:val="0"/>
          <w:lang w:val="fr-FR"/>
        </w:rPr>
        <w:t>ἐλλιπὴς</w:t>
      </w:r>
      <w:r>
        <w:rPr>
          <w:rStyle w:val="Aucun"/>
          <w:rtl w:val="0"/>
          <w:lang w:val="fr-FR"/>
        </w:rPr>
        <w:t xml:space="preserve"> ὁ λόγος</w:t>
      </w:r>
      <w:r>
        <w:rPr>
          <w:rStyle w:val="Aucun"/>
          <w:rtl w:val="0"/>
          <w:lang w:val="fr-FR"/>
        </w:rPr>
        <w:t xml:space="preserve">. (Aristonicus. </w:t>
      </w:r>
      <w:r>
        <w:rPr>
          <w:rStyle w:val="Aucun"/>
          <w:i w:val="1"/>
          <w:iCs w:val="1"/>
          <w:rtl w:val="0"/>
          <w:lang w:val="fr-FR"/>
        </w:rPr>
        <w:t>De signis Odysseae</w:t>
      </w:r>
      <w:r>
        <w:rPr>
          <w:rStyle w:val="Aucun"/>
          <w:rtl w:val="0"/>
          <w:lang w:val="fr-FR"/>
        </w:rPr>
        <w:t xml:space="preserve">) : </w:t>
      </w:r>
      <w:r>
        <w:rPr>
          <w:rStyle w:val="Aucun"/>
          <w:rtl w:val="0"/>
          <w:lang w:val="fr-FR"/>
        </w:rPr>
        <w:t xml:space="preserve">« </w:t>
      </w:r>
      <w:r>
        <w:rPr>
          <w:rStyle w:val="Aucun"/>
          <w:rtl w:val="0"/>
          <w:lang w:val="fr-FR"/>
        </w:rPr>
        <w:t>[...] et le terme n</w:t>
      </w:r>
      <w:r>
        <w:rPr>
          <w:rStyle w:val="Aucun"/>
          <w:rtl w:val="0"/>
          <w:lang w:val="fr-FR"/>
        </w:rPr>
        <w:t>’</w:t>
      </w:r>
      <w:r>
        <w:rPr>
          <w:rStyle w:val="Aucun"/>
          <w:rtl w:val="0"/>
          <w:lang w:val="fr-FR"/>
        </w:rPr>
        <w:t xml:space="preserve">est pas </w:t>
      </w:r>
      <w:r>
        <w:rPr>
          <w:rStyle w:val="Aucun"/>
          <w:b w:val="1"/>
          <w:bCs w:val="1"/>
          <w:rtl w:val="0"/>
          <w:lang w:val="fr-FR"/>
        </w:rPr>
        <w:t>manquant</w:t>
      </w:r>
      <w:r>
        <w:rPr>
          <w:rStyle w:val="Aucun"/>
          <w:rtl w:val="0"/>
          <w:lang w:val="fr-FR"/>
        </w:rPr>
        <w:t xml:space="preserve">. </w:t>
      </w:r>
      <w:r>
        <w:rPr>
          <w:rStyle w:val="Aucun"/>
          <w:rtl w:val="0"/>
          <w:lang w:val="fr-FR"/>
        </w:rPr>
        <w:t>»</w:t>
      </w:r>
      <w:r>
        <w:rPr>
          <w:rStyle w:val="Aucun"/>
          <w:rtl w:val="0"/>
          <w:lang w:val="fr-FR"/>
        </w:rPr>
        <w:t>.</w:t>
      </w:r>
      <w:r>
        <w:rPr>
          <w:rStyle w:val="Aucun"/>
          <w:vertAlign w:val="superscript"/>
          <w:lang w:val="fr-FR"/>
        </w:rPr>
        <w:footnoteReference w:id="13"/>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(2) </w:t>
      </w:r>
      <w:r>
        <w:rPr>
          <w:rStyle w:val="Aucun"/>
          <w:rtl w:val="0"/>
          <w:lang w:val="fr-FR"/>
        </w:rPr>
        <w:t>Ἡ προκατειλεγμένη σύνταξις περὶ συνδέσμων ὑπὸ πλειόνων γραμματικῶν</w:t>
      </w:r>
      <w:r>
        <w:rPr>
          <w:rStyle w:val="Aucun"/>
          <w:rtl w:val="0"/>
          <w:lang w:val="fr-FR"/>
        </w:rPr>
        <w:t xml:space="preserve">, </w:t>
      </w:r>
      <w:r>
        <w:rPr>
          <w:rStyle w:val="Aucun"/>
          <w:b w:val="1"/>
          <w:bCs w:val="1"/>
          <w:rtl w:val="0"/>
          <w:lang w:val="fr-FR"/>
        </w:rPr>
        <w:t>ἐλλιπεστέρα</w:t>
      </w:r>
      <w:r>
        <w:rPr>
          <w:rStyle w:val="Aucun"/>
          <w:rtl w:val="0"/>
          <w:lang w:val="fr-FR"/>
        </w:rPr>
        <w:t xml:space="preserve"> καθεστῶσα </w:t>
      </w:r>
      <w:r>
        <w:rPr>
          <w:rStyle w:val="Aucun"/>
          <w:rtl w:val="0"/>
          <w:lang w:val="fr-FR"/>
        </w:rPr>
        <w:t xml:space="preserve">[...] : </w:t>
      </w:r>
      <w:r>
        <w:rPr>
          <w:rStyle w:val="Aucun"/>
          <w:rtl w:val="0"/>
          <w:lang w:val="fr-FR"/>
        </w:rPr>
        <w:t xml:space="preserve">« </w:t>
      </w:r>
      <w:r>
        <w:rPr>
          <w:rStyle w:val="Aucun"/>
          <w:rtl w:val="0"/>
          <w:lang w:val="fr-FR"/>
        </w:rPr>
        <w:t>L</w:t>
      </w:r>
      <w:r>
        <w:rPr>
          <w:rStyle w:val="Aucun"/>
          <w:rtl w:val="0"/>
          <w:lang w:val="fr-FR"/>
        </w:rPr>
        <w:t>’</w:t>
      </w:r>
      <w:r>
        <w:rPr>
          <w:rStyle w:val="Aucun"/>
          <w:rtl w:val="0"/>
          <w:lang w:val="fr-FR"/>
        </w:rPr>
        <w:t>expos</w:t>
      </w:r>
      <w:r>
        <w:rPr>
          <w:rStyle w:val="Aucun"/>
          <w:rtl w:val="0"/>
          <w:lang w:val="fr-FR"/>
        </w:rPr>
        <w:t xml:space="preserve">é </w:t>
      </w:r>
      <w:r>
        <w:rPr>
          <w:rStyle w:val="Aucun"/>
          <w:rtl w:val="0"/>
          <w:lang w:val="fr-FR"/>
        </w:rPr>
        <w:t>syst</w:t>
      </w:r>
      <w:r>
        <w:rPr>
          <w:rStyle w:val="Aucun"/>
          <w:rtl w:val="0"/>
          <w:lang w:val="fr-FR"/>
        </w:rPr>
        <w:t>é</w:t>
      </w:r>
      <w:r>
        <w:rPr>
          <w:rStyle w:val="Aucun"/>
          <w:rtl w:val="0"/>
          <w:lang w:val="fr-FR"/>
        </w:rPr>
        <w:t xml:space="preserve">matique sur les conjonctions </w:t>
      </w:r>
      <w:r>
        <w:rPr>
          <w:rStyle w:val="Aucun"/>
          <w:rtl w:val="0"/>
          <w:lang w:val="fr-FR"/>
        </w:rPr>
        <w:t>é</w:t>
      </w:r>
      <w:r>
        <w:rPr>
          <w:rStyle w:val="Aucun"/>
          <w:rtl w:val="0"/>
          <w:lang w:val="fr-FR"/>
        </w:rPr>
        <w:t xml:space="preserve">tabli par la plupart des grammairiens restait </w:t>
      </w:r>
      <w:r>
        <w:rPr>
          <w:rStyle w:val="Aucun"/>
          <w:b w:val="1"/>
          <w:bCs w:val="1"/>
          <w:rtl w:val="0"/>
          <w:lang w:val="fr-FR"/>
        </w:rPr>
        <w:t>assez incomplet</w:t>
      </w:r>
      <w:r>
        <w:rPr>
          <w:rStyle w:val="Aucun"/>
          <w:rtl w:val="0"/>
          <w:lang w:val="fr-FR"/>
        </w:rPr>
        <w:t xml:space="preserve"> [...]. </w:t>
      </w:r>
      <w:r>
        <w:rPr>
          <w:rStyle w:val="Aucun"/>
          <w:rtl w:val="0"/>
          <w:lang w:val="fr-FR"/>
        </w:rPr>
        <w:t>»</w:t>
      </w:r>
      <w:r>
        <w:rPr>
          <w:rStyle w:val="Aucun"/>
          <w:rtl w:val="0"/>
          <w:lang w:val="fr-FR"/>
        </w:rPr>
        <w:t xml:space="preserve">, Apollonius Dyscole. </w:t>
      </w:r>
      <w:r>
        <w:rPr>
          <w:rStyle w:val="Aucun"/>
          <w:i w:val="1"/>
          <w:iCs w:val="1"/>
          <w:rtl w:val="0"/>
          <w:lang w:val="fr-FR"/>
        </w:rPr>
        <w:t>De coniunctionibus</w:t>
      </w:r>
      <w:r>
        <w:rPr>
          <w:rStyle w:val="Aucun"/>
          <w:rtl w:val="0"/>
          <w:lang w:val="fr-FR"/>
        </w:rPr>
        <w:t xml:space="preserve">. Texte </w:t>
      </w:r>
      <w:r>
        <w:rPr>
          <w:rStyle w:val="Aucun"/>
          <w:rtl w:val="0"/>
          <w:lang w:val="fr-FR"/>
        </w:rPr>
        <w:t>é</w:t>
      </w:r>
      <w:r>
        <w:rPr>
          <w:rStyle w:val="Aucun"/>
          <w:rtl w:val="0"/>
          <w:lang w:val="fr-FR"/>
        </w:rPr>
        <w:t>tabli et traduit par Lallot, J. (2001).</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(3) </w:t>
      </w:r>
      <w:r>
        <w:rPr>
          <w:rStyle w:val="Aucun"/>
          <w:rtl w:val="0"/>
          <w:lang w:val="fr-FR"/>
        </w:rPr>
        <w:t xml:space="preserve">Οὐ γὰρ </w:t>
      </w:r>
      <w:r>
        <w:rPr>
          <w:rStyle w:val="Aucun"/>
          <w:b w:val="1"/>
          <w:bCs w:val="1"/>
          <w:rtl w:val="0"/>
          <w:lang w:val="fr-FR"/>
        </w:rPr>
        <w:t>ἐλλειπεῖς</w:t>
      </w:r>
      <w:r>
        <w:rPr>
          <w:rStyle w:val="Aucun"/>
          <w:rtl w:val="0"/>
          <w:lang w:val="fr-FR"/>
        </w:rPr>
        <w:t xml:space="preserve"> εἰσιν τοῦ ἐξιδιοποιουμένου τὴν φωνήν</w:t>
      </w:r>
      <w:r>
        <w:rPr>
          <w:rStyle w:val="Aucun"/>
          <w:rtl w:val="0"/>
          <w:lang w:val="fr-FR"/>
        </w:rPr>
        <w:t xml:space="preserve">, </w:t>
      </w:r>
      <w:r>
        <w:rPr>
          <w:rStyle w:val="Aucun"/>
          <w:rtl w:val="0"/>
          <w:lang w:val="fr-FR"/>
        </w:rPr>
        <w:t xml:space="preserve">λέγω τῆς ἀκοῆς </w:t>
      </w:r>
      <w:r>
        <w:rPr>
          <w:rStyle w:val="Aucun"/>
          <w:rtl w:val="0"/>
          <w:lang w:val="fr-FR"/>
        </w:rPr>
        <w:t xml:space="preserve">: </w:t>
      </w:r>
      <w:r>
        <w:rPr>
          <w:rStyle w:val="Aucun"/>
          <w:rtl w:val="0"/>
          <w:lang w:val="fr-FR"/>
        </w:rPr>
        <w:t xml:space="preserve">« </w:t>
      </w:r>
      <w:r>
        <w:rPr>
          <w:rStyle w:val="Aucun"/>
          <w:rtl w:val="0"/>
          <w:lang w:val="fr-FR"/>
        </w:rPr>
        <w:t>[...] puisqu</w:t>
      </w:r>
      <w:r>
        <w:rPr>
          <w:rStyle w:val="Aucun"/>
          <w:rtl w:val="0"/>
          <w:lang w:val="fr-FR"/>
        </w:rPr>
        <w:t>’</w:t>
      </w:r>
      <w:r>
        <w:rPr>
          <w:rStyle w:val="Aucun"/>
          <w:rtl w:val="0"/>
          <w:lang w:val="fr-FR"/>
        </w:rPr>
        <w:t xml:space="preserve">ils ne sont pas </w:t>
      </w:r>
      <w:r>
        <w:rPr>
          <w:rStyle w:val="Aucun"/>
          <w:b w:val="1"/>
          <w:bCs w:val="1"/>
          <w:rtl w:val="0"/>
          <w:lang w:val="fr-FR"/>
        </w:rPr>
        <w:t>priv</w:t>
      </w:r>
      <w:r>
        <w:rPr>
          <w:rStyle w:val="Aucun"/>
          <w:b w:val="1"/>
          <w:bCs w:val="1"/>
          <w:rtl w:val="0"/>
          <w:lang w:val="fr-FR"/>
        </w:rPr>
        <w:t>é</w:t>
      </w:r>
      <w:r>
        <w:rPr>
          <w:rStyle w:val="Aucun"/>
          <w:b w:val="1"/>
          <w:bCs w:val="1"/>
          <w:rtl w:val="0"/>
          <w:lang w:val="fr-FR"/>
        </w:rPr>
        <w:t>s du</w:t>
      </w:r>
      <w:r>
        <w:rPr>
          <w:rStyle w:val="Aucun"/>
          <w:rtl w:val="0"/>
          <w:lang w:val="fr-FR"/>
        </w:rPr>
        <w:t xml:space="preserve"> [sens] qui capte la voix, je veux dire de l</w:t>
      </w:r>
      <w:r>
        <w:rPr>
          <w:rStyle w:val="Aucun"/>
          <w:rtl w:val="0"/>
          <w:lang w:val="fr-FR"/>
        </w:rPr>
        <w:t>’</w:t>
      </w:r>
      <w:r>
        <w:rPr>
          <w:rStyle w:val="Aucun"/>
          <w:rtl w:val="0"/>
          <w:lang w:val="fr-FR"/>
        </w:rPr>
        <w:t>ou</w:t>
      </w:r>
      <w:r>
        <w:rPr>
          <w:rStyle w:val="Aucun"/>
          <w:rtl w:val="0"/>
          <w:lang w:val="fr-FR"/>
        </w:rPr>
        <w:t>ï</w:t>
      </w:r>
      <w:r>
        <w:rPr>
          <w:rStyle w:val="Aucun"/>
          <w:rtl w:val="0"/>
          <w:lang w:val="fr-FR"/>
        </w:rPr>
        <w:t xml:space="preserve">e. </w:t>
      </w:r>
      <w:r>
        <w:rPr>
          <w:rStyle w:val="Aucun"/>
          <w:rtl w:val="0"/>
          <w:lang w:val="fr-FR"/>
        </w:rPr>
        <w:t>»</w:t>
      </w:r>
      <w:r>
        <w:rPr>
          <w:rStyle w:val="Aucun"/>
          <w:rtl w:val="0"/>
          <w:lang w:val="fr-FR"/>
        </w:rPr>
        <w:t xml:space="preserve">, 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tabli et traduit par Lallot, J. (1997).</w:t>
      </w:r>
    </w:p>
    <w:p>
      <w:pPr>
        <w:pStyle w:val="Corps"/>
        <w:spacing w:line="240" w:lineRule="auto"/>
        <w:ind w:left="567" w:right="524" w:firstLine="0"/>
        <w:jc w:val="both"/>
      </w:pPr>
      <w:r>
        <w:br w:type="textWrapping"/>
      </w:r>
      <w:commentRangeStart w:id="188"/>
      <w:commentRangeStart w:id="189"/>
    </w:p>
    <w:p>
      <w:pPr>
        <w:pStyle w:val="Corps"/>
        <w:spacing w:line="240" w:lineRule="auto"/>
        <w:ind w:left="567" w:right="524" w:firstLine="0"/>
        <w:jc w:val="both"/>
        <w:rPr>
          <w:del w:id="190" w:date="2024-10-15T10:18:00Z" w:author="Gabriel Frazer-Mckee"/>
          <w:rStyle w:val="Aucun"/>
          <w:b w:val="1"/>
          <w:bCs w:val="1"/>
          <w:sz w:val="24"/>
          <w:szCs w:val="24"/>
        </w:rPr>
      </w:pPr>
      <w:del w:id="191" w:date="2024-10-15T10:18:00Z" w:author="Gabriel Frazer-Mckee">
        <w:r>
          <w:rPr>
            <w:rStyle w:val="Aucun"/>
            <w:b w:val="1"/>
            <w:bCs w:val="1"/>
            <w:sz w:val="24"/>
            <w:szCs w:val="24"/>
            <w:rtl w:val="0"/>
            <w:lang w:val="fr-FR"/>
          </w:rPr>
          <w:delText xml:space="preserve">     3.   1. 1. 2. Occurrences relevant de la rh</w:delText>
        </w:r>
      </w:del>
      <w:del w:id="192" w:date="2024-10-15T10:18:00Z" w:author="Gabriel Frazer-Mckee">
        <w:r>
          <w:rPr>
            <w:rStyle w:val="Aucun"/>
            <w:b w:val="1"/>
            <w:bCs w:val="1"/>
            <w:sz w:val="24"/>
            <w:szCs w:val="24"/>
            <w:rtl w:val="0"/>
            <w:lang w:val="fr-FR"/>
          </w:rPr>
          <w:delText>é</w:delText>
        </w:r>
      </w:del>
      <w:del w:id="193" w:date="2024-10-15T10:18:00Z" w:author="Gabriel Frazer-Mckee">
        <w:r>
          <w:rPr>
            <w:rStyle w:val="Aucun"/>
            <w:b w:val="1"/>
            <w:bCs w:val="1"/>
            <w:sz w:val="24"/>
            <w:szCs w:val="24"/>
            <w:rtl w:val="0"/>
            <w:lang w:val="fr-FR"/>
          </w:rPr>
          <w:delText>torique</w:delText>
        </w:r>
      </w:del>
      <w:commentRangeEnd w:id="188"/>
      <w:r>
        <w:commentReference w:id="188"/>
      </w:r>
      <w:commentRangeEnd w:id="189"/>
      <w:r>
        <w:commentReference w:id="189"/>
      </w:r>
    </w:p>
    <w:p>
      <w:pPr>
        <w:pStyle w:val="Corps"/>
        <w:spacing w:line="240" w:lineRule="auto"/>
        <w:ind w:left="567" w:right="524" w:firstLine="0"/>
        <w:jc w:val="both"/>
        <w:rPr>
          <w:del w:id="194" w:date="2024-10-15T10:18:00Z" w:author="Gabriel Frazer-Mckee"/>
          <w:rStyle w:val="Aucun"/>
          <w:shd w:val="clear" w:color="auto" w:fill="ead1dc"/>
        </w:rPr>
      </w:pPr>
    </w:p>
    <w:p>
      <w:pPr>
        <w:pStyle w:val="Corps"/>
        <w:spacing w:line="240" w:lineRule="auto"/>
        <w:ind w:left="567" w:right="524" w:firstLine="0"/>
        <w:jc w:val="both"/>
        <w:rPr>
          <w:del w:id="195" w:date="2024-10-15T10:18:00Z" w:author="Gabriel Frazer-Mckee"/>
          <w:rStyle w:val="Aucun"/>
          <w:shd w:val="clear" w:color="auto" w:fill="ead1dc"/>
        </w:rPr>
      </w:pPr>
      <w:del w:id="196" w:date="2024-10-15T10:18:00Z" w:author="Gabriel Frazer-Mckee">
        <w:r>
          <w:rPr>
            <w:rStyle w:val="Aucun"/>
            <w:shd w:val="clear" w:color="auto" w:fill="ead1dc"/>
            <w:rtl w:val="0"/>
            <w:lang w:val="fr-FR"/>
          </w:rPr>
          <w:delText>Les r</w:delText>
        </w:r>
      </w:del>
      <w:del w:id="197" w:date="2024-10-15T10:18:00Z" w:author="Gabriel Frazer-Mckee">
        <w:r>
          <w:rPr>
            <w:rStyle w:val="Aucun"/>
            <w:shd w:val="clear" w:color="auto" w:fill="ead1dc"/>
            <w:rtl w:val="0"/>
            <w:lang w:val="fr-FR"/>
          </w:rPr>
          <w:delText>é</w:delText>
        </w:r>
      </w:del>
      <w:del w:id="198" w:date="2024-10-15T10:18:00Z" w:author="Gabriel Frazer-Mckee">
        <w:r>
          <w:rPr>
            <w:rStyle w:val="Aucun"/>
            <w:shd w:val="clear" w:color="auto" w:fill="ead1dc"/>
            <w:rtl w:val="0"/>
            <w:lang w:val="fr-FR"/>
          </w:rPr>
          <w:delText xml:space="preserve">sultats et leur analyse mettent en </w:delText>
        </w:r>
      </w:del>
      <w:del w:id="199" w:date="2024-10-15T10:18:00Z" w:author="Gabriel Frazer-Mckee">
        <w:r>
          <w:rPr>
            <w:rStyle w:val="Aucun"/>
            <w:shd w:val="clear" w:color="auto" w:fill="ead1dc"/>
            <w:rtl w:val="0"/>
            <w:lang w:val="fr-FR"/>
          </w:rPr>
          <w:delText>é</w:delText>
        </w:r>
      </w:del>
      <w:del w:id="200" w:date="2024-10-15T10:18:00Z" w:author="Gabriel Frazer-Mckee">
        <w:r>
          <w:rPr>
            <w:rStyle w:val="Aucun"/>
            <w:shd w:val="clear" w:color="auto" w:fill="ead1dc"/>
            <w:rtl w:val="0"/>
            <w:lang w:val="fr-FR"/>
          </w:rPr>
          <w:delText>vidence des occurrences utilis</w:delText>
        </w:r>
      </w:del>
      <w:del w:id="201" w:date="2024-10-15T10:18:00Z" w:author="Gabriel Frazer-Mckee">
        <w:r>
          <w:rPr>
            <w:rStyle w:val="Aucun"/>
            <w:shd w:val="clear" w:color="auto" w:fill="ead1dc"/>
            <w:rtl w:val="0"/>
            <w:lang w:val="fr-FR"/>
          </w:rPr>
          <w:delText>é</w:delText>
        </w:r>
      </w:del>
      <w:del w:id="202" w:date="2024-10-15T10:18:00Z" w:author="Gabriel Frazer-Mckee">
        <w:r>
          <w:rPr>
            <w:rStyle w:val="Aucun"/>
            <w:shd w:val="clear" w:color="auto" w:fill="ead1dc"/>
            <w:rtl w:val="0"/>
            <w:lang w:val="fr-FR"/>
          </w:rPr>
          <w:delText>es pour traiter ou d</w:delText>
        </w:r>
      </w:del>
      <w:del w:id="203" w:date="2024-10-15T10:18:00Z" w:author="Gabriel Frazer-Mckee">
        <w:r>
          <w:rPr>
            <w:rStyle w:val="Aucun"/>
            <w:shd w:val="clear" w:color="auto" w:fill="ead1dc"/>
            <w:rtl w:val="0"/>
            <w:lang w:val="fr-FR"/>
          </w:rPr>
          <w:delText>é</w:delText>
        </w:r>
      </w:del>
      <w:del w:id="204" w:date="2024-10-15T10:18:00Z" w:author="Gabriel Frazer-Mckee">
        <w:r>
          <w:rPr>
            <w:rStyle w:val="Aucun"/>
            <w:shd w:val="clear" w:color="auto" w:fill="ead1dc"/>
            <w:rtl w:val="0"/>
            <w:lang w:val="fr-FR"/>
          </w:rPr>
          <w:delText>signer un ph</w:delText>
        </w:r>
      </w:del>
      <w:del w:id="205" w:date="2024-10-15T10:18:00Z" w:author="Gabriel Frazer-Mckee">
        <w:r>
          <w:rPr>
            <w:rStyle w:val="Aucun"/>
            <w:shd w:val="clear" w:color="auto" w:fill="ead1dc"/>
            <w:rtl w:val="0"/>
            <w:lang w:val="fr-FR"/>
          </w:rPr>
          <w:delText>é</w:delText>
        </w:r>
      </w:del>
      <w:del w:id="206" w:date="2024-10-15T10:18:00Z" w:author="Gabriel Frazer-Mckee">
        <w:r>
          <w:rPr>
            <w:rStyle w:val="Aucun"/>
            <w:shd w:val="clear" w:color="auto" w:fill="ead1dc"/>
            <w:rtl w:val="0"/>
          </w:rPr>
          <w:delText>nom</w:delText>
        </w:r>
      </w:del>
      <w:del w:id="207" w:date="2024-10-15T10:18:00Z" w:author="Gabriel Frazer-Mckee">
        <w:r>
          <w:rPr>
            <w:rStyle w:val="Aucun"/>
            <w:shd w:val="clear" w:color="auto" w:fill="ead1dc"/>
            <w:rtl w:val="0"/>
            <w:lang w:val="it-IT"/>
          </w:rPr>
          <w:delText>è</w:delText>
        </w:r>
      </w:del>
      <w:del w:id="208" w:date="2024-10-15T10:18:00Z" w:author="Gabriel Frazer-Mckee">
        <w:r>
          <w:rPr>
            <w:rStyle w:val="Aucun"/>
            <w:shd w:val="clear" w:color="auto" w:fill="ead1dc"/>
            <w:rtl w:val="0"/>
            <w:lang w:val="fr-FR"/>
          </w:rPr>
          <w:delText>ne relevant de la rh</w:delText>
        </w:r>
      </w:del>
      <w:del w:id="209" w:date="2024-10-15T10:18:00Z" w:author="Gabriel Frazer-Mckee">
        <w:r>
          <w:rPr>
            <w:rStyle w:val="Aucun"/>
            <w:shd w:val="clear" w:color="auto" w:fill="ead1dc"/>
            <w:rtl w:val="0"/>
            <w:lang w:val="fr-FR"/>
          </w:rPr>
          <w:delText>é</w:delText>
        </w:r>
      </w:del>
      <w:del w:id="210" w:date="2024-10-15T10:18:00Z" w:author="Gabriel Frazer-Mckee">
        <w:r>
          <w:rPr>
            <w:rStyle w:val="Aucun"/>
            <w:shd w:val="clear" w:color="auto" w:fill="ead1dc"/>
            <w:rtl w:val="0"/>
            <w:lang w:val="fr-FR"/>
          </w:rPr>
          <w:delText>torique, c</w:delText>
        </w:r>
      </w:del>
      <w:del w:id="211" w:date="2024-10-15T10:18:00Z" w:author="Gabriel Frazer-Mckee">
        <w:r>
          <w:rPr>
            <w:rStyle w:val="Aucun"/>
            <w:shd w:val="clear" w:color="auto" w:fill="ead1dc"/>
            <w:rtl w:val="1"/>
          </w:rPr>
          <w:delText>’</w:delText>
        </w:r>
      </w:del>
      <w:del w:id="212" w:date="2024-10-15T10:18:00Z" w:author="Gabriel Frazer-Mckee">
        <w:r>
          <w:rPr>
            <w:rStyle w:val="Aucun"/>
            <w:shd w:val="clear" w:color="auto" w:fill="ead1dc"/>
            <w:rtl w:val="0"/>
            <w:lang w:val="fr-FR"/>
          </w:rPr>
          <w:delText>est-</w:delText>
        </w:r>
      </w:del>
      <w:del w:id="213" w:date="2024-10-15T10:18:00Z" w:author="Gabriel Frazer-Mckee">
        <w:r>
          <w:rPr>
            <w:rStyle w:val="Aucun"/>
            <w:shd w:val="clear" w:color="auto" w:fill="ead1dc"/>
            <w:rtl w:val="0"/>
          </w:rPr>
          <w:delText>à</w:delText>
        </w:r>
      </w:del>
      <w:del w:id="214" w:date="2024-10-15T10:18:00Z" w:author="Gabriel Frazer-Mckee">
        <w:r>
          <w:rPr>
            <w:rStyle w:val="Aucun"/>
            <w:shd w:val="clear" w:color="auto" w:fill="ead1dc"/>
            <w:rtl w:val="0"/>
            <w:lang w:val="fr-FR"/>
          </w:rPr>
          <w:delText>-dire de l</w:delText>
        </w:r>
      </w:del>
      <w:del w:id="215" w:date="2024-10-15T10:18:00Z" w:author="Gabriel Frazer-Mckee">
        <w:r>
          <w:rPr>
            <w:rStyle w:val="Aucun"/>
            <w:shd w:val="clear" w:color="auto" w:fill="ead1dc"/>
            <w:rtl w:val="1"/>
          </w:rPr>
          <w:delText>’</w:delText>
        </w:r>
      </w:del>
      <w:del w:id="216" w:date="2024-10-15T10:18:00Z" w:author="Gabriel Frazer-Mckee">
        <w:r>
          <w:rPr>
            <w:rStyle w:val="Aucun"/>
            <w:shd w:val="clear" w:color="auto" w:fill="ead1dc"/>
            <w:rtl w:val="0"/>
            <w:lang w:val="fr-FR"/>
          </w:rPr>
          <w:delText>expression du discours, et plus pr</w:delText>
        </w:r>
      </w:del>
      <w:del w:id="217" w:date="2024-10-15T10:18:00Z" w:author="Gabriel Frazer-Mckee">
        <w:r>
          <w:rPr>
            <w:rStyle w:val="Aucun"/>
            <w:shd w:val="clear" w:color="auto" w:fill="ead1dc"/>
            <w:rtl w:val="0"/>
            <w:lang w:val="fr-FR"/>
          </w:rPr>
          <w:delText>é</w:delText>
        </w:r>
      </w:del>
      <w:del w:id="218" w:date="2024-10-15T10:18:00Z" w:author="Gabriel Frazer-Mckee">
        <w:r>
          <w:rPr>
            <w:rStyle w:val="Aucun"/>
            <w:shd w:val="clear" w:color="auto" w:fill="ead1dc"/>
            <w:rtl w:val="0"/>
          </w:rPr>
          <w:delText>cis</w:delText>
        </w:r>
      </w:del>
      <w:del w:id="219" w:date="2024-10-15T10:18:00Z" w:author="Gabriel Frazer-Mckee">
        <w:r>
          <w:rPr>
            <w:rStyle w:val="Aucun"/>
            <w:shd w:val="clear" w:color="auto" w:fill="ead1dc"/>
            <w:rtl w:val="0"/>
            <w:lang w:val="fr-FR"/>
          </w:rPr>
          <w:delText>é</w:delText>
        </w:r>
      </w:del>
      <w:del w:id="220" w:date="2024-10-15T10:18:00Z" w:author="Gabriel Frazer-Mckee">
        <w:r>
          <w:rPr>
            <w:rStyle w:val="Aucun"/>
            <w:shd w:val="clear" w:color="auto" w:fill="ead1dc"/>
            <w:rtl w:val="0"/>
            <w:lang w:val="fr-FR"/>
          </w:rPr>
          <w:delText>ment de l</w:delText>
        </w:r>
      </w:del>
      <w:del w:id="221" w:date="2024-10-15T10:18:00Z" w:author="Gabriel Frazer-Mckee">
        <w:r>
          <w:rPr>
            <w:rStyle w:val="Aucun"/>
            <w:shd w:val="clear" w:color="auto" w:fill="ead1dc"/>
            <w:rtl w:val="1"/>
          </w:rPr>
          <w:delText>’</w:delText>
        </w:r>
      </w:del>
      <w:del w:id="222" w:date="2024-10-15T10:18:00Z" w:author="Gabriel Frazer-Mckee">
        <w:r>
          <w:rPr>
            <w:rStyle w:val="Aucun"/>
            <w:shd w:val="clear" w:color="auto" w:fill="ead1dc"/>
            <w:rtl w:val="0"/>
            <w:lang w:val="it-IT"/>
          </w:rPr>
          <w:delText>ellipse</w:delText>
        </w:r>
      </w:del>
      <w:del w:id="223" w:date="2024-10-15T10:18:00Z" w:author="Gabriel Frazer-Mckee">
        <w:r>
          <w:rPr>
            <w:rStyle w:val="Aucun"/>
            <w:shd w:val="clear" w:color="auto" w:fill="ead1dc"/>
            <w:vertAlign w:val="superscript"/>
          </w:rPr>
          <w:footnoteReference w:id="14"/>
        </w:r>
      </w:del>
      <w:del w:id="224" w:date="2024-10-15T10:18:00Z" w:author="Gabriel Frazer-Mckee">
        <w:r>
          <w:rPr>
            <w:rStyle w:val="Aucun"/>
            <w:shd w:val="clear" w:color="auto" w:fill="ead1dc"/>
            <w:rtl w:val="0"/>
          </w:rPr>
          <w:delText xml:space="preserve">. </w:delText>
        </w:r>
      </w:del>
    </w:p>
    <w:p>
      <w:pPr>
        <w:pStyle w:val="Corps"/>
        <w:spacing w:line="240" w:lineRule="auto"/>
        <w:ind w:left="567" w:right="524" w:firstLine="0"/>
        <w:jc w:val="both"/>
        <w:rPr>
          <w:del w:id="225" w:date="2024-10-15T10:18:00Z" w:author="Gabriel Frazer-Mckee"/>
          <w:rStyle w:val="Aucun"/>
        </w:rPr>
      </w:pPr>
    </w:p>
    <w:p>
      <w:pPr>
        <w:pStyle w:val="Corps"/>
        <w:spacing w:line="240" w:lineRule="auto"/>
        <w:ind w:left="567" w:right="524" w:firstLine="0"/>
        <w:jc w:val="both"/>
        <w:rPr>
          <w:del w:id="226" w:date="2024-10-15T10:18:00Z" w:author="Gabriel Frazer-Mckee"/>
          <w:rStyle w:val="Aucun"/>
        </w:rPr>
      </w:pPr>
      <w:del w:id="227" w:date="2024-10-15T10:18:00Z" w:author="Gabriel Frazer-Mckee">
        <w:r>
          <w:rPr>
            <w:rStyle w:val="Aucun"/>
          </w:rPr>
          <w:tab/>
        </w:r>
      </w:del>
      <w:del w:id="228" w:date="2024-10-15T10:18:00Z" w:author="Gabriel Frazer-Mckee">
        <w:r>
          <w:rPr>
            <w:rStyle w:val="Aucun"/>
            <w:shd w:val="clear" w:color="auto" w:fill="ead1dc"/>
            <w:rtl w:val="0"/>
            <w:lang w:val="fr-FR"/>
          </w:rPr>
          <w:delText>Une attention particuli</w:delText>
        </w:r>
      </w:del>
      <w:del w:id="229" w:date="2024-10-15T10:18:00Z" w:author="Gabriel Frazer-Mckee">
        <w:r>
          <w:rPr>
            <w:rStyle w:val="Aucun"/>
            <w:shd w:val="clear" w:color="auto" w:fill="ead1dc"/>
            <w:rtl w:val="0"/>
            <w:lang w:val="it-IT"/>
          </w:rPr>
          <w:delText>è</w:delText>
        </w:r>
      </w:del>
      <w:del w:id="230" w:date="2024-10-15T10:18:00Z" w:author="Gabriel Frazer-Mckee">
        <w:r>
          <w:rPr>
            <w:rStyle w:val="Aucun"/>
            <w:shd w:val="clear" w:color="auto" w:fill="ead1dc"/>
            <w:rtl w:val="0"/>
            <w:lang w:val="fr-FR"/>
          </w:rPr>
          <w:delText xml:space="preserve">re doit </w:delText>
        </w:r>
      </w:del>
      <w:del w:id="231" w:date="2024-10-15T10:18:00Z" w:author="Gabriel Frazer-Mckee">
        <w:r>
          <w:rPr>
            <w:rStyle w:val="Aucun"/>
            <w:shd w:val="clear" w:color="auto" w:fill="ead1dc"/>
            <w:rtl w:val="0"/>
          </w:rPr>
          <w:delText>ê</w:delText>
        </w:r>
      </w:del>
      <w:del w:id="232" w:date="2024-10-15T10:18:00Z" w:author="Gabriel Frazer-Mckee">
        <w:r>
          <w:rPr>
            <w:rStyle w:val="Aucun"/>
            <w:shd w:val="clear" w:color="auto" w:fill="ead1dc"/>
            <w:rtl w:val="0"/>
            <w:lang w:val="it-IT"/>
          </w:rPr>
          <w:delText>tre apport</w:delText>
        </w:r>
      </w:del>
      <w:del w:id="233" w:date="2024-10-15T10:18:00Z" w:author="Gabriel Frazer-Mckee">
        <w:r>
          <w:rPr>
            <w:rStyle w:val="Aucun"/>
            <w:shd w:val="clear" w:color="auto" w:fill="ead1dc"/>
            <w:rtl w:val="0"/>
            <w:lang w:val="fr-FR"/>
          </w:rPr>
          <w:delText>é</w:delText>
        </w:r>
      </w:del>
      <w:del w:id="234" w:date="2024-10-15T10:18:00Z" w:author="Gabriel Frazer-Mckee">
        <w:r>
          <w:rPr>
            <w:rStyle w:val="Aucun"/>
            <w:shd w:val="clear" w:color="auto" w:fill="ead1dc"/>
            <w:rtl w:val="0"/>
          </w:rPr>
          <w:delText xml:space="preserve">e </w:delText>
        </w:r>
      </w:del>
      <w:del w:id="235" w:date="2024-10-15T10:18:00Z" w:author="Gabriel Frazer-Mckee">
        <w:r>
          <w:rPr>
            <w:rStyle w:val="Aucun"/>
            <w:shd w:val="clear" w:color="auto" w:fill="ead1dc"/>
            <w:rtl w:val="0"/>
          </w:rPr>
          <w:delText xml:space="preserve">à </w:delText>
        </w:r>
      </w:del>
      <w:del w:id="236" w:date="2024-10-15T10:18:00Z" w:author="Gabriel Frazer-Mckee">
        <w:r>
          <w:rPr>
            <w:rStyle w:val="Aucun"/>
            <w:shd w:val="clear" w:color="auto" w:fill="ead1dc"/>
            <w:rtl w:val="0"/>
            <w:lang w:val="fr-FR"/>
          </w:rPr>
          <w:delText>ces occurrences.</w:delText>
        </w:r>
      </w:del>
      <w:del w:id="237" w:date="2024-10-15T10:18:00Z" w:author="Gabriel Frazer-Mckee">
        <w:r>
          <w:rPr>
            <w:rStyle w:val="Aucun"/>
            <w:rtl w:val="0"/>
            <w:lang w:val="fr-FR"/>
          </w:rPr>
          <w:delText xml:space="preserve"> Bien qu</w:delText>
        </w:r>
      </w:del>
      <w:del w:id="238" w:date="2024-10-15T10:18:00Z" w:author="Gabriel Frazer-Mckee">
        <w:r>
          <w:rPr>
            <w:rStyle w:val="Aucun"/>
            <w:rtl w:val="1"/>
          </w:rPr>
          <w:delText>’</w:delText>
        </w:r>
      </w:del>
      <w:del w:id="239" w:date="2024-10-15T10:18:00Z" w:author="Gabriel Frazer-Mckee">
        <w:r>
          <w:rPr>
            <w:rStyle w:val="Aucun"/>
            <w:i w:val="1"/>
            <w:iCs w:val="1"/>
            <w:rtl w:val="0"/>
            <w:lang w:val="it-IT"/>
          </w:rPr>
          <w:delText>a priori</w:delText>
        </w:r>
      </w:del>
      <w:del w:id="240" w:date="2024-10-15T10:18:00Z" w:author="Gabriel Frazer-Mckee">
        <w:r>
          <w:rPr>
            <w:rStyle w:val="Aucun"/>
            <w:rtl w:val="0"/>
            <w:lang w:val="fr-FR"/>
          </w:rPr>
          <w:delText>, puisque l</w:delText>
        </w:r>
      </w:del>
      <w:del w:id="241" w:date="2024-10-15T10:18:00Z" w:author="Gabriel Frazer-Mckee">
        <w:r>
          <w:rPr>
            <w:rStyle w:val="Aucun"/>
            <w:rtl w:val="1"/>
          </w:rPr>
          <w:delText>’</w:delText>
        </w:r>
      </w:del>
      <w:del w:id="242" w:date="2024-10-15T10:18:00Z" w:author="Gabriel Frazer-Mckee">
        <w:r>
          <w:rPr>
            <w:rStyle w:val="Aucun"/>
            <w:rtl w:val="0"/>
            <w:lang w:val="fr-FR"/>
          </w:rPr>
          <w:delText>on reconna</w:delText>
        </w:r>
      </w:del>
      <w:del w:id="243" w:date="2024-10-15T10:18:00Z" w:author="Gabriel Frazer-Mckee">
        <w:r>
          <w:rPr>
            <w:rStyle w:val="Aucun"/>
            <w:rtl w:val="0"/>
          </w:rPr>
          <w:delText>î</w:delText>
        </w:r>
      </w:del>
      <w:del w:id="244" w:date="2024-10-15T10:18:00Z" w:author="Gabriel Frazer-Mckee">
        <w:r>
          <w:rPr>
            <w:rStyle w:val="Aucun"/>
            <w:rtl w:val="0"/>
            <w:lang w:val="fr-FR"/>
          </w:rPr>
          <w:delText>t l</w:delText>
        </w:r>
      </w:del>
      <w:del w:id="245" w:date="2024-10-15T10:18:00Z" w:author="Gabriel Frazer-Mckee">
        <w:r>
          <w:rPr>
            <w:rStyle w:val="Aucun"/>
            <w:rtl w:val="1"/>
          </w:rPr>
          <w:delText>’</w:delText>
        </w:r>
      </w:del>
      <w:del w:id="246" w:date="2024-10-15T10:18:00Z" w:author="Gabriel Frazer-Mckee">
        <w:r>
          <w:rPr>
            <w:rStyle w:val="Aucun"/>
            <w:rtl w:val="0"/>
            <w:lang w:val="da-DK"/>
          </w:rPr>
          <w:delText>ellipse, en fran</w:delText>
        </w:r>
      </w:del>
      <w:del w:id="247" w:date="2024-10-15T10:18:00Z" w:author="Gabriel Frazer-Mckee">
        <w:r>
          <w:rPr>
            <w:rStyle w:val="Aucun"/>
            <w:rtl w:val="0"/>
          </w:rPr>
          <w:delText>ç</w:delText>
        </w:r>
      </w:del>
      <w:del w:id="248" w:date="2024-10-15T10:18:00Z" w:author="Gabriel Frazer-Mckee">
        <w:r>
          <w:rPr>
            <w:rStyle w:val="Aucun"/>
            <w:rtl w:val="0"/>
            <w:lang w:val="fr-FR"/>
          </w:rPr>
          <w:delText>ais moderne, comme un proc</w:delText>
        </w:r>
      </w:del>
      <w:del w:id="249" w:date="2024-10-15T10:18:00Z" w:author="Gabriel Frazer-Mckee">
        <w:r>
          <w:rPr>
            <w:rStyle w:val="Aucun"/>
            <w:rtl w:val="0"/>
            <w:lang w:val="fr-FR"/>
          </w:rPr>
          <w:delText>é</w:delText>
        </w:r>
      </w:del>
      <w:del w:id="250" w:date="2024-10-15T10:18:00Z" w:author="Gabriel Frazer-Mckee">
        <w:r>
          <w:rPr>
            <w:rStyle w:val="Aucun"/>
            <w:rtl w:val="0"/>
          </w:rPr>
          <w:delText>d</w:delText>
        </w:r>
      </w:del>
      <w:del w:id="251" w:date="2024-10-15T10:18:00Z" w:author="Gabriel Frazer-Mckee">
        <w:r>
          <w:rPr>
            <w:rStyle w:val="Aucun"/>
            <w:rtl w:val="0"/>
            <w:lang w:val="fr-FR"/>
          </w:rPr>
          <w:delText xml:space="preserve">é </w:delText>
        </w:r>
      </w:del>
      <w:del w:id="252" w:date="2024-10-15T10:18:00Z" w:author="Gabriel Frazer-Mckee">
        <w:r>
          <w:rPr>
            <w:rStyle w:val="Aucun"/>
            <w:rtl w:val="0"/>
            <w:lang w:val="fr-FR"/>
          </w:rPr>
          <w:delText>technique, il serait plus appropri</w:delText>
        </w:r>
      </w:del>
      <w:del w:id="253" w:date="2024-10-15T10:18:00Z" w:author="Gabriel Frazer-Mckee">
        <w:r>
          <w:rPr>
            <w:rStyle w:val="Aucun"/>
            <w:rtl w:val="0"/>
            <w:lang w:val="fr-FR"/>
          </w:rPr>
          <w:delText xml:space="preserve">é </w:delText>
        </w:r>
      </w:del>
      <w:del w:id="254" w:date="2024-10-15T10:18:00Z" w:author="Gabriel Frazer-Mckee">
        <w:r>
          <w:rPr>
            <w:rStyle w:val="Aucun"/>
            <w:rtl w:val="0"/>
            <w:lang w:val="fr-FR"/>
          </w:rPr>
          <w:delText>de classer ces occurrences dans les usages techniques, un examen approfondi du ph</w:delText>
        </w:r>
      </w:del>
      <w:del w:id="255" w:date="2024-10-15T10:18:00Z" w:author="Gabriel Frazer-Mckee">
        <w:r>
          <w:rPr>
            <w:rStyle w:val="Aucun"/>
            <w:rtl w:val="0"/>
            <w:lang w:val="fr-FR"/>
          </w:rPr>
          <w:delText>é</w:delText>
        </w:r>
      </w:del>
      <w:del w:id="256" w:date="2024-10-15T10:18:00Z" w:author="Gabriel Frazer-Mckee">
        <w:r>
          <w:rPr>
            <w:rStyle w:val="Aucun"/>
            <w:rtl w:val="0"/>
          </w:rPr>
          <w:delText>nom</w:delText>
        </w:r>
      </w:del>
      <w:del w:id="257" w:date="2024-10-15T10:18:00Z" w:author="Gabriel Frazer-Mckee">
        <w:r>
          <w:rPr>
            <w:rStyle w:val="Aucun"/>
            <w:rtl w:val="0"/>
            <w:lang w:val="it-IT"/>
          </w:rPr>
          <w:delText>è</w:delText>
        </w:r>
      </w:del>
      <w:del w:id="258" w:date="2024-10-15T10:18:00Z" w:author="Gabriel Frazer-Mckee">
        <w:r>
          <w:rPr>
            <w:rStyle w:val="Aucun"/>
            <w:rtl w:val="0"/>
            <w:lang w:val="fr-FR"/>
          </w:rPr>
          <w:delText xml:space="preserve">ne chez les auteurs antiques encourage </w:delText>
        </w:r>
      </w:del>
      <w:del w:id="259" w:date="2024-10-15T10:18:00Z" w:author="Gabriel Frazer-Mckee">
        <w:r>
          <w:rPr>
            <w:rStyle w:val="Aucun"/>
            <w:rtl w:val="0"/>
          </w:rPr>
          <w:delText xml:space="preserve">à </w:delText>
        </w:r>
      </w:del>
      <w:del w:id="260" w:date="2024-10-15T10:18:00Z" w:author="Gabriel Frazer-Mckee">
        <w:r>
          <w:rPr>
            <w:rStyle w:val="Aucun"/>
            <w:rtl w:val="0"/>
            <w:lang w:val="fr-FR"/>
          </w:rPr>
          <w:delText>les int</w:delText>
        </w:r>
      </w:del>
      <w:del w:id="261" w:date="2024-10-15T10:18:00Z" w:author="Gabriel Frazer-Mckee">
        <w:r>
          <w:rPr>
            <w:rStyle w:val="Aucun"/>
            <w:rtl w:val="0"/>
            <w:lang w:val="fr-FR"/>
          </w:rPr>
          <w:delText>é</w:delText>
        </w:r>
      </w:del>
      <w:del w:id="262" w:date="2024-10-15T10:18:00Z" w:author="Gabriel Frazer-Mckee">
        <w:r>
          <w:rPr>
            <w:rStyle w:val="Aucun"/>
            <w:rtl w:val="0"/>
            <w:lang w:val="fr-FR"/>
          </w:rPr>
          <w:delText xml:space="preserve">grer aux usages </w:delText>
        </w:r>
      </w:del>
      <w:del w:id="263" w:date="2024-10-15T10:18:00Z" w:author="Gabriel Frazer-Mckee">
        <w:r>
          <w:rPr>
            <w:rStyle w:val="Aucun"/>
            <w:shd w:val="clear" w:color="auto" w:fill="ead1dc"/>
            <w:rtl w:val="0"/>
            <w:lang w:val="fr-FR"/>
          </w:rPr>
          <w:delText>non-techniques</w:delText>
        </w:r>
      </w:del>
      <w:del w:id="264" w:date="2024-10-15T10:18:00Z" w:author="Gabriel Frazer-Mckee">
        <w:r>
          <w:rPr>
            <w:rStyle w:val="Aucun"/>
            <w:rtl w:val="0"/>
            <w:lang w:val="fr-FR"/>
          </w:rPr>
          <w:delText>. Notons qu</w:delText>
        </w:r>
      </w:del>
      <w:del w:id="265" w:date="2024-10-15T10:18:00Z" w:author="Gabriel Frazer-Mckee">
        <w:r>
          <w:rPr>
            <w:rStyle w:val="Aucun"/>
            <w:rtl w:val="1"/>
          </w:rPr>
          <w:delText>’</w:delText>
        </w:r>
      </w:del>
      <w:del w:id="266" w:date="2024-10-15T10:18:00Z" w:author="Gabriel Frazer-Mckee">
        <w:r>
          <w:rPr>
            <w:rStyle w:val="Aucun"/>
            <w:rtl w:val="0"/>
            <w:lang w:val="da-DK"/>
          </w:rPr>
          <w:delText>en fran</w:delText>
        </w:r>
      </w:del>
      <w:del w:id="267" w:date="2024-10-15T10:18:00Z" w:author="Gabriel Frazer-Mckee">
        <w:r>
          <w:rPr>
            <w:rStyle w:val="Aucun"/>
            <w:rtl w:val="0"/>
          </w:rPr>
          <w:delText>ç</w:delText>
        </w:r>
      </w:del>
      <w:del w:id="268" w:date="2024-10-15T10:18:00Z" w:author="Gabriel Frazer-Mckee">
        <w:r>
          <w:rPr>
            <w:rStyle w:val="Aucun"/>
            <w:rtl w:val="0"/>
            <w:lang w:val="fr-FR"/>
          </w:rPr>
          <w:delText>ais moderne, nous cat</w:delText>
        </w:r>
      </w:del>
      <w:del w:id="269" w:date="2024-10-15T10:18:00Z" w:author="Gabriel Frazer-Mckee">
        <w:r>
          <w:rPr>
            <w:rStyle w:val="Aucun"/>
            <w:rtl w:val="0"/>
            <w:lang w:val="fr-FR"/>
          </w:rPr>
          <w:delText>é</w:delText>
        </w:r>
      </w:del>
      <w:del w:id="270" w:date="2024-10-15T10:18:00Z" w:author="Gabriel Frazer-Mckee">
        <w:r>
          <w:rPr>
            <w:rStyle w:val="Aucun"/>
            <w:rtl w:val="0"/>
            <w:lang w:val="fr-FR"/>
          </w:rPr>
          <w:delText>gorisons davantage l</w:delText>
        </w:r>
      </w:del>
      <w:del w:id="271" w:date="2024-10-15T10:18:00Z" w:author="Gabriel Frazer-Mckee">
        <w:r>
          <w:rPr>
            <w:rStyle w:val="Aucun"/>
            <w:rtl w:val="1"/>
          </w:rPr>
          <w:delText>’</w:delText>
        </w:r>
      </w:del>
      <w:del w:id="272" w:date="2024-10-15T10:18:00Z" w:author="Gabriel Frazer-Mckee">
        <w:r>
          <w:rPr>
            <w:rStyle w:val="Aucun"/>
            <w:rtl w:val="0"/>
            <w:lang w:val="es-ES_tradnl"/>
          </w:rPr>
          <w:delText>ellipse en rh</w:delText>
        </w:r>
      </w:del>
      <w:del w:id="273" w:date="2024-10-15T10:18:00Z" w:author="Gabriel Frazer-Mckee">
        <w:r>
          <w:rPr>
            <w:rStyle w:val="Aucun"/>
            <w:rtl w:val="0"/>
            <w:lang w:val="fr-FR"/>
          </w:rPr>
          <w:delText>é</w:delText>
        </w:r>
      </w:del>
      <w:del w:id="274" w:date="2024-10-15T10:18:00Z" w:author="Gabriel Frazer-Mckee">
        <w:r>
          <w:rPr>
            <w:rStyle w:val="Aucun"/>
            <w:rtl w:val="0"/>
            <w:lang w:val="fr-FR"/>
          </w:rPr>
          <w:delText>torique qu</w:delText>
        </w:r>
      </w:del>
      <w:del w:id="275" w:date="2024-10-15T10:18:00Z" w:author="Gabriel Frazer-Mckee">
        <w:r>
          <w:rPr>
            <w:rStyle w:val="Aucun"/>
            <w:rtl w:val="1"/>
          </w:rPr>
          <w:delText>’</w:delText>
        </w:r>
      </w:del>
      <w:del w:id="276" w:date="2024-10-15T10:18:00Z" w:author="Gabriel Frazer-Mckee">
        <w:r>
          <w:rPr>
            <w:rStyle w:val="Aucun"/>
            <w:rtl w:val="0"/>
            <w:lang w:val="fr-FR"/>
          </w:rPr>
          <w:delText>en grammaire, car elle rel</w:delText>
        </w:r>
      </w:del>
      <w:del w:id="277" w:date="2024-10-15T10:18:00Z" w:author="Gabriel Frazer-Mckee">
        <w:r>
          <w:rPr>
            <w:rStyle w:val="Aucun"/>
            <w:rtl w:val="0"/>
            <w:lang w:val="it-IT"/>
          </w:rPr>
          <w:delText>è</w:delText>
        </w:r>
      </w:del>
      <w:del w:id="278" w:date="2024-10-15T10:18:00Z" w:author="Gabriel Frazer-Mckee">
        <w:r>
          <w:rPr>
            <w:rStyle w:val="Aucun"/>
            <w:rtl w:val="0"/>
            <w:lang w:val="fr-FR"/>
          </w:rPr>
          <w:delText>ve plut</w:delText>
        </w:r>
      </w:del>
      <w:del w:id="279" w:date="2024-10-15T10:18:00Z" w:author="Gabriel Frazer-Mckee">
        <w:r>
          <w:rPr>
            <w:rStyle w:val="Aucun"/>
            <w:rtl w:val="0"/>
          </w:rPr>
          <w:delText>ô</w:delText>
        </w:r>
      </w:del>
      <w:del w:id="280" w:date="2024-10-15T10:18:00Z" w:author="Gabriel Frazer-Mckee">
        <w:r>
          <w:rPr>
            <w:rStyle w:val="Aucun"/>
            <w:rtl w:val="0"/>
            <w:lang w:val="fr-FR"/>
          </w:rPr>
          <w:delText>t du discours que de la langue. Chez les auteurs antiques, cette distinction n</w:delText>
        </w:r>
      </w:del>
      <w:del w:id="281" w:date="2024-10-15T10:18:00Z" w:author="Gabriel Frazer-Mckee">
        <w:r>
          <w:rPr>
            <w:rStyle w:val="Aucun"/>
            <w:rtl w:val="1"/>
          </w:rPr>
          <w:delText>’</w:delText>
        </w:r>
      </w:del>
      <w:del w:id="282" w:date="2024-10-15T10:18:00Z" w:author="Gabriel Frazer-Mckee">
        <w:r>
          <w:rPr>
            <w:rStyle w:val="Aucun"/>
            <w:rtl w:val="0"/>
            <w:lang w:val="fr-FR"/>
          </w:rPr>
          <w:delText xml:space="preserve">est pas si nette </w:delText>
        </w:r>
      </w:del>
      <w:del w:id="283" w:date="2024-10-15T10:18:00Z" w:author="Gabriel Frazer-Mckee">
        <w:r>
          <w:rPr>
            <w:rStyle w:val="Aucun"/>
            <w:shd w:val="clear" w:color="auto" w:fill="ead1dc"/>
            <w:rtl w:val="0"/>
            <w:lang w:val="fr-FR"/>
          </w:rPr>
          <w:delText>(voir Adouani, 1994, p. 3 ; Chanet, 1983, p. 17</w:delText>
        </w:r>
      </w:del>
      <w:del w:id="284" w:date="2024-10-15T10:18:00Z" w:author="Gabriel Frazer-Mckee">
        <w:r>
          <w:rPr>
            <w:rStyle w:val="Aucun"/>
            <w:rtl w:val="0"/>
            <w:lang w:val="fr-FR"/>
          </w:rPr>
          <w:delText>). Le fait que le terme associ</w:delText>
        </w:r>
      </w:del>
      <w:del w:id="285" w:date="2024-10-15T10:18:00Z" w:author="Gabriel Frazer-Mckee">
        <w:r>
          <w:rPr>
            <w:rStyle w:val="Aucun"/>
            <w:rtl w:val="0"/>
            <w:lang w:val="fr-FR"/>
          </w:rPr>
          <w:delText xml:space="preserve">é à </w:delText>
        </w:r>
      </w:del>
      <w:del w:id="286" w:date="2024-10-15T10:18:00Z" w:author="Gabriel Frazer-Mckee">
        <w:r>
          <w:rPr>
            <w:rStyle w:val="Aucun"/>
            <w:rtl w:val="0"/>
          </w:rPr>
          <w:delText>l</w:delText>
        </w:r>
      </w:del>
      <w:del w:id="287" w:date="2024-10-15T10:18:00Z" w:author="Gabriel Frazer-Mckee">
        <w:r>
          <w:rPr>
            <w:rStyle w:val="Aucun"/>
            <w:rtl w:val="1"/>
          </w:rPr>
          <w:delText>’</w:delText>
        </w:r>
      </w:del>
      <w:del w:id="288" w:date="2024-10-15T10:18:00Z" w:author="Gabriel Frazer-Mckee">
        <w:r>
          <w:rPr>
            <w:rStyle w:val="Aucun"/>
            <w:rtl w:val="0"/>
            <w:lang w:val="fr-FR"/>
          </w:rPr>
          <w:delText xml:space="preserve">ellipse - commun </w:delText>
        </w:r>
      </w:del>
      <w:del w:id="289" w:date="2024-10-15T10:18:00Z" w:author="Gabriel Frazer-Mckee">
        <w:r>
          <w:rPr>
            <w:rStyle w:val="Aucun"/>
            <w:rtl w:val="0"/>
          </w:rPr>
          <w:delText xml:space="preserve">à </w:delText>
        </w:r>
      </w:del>
      <w:del w:id="290" w:date="2024-10-15T10:18:00Z" w:author="Gabriel Frazer-Mckee">
        <w:r>
          <w:rPr>
            <w:rStyle w:val="Aucun"/>
            <w:rtl w:val="0"/>
            <w:lang w:val="fr-FR"/>
          </w:rPr>
          <w:delText>celui associ</w:delText>
        </w:r>
      </w:del>
      <w:del w:id="291" w:date="2024-10-15T10:18:00Z" w:author="Gabriel Frazer-Mckee">
        <w:r>
          <w:rPr>
            <w:rStyle w:val="Aucun"/>
            <w:rtl w:val="0"/>
            <w:lang w:val="fr-FR"/>
          </w:rPr>
          <w:delText xml:space="preserve">é à </w:delText>
        </w:r>
      </w:del>
      <w:del w:id="292" w:date="2024-10-15T10:18:00Z" w:author="Gabriel Frazer-Mckee">
        <w:r>
          <w:rPr>
            <w:rStyle w:val="Aucun"/>
            <w:rtl w:val="0"/>
            <w:lang w:val="it-IT"/>
          </w:rPr>
          <w:delText>la d</w:delText>
        </w:r>
      </w:del>
      <w:del w:id="293" w:date="2024-10-15T10:18:00Z" w:author="Gabriel Frazer-Mckee">
        <w:r>
          <w:rPr>
            <w:rStyle w:val="Aucun"/>
            <w:rtl w:val="0"/>
            <w:lang w:val="fr-FR"/>
          </w:rPr>
          <w:delText>é</w:delText>
        </w:r>
      </w:del>
      <w:del w:id="294" w:date="2024-10-15T10:18:00Z" w:author="Gabriel Frazer-Mckee">
        <w:r>
          <w:rPr>
            <w:rStyle w:val="Aucun"/>
            <w:rtl w:val="0"/>
            <w:lang w:val="en-US"/>
          </w:rPr>
          <w:delText>fectivit</w:delText>
        </w:r>
      </w:del>
      <w:del w:id="295" w:date="2024-10-15T10:18:00Z" w:author="Gabriel Frazer-Mckee">
        <w:r>
          <w:rPr>
            <w:rStyle w:val="Aucun"/>
            <w:rtl w:val="0"/>
            <w:lang w:val="fr-FR"/>
          </w:rPr>
          <w:delText xml:space="preserve">é </w:delText>
        </w:r>
      </w:del>
      <w:del w:id="296" w:date="2024-10-15T10:18:00Z" w:author="Gabriel Frazer-Mckee">
        <w:r>
          <w:rPr>
            <w:rStyle w:val="Aucun"/>
            <w:rtl w:val="0"/>
            <w:lang w:val="fr-FR"/>
          </w:rPr>
          <w:delText xml:space="preserve">- accepte lui aussi </w:delText>
        </w:r>
      </w:del>
      <w:del w:id="297" w:date="2024-10-15T10:18:00Z" w:author="Gabriel Frazer-Mckee">
        <w:r>
          <w:rPr>
            <w:rStyle w:val="Aucun"/>
            <w:rtl w:val="0"/>
          </w:rPr>
          <w:delText xml:space="preserve">à </w:delText>
        </w:r>
      </w:del>
      <w:del w:id="298" w:date="2024-10-15T10:18:00Z" w:author="Gabriel Frazer-Mckee">
        <w:r>
          <w:rPr>
            <w:rStyle w:val="Aucun"/>
            <w:rtl w:val="0"/>
            <w:lang w:val="fr-FR"/>
          </w:rPr>
          <w:delText>la fois des usages purement techniques - en g</w:delText>
        </w:r>
      </w:del>
      <w:del w:id="299" w:date="2024-10-15T10:18:00Z" w:author="Gabriel Frazer-Mckee">
        <w:r>
          <w:rPr>
            <w:rStyle w:val="Aucun"/>
            <w:rtl w:val="0"/>
            <w:lang w:val="fr-FR"/>
          </w:rPr>
          <w:delText>é</w:delText>
        </w:r>
      </w:del>
      <w:del w:id="300" w:date="2024-10-15T10:18:00Z" w:author="Gabriel Frazer-Mckee">
        <w:r>
          <w:rPr>
            <w:rStyle w:val="Aucun"/>
            <w:rtl w:val="0"/>
          </w:rPr>
          <w:delText>om</w:delText>
        </w:r>
      </w:del>
      <w:del w:id="301" w:date="2024-10-15T10:18:00Z" w:author="Gabriel Frazer-Mckee">
        <w:r>
          <w:rPr>
            <w:rStyle w:val="Aucun"/>
            <w:rtl w:val="0"/>
            <w:lang w:val="fr-FR"/>
          </w:rPr>
          <w:delText>é</w:delText>
        </w:r>
      </w:del>
      <w:del w:id="302" w:date="2024-10-15T10:18:00Z" w:author="Gabriel Frazer-Mckee">
        <w:r>
          <w:rPr>
            <w:rStyle w:val="Aucun"/>
            <w:rtl w:val="0"/>
            <w:lang w:val="fr-FR"/>
          </w:rPr>
          <w:delText xml:space="preserve">trie par exemple </w:delText>
        </w:r>
      </w:del>
      <w:del w:id="303" w:date="2024-10-15T10:18:00Z" w:author="Gabriel Frazer-Mckee">
        <w:r>
          <w:rPr>
            <w:rStyle w:val="Aucun"/>
            <w:shd w:val="clear" w:color="auto" w:fill="ead1dc"/>
            <w:rtl w:val="0"/>
            <w:lang w:val="fr-FR"/>
          </w:rPr>
          <w:delText>(voir Chanet, 1983, p. 17)</w:delText>
        </w:r>
      </w:del>
      <w:del w:id="304" w:date="2024-10-15T10:18:00Z" w:author="Gabriel Frazer-Mckee">
        <w:r>
          <w:rPr>
            <w:rStyle w:val="Aucun"/>
            <w:rtl w:val="0"/>
            <w:lang w:val="fr-FR"/>
          </w:rPr>
          <w:delText xml:space="preserve"> - et des usages </w:delText>
        </w:r>
      </w:del>
      <w:del w:id="305" w:date="2024-10-15T10:18:00Z" w:author="Gabriel Frazer-Mckee">
        <w:r>
          <w:rPr>
            <w:rStyle w:val="Aucun"/>
            <w:shd w:val="clear" w:color="auto" w:fill="ead1dc"/>
            <w:rtl w:val="0"/>
            <w:lang w:val="fr-FR"/>
          </w:rPr>
          <w:delText>non-techniques</w:delText>
        </w:r>
      </w:del>
      <w:del w:id="306" w:date="2024-10-15T10:18:00Z" w:author="Gabriel Frazer-Mckee">
        <w:r>
          <w:rPr>
            <w:rStyle w:val="Aucun"/>
            <w:shd w:val="clear" w:color="auto" w:fill="ead1dc"/>
            <w:vertAlign w:val="superscript"/>
            <w:rtl w:val="0"/>
          </w:rPr>
          <w:delText xml:space="preserve"> </w:delText>
        </w:r>
      </w:del>
      <w:del w:id="307" w:date="2024-10-15T10:18:00Z" w:author="Gabriel Frazer-Mckee">
        <w:r>
          <w:rPr>
            <w:rStyle w:val="Aucun"/>
            <w:shd w:val="clear" w:color="auto" w:fill="ead1dc"/>
            <w:rtl w:val="0"/>
            <w:lang w:val="fr-FR"/>
          </w:rPr>
          <w:delText>(voir Chanet, 1983, p. 17)</w:delText>
        </w:r>
      </w:del>
      <w:del w:id="308" w:date="2024-10-15T10:18:00Z" w:author="Gabriel Frazer-Mckee">
        <w:r>
          <w:rPr>
            <w:rStyle w:val="Aucun"/>
            <w:rtl w:val="0"/>
            <w:lang w:val="fr-FR"/>
          </w:rPr>
          <w:delText>, encourage sa cat</w:delText>
        </w:r>
      </w:del>
      <w:del w:id="309" w:date="2024-10-15T10:18:00Z" w:author="Gabriel Frazer-Mckee">
        <w:r>
          <w:rPr>
            <w:rStyle w:val="Aucun"/>
            <w:rtl w:val="0"/>
            <w:lang w:val="fr-FR"/>
          </w:rPr>
          <w:delText>é</w:delText>
        </w:r>
      </w:del>
      <w:del w:id="310" w:date="2024-10-15T10:18:00Z" w:author="Gabriel Frazer-Mckee">
        <w:r>
          <w:rPr>
            <w:rStyle w:val="Aucun"/>
            <w:rtl w:val="0"/>
            <w:lang w:val="fr-FR"/>
          </w:rPr>
          <w:delText xml:space="preserve">gorisation dans les usages </w:delText>
        </w:r>
      </w:del>
      <w:del w:id="311" w:date="2024-10-15T10:18:00Z" w:author="Gabriel Frazer-Mckee">
        <w:r>
          <w:rPr>
            <w:rStyle w:val="Aucun"/>
            <w:shd w:val="clear" w:color="auto" w:fill="ead1dc"/>
            <w:rtl w:val="0"/>
            <w:lang w:val="fr-FR"/>
          </w:rPr>
          <w:delText>non-techniques</w:delText>
        </w:r>
      </w:del>
      <w:del w:id="312" w:date="2024-10-15T10:18:00Z" w:author="Gabriel Frazer-Mckee">
        <w:r>
          <w:rPr>
            <w:rStyle w:val="Aucun"/>
            <w:rtl w:val="0"/>
            <w:lang w:val="fr-FR"/>
          </w:rPr>
          <w:delText>. Les usages techniques, bien moins nombreux d</w:delText>
        </w:r>
      </w:del>
      <w:del w:id="313" w:date="2024-10-15T10:18:00Z" w:author="Gabriel Frazer-Mckee">
        <w:r>
          <w:rPr>
            <w:rStyle w:val="Aucun"/>
            <w:rtl w:val="1"/>
          </w:rPr>
          <w:delText>’</w:delText>
        </w:r>
      </w:del>
      <w:del w:id="314" w:date="2024-10-15T10:18:00Z" w:author="Gabriel Frazer-Mckee">
        <w:r>
          <w:rPr>
            <w:rStyle w:val="Aucun"/>
            <w:rtl w:val="0"/>
          </w:rPr>
          <w:delText>apr</w:delText>
        </w:r>
      </w:del>
      <w:del w:id="315" w:date="2024-10-15T10:18:00Z" w:author="Gabriel Frazer-Mckee">
        <w:r>
          <w:rPr>
            <w:rStyle w:val="Aucun"/>
            <w:rtl w:val="0"/>
            <w:lang w:val="it-IT"/>
          </w:rPr>
          <w:delText>è</w:delText>
        </w:r>
      </w:del>
      <w:del w:id="316" w:date="2024-10-15T10:18:00Z" w:author="Gabriel Frazer-Mckee">
        <w:r>
          <w:rPr>
            <w:rStyle w:val="Aucun"/>
            <w:rtl w:val="0"/>
            <w:lang w:val="fr-FR"/>
          </w:rPr>
          <w:delText>s les r</w:delText>
        </w:r>
      </w:del>
      <w:del w:id="317" w:date="2024-10-15T10:18:00Z" w:author="Gabriel Frazer-Mckee">
        <w:r>
          <w:rPr>
            <w:rStyle w:val="Aucun"/>
            <w:rtl w:val="0"/>
            <w:lang w:val="fr-FR"/>
          </w:rPr>
          <w:delText>é</w:delText>
        </w:r>
      </w:del>
      <w:del w:id="318" w:date="2024-10-15T10:18:00Z" w:author="Gabriel Frazer-Mckee">
        <w:r>
          <w:rPr>
            <w:rStyle w:val="Aucun"/>
            <w:rtl w:val="0"/>
            <w:lang w:val="fr-FR"/>
          </w:rPr>
          <w:delText>sultats de nos recherches, ne seraient alors que des acceptions d</w:delText>
        </w:r>
      </w:del>
      <w:del w:id="319" w:date="2024-10-15T10:18:00Z" w:author="Gabriel Frazer-Mckee">
        <w:r>
          <w:rPr>
            <w:rStyle w:val="Aucun"/>
            <w:rtl w:val="1"/>
          </w:rPr>
          <w:delText>’</w:delText>
        </w:r>
      </w:del>
      <w:del w:id="320" w:date="2024-10-15T10:18:00Z" w:author="Gabriel Frazer-Mckee">
        <w:r>
          <w:rPr>
            <w:rStyle w:val="Aucun"/>
            <w:rtl w:val="0"/>
            <w:lang w:val="fr-FR"/>
          </w:rPr>
          <w:delText>un terme d</w:delText>
        </w:r>
      </w:del>
      <w:del w:id="321" w:date="2024-10-15T10:18:00Z" w:author="Gabriel Frazer-Mckee">
        <w:r>
          <w:rPr>
            <w:rStyle w:val="Aucun"/>
            <w:rtl w:val="1"/>
          </w:rPr>
          <w:delText>’</w:delText>
        </w:r>
      </w:del>
      <w:del w:id="322" w:date="2024-10-15T10:18:00Z" w:author="Gabriel Frazer-Mckee">
        <w:r>
          <w:rPr>
            <w:rStyle w:val="Aucun"/>
            <w:rtl w:val="0"/>
            <w:lang w:val="fr-FR"/>
          </w:rPr>
          <w:delText xml:space="preserve">usage </w:delText>
        </w:r>
      </w:del>
      <w:del w:id="323" w:date="2024-10-15T10:18:00Z" w:author="Gabriel Frazer-Mckee">
        <w:r>
          <w:rPr>
            <w:rStyle w:val="Aucun"/>
            <w:shd w:val="clear" w:color="auto" w:fill="ead1dc"/>
            <w:rtl w:val="0"/>
            <w:lang w:val="fr-FR"/>
          </w:rPr>
          <w:delText>non-technique</w:delText>
        </w:r>
      </w:del>
      <w:del w:id="324" w:date="2024-10-15T10:18:00Z" w:author="Gabriel Frazer-Mckee">
        <w:r>
          <w:rPr>
            <w:rStyle w:val="Aucun"/>
            <w:rtl w:val="0"/>
          </w:rPr>
          <w:delText xml:space="preserve">. </w:delText>
        </w:r>
      </w:del>
    </w:p>
    <w:p>
      <w:pPr>
        <w:pStyle w:val="Corps"/>
        <w:spacing w:line="240" w:lineRule="auto"/>
        <w:ind w:left="567" w:right="524" w:firstLine="0"/>
        <w:jc w:val="both"/>
        <w:rPr>
          <w:del w:id="325" w:date="2024-10-15T10:18:00Z" w:author="Gabriel Frazer-Mckee"/>
          <w:rStyle w:val="Aucun"/>
        </w:rPr>
      </w:pPr>
    </w:p>
    <w:p>
      <w:pPr>
        <w:pStyle w:val="Corps"/>
        <w:spacing w:line="240" w:lineRule="auto"/>
        <w:ind w:left="567" w:right="524" w:firstLine="0"/>
        <w:jc w:val="both"/>
        <w:rPr>
          <w:del w:id="326" w:date="2024-10-15T10:18:00Z" w:author="Gabriel Frazer-Mckee"/>
          <w:rStyle w:val="Aucun"/>
        </w:rPr>
      </w:pPr>
      <w:del w:id="327" w:date="2024-10-15T10:18:00Z" w:author="Gabriel Frazer-Mckee">
        <w:r>
          <w:rPr>
            <w:rStyle w:val="Aucun"/>
            <w:rtl w:val="0"/>
          </w:rPr>
          <w:delText>L</w:delText>
        </w:r>
      </w:del>
      <w:del w:id="328" w:date="2024-10-15T10:18:00Z" w:author="Gabriel Frazer-Mckee">
        <w:r>
          <w:rPr>
            <w:rStyle w:val="Aucun"/>
            <w:rtl w:val="1"/>
          </w:rPr>
          <w:delText>’</w:delText>
        </w:r>
      </w:del>
      <w:del w:id="329" w:date="2024-10-15T10:18:00Z" w:author="Gabriel Frazer-Mckee">
        <w:r>
          <w:rPr>
            <w:rStyle w:val="Aucun"/>
            <w:rtl w:val="0"/>
            <w:lang w:val="it-IT"/>
          </w:rPr>
          <w:delText>ellipse d</w:delText>
        </w:r>
      </w:del>
      <w:del w:id="330" w:date="2024-10-15T10:18:00Z" w:author="Gabriel Frazer-Mckee">
        <w:r>
          <w:rPr>
            <w:rStyle w:val="Aucun"/>
            <w:rtl w:val="0"/>
            <w:lang w:val="fr-FR"/>
          </w:rPr>
          <w:delText>é</w:delText>
        </w:r>
      </w:del>
      <w:del w:id="331" w:date="2024-10-15T10:18:00Z" w:author="Gabriel Frazer-Mckee">
        <w:r>
          <w:rPr>
            <w:rStyle w:val="Aucun"/>
            <w:rtl w:val="0"/>
            <w:lang w:val="fr-FR"/>
          </w:rPr>
          <w:delText>passe alors largement le champ technique restreint qu</w:delText>
        </w:r>
      </w:del>
      <w:del w:id="332" w:date="2024-10-15T10:18:00Z" w:author="Gabriel Frazer-Mckee">
        <w:r>
          <w:rPr>
            <w:rStyle w:val="Aucun"/>
            <w:rtl w:val="1"/>
          </w:rPr>
          <w:delText>’</w:delText>
        </w:r>
      </w:del>
      <w:del w:id="333" w:date="2024-10-15T10:18:00Z" w:author="Gabriel Frazer-Mckee">
        <w:r>
          <w:rPr>
            <w:rStyle w:val="Aucun"/>
            <w:rtl w:val="0"/>
            <w:lang w:val="it-IT"/>
          </w:rPr>
          <w:delText>on lui conf</w:delText>
        </w:r>
      </w:del>
      <w:del w:id="334" w:date="2024-10-15T10:18:00Z" w:author="Gabriel Frazer-Mckee">
        <w:r>
          <w:rPr>
            <w:rStyle w:val="Aucun"/>
            <w:rtl w:val="0"/>
            <w:lang w:val="it-IT"/>
          </w:rPr>
          <w:delText>è</w:delText>
        </w:r>
      </w:del>
      <w:del w:id="335" w:date="2024-10-15T10:18:00Z" w:author="Gabriel Frazer-Mckee">
        <w:r>
          <w:rPr>
            <w:rStyle w:val="Aucun"/>
            <w:rtl w:val="0"/>
            <w:lang w:val="da-DK"/>
          </w:rPr>
          <w:delText>re en fran</w:delText>
        </w:r>
      </w:del>
      <w:del w:id="336" w:date="2024-10-15T10:18:00Z" w:author="Gabriel Frazer-Mckee">
        <w:r>
          <w:rPr>
            <w:rStyle w:val="Aucun"/>
            <w:rtl w:val="0"/>
          </w:rPr>
          <w:delText>ç</w:delText>
        </w:r>
      </w:del>
      <w:del w:id="337" w:date="2024-10-15T10:18:00Z" w:author="Gabriel Frazer-Mckee">
        <w:r>
          <w:rPr>
            <w:rStyle w:val="Aucun"/>
            <w:rtl w:val="0"/>
            <w:lang w:val="fr-FR"/>
          </w:rPr>
          <w:delText>ais moderne. Lallot (1983) explique comment elle peut s</w:delText>
        </w:r>
      </w:del>
      <w:del w:id="338" w:date="2024-10-15T10:18:00Z" w:author="Gabriel Frazer-Mckee">
        <w:r>
          <w:rPr>
            <w:rStyle w:val="Aucun"/>
            <w:rtl w:val="1"/>
          </w:rPr>
          <w:delText>’</w:delText>
        </w:r>
      </w:del>
      <w:del w:id="339" w:date="2024-10-15T10:18:00Z" w:author="Gabriel Frazer-Mckee">
        <w:r>
          <w:rPr>
            <w:rStyle w:val="Aucun"/>
            <w:rtl w:val="0"/>
          </w:rPr>
          <w:delText>ins</w:delText>
        </w:r>
      </w:del>
      <w:del w:id="340" w:date="2024-10-15T10:18:00Z" w:author="Gabriel Frazer-Mckee">
        <w:r>
          <w:rPr>
            <w:rStyle w:val="Aucun"/>
            <w:rtl w:val="0"/>
            <w:lang w:val="fr-FR"/>
          </w:rPr>
          <w:delText>é</w:delText>
        </w:r>
      </w:del>
      <w:del w:id="341" w:date="2024-10-15T10:18:00Z" w:author="Gabriel Frazer-Mckee">
        <w:r>
          <w:rPr>
            <w:rStyle w:val="Aucun"/>
            <w:rtl w:val="0"/>
            <w:lang w:val="fr-FR"/>
          </w:rPr>
          <w:delText>rer dans l</w:delText>
        </w:r>
      </w:del>
      <w:del w:id="342" w:date="2024-10-15T10:18:00Z" w:author="Gabriel Frazer-Mckee">
        <w:r>
          <w:rPr>
            <w:rStyle w:val="Aucun"/>
            <w:rtl w:val="1"/>
          </w:rPr>
          <w:delText>’</w:delText>
        </w:r>
      </w:del>
      <w:del w:id="343" w:date="2024-10-15T10:18:00Z" w:author="Gabriel Frazer-Mckee">
        <w:r>
          <w:rPr>
            <w:rStyle w:val="Aucun"/>
            <w:rtl w:val="0"/>
            <w:lang w:val="fr-FR"/>
          </w:rPr>
          <w:delText xml:space="preserve">usage </w:delText>
        </w:r>
      </w:del>
      <w:del w:id="344" w:date="2024-10-15T10:18:00Z" w:author="Gabriel Frazer-Mckee">
        <w:r>
          <w:rPr>
            <w:rStyle w:val="Aucun"/>
            <w:shd w:val="clear" w:color="auto" w:fill="ead1dc"/>
            <w:rtl w:val="0"/>
            <w:lang w:val="fr-FR"/>
          </w:rPr>
          <w:delText>non-technique (voir Lallot, 1983, p. 13)</w:delText>
        </w:r>
      </w:del>
      <w:del w:id="345" w:date="2024-10-15T10:18:00Z" w:author="Gabriel Frazer-Mckee">
        <w:r>
          <w:rPr>
            <w:rStyle w:val="Aucun"/>
            <w:rtl w:val="0"/>
            <w:lang w:val="fr-FR"/>
          </w:rPr>
          <w:delText>. Pour illustrer cette utilisation de l</w:delText>
        </w:r>
      </w:del>
      <w:del w:id="346" w:date="2024-10-15T10:18:00Z" w:author="Gabriel Frazer-Mckee">
        <w:r>
          <w:rPr>
            <w:rStyle w:val="Aucun"/>
            <w:rtl w:val="1"/>
          </w:rPr>
          <w:delText>’</w:delText>
        </w:r>
      </w:del>
      <w:del w:id="347" w:date="2024-10-15T10:18:00Z" w:author="Gabriel Frazer-Mckee">
        <w:r>
          <w:rPr>
            <w:rStyle w:val="Aucun"/>
            <w:rtl w:val="0"/>
            <w:lang w:val="fr-FR"/>
          </w:rPr>
          <w:delText>ellipse, donc du sous-entendu d</w:delText>
        </w:r>
      </w:del>
      <w:del w:id="348" w:date="2024-10-15T10:18:00Z" w:author="Gabriel Frazer-Mckee">
        <w:r>
          <w:rPr>
            <w:rStyle w:val="Aucun"/>
            <w:rtl w:val="1"/>
          </w:rPr>
          <w:delText>’</w:delText>
        </w:r>
      </w:del>
      <w:del w:id="349" w:date="2024-10-15T10:18:00Z" w:author="Gabriel Frazer-Mckee">
        <w:r>
          <w:rPr>
            <w:rStyle w:val="Aucun"/>
            <w:rtl w:val="0"/>
            <w:lang w:val="fr-FR"/>
          </w:rPr>
          <w:delText>un unique terme dans un discours, il dresse une liste des ellipses qu</w:delText>
        </w:r>
      </w:del>
      <w:del w:id="350" w:date="2024-10-15T10:18:00Z" w:author="Gabriel Frazer-Mckee">
        <w:r>
          <w:rPr>
            <w:rStyle w:val="Aucun"/>
            <w:rtl w:val="1"/>
          </w:rPr>
          <w:delText>’</w:delText>
        </w:r>
      </w:del>
      <w:del w:id="351" w:date="2024-10-15T10:18:00Z" w:author="Gabriel Frazer-Mckee">
        <w:r>
          <w:rPr>
            <w:rStyle w:val="Aucun"/>
            <w:rtl w:val="0"/>
            <w:lang w:val="fr-FR"/>
          </w:rPr>
          <w:delText>Apollonius Dyscole lui-m</w:delText>
        </w:r>
      </w:del>
      <w:del w:id="352" w:date="2024-10-15T10:18:00Z" w:author="Gabriel Frazer-Mckee">
        <w:r>
          <w:rPr>
            <w:rStyle w:val="Aucun"/>
            <w:rtl w:val="0"/>
          </w:rPr>
          <w:delText>ê</w:delText>
        </w:r>
      </w:del>
      <w:del w:id="353" w:date="2024-10-15T10:18:00Z" w:author="Gabriel Frazer-Mckee">
        <w:r>
          <w:rPr>
            <w:rStyle w:val="Aucun"/>
            <w:rtl w:val="0"/>
            <w:lang w:val="pt-PT"/>
          </w:rPr>
          <w:delText>me consid</w:delText>
        </w:r>
      </w:del>
      <w:del w:id="354" w:date="2024-10-15T10:18:00Z" w:author="Gabriel Frazer-Mckee">
        <w:r>
          <w:rPr>
            <w:rStyle w:val="Aucun"/>
            <w:rtl w:val="0"/>
            <w:lang w:val="it-IT"/>
          </w:rPr>
          <w:delText>è</w:delText>
        </w:r>
      </w:del>
      <w:del w:id="355" w:date="2024-10-15T10:18:00Z" w:author="Gabriel Frazer-Mckee">
        <w:r>
          <w:rPr>
            <w:rStyle w:val="Aucun"/>
            <w:rtl w:val="0"/>
            <w:lang w:val="fr-FR"/>
          </w:rPr>
          <w:delText xml:space="preserve">re comme </w:delText>
        </w:r>
      </w:del>
      <w:del w:id="356" w:date="2024-10-15T10:18:00Z" w:author="Gabriel Frazer-Mckee">
        <w:r>
          <w:rPr>
            <w:rStyle w:val="Aucun"/>
            <w:shd w:val="clear" w:color="auto" w:fill="ead1dc"/>
            <w:rtl w:val="0"/>
            <w:lang w:val="fr-FR"/>
          </w:rPr>
          <w:delText>non-techniques</w:delText>
        </w:r>
      </w:del>
      <w:del w:id="357" w:date="2024-10-15T10:18:00Z" w:author="Gabriel Frazer-Mckee">
        <w:r>
          <w:rPr>
            <w:rStyle w:val="Aucun"/>
            <w:rtl w:val="0"/>
            <w:lang w:val="fr-FR"/>
          </w:rPr>
          <w:delText>. Pour compl</w:delText>
        </w:r>
      </w:del>
      <w:del w:id="358" w:date="2024-10-15T10:18:00Z" w:author="Gabriel Frazer-Mckee">
        <w:r>
          <w:rPr>
            <w:rStyle w:val="Aucun"/>
            <w:rtl w:val="0"/>
            <w:lang w:val="fr-FR"/>
          </w:rPr>
          <w:delText>é</w:delText>
        </w:r>
      </w:del>
      <w:del w:id="359" w:date="2024-10-15T10:18:00Z" w:author="Gabriel Frazer-Mckee">
        <w:r>
          <w:rPr>
            <w:rStyle w:val="Aucun"/>
            <w:rtl w:val="0"/>
            <w:lang w:val="it-IT"/>
          </w:rPr>
          <w:delText>ter, il pr</w:delText>
        </w:r>
      </w:del>
      <w:del w:id="360" w:date="2024-10-15T10:18:00Z" w:author="Gabriel Frazer-Mckee">
        <w:r>
          <w:rPr>
            <w:rStyle w:val="Aucun"/>
            <w:rtl w:val="0"/>
            <w:lang w:val="fr-FR"/>
          </w:rPr>
          <w:delText>é</w:delText>
        </w:r>
      </w:del>
      <w:del w:id="361" w:date="2024-10-15T10:18:00Z" w:author="Gabriel Frazer-Mckee">
        <w:r>
          <w:rPr>
            <w:rStyle w:val="Aucun"/>
            <w:rtl w:val="0"/>
            <w:lang w:val="fr-FR"/>
          </w:rPr>
          <w:delText xml:space="preserve">sente un cas classique du grec laissant penser </w:delText>
        </w:r>
      </w:del>
      <w:del w:id="362" w:date="2024-10-15T10:18:00Z" w:author="Gabriel Frazer-Mckee">
        <w:r>
          <w:rPr>
            <w:rStyle w:val="Aucun"/>
            <w:rtl w:val="0"/>
          </w:rPr>
          <w:delText xml:space="preserve">à </w:delText>
        </w:r>
      </w:del>
      <w:del w:id="363" w:date="2024-10-15T10:18:00Z" w:author="Gabriel Frazer-Mckee">
        <w:r>
          <w:rPr>
            <w:rStyle w:val="Aucun"/>
            <w:rtl w:val="0"/>
            <w:lang w:val="fr-FR"/>
          </w:rPr>
          <w:delText>l'ellipse : l</w:delText>
        </w:r>
      </w:del>
      <w:del w:id="364" w:date="2024-10-15T10:18:00Z" w:author="Gabriel Frazer-Mckee">
        <w:r>
          <w:rPr>
            <w:rStyle w:val="Aucun"/>
            <w:rtl w:val="1"/>
          </w:rPr>
          <w:delText>’</w:delText>
        </w:r>
      </w:del>
      <w:del w:id="365" w:date="2024-10-15T10:18:00Z" w:author="Gabriel Frazer-Mckee">
        <w:r>
          <w:rPr>
            <w:rStyle w:val="Aucun"/>
            <w:rtl w:val="0"/>
            <w:lang w:val="fr-FR"/>
          </w:rPr>
          <w:delText>absence de pronom personnel sujet associ</w:delText>
        </w:r>
      </w:del>
      <w:del w:id="366" w:date="2024-10-15T10:18:00Z" w:author="Gabriel Frazer-Mckee">
        <w:r>
          <w:rPr>
            <w:rStyle w:val="Aucun"/>
            <w:rtl w:val="0"/>
            <w:lang w:val="fr-FR"/>
          </w:rPr>
          <w:delText xml:space="preserve">é </w:delText>
        </w:r>
      </w:del>
      <w:del w:id="367" w:date="2024-10-15T10:18:00Z" w:author="Gabriel Frazer-Mckee">
        <w:r>
          <w:rPr>
            <w:rStyle w:val="Aucun"/>
            <w:rtl w:val="0"/>
            <w:lang w:val="pt-PT"/>
          </w:rPr>
          <w:delText>au verbe conjugu</w:delText>
        </w:r>
      </w:del>
      <w:del w:id="368" w:date="2024-10-15T10:18:00Z" w:author="Gabriel Frazer-Mckee">
        <w:r>
          <w:rPr>
            <w:rStyle w:val="Aucun"/>
            <w:rtl w:val="0"/>
            <w:lang w:val="fr-FR"/>
          </w:rPr>
          <w:delText>é</w:delText>
        </w:r>
      </w:del>
      <w:del w:id="369" w:date="2024-10-15T10:18:00Z" w:author="Gabriel Frazer-Mckee">
        <w:r>
          <w:rPr>
            <w:rStyle w:val="Aucun"/>
            <w:rtl w:val="0"/>
            <w:lang w:val="fr-FR"/>
          </w:rPr>
          <w:delText>. En effet, la d</w:delText>
        </w:r>
      </w:del>
      <w:del w:id="370" w:date="2024-10-15T10:18:00Z" w:author="Gabriel Frazer-Mckee">
        <w:r>
          <w:rPr>
            <w:rStyle w:val="Aucun"/>
            <w:rtl w:val="0"/>
            <w:lang w:val="fr-FR"/>
          </w:rPr>
          <w:delText>é</w:delText>
        </w:r>
      </w:del>
      <w:del w:id="371" w:date="2024-10-15T10:18:00Z" w:author="Gabriel Frazer-Mckee">
        <w:r>
          <w:rPr>
            <w:rStyle w:val="Aucun"/>
            <w:rtl w:val="0"/>
            <w:lang w:val="fr-FR"/>
          </w:rPr>
          <w:delText>sinence seule du verbe conjugu</w:delText>
        </w:r>
      </w:del>
      <w:del w:id="372" w:date="2024-10-15T10:18:00Z" w:author="Gabriel Frazer-Mckee">
        <w:r>
          <w:rPr>
            <w:rStyle w:val="Aucun"/>
            <w:rtl w:val="0"/>
            <w:lang w:val="fr-FR"/>
          </w:rPr>
          <w:delText xml:space="preserve">é </w:delText>
        </w:r>
      </w:del>
      <w:del w:id="373" w:date="2024-10-15T10:18:00Z" w:author="Gabriel Frazer-Mckee">
        <w:r>
          <w:rPr>
            <w:rStyle w:val="Aucun"/>
            <w:rtl w:val="0"/>
            <w:lang w:val="fr-FR"/>
          </w:rPr>
          <w:delText>permettant de comprendre quelle est la personne grammaticale, doit-on alors parler d</w:delText>
        </w:r>
      </w:del>
      <w:del w:id="374" w:date="2024-10-15T10:18:00Z" w:author="Gabriel Frazer-Mckee">
        <w:r>
          <w:rPr>
            <w:rStyle w:val="Aucun"/>
            <w:rtl w:val="1"/>
          </w:rPr>
          <w:delText>’</w:delText>
        </w:r>
      </w:del>
      <w:del w:id="375" w:date="2024-10-15T10:18:00Z" w:author="Gabriel Frazer-Mckee">
        <w:r>
          <w:rPr>
            <w:rStyle w:val="Aucun"/>
            <w:rtl w:val="0"/>
            <w:lang w:val="fr-FR"/>
          </w:rPr>
          <w:delText>ellipse du pronom personnel ? Par d</w:delText>
        </w:r>
      </w:del>
      <w:del w:id="376" w:date="2024-10-15T10:18:00Z" w:author="Gabriel Frazer-Mckee">
        <w:r>
          <w:rPr>
            <w:rStyle w:val="Aucun"/>
            <w:rtl w:val="0"/>
            <w:lang w:val="fr-FR"/>
          </w:rPr>
          <w:delText>é</w:delText>
        </w:r>
      </w:del>
      <w:del w:id="377" w:date="2024-10-15T10:18:00Z" w:author="Gabriel Frazer-Mckee">
        <w:r>
          <w:rPr>
            <w:rStyle w:val="Aucun"/>
            <w:rtl w:val="0"/>
            <w:lang w:val="fr-FR"/>
          </w:rPr>
          <w:delText>finition, oui : le pronom personnel est absent, mais la compr</w:delText>
        </w:r>
      </w:del>
      <w:del w:id="378" w:date="2024-10-15T10:18:00Z" w:author="Gabriel Frazer-Mckee">
        <w:r>
          <w:rPr>
            <w:rStyle w:val="Aucun"/>
            <w:rtl w:val="0"/>
            <w:lang w:val="fr-FR"/>
          </w:rPr>
          <w:delText>é</w:delText>
        </w:r>
      </w:del>
      <w:del w:id="379" w:date="2024-10-15T10:18:00Z" w:author="Gabriel Frazer-Mckee">
        <w:r>
          <w:rPr>
            <w:rStyle w:val="Aucun"/>
            <w:rtl w:val="0"/>
            <w:lang w:val="fr-FR"/>
          </w:rPr>
          <w:delText>hension du discours n</w:delText>
        </w:r>
      </w:del>
      <w:del w:id="380" w:date="2024-10-15T10:18:00Z" w:author="Gabriel Frazer-Mckee">
        <w:r>
          <w:rPr>
            <w:rStyle w:val="Aucun"/>
            <w:rtl w:val="1"/>
          </w:rPr>
          <w:delText>’</w:delText>
        </w:r>
      </w:del>
      <w:del w:id="381" w:date="2024-10-15T10:18:00Z" w:author="Gabriel Frazer-Mckee">
        <w:r>
          <w:rPr>
            <w:rStyle w:val="Aucun"/>
            <w:rtl w:val="0"/>
            <w:lang w:val="fr-FR"/>
          </w:rPr>
          <w:delText>est pas alt</w:delText>
        </w:r>
      </w:del>
      <w:del w:id="382" w:date="2024-10-15T10:18:00Z" w:author="Gabriel Frazer-Mckee">
        <w:r>
          <w:rPr>
            <w:rStyle w:val="Aucun"/>
            <w:rtl w:val="0"/>
            <w:lang w:val="fr-FR"/>
          </w:rPr>
          <w:delText>é</w:delText>
        </w:r>
      </w:del>
      <w:del w:id="383" w:date="2024-10-15T10:18:00Z" w:author="Gabriel Frazer-Mckee">
        <w:r>
          <w:rPr>
            <w:rStyle w:val="Aucun"/>
            <w:rtl w:val="0"/>
          </w:rPr>
          <w:delText>r</w:delText>
        </w:r>
      </w:del>
      <w:del w:id="384" w:date="2024-10-15T10:18:00Z" w:author="Gabriel Frazer-Mckee">
        <w:r>
          <w:rPr>
            <w:rStyle w:val="Aucun"/>
            <w:rtl w:val="0"/>
            <w:lang w:val="fr-FR"/>
          </w:rPr>
          <w:delText>é</w:delText>
        </w:r>
      </w:del>
      <w:del w:id="385" w:date="2024-10-15T10:18:00Z" w:author="Gabriel Frazer-Mckee">
        <w:r>
          <w:rPr>
            <w:rStyle w:val="Aucun"/>
            <w:rtl w:val="0"/>
            <w:lang w:val="fr-FR"/>
          </w:rPr>
          <w:delText>e pour autant. Cependant, Lallot (1983) explique qu</w:delText>
        </w:r>
      </w:del>
      <w:del w:id="386" w:date="2024-10-15T10:18:00Z" w:author="Gabriel Frazer-Mckee">
        <w:r>
          <w:rPr>
            <w:rStyle w:val="Aucun"/>
            <w:rtl w:val="1"/>
          </w:rPr>
          <w:delText>’</w:delText>
        </w:r>
      </w:del>
      <w:del w:id="387" w:date="2024-10-15T10:18:00Z" w:author="Gabriel Frazer-Mckee">
        <w:r>
          <w:rPr>
            <w:rStyle w:val="Aucun"/>
            <w:rtl w:val="0"/>
            <w:lang w:val="it-IT"/>
          </w:rPr>
          <w:delText xml:space="preserve">Apollonius Dyscole </w:delText>
        </w:r>
      </w:del>
      <w:del w:id="388" w:date="2024-10-15T10:18:00Z" w:author="Gabriel Frazer-Mckee">
        <w:r>
          <w:rPr>
            <w:rStyle w:val="Aucun"/>
            <w:rtl w:val="0"/>
            <w:lang w:val="fr-FR"/>
          </w:rPr>
          <w:delText xml:space="preserve">« </w:delText>
        </w:r>
      </w:del>
      <w:del w:id="389" w:date="2024-10-15T10:18:00Z" w:author="Gabriel Frazer-Mckee">
        <w:r>
          <w:rPr>
            <w:rStyle w:val="Aucun"/>
            <w:rtl w:val="0"/>
          </w:rPr>
          <w:delText>d</w:delText>
        </w:r>
      </w:del>
      <w:del w:id="390" w:date="2024-10-15T10:18:00Z" w:author="Gabriel Frazer-Mckee">
        <w:r>
          <w:rPr>
            <w:rStyle w:val="Aucun"/>
            <w:rtl w:val="0"/>
            <w:lang w:val="fr-FR"/>
          </w:rPr>
          <w:delText>é</w:delText>
        </w:r>
      </w:del>
      <w:del w:id="391" w:date="2024-10-15T10:18:00Z" w:author="Gabriel Frazer-Mckee">
        <w:r>
          <w:rPr>
            <w:rStyle w:val="Aucun"/>
            <w:rtl w:val="0"/>
            <w:lang w:val="en-US"/>
          </w:rPr>
          <w:delText>fend l</w:delText>
        </w:r>
      </w:del>
      <w:del w:id="392" w:date="2024-10-15T10:18:00Z" w:author="Gabriel Frazer-Mckee">
        <w:r>
          <w:rPr>
            <w:rStyle w:val="Aucun"/>
            <w:rtl w:val="1"/>
          </w:rPr>
          <w:delText>’</w:delText>
        </w:r>
      </w:del>
      <w:del w:id="393" w:date="2024-10-15T10:18:00Z" w:author="Gabriel Frazer-Mckee">
        <w:r>
          <w:rPr>
            <w:rStyle w:val="Aucun"/>
            <w:rtl w:val="0"/>
            <w:lang w:val="fr-FR"/>
          </w:rPr>
          <w:delText xml:space="preserve">autonomie des verbes </w:delText>
        </w:r>
      </w:del>
      <w:del w:id="394" w:date="2024-10-15T10:18:00Z" w:author="Gabriel Frazer-Mckee">
        <w:r>
          <w:rPr>
            <w:rStyle w:val="Aucun"/>
            <w:rtl w:val="0"/>
            <w:lang w:val="it-IT"/>
          </w:rPr>
          <w:delText>»</w:delText>
        </w:r>
      </w:del>
      <w:del w:id="395" w:date="2024-10-15T10:18:00Z" w:author="Gabriel Frazer-Mckee">
        <w:r>
          <w:rPr>
            <w:rStyle w:val="Aucun"/>
            <w:vertAlign w:val="superscript"/>
          </w:rPr>
          <w:footnoteReference w:id="15"/>
        </w:r>
      </w:del>
      <w:del w:id="396" w:date="2024-10-15T10:18:00Z" w:author="Gabriel Frazer-Mckee">
        <w:r>
          <w:rPr>
            <w:rStyle w:val="Aucun"/>
            <w:rtl w:val="0"/>
            <w:lang w:val="fr-FR"/>
          </w:rPr>
          <w:delText xml:space="preserve"> et que, la personne grammaticale </w:delText>
        </w:r>
      </w:del>
      <w:del w:id="397" w:date="2024-10-15T10:18:00Z" w:author="Gabriel Frazer-Mckee">
        <w:r>
          <w:rPr>
            <w:rStyle w:val="Aucun"/>
            <w:rtl w:val="0"/>
            <w:lang w:val="fr-FR"/>
          </w:rPr>
          <w:delText>é</w:delText>
        </w:r>
      </w:del>
      <w:del w:id="398" w:date="2024-10-15T10:18:00Z" w:author="Gabriel Frazer-Mckee">
        <w:r>
          <w:rPr>
            <w:rStyle w:val="Aucun"/>
            <w:rtl w:val="0"/>
            <w:lang w:val="fr-FR"/>
          </w:rPr>
          <w:delText>tant implicitement pr</w:delText>
        </w:r>
      </w:del>
      <w:del w:id="399" w:date="2024-10-15T10:18:00Z" w:author="Gabriel Frazer-Mckee">
        <w:r>
          <w:rPr>
            <w:rStyle w:val="Aucun"/>
            <w:rtl w:val="0"/>
            <w:lang w:val="fr-FR"/>
          </w:rPr>
          <w:delText>é</w:delText>
        </w:r>
      </w:del>
      <w:del w:id="400" w:date="2024-10-15T10:18:00Z" w:author="Gabriel Frazer-Mckee">
        <w:r>
          <w:rPr>
            <w:rStyle w:val="Aucun"/>
            <w:rtl w:val="0"/>
            <w:lang w:val="fr-FR"/>
          </w:rPr>
          <w:delText>sente dans le verbe gr</w:delText>
        </w:r>
      </w:del>
      <w:del w:id="401" w:date="2024-10-15T10:18:00Z" w:author="Gabriel Frazer-Mckee">
        <w:r>
          <w:rPr>
            <w:rStyle w:val="Aucun"/>
            <w:rtl w:val="0"/>
          </w:rPr>
          <w:delText>â</w:delText>
        </w:r>
      </w:del>
      <w:del w:id="402" w:date="2024-10-15T10:18:00Z" w:author="Gabriel Frazer-Mckee">
        <w:r>
          <w:rPr>
            <w:rStyle w:val="Aucun"/>
            <w:rtl w:val="0"/>
          </w:rPr>
          <w:delText xml:space="preserve">ce </w:delText>
        </w:r>
      </w:del>
      <w:del w:id="403" w:date="2024-10-15T10:18:00Z" w:author="Gabriel Frazer-Mckee">
        <w:r>
          <w:rPr>
            <w:rStyle w:val="Aucun"/>
            <w:rtl w:val="0"/>
          </w:rPr>
          <w:delText xml:space="preserve">à </w:delText>
        </w:r>
      </w:del>
      <w:del w:id="404" w:date="2024-10-15T10:18:00Z" w:author="Gabriel Frazer-Mckee">
        <w:r>
          <w:rPr>
            <w:rStyle w:val="Aucun"/>
            <w:rtl w:val="0"/>
            <w:lang w:val="it-IT"/>
          </w:rPr>
          <w:delText>sa d</w:delText>
        </w:r>
      </w:del>
      <w:del w:id="405" w:date="2024-10-15T10:18:00Z" w:author="Gabriel Frazer-Mckee">
        <w:r>
          <w:rPr>
            <w:rStyle w:val="Aucun"/>
            <w:rtl w:val="0"/>
            <w:lang w:val="fr-FR"/>
          </w:rPr>
          <w:delText>é</w:delText>
        </w:r>
      </w:del>
      <w:del w:id="406" w:date="2024-10-15T10:18:00Z" w:author="Gabriel Frazer-Mckee">
        <w:r>
          <w:rPr>
            <w:rStyle w:val="Aucun"/>
            <w:rtl w:val="0"/>
            <w:lang w:val="fr-FR"/>
          </w:rPr>
          <w:delText>sinence, on ne peut pas parler d</w:delText>
        </w:r>
      </w:del>
      <w:del w:id="407" w:date="2024-10-15T10:18:00Z" w:author="Gabriel Frazer-Mckee">
        <w:r>
          <w:rPr>
            <w:rStyle w:val="Aucun"/>
            <w:rtl w:val="1"/>
          </w:rPr>
          <w:delText>’</w:delText>
        </w:r>
      </w:del>
      <w:del w:id="408" w:date="2024-10-15T10:18:00Z" w:author="Gabriel Frazer-Mckee">
        <w:r>
          <w:rPr>
            <w:rStyle w:val="Aucun"/>
            <w:rtl w:val="0"/>
            <w:lang w:val="fr-FR"/>
          </w:rPr>
          <w:delText>ellipse pour ce cas pr</w:delText>
        </w:r>
      </w:del>
      <w:del w:id="409" w:date="2024-10-15T10:18:00Z" w:author="Gabriel Frazer-Mckee">
        <w:r>
          <w:rPr>
            <w:rStyle w:val="Aucun"/>
            <w:rtl w:val="0"/>
            <w:lang w:val="fr-FR"/>
          </w:rPr>
          <w:delText>é</w:delText>
        </w:r>
      </w:del>
      <w:del w:id="410" w:date="2024-10-15T10:18:00Z" w:author="Gabriel Frazer-Mckee">
        <w:r>
          <w:rPr>
            <w:rStyle w:val="Aucun"/>
            <w:rtl w:val="0"/>
            <w:lang w:val="it-IT"/>
          </w:rPr>
          <w:delText>cis. La d</w:delText>
        </w:r>
      </w:del>
      <w:del w:id="411" w:date="2024-10-15T10:18:00Z" w:author="Gabriel Frazer-Mckee">
        <w:r>
          <w:rPr>
            <w:rStyle w:val="Aucun"/>
            <w:rtl w:val="0"/>
            <w:lang w:val="fr-FR"/>
          </w:rPr>
          <w:delText>é</w:delText>
        </w:r>
      </w:del>
      <w:del w:id="412" w:date="2024-10-15T10:18:00Z" w:author="Gabriel Frazer-Mckee">
        <w:r>
          <w:rPr>
            <w:rStyle w:val="Aucun"/>
            <w:rtl w:val="0"/>
            <w:lang w:val="fr-FR"/>
          </w:rPr>
          <w:delText>finition de l</w:delText>
        </w:r>
      </w:del>
      <w:del w:id="413" w:date="2024-10-15T10:18:00Z" w:author="Gabriel Frazer-Mckee">
        <w:r>
          <w:rPr>
            <w:rStyle w:val="Aucun"/>
            <w:rtl w:val="1"/>
          </w:rPr>
          <w:delText>’</w:delText>
        </w:r>
      </w:del>
      <w:del w:id="414" w:date="2024-10-15T10:18:00Z" w:author="Gabriel Frazer-Mckee">
        <w:r>
          <w:rPr>
            <w:rStyle w:val="Aucun"/>
            <w:rtl w:val="0"/>
            <w:lang w:val="it-IT"/>
          </w:rPr>
          <w:delText>ellipse n</w:delText>
        </w:r>
      </w:del>
      <w:del w:id="415" w:date="2024-10-15T10:18:00Z" w:author="Gabriel Frazer-Mckee">
        <w:r>
          <w:rPr>
            <w:rStyle w:val="Aucun"/>
            <w:rtl w:val="1"/>
          </w:rPr>
          <w:delText>’</w:delText>
        </w:r>
      </w:del>
      <w:del w:id="416" w:date="2024-10-15T10:18:00Z" w:author="Gabriel Frazer-Mckee">
        <w:r>
          <w:rPr>
            <w:rStyle w:val="Aucun"/>
            <w:rtl w:val="0"/>
            <w:lang w:val="fr-FR"/>
          </w:rPr>
          <w:delText>est donc pas rigide, il convient de l</w:delText>
        </w:r>
      </w:del>
      <w:del w:id="417" w:date="2024-10-15T10:18:00Z" w:author="Gabriel Frazer-Mckee">
        <w:r>
          <w:rPr>
            <w:rStyle w:val="Aucun"/>
            <w:rtl w:val="1"/>
          </w:rPr>
          <w:delText>’</w:delText>
        </w:r>
      </w:del>
      <w:del w:id="418" w:date="2024-10-15T10:18:00Z" w:author="Gabriel Frazer-Mckee">
        <w:r>
          <w:rPr>
            <w:rStyle w:val="Aucun"/>
            <w:rtl w:val="0"/>
            <w:lang w:val="fr-FR"/>
          </w:rPr>
          <w:delText>affiner selon le contexte. Pendant l</w:delText>
        </w:r>
      </w:del>
      <w:del w:id="419" w:date="2024-10-15T10:18:00Z" w:author="Gabriel Frazer-Mckee">
        <w:r>
          <w:rPr>
            <w:rStyle w:val="Aucun"/>
            <w:rtl w:val="1"/>
          </w:rPr>
          <w:delText>’</w:delText>
        </w:r>
      </w:del>
      <w:del w:id="420" w:date="2024-10-15T10:18:00Z" w:author="Gabriel Frazer-Mckee">
        <w:r>
          <w:rPr>
            <w:rStyle w:val="Aucun"/>
            <w:rtl w:val="0"/>
            <w:lang w:val="fr-FR"/>
          </w:rPr>
          <w:delText>analyse de nos donn</w:delText>
        </w:r>
      </w:del>
      <w:del w:id="421" w:date="2024-10-15T10:18:00Z" w:author="Gabriel Frazer-Mckee">
        <w:r>
          <w:rPr>
            <w:rStyle w:val="Aucun"/>
            <w:rtl w:val="0"/>
            <w:lang w:val="fr-FR"/>
          </w:rPr>
          <w:delText>é</w:delText>
        </w:r>
      </w:del>
      <w:del w:id="422" w:date="2024-10-15T10:18:00Z" w:author="Gabriel Frazer-Mckee">
        <w:r>
          <w:rPr>
            <w:rStyle w:val="Aucun"/>
            <w:rtl w:val="0"/>
            <w:lang w:val="fr-FR"/>
          </w:rPr>
          <w:delText>es, nous avons observ</w:delText>
        </w:r>
      </w:del>
      <w:del w:id="423" w:date="2024-10-15T10:18:00Z" w:author="Gabriel Frazer-Mckee">
        <w:r>
          <w:rPr>
            <w:rStyle w:val="Aucun"/>
            <w:rtl w:val="0"/>
            <w:lang w:val="fr-FR"/>
          </w:rPr>
          <w:delText xml:space="preserve">é </w:delText>
        </w:r>
      </w:del>
      <w:del w:id="424" w:date="2024-10-15T10:18:00Z" w:author="Gabriel Frazer-Mckee">
        <w:r>
          <w:rPr>
            <w:rStyle w:val="Aucun"/>
            <w:rtl w:val="0"/>
            <w:lang w:val="fr-FR"/>
          </w:rPr>
          <w:delText xml:space="preserve">deux occurrences du terme </w:delText>
        </w:r>
      </w:del>
      <w:del w:id="425" w:date="2024-10-15T10:18:00Z" w:author="Gabriel Frazer-Mckee">
        <w:r>
          <w:rPr>
            <w:rStyle w:val="Aucun"/>
            <w:i w:val="1"/>
            <w:iCs w:val="1"/>
            <w:rtl w:val="0"/>
            <w:lang w:val="it-IT"/>
          </w:rPr>
          <w:delText>ellip</w:delText>
        </w:r>
      </w:del>
      <w:del w:id="426" w:date="2024-10-15T10:18:00Z" w:author="Gabriel Frazer-Mckee">
        <w:r>
          <w:rPr>
            <w:rStyle w:val="Aucun"/>
            <w:i w:val="1"/>
            <w:iCs w:val="1"/>
            <w:rtl w:val="0"/>
          </w:rPr>
          <w:delText>ê</w:delText>
        </w:r>
      </w:del>
      <w:del w:id="427" w:date="2024-10-15T10:18:00Z" w:author="Gabriel Frazer-Mckee">
        <w:r>
          <w:rPr>
            <w:rStyle w:val="Aucun"/>
            <w:i w:val="1"/>
            <w:iCs w:val="1"/>
            <w:rtl w:val="0"/>
          </w:rPr>
          <w:delText xml:space="preserve">s </w:delText>
        </w:r>
      </w:del>
      <w:del w:id="428" w:date="2024-10-15T10:18:00Z" w:author="Gabriel Frazer-Mckee">
        <w:r>
          <w:rPr>
            <w:rStyle w:val="Aucun"/>
            <w:rtl w:val="0"/>
            <w:lang w:val="fr-FR"/>
          </w:rPr>
          <w:delText>relevant d</w:delText>
        </w:r>
      </w:del>
      <w:del w:id="429" w:date="2024-10-15T10:18:00Z" w:author="Gabriel Frazer-Mckee">
        <w:r>
          <w:rPr>
            <w:rStyle w:val="Aucun"/>
            <w:rtl w:val="1"/>
          </w:rPr>
          <w:delText>’</w:delText>
        </w:r>
      </w:del>
      <w:del w:id="430" w:date="2024-10-15T10:18:00Z" w:author="Gabriel Frazer-Mckee">
        <w:r>
          <w:rPr>
            <w:rStyle w:val="Aucun"/>
            <w:rtl w:val="0"/>
            <w:lang w:val="fr-FR"/>
          </w:rPr>
          <w:delText xml:space="preserve">une ellipse </w:delText>
        </w:r>
      </w:del>
      <w:del w:id="431" w:date="2024-10-15T10:18:00Z" w:author="Gabriel Frazer-Mckee">
        <w:r>
          <w:rPr>
            <w:rStyle w:val="Aucun"/>
            <w:shd w:val="clear" w:color="auto" w:fill="ead1dc"/>
            <w:rtl w:val="0"/>
            <w:lang w:val="fr-FR"/>
          </w:rPr>
          <w:delText>non-technique</w:delText>
        </w:r>
      </w:del>
      <w:del w:id="432" w:date="2024-10-15T10:18:00Z" w:author="Gabriel Frazer-Mckee">
        <w:r>
          <w:rPr>
            <w:rStyle w:val="Aucun"/>
            <w:rtl w:val="0"/>
            <w:lang w:val="fr-FR"/>
          </w:rPr>
          <w:delText xml:space="preserve"> (1) - ou plut</w:delText>
        </w:r>
      </w:del>
      <w:del w:id="433" w:date="2024-10-15T10:18:00Z" w:author="Gabriel Frazer-Mckee">
        <w:r>
          <w:rPr>
            <w:rStyle w:val="Aucun"/>
            <w:rtl w:val="0"/>
          </w:rPr>
          <w:delText>ô</w:delText>
        </w:r>
      </w:del>
      <w:del w:id="434" w:date="2024-10-15T10:18:00Z" w:author="Gabriel Frazer-Mckee">
        <w:r>
          <w:rPr>
            <w:rStyle w:val="Aucun"/>
            <w:rtl w:val="0"/>
            <w:lang w:val="fr-FR"/>
          </w:rPr>
          <w:delText>t du fait que ce n</w:delText>
        </w:r>
      </w:del>
      <w:del w:id="435" w:date="2024-10-15T10:18:00Z" w:author="Gabriel Frazer-Mckee">
        <w:r>
          <w:rPr>
            <w:rStyle w:val="Aucun"/>
            <w:rtl w:val="1"/>
          </w:rPr>
          <w:delText>’</w:delText>
        </w:r>
      </w:del>
      <w:del w:id="436" w:date="2024-10-15T10:18:00Z" w:author="Gabriel Frazer-Mckee">
        <w:r>
          <w:rPr>
            <w:rStyle w:val="Aucun"/>
            <w:rtl w:val="0"/>
            <w:lang w:val="fr-FR"/>
          </w:rPr>
          <w:delText>en est justement pas une, conform</w:delText>
        </w:r>
      </w:del>
      <w:del w:id="437" w:date="2024-10-15T10:18:00Z" w:author="Gabriel Frazer-Mckee">
        <w:r>
          <w:rPr>
            <w:rStyle w:val="Aucun"/>
            <w:rtl w:val="0"/>
            <w:lang w:val="fr-FR"/>
          </w:rPr>
          <w:delText>é</w:delText>
        </w:r>
      </w:del>
      <w:del w:id="438" w:date="2024-10-15T10:18:00Z" w:author="Gabriel Frazer-Mckee">
        <w:r>
          <w:rPr>
            <w:rStyle w:val="Aucun"/>
            <w:rtl w:val="0"/>
            <w:lang w:val="fr-FR"/>
          </w:rPr>
          <w:delText xml:space="preserve">ment </w:delText>
        </w:r>
      </w:del>
      <w:del w:id="439" w:date="2024-10-15T10:18:00Z" w:author="Gabriel Frazer-Mckee">
        <w:r>
          <w:rPr>
            <w:rStyle w:val="Aucun"/>
            <w:rtl w:val="0"/>
          </w:rPr>
          <w:delText xml:space="preserve">à </w:delText>
        </w:r>
      </w:del>
      <w:del w:id="440" w:date="2024-10-15T10:18:00Z" w:author="Gabriel Frazer-Mckee">
        <w:r>
          <w:rPr>
            <w:rStyle w:val="Aucun"/>
            <w:rtl w:val="0"/>
          </w:rPr>
          <w:delText>l</w:delText>
        </w:r>
      </w:del>
      <w:del w:id="441" w:date="2024-10-15T10:18:00Z" w:author="Gabriel Frazer-Mckee">
        <w:r>
          <w:rPr>
            <w:rStyle w:val="Aucun"/>
            <w:rtl w:val="1"/>
          </w:rPr>
          <w:delText>’</w:delText>
        </w:r>
      </w:del>
      <w:del w:id="442" w:date="2024-10-15T10:18:00Z" w:author="Gabriel Frazer-Mckee">
        <w:r>
          <w:rPr>
            <w:rStyle w:val="Aucun"/>
            <w:rtl w:val="0"/>
            <w:lang w:val="fr-FR"/>
          </w:rPr>
          <w:delText>exemple qui vient d</w:delText>
        </w:r>
      </w:del>
      <w:del w:id="443" w:date="2024-10-15T10:18:00Z" w:author="Gabriel Frazer-Mckee">
        <w:r>
          <w:rPr>
            <w:rStyle w:val="Aucun"/>
            <w:rtl w:val="0"/>
            <w:lang w:val="fr-FR"/>
          </w:rPr>
          <w:delText>’ê</w:delText>
        </w:r>
      </w:del>
      <w:del w:id="444" w:date="2024-10-15T10:18:00Z" w:author="Gabriel Frazer-Mckee">
        <w:r>
          <w:rPr>
            <w:rStyle w:val="Aucun"/>
            <w:rtl w:val="0"/>
            <w:lang w:val="fr-FR"/>
          </w:rPr>
          <w:delText>tre d</w:delText>
        </w:r>
      </w:del>
      <w:del w:id="445" w:date="2024-10-15T10:18:00Z" w:author="Gabriel Frazer-Mckee">
        <w:r>
          <w:rPr>
            <w:rStyle w:val="Aucun"/>
            <w:rtl w:val="0"/>
            <w:lang w:val="fr-FR"/>
          </w:rPr>
          <w:delText>é</w:delText>
        </w:r>
      </w:del>
      <w:del w:id="446" w:date="2024-10-15T10:18:00Z" w:author="Gabriel Frazer-Mckee">
        <w:r>
          <w:rPr>
            <w:rStyle w:val="Aucun"/>
            <w:rtl w:val="0"/>
          </w:rPr>
          <w:delText xml:space="preserve">crit. </w:delText>
        </w:r>
      </w:del>
    </w:p>
    <w:p>
      <w:pPr>
        <w:pStyle w:val="Corps"/>
        <w:spacing w:line="240" w:lineRule="auto"/>
        <w:ind w:left="567" w:right="524" w:firstLine="720"/>
        <w:jc w:val="both"/>
        <w:rPr>
          <w:del w:id="447" w:date="2024-10-15T10:18:00Z" w:author="Gabriel Frazer-Mckee"/>
          <w:rStyle w:val="Aucun"/>
        </w:rPr>
      </w:pPr>
    </w:p>
    <w:p>
      <w:pPr>
        <w:pStyle w:val="Corps"/>
        <w:spacing w:line="240" w:lineRule="auto"/>
        <w:ind w:left="567" w:right="524" w:firstLine="0"/>
        <w:jc w:val="both"/>
        <w:rPr>
          <w:del w:id="448" w:date="2024-10-15T10:18:00Z" w:author="Gabriel Frazer-Mckee"/>
          <w:rStyle w:val="Aucun"/>
        </w:rPr>
      </w:pPr>
      <w:del w:id="449" w:date="2024-10-15T10:18:00Z" w:author="Gabriel Frazer-Mckee">
        <w:r>
          <w:rPr>
            <w:rStyle w:val="Aucun"/>
            <w:rtl w:val="0"/>
          </w:rPr>
          <w:delText xml:space="preserve">(1) </w:delText>
        </w:r>
      </w:del>
      <w:del w:id="450" w:date="2024-10-15T10:18:00Z" w:author="Gabriel Frazer-Mckee">
        <w:r>
          <w:rPr>
            <w:rStyle w:val="Aucun"/>
            <w:rtl w:val="0"/>
          </w:rPr>
          <w:delText xml:space="preserve">Ἐντελὲς μὲν γὰρ τὸ ἐγὼ </w:delText>
        </w:r>
      </w:del>
      <w:del w:id="451" w:date="2024-10-15T10:18:00Z" w:author="Gabriel Frazer-Mckee">
        <w:r>
          <w:rPr>
            <w:rStyle w:val="Aucun"/>
            <w:rtl w:val="0"/>
          </w:rPr>
          <w:delText xml:space="preserve">&lt; </w:delText>
        </w:r>
      </w:del>
      <w:del w:id="452" w:date="2024-10-15T10:18:00Z" w:author="Gabriel Frazer-Mckee">
        <w:r>
          <w:rPr>
            <w:rStyle w:val="Aucun"/>
            <w:rtl w:val="0"/>
          </w:rPr>
          <w:delText xml:space="preserve">μὲν </w:delText>
        </w:r>
      </w:del>
      <w:del w:id="453" w:date="2024-10-15T10:18:00Z" w:author="Gabriel Frazer-Mckee">
        <w:r>
          <w:rPr>
            <w:rStyle w:val="Aucun"/>
            <w:rtl w:val="0"/>
            <w:lang w:val="en-US"/>
          </w:rPr>
          <w:delText xml:space="preserve">&gt; </w:delText>
        </w:r>
      </w:del>
      <w:del w:id="454" w:date="2024-10-15T10:18:00Z" w:author="Gabriel Frazer-Mckee">
        <w:r>
          <w:rPr>
            <w:rStyle w:val="Aucun"/>
            <w:rtl w:val="0"/>
          </w:rPr>
          <w:delText>παρεγενόμην</w:delText>
        </w:r>
      </w:del>
      <w:del w:id="455" w:date="2024-10-15T10:18:00Z" w:author="Gabriel Frazer-Mckee">
        <w:r>
          <w:rPr>
            <w:rStyle w:val="Aucun"/>
            <w:rtl w:val="0"/>
          </w:rPr>
          <w:delText xml:space="preserve">, </w:delText>
        </w:r>
      </w:del>
      <w:del w:id="456" w:date="2024-10-15T10:18:00Z" w:author="Gabriel Frazer-Mckee">
        <w:r>
          <w:rPr>
            <w:rStyle w:val="Aucun"/>
            <w:rtl w:val="0"/>
          </w:rPr>
          <w:delText>σὺ δ’ οὐ παρέτυχες</w:delText>
        </w:r>
      </w:del>
      <w:del w:id="457" w:date="2024-10-15T10:18:00Z" w:author="Gabriel Frazer-Mckee">
        <w:r>
          <w:rPr>
            <w:rStyle w:val="Aucun"/>
            <w:rtl w:val="0"/>
          </w:rPr>
          <w:delText xml:space="preserve">, </w:delText>
        </w:r>
      </w:del>
      <w:del w:id="458" w:date="2024-10-15T10:18:00Z" w:author="Gabriel Frazer-Mckee">
        <w:r>
          <w:rPr>
            <w:rStyle w:val="Aucun"/>
            <w:b w:val="1"/>
            <w:bCs w:val="1"/>
            <w:rtl w:val="0"/>
          </w:rPr>
          <w:delText>ἐλλειπὲς</w:delText>
        </w:r>
      </w:del>
      <w:del w:id="459" w:date="2024-10-15T10:18:00Z" w:author="Gabriel Frazer-Mckee">
        <w:r>
          <w:rPr>
            <w:rStyle w:val="Aucun"/>
            <w:rtl w:val="0"/>
          </w:rPr>
          <w:delText xml:space="preserve"> δὲ τὸ παρεγενόμην μέν</w:delText>
        </w:r>
      </w:del>
      <w:del w:id="460" w:date="2024-10-15T10:18:00Z" w:author="Gabriel Frazer-Mckee">
        <w:r>
          <w:rPr>
            <w:rStyle w:val="Aucun"/>
            <w:rtl w:val="0"/>
          </w:rPr>
          <w:delText xml:space="preserve">, </w:delText>
        </w:r>
      </w:del>
      <w:del w:id="461" w:date="2024-10-15T10:18:00Z" w:author="Gabriel Frazer-Mckee">
        <w:r>
          <w:rPr>
            <w:rStyle w:val="Aucun"/>
            <w:rtl w:val="0"/>
          </w:rPr>
          <w:delText>οὐ παρέτυχες δέ</w:delText>
        </w:r>
      </w:del>
      <w:del w:id="462" w:date="2024-10-15T10:18:00Z" w:author="Gabriel Frazer-Mckee">
        <w:r>
          <w:rPr>
            <w:rStyle w:val="Aucun"/>
            <w:rtl w:val="0"/>
          </w:rPr>
          <w:delText xml:space="preserve">. </w:delText>
        </w:r>
      </w:del>
      <w:del w:id="463" w:date="2024-10-15T10:18:00Z" w:author="Gabriel Frazer-Mckee">
        <w:r>
          <w:rPr>
            <w:rStyle w:val="Aucun"/>
            <w:rtl w:val="0"/>
          </w:rPr>
          <w:delText xml:space="preserve">—Ἐγὼ δὲ οὐκ οἶμαι τὰς τοιαύτας φράσεις </w:delText>
        </w:r>
      </w:del>
      <w:del w:id="464" w:date="2024-10-15T10:18:00Z" w:author="Gabriel Frazer-Mckee">
        <w:r>
          <w:rPr>
            <w:rStyle w:val="Aucun"/>
            <w:b w:val="1"/>
            <w:bCs w:val="1"/>
            <w:rtl w:val="0"/>
          </w:rPr>
          <w:delText>ἐλλιπεῖς</w:delText>
        </w:r>
      </w:del>
      <w:del w:id="465" w:date="2024-10-15T10:18:00Z" w:author="Gabriel Frazer-Mckee">
        <w:r>
          <w:rPr>
            <w:rStyle w:val="Aucun"/>
            <w:rtl w:val="0"/>
          </w:rPr>
          <w:delText xml:space="preserve"> εἶναι τῶν ἀντωνυμιῶν </w:delText>
        </w:r>
      </w:del>
      <w:del w:id="466" w:date="2024-10-15T10:18:00Z" w:author="Gabriel Frazer-Mckee">
        <w:r>
          <w:rPr>
            <w:rStyle w:val="Aucun"/>
            <w:rtl w:val="0"/>
            <w:lang w:val="it-IT"/>
          </w:rPr>
          <w:delText xml:space="preserve">(Apollonius Dyscole. </w:delText>
        </w:r>
      </w:del>
      <w:del w:id="467" w:date="2024-10-15T10:18:00Z" w:author="Gabriel Frazer-Mckee">
        <w:r>
          <w:rPr>
            <w:rStyle w:val="Aucun"/>
            <w:i w:val="1"/>
            <w:iCs w:val="1"/>
            <w:rtl w:val="0"/>
            <w:lang w:val="nl-NL"/>
          </w:rPr>
          <w:delText>De pronominibus</w:delText>
        </w:r>
      </w:del>
      <w:del w:id="468" w:date="2024-10-15T10:18:00Z" w:author="Gabriel Frazer-Mckee">
        <w:r>
          <w:rPr>
            <w:rStyle w:val="Aucun"/>
            <w:rtl w:val="0"/>
            <w:lang w:val="fr-FR"/>
          </w:rPr>
          <w:delText xml:space="preserve">) : </w:delText>
        </w:r>
      </w:del>
      <w:del w:id="469" w:date="2024-10-15T10:18:00Z" w:author="Gabriel Frazer-Mckee">
        <w:r>
          <w:rPr>
            <w:rStyle w:val="Aucun"/>
            <w:rtl w:val="0"/>
            <w:lang w:val="fr-FR"/>
          </w:rPr>
          <w:delText xml:space="preserve">« </w:delText>
        </w:r>
      </w:del>
      <w:del w:id="470" w:date="2024-10-15T10:18:00Z" w:author="Gabriel Frazer-Mckee">
        <w:r>
          <w:rPr>
            <w:rStyle w:val="Aucun"/>
            <w:rtl w:val="0"/>
          </w:rPr>
          <w:delText>D</w:delText>
        </w:r>
      </w:del>
      <w:del w:id="471" w:date="2024-10-15T10:18:00Z" w:author="Gabriel Frazer-Mckee">
        <w:r>
          <w:rPr>
            <w:rStyle w:val="Aucun"/>
            <w:rtl w:val="1"/>
          </w:rPr>
          <w:delText>’</w:delText>
        </w:r>
      </w:del>
      <w:del w:id="472" w:date="2024-10-15T10:18:00Z" w:author="Gabriel Frazer-Mckee">
        <w:r>
          <w:rPr>
            <w:rStyle w:val="Aucun"/>
            <w:rtl w:val="0"/>
            <w:lang w:val="fr-FR"/>
          </w:rPr>
          <w:delText>une part, en effet, l</w:delText>
        </w:r>
      </w:del>
      <w:del w:id="473" w:date="2024-10-15T10:18:00Z" w:author="Gabriel Frazer-Mckee">
        <w:r>
          <w:rPr>
            <w:rStyle w:val="Aucun"/>
            <w:rtl w:val="1"/>
          </w:rPr>
          <w:delText>’</w:delText>
        </w:r>
      </w:del>
      <w:del w:id="474" w:date="2024-10-15T10:18:00Z" w:author="Gabriel Frazer-Mckee">
        <w:r>
          <w:rPr>
            <w:rStyle w:val="Aucun"/>
            <w:rtl w:val="0"/>
            <w:lang w:val="fr-FR"/>
          </w:rPr>
          <w:delText xml:space="preserve">expression </w:delText>
        </w:r>
      </w:del>
      <w:del w:id="475" w:date="2024-10-15T10:18:00Z" w:author="Gabriel Frazer-Mckee">
        <w:r>
          <w:rPr>
            <w:rStyle w:val="Aucun"/>
            <w:rtl w:val="0"/>
          </w:rPr>
          <w:delText xml:space="preserve">ἐγὼ </w:delText>
        </w:r>
      </w:del>
      <w:del w:id="476" w:date="2024-10-15T10:18:00Z" w:author="Gabriel Frazer-Mckee">
        <w:r>
          <w:rPr>
            <w:rStyle w:val="Aucun"/>
            <w:rtl w:val="0"/>
          </w:rPr>
          <w:delText xml:space="preserve">&lt; </w:delText>
        </w:r>
      </w:del>
      <w:del w:id="477" w:date="2024-10-15T10:18:00Z" w:author="Gabriel Frazer-Mckee">
        <w:r>
          <w:rPr>
            <w:rStyle w:val="Aucun"/>
            <w:rtl w:val="0"/>
          </w:rPr>
          <w:delText xml:space="preserve">μὲν </w:delText>
        </w:r>
      </w:del>
      <w:del w:id="478" w:date="2024-10-15T10:18:00Z" w:author="Gabriel Frazer-Mckee">
        <w:r>
          <w:rPr>
            <w:rStyle w:val="Aucun"/>
            <w:rtl w:val="0"/>
            <w:lang w:val="en-US"/>
          </w:rPr>
          <w:delText xml:space="preserve">&gt; </w:delText>
        </w:r>
      </w:del>
      <w:del w:id="479" w:date="2024-10-15T10:18:00Z" w:author="Gabriel Frazer-Mckee">
        <w:r>
          <w:rPr>
            <w:rStyle w:val="Aucun"/>
            <w:rtl w:val="0"/>
          </w:rPr>
          <w:delText>παρεγενόμην</w:delText>
        </w:r>
      </w:del>
      <w:del w:id="480" w:date="2024-10-15T10:18:00Z" w:author="Gabriel Frazer-Mckee">
        <w:r>
          <w:rPr>
            <w:rStyle w:val="Aucun"/>
            <w:rtl w:val="0"/>
          </w:rPr>
          <w:delText xml:space="preserve">, </w:delText>
        </w:r>
      </w:del>
      <w:del w:id="481" w:date="2024-10-15T10:18:00Z" w:author="Gabriel Frazer-Mckee">
        <w:r>
          <w:rPr>
            <w:rStyle w:val="Aucun"/>
            <w:rtl w:val="0"/>
          </w:rPr>
          <w:delText xml:space="preserve">σὺ δ’ οὐ παρέτυχες </w:delText>
        </w:r>
      </w:del>
      <w:del w:id="482" w:date="2024-10-15T10:18:00Z" w:author="Gabriel Frazer-Mckee">
        <w:r>
          <w:rPr>
            <w:rStyle w:val="Aucun"/>
            <w:rtl w:val="0"/>
            <w:lang w:val="fr-FR"/>
          </w:rPr>
          <w:delText>est compl</w:delText>
        </w:r>
      </w:del>
      <w:del w:id="483" w:date="2024-10-15T10:18:00Z" w:author="Gabriel Frazer-Mckee">
        <w:r>
          <w:rPr>
            <w:rStyle w:val="Aucun"/>
            <w:rtl w:val="0"/>
            <w:lang w:val="it-IT"/>
          </w:rPr>
          <w:delText>è</w:delText>
        </w:r>
      </w:del>
      <w:del w:id="484" w:date="2024-10-15T10:18:00Z" w:author="Gabriel Frazer-Mckee">
        <w:r>
          <w:rPr>
            <w:rStyle w:val="Aucun"/>
            <w:rtl w:val="0"/>
          </w:rPr>
          <w:delText>te, d</w:delText>
        </w:r>
      </w:del>
      <w:del w:id="485" w:date="2024-10-15T10:18:00Z" w:author="Gabriel Frazer-Mckee">
        <w:r>
          <w:rPr>
            <w:rStyle w:val="Aucun"/>
            <w:rtl w:val="1"/>
          </w:rPr>
          <w:delText>’</w:delText>
        </w:r>
      </w:del>
      <w:del w:id="486" w:date="2024-10-15T10:18:00Z" w:author="Gabriel Frazer-Mckee">
        <w:r>
          <w:rPr>
            <w:rStyle w:val="Aucun"/>
            <w:rtl w:val="0"/>
            <w:lang w:val="fr-FR"/>
          </w:rPr>
          <w:delText>autre part l</w:delText>
        </w:r>
      </w:del>
      <w:del w:id="487" w:date="2024-10-15T10:18:00Z" w:author="Gabriel Frazer-Mckee">
        <w:r>
          <w:rPr>
            <w:rStyle w:val="Aucun"/>
            <w:rtl w:val="1"/>
          </w:rPr>
          <w:delText>’</w:delText>
        </w:r>
      </w:del>
      <w:del w:id="488" w:date="2024-10-15T10:18:00Z" w:author="Gabriel Frazer-Mckee">
        <w:r>
          <w:rPr>
            <w:rStyle w:val="Aucun"/>
            <w:rtl w:val="0"/>
            <w:lang w:val="fr-FR"/>
          </w:rPr>
          <w:delText xml:space="preserve">expression </w:delText>
        </w:r>
      </w:del>
      <w:del w:id="489" w:date="2024-10-15T10:18:00Z" w:author="Gabriel Frazer-Mckee">
        <w:r>
          <w:rPr>
            <w:rStyle w:val="Aucun"/>
            <w:rtl w:val="0"/>
          </w:rPr>
          <w:delText>παρεγενόμην μέν</w:delText>
        </w:r>
      </w:del>
      <w:del w:id="490" w:date="2024-10-15T10:18:00Z" w:author="Gabriel Frazer-Mckee">
        <w:r>
          <w:rPr>
            <w:rStyle w:val="Aucun"/>
            <w:rtl w:val="0"/>
          </w:rPr>
          <w:delText xml:space="preserve">, </w:delText>
        </w:r>
      </w:del>
      <w:del w:id="491" w:date="2024-10-15T10:18:00Z" w:author="Gabriel Frazer-Mckee">
        <w:r>
          <w:rPr>
            <w:rStyle w:val="Aucun"/>
            <w:rtl w:val="0"/>
          </w:rPr>
          <w:delText xml:space="preserve">οὐ παρέτυχες δέ </w:delText>
        </w:r>
      </w:del>
      <w:del w:id="492" w:date="2024-10-15T10:18:00Z" w:author="Gabriel Frazer-Mckee">
        <w:r>
          <w:rPr>
            <w:rStyle w:val="Aucun"/>
            <w:rtl w:val="0"/>
            <w:lang w:val="fr-FR"/>
          </w:rPr>
          <w:delText xml:space="preserve">est </w:delText>
        </w:r>
      </w:del>
      <w:del w:id="493" w:date="2024-10-15T10:18:00Z" w:author="Gabriel Frazer-Mckee">
        <w:r>
          <w:rPr>
            <w:rStyle w:val="Aucun"/>
            <w:b w:val="1"/>
            <w:bCs w:val="1"/>
            <w:rtl w:val="0"/>
            <w:lang w:val="it-IT"/>
          </w:rPr>
          <w:delText>incompl</w:delText>
        </w:r>
      </w:del>
      <w:del w:id="494" w:date="2024-10-15T10:18:00Z" w:author="Gabriel Frazer-Mckee">
        <w:r>
          <w:rPr>
            <w:rStyle w:val="Aucun"/>
            <w:b w:val="1"/>
            <w:bCs w:val="1"/>
            <w:rtl w:val="0"/>
            <w:lang w:val="it-IT"/>
          </w:rPr>
          <w:delText>è</w:delText>
        </w:r>
      </w:del>
      <w:del w:id="495" w:date="2024-10-15T10:18:00Z" w:author="Gabriel Frazer-Mckee">
        <w:r>
          <w:rPr>
            <w:rStyle w:val="Aucun"/>
            <w:b w:val="1"/>
            <w:bCs w:val="1"/>
            <w:rtl w:val="0"/>
          </w:rPr>
          <w:delText>te</w:delText>
        </w:r>
      </w:del>
      <w:del w:id="496" w:date="2024-10-15T10:18:00Z" w:author="Gabriel Frazer-Mckee">
        <w:r>
          <w:rPr>
            <w:rStyle w:val="Aucun"/>
            <w:rtl w:val="0"/>
            <w:lang w:val="fr-FR"/>
          </w:rPr>
          <w:delText xml:space="preserve">. - Mais moi je ne pense pas que de telles expressions </w:delText>
        </w:r>
      </w:del>
      <w:del w:id="497" w:date="2024-10-15T10:18:00Z" w:author="Gabriel Frazer-Mckee">
        <w:r>
          <w:rPr>
            <w:rStyle w:val="Aucun"/>
            <w:b w:val="1"/>
            <w:bCs w:val="1"/>
            <w:rtl w:val="0"/>
            <w:lang w:val="fr-FR"/>
          </w:rPr>
          <w:delText>aient besoin</w:delText>
        </w:r>
      </w:del>
      <w:del w:id="498" w:date="2024-10-15T10:18:00Z" w:author="Gabriel Frazer-Mckee">
        <w:r>
          <w:rPr>
            <w:rStyle w:val="Aucun"/>
            <w:rtl w:val="0"/>
          </w:rPr>
          <w:delText xml:space="preserve"> de pronoms. </w:delText>
        </w:r>
      </w:del>
      <w:del w:id="499" w:date="2024-10-15T10:18:00Z" w:author="Gabriel Frazer-Mckee">
        <w:r>
          <w:rPr>
            <w:rStyle w:val="Aucun"/>
            <w:rtl w:val="0"/>
            <w:lang w:val="it-IT"/>
          </w:rPr>
          <w:delText>»</w:delText>
        </w:r>
      </w:del>
      <w:del w:id="500" w:date="2024-10-15T10:18:00Z" w:author="Gabriel Frazer-Mckee">
        <w:r>
          <w:rPr>
            <w:rStyle w:val="Aucun"/>
            <w:rtl w:val="0"/>
          </w:rPr>
          <w:delText>.</w:delText>
        </w:r>
      </w:del>
    </w:p>
    <w:p>
      <w:pPr>
        <w:pStyle w:val="Corps"/>
        <w:spacing w:line="240" w:lineRule="auto"/>
        <w:ind w:left="567" w:right="524" w:firstLine="0"/>
        <w:jc w:val="both"/>
        <w:rPr>
          <w:del w:id="501" w:date="2024-10-15T10:18:00Z" w:author="Gabriel Frazer-Mckee"/>
          <w:rStyle w:val="Aucun"/>
        </w:rPr>
      </w:pPr>
    </w:p>
    <w:p>
      <w:pPr>
        <w:pStyle w:val="Corps"/>
        <w:spacing w:line="240" w:lineRule="auto"/>
        <w:ind w:left="567" w:right="524" w:firstLine="0"/>
        <w:jc w:val="both"/>
        <w:rPr>
          <w:del w:id="502" w:date="2024-10-15T10:18:00Z" w:author="Gabriel Frazer-Mckee"/>
          <w:rStyle w:val="Aucun"/>
        </w:rPr>
      </w:pPr>
      <w:del w:id="503" w:date="2024-10-15T10:18:00Z" w:author="Gabriel Frazer-Mckee">
        <w:r>
          <w:rPr>
            <w:rStyle w:val="Aucun"/>
            <w:rtl w:val="0"/>
            <w:lang w:val="pt-PT"/>
          </w:rPr>
          <w:delText xml:space="preserve">[...] </w:delText>
        </w:r>
      </w:del>
      <w:del w:id="504" w:date="2024-10-15T10:18:00Z" w:author="Gabriel Frazer-Mckee">
        <w:r>
          <w:rPr>
            <w:rStyle w:val="Aucun"/>
            <w:rtl w:val="0"/>
          </w:rPr>
          <w:delText xml:space="preserve">οὐδὲ τὸ γράφω </w:delText>
        </w:r>
      </w:del>
      <w:del w:id="505" w:date="2024-10-15T10:18:00Z" w:author="Gabriel Frazer-Mckee">
        <w:r>
          <w:rPr>
            <w:rStyle w:val="Aucun"/>
            <w:b w:val="1"/>
            <w:bCs w:val="1"/>
            <w:rtl w:val="0"/>
          </w:rPr>
          <w:delText>ἐλλειπές</w:delText>
        </w:r>
      </w:del>
      <w:del w:id="506" w:date="2024-10-15T10:18:00Z" w:author="Gabriel Frazer-Mckee">
        <w:r>
          <w:rPr>
            <w:rStyle w:val="Aucun"/>
            <w:rtl w:val="0"/>
          </w:rPr>
          <w:delText xml:space="preserve"> ἐστιν τῆς ἐγώ ἀντωνυμίας </w:delText>
        </w:r>
      </w:del>
      <w:del w:id="507" w:date="2024-10-15T10:18:00Z" w:author="Gabriel Frazer-Mckee">
        <w:r>
          <w:rPr>
            <w:rStyle w:val="Aucun"/>
            <w:rtl w:val="0"/>
          </w:rPr>
          <w:delText xml:space="preserve">: </w:delText>
        </w:r>
      </w:del>
      <w:del w:id="508" w:date="2024-10-15T10:18:00Z" w:author="Gabriel Frazer-Mckee">
        <w:r>
          <w:rPr>
            <w:rStyle w:val="Aucun"/>
            <w:rtl w:val="0"/>
            <w:lang w:val="fr-FR"/>
          </w:rPr>
          <w:delText xml:space="preserve">« </w:delText>
        </w:r>
      </w:del>
      <w:del w:id="509" w:date="2024-10-15T10:18:00Z" w:author="Gabriel Frazer-Mckee">
        <w:r>
          <w:rPr>
            <w:rStyle w:val="Aucun"/>
            <w:rtl w:val="0"/>
            <w:lang w:val="pt-PT"/>
          </w:rPr>
          <w:delText xml:space="preserve">[...] </w:delText>
        </w:r>
      </w:del>
      <w:del w:id="510" w:date="2024-10-15T10:18:00Z" w:author="Gabriel Frazer-Mckee">
        <w:r>
          <w:rPr>
            <w:rStyle w:val="Aucun"/>
            <w:i w:val="1"/>
            <w:iCs w:val="1"/>
            <w:rtl w:val="0"/>
          </w:rPr>
          <w:delText>gr</w:delText>
        </w:r>
      </w:del>
      <w:del w:id="511" w:date="2024-10-15T10:18:00Z" w:author="Gabriel Frazer-Mckee">
        <w:r>
          <w:rPr>
            <w:rStyle w:val="Aucun"/>
            <w:i w:val="1"/>
            <w:iCs w:val="1"/>
            <w:rtl w:val="0"/>
          </w:rPr>
          <w:delText>á</w:delText>
        </w:r>
      </w:del>
      <w:del w:id="512" w:date="2024-10-15T10:18:00Z" w:author="Gabriel Frazer-Mckee">
        <w:r>
          <w:rPr>
            <w:rStyle w:val="Aucun"/>
            <w:i w:val="1"/>
            <w:iCs w:val="1"/>
            <w:rtl w:val="0"/>
          </w:rPr>
          <w:delText>ph</w:delText>
        </w:r>
      </w:del>
      <w:del w:id="513" w:date="2024-10-15T10:18:00Z" w:author="Gabriel Frazer-Mckee">
        <w:r>
          <w:rPr>
            <w:rStyle w:val="Aucun"/>
            <w:i w:val="1"/>
            <w:iCs w:val="1"/>
            <w:rtl w:val="0"/>
          </w:rPr>
          <w:delText>ô</w:delText>
        </w:r>
      </w:del>
      <w:del w:id="514" w:date="2024-10-15T10:18:00Z" w:author="Gabriel Frazer-Mckee">
        <w:r>
          <w:rPr>
            <w:rStyle w:val="Aucun"/>
            <w:rtl w:val="0"/>
            <w:lang w:val="fr-FR"/>
          </w:rPr>
          <w:delText xml:space="preserve"> lui non plus n</w:delText>
        </w:r>
      </w:del>
      <w:del w:id="515" w:date="2024-10-15T10:18:00Z" w:author="Gabriel Frazer-Mckee">
        <w:r>
          <w:rPr>
            <w:rStyle w:val="Aucun"/>
            <w:rtl w:val="1"/>
          </w:rPr>
          <w:delText>’</w:delText>
        </w:r>
      </w:del>
      <w:del w:id="516" w:date="2024-10-15T10:18:00Z" w:author="Gabriel Frazer-Mckee">
        <w:r>
          <w:rPr>
            <w:rStyle w:val="Aucun"/>
            <w:rtl w:val="0"/>
            <w:lang w:val="fr-FR"/>
          </w:rPr>
          <w:delText xml:space="preserve">est pas </w:delText>
        </w:r>
      </w:del>
      <w:del w:id="517" w:date="2024-10-15T10:18:00Z" w:author="Gabriel Frazer-Mckee">
        <w:r>
          <w:rPr>
            <w:rStyle w:val="Aucun"/>
            <w:b w:val="1"/>
            <w:bCs w:val="1"/>
            <w:rtl w:val="0"/>
            <w:lang w:val="fr-FR"/>
          </w:rPr>
          <w:delText>elliptique</w:delText>
        </w:r>
      </w:del>
      <w:del w:id="518" w:date="2024-10-15T10:18:00Z" w:author="Gabriel Frazer-Mckee">
        <w:r>
          <w:rPr>
            <w:rStyle w:val="Aucun"/>
            <w:rtl w:val="0"/>
            <w:lang w:val="fr-FR"/>
          </w:rPr>
          <w:delText xml:space="preserve"> du pr</w:delText>
        </w:r>
      </w:del>
      <w:del w:id="519" w:date="2024-10-15T10:18:00Z" w:author="Gabriel Frazer-Mckee">
        <w:r>
          <w:rPr>
            <w:rStyle w:val="Aucun"/>
            <w:rtl w:val="0"/>
            <w:lang w:val="fr-FR"/>
          </w:rPr>
          <w:delText>é</w:delText>
        </w:r>
      </w:del>
      <w:del w:id="520" w:date="2024-10-15T10:18:00Z" w:author="Gabriel Frazer-Mckee">
        <w:r>
          <w:rPr>
            <w:rStyle w:val="Aucun"/>
            <w:rtl w:val="0"/>
          </w:rPr>
          <w:delText xml:space="preserve">nom </w:delText>
        </w:r>
      </w:del>
      <w:del w:id="521" w:date="2024-10-15T10:18:00Z" w:author="Gabriel Frazer-Mckee">
        <w:r>
          <w:rPr>
            <w:rStyle w:val="Aucun"/>
            <w:i w:val="1"/>
            <w:iCs w:val="1"/>
            <w:rtl w:val="0"/>
          </w:rPr>
          <w:delText>eg</w:delText>
        </w:r>
      </w:del>
      <w:del w:id="522" w:date="2024-10-15T10:18:00Z" w:author="Gabriel Frazer-Mckee">
        <w:r>
          <w:rPr>
            <w:rStyle w:val="Aucun"/>
            <w:i w:val="1"/>
            <w:iCs w:val="1"/>
            <w:rtl w:val="0"/>
            <w:lang w:val="es-ES_tradnl"/>
          </w:rPr>
          <w:delText>ó</w:delText>
        </w:r>
      </w:del>
      <w:del w:id="523" w:date="2024-10-15T10:18:00Z" w:author="Gabriel Frazer-Mckee">
        <w:r>
          <w:rPr>
            <w:rStyle w:val="Aucun"/>
            <w:i w:val="1"/>
            <w:iCs w:val="1"/>
            <w:rtl w:val="0"/>
          </w:rPr>
          <w:delText>.</w:delText>
        </w:r>
      </w:del>
      <w:del w:id="524" w:date="2024-10-15T10:18:00Z" w:author="Gabriel Frazer-Mckee">
        <w:r>
          <w:rPr>
            <w:rStyle w:val="Aucun"/>
            <w:rtl w:val="0"/>
            <w:lang w:val="fr-FR"/>
          </w:rPr>
          <w:delText xml:space="preserve"> »</w:delText>
        </w:r>
      </w:del>
      <w:del w:id="525" w:date="2024-10-15T10:18:00Z" w:author="Gabriel Frazer-Mckee">
        <w:r>
          <w:rPr>
            <w:rStyle w:val="Aucun"/>
            <w:rtl w:val="0"/>
            <w:lang w:val="it-IT"/>
          </w:rPr>
          <w:delText xml:space="preserve">, Apollonius Dyscole. </w:delText>
        </w:r>
      </w:del>
      <w:del w:id="526" w:date="2024-10-15T10:18:00Z" w:author="Gabriel Frazer-Mckee">
        <w:r>
          <w:rPr>
            <w:rStyle w:val="Aucun"/>
            <w:i w:val="1"/>
            <w:iCs w:val="1"/>
            <w:rtl w:val="0"/>
            <w:lang w:val="fr-FR"/>
          </w:rPr>
          <w:delText>De constructione</w:delText>
        </w:r>
      </w:del>
      <w:del w:id="527" w:date="2024-10-15T10:18:00Z" w:author="Gabriel Frazer-Mckee">
        <w:r>
          <w:rPr>
            <w:rStyle w:val="Aucun"/>
            <w:rtl w:val="0"/>
            <w:lang w:val="de-DE"/>
          </w:rPr>
          <w:delText xml:space="preserve">. Texte </w:delText>
        </w:r>
      </w:del>
      <w:del w:id="528" w:date="2024-10-15T10:18:00Z" w:author="Gabriel Frazer-Mckee">
        <w:r>
          <w:rPr>
            <w:rStyle w:val="Aucun"/>
            <w:rtl w:val="0"/>
            <w:lang w:val="fr-FR"/>
          </w:rPr>
          <w:delText>é</w:delText>
        </w:r>
      </w:del>
      <w:del w:id="529" w:date="2024-10-15T10:18:00Z" w:author="Gabriel Frazer-Mckee">
        <w:r>
          <w:rPr>
            <w:rStyle w:val="Aucun"/>
            <w:rtl w:val="0"/>
            <w:lang w:val="fr-FR"/>
          </w:rPr>
          <w:delText>tabli et traduit par Lallot, J. (1997).</w:delText>
        </w:r>
      </w:del>
    </w:p>
    <w:p>
      <w:pPr>
        <w:pStyle w:val="Corps"/>
        <w:spacing w:line="240" w:lineRule="auto"/>
        <w:ind w:left="567" w:right="524" w:firstLine="0"/>
        <w:jc w:val="both"/>
      </w:pPr>
    </w:p>
    <w:p>
      <w:pPr>
        <w:pStyle w:val="Corps"/>
        <w:spacing w:line="240" w:lineRule="auto"/>
        <w:ind w:left="567" w:right="524" w:firstLine="0"/>
        <w:jc w:val="both"/>
        <w:rPr>
          <w:rStyle w:val="Aucun"/>
          <w:b w:val="1"/>
          <w:bCs w:val="1"/>
          <w:sz w:val="24"/>
          <w:szCs w:val="24"/>
        </w:rPr>
      </w:pPr>
      <w:r>
        <w:rPr>
          <w:rStyle w:val="Aucun"/>
          <w:b w:val="1"/>
          <w:bCs w:val="1"/>
          <w:sz w:val="24"/>
          <w:szCs w:val="24"/>
          <w:rtl w:val="0"/>
          <w:lang w:val="de-DE"/>
        </w:rPr>
        <w:t xml:space="preserve">     3.   1. 2. Occurrences d</w:t>
      </w:r>
      <w:r>
        <w:rPr>
          <w:rStyle w:val="Aucun"/>
          <w:b w:val="1"/>
          <w:bCs w:val="1"/>
          <w:sz w:val="24"/>
          <w:szCs w:val="24"/>
          <w:rtl w:val="1"/>
        </w:rPr>
        <w:t>’</w:t>
      </w:r>
      <w:r>
        <w:rPr>
          <w:rStyle w:val="Aucun"/>
          <w:b w:val="1"/>
          <w:bCs w:val="1"/>
          <w:sz w:val="24"/>
          <w:szCs w:val="24"/>
          <w:rtl w:val="0"/>
          <w:lang w:val="fr-FR"/>
        </w:rPr>
        <w:t>usage technique</w:t>
      </w:r>
    </w:p>
    <w:p>
      <w:pPr>
        <w:pStyle w:val="Corps"/>
        <w:spacing w:line="240" w:lineRule="auto"/>
        <w:ind w:left="567" w:right="524" w:firstLine="0"/>
        <w:jc w:val="both"/>
      </w:pPr>
      <w:r>
        <w:rPr>
          <w:rStyle w:val="Aucun"/>
        </w:rPr>
        <w:tab/>
      </w:r>
    </w:p>
    <w:p>
      <w:pPr>
        <w:pStyle w:val="Corps"/>
        <w:spacing w:line="240" w:lineRule="auto"/>
        <w:ind w:left="567" w:right="524" w:firstLine="142"/>
        <w:jc w:val="both"/>
      </w:pP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 occurrences d</w:t>
      </w:r>
      <w:r>
        <w:rPr>
          <w:rStyle w:val="Aucun"/>
          <w:rtl w:val="0"/>
          <w:lang w:val="fr-FR"/>
        </w:rPr>
        <w:t>’</w:t>
      </w:r>
      <w:r>
        <w:rPr>
          <w:rStyle w:val="Aucun"/>
          <w:rtl w:val="0"/>
          <w:lang w:val="fr-FR"/>
        </w:rPr>
        <w:t xml:space="preserve">usage technique chez ces grammairiens. </w:t>
      </w:r>
      <w:r>
        <w:rPr>
          <w:rStyle w:val="Aucun"/>
          <w:shd w:val="clear" w:color="auto" w:fill="ead1dc"/>
          <w:rtl w:val="0"/>
          <w:lang w:val="fr-FR"/>
        </w:rPr>
        <w:t xml:space="preserve">Le terme </w:t>
      </w:r>
      <w:r>
        <w:rPr>
          <w:rStyle w:val="Aucun"/>
          <w:i w:val="1"/>
          <w:iCs w:val="1"/>
          <w:shd w:val="clear" w:color="auto" w:fill="ead1dc"/>
          <w:rtl w:val="0"/>
          <w:lang w:val="fr-FR"/>
        </w:rPr>
        <w:t>ellip</w:t>
      </w:r>
      <w:r>
        <w:rPr>
          <w:rStyle w:val="Aucun"/>
          <w:i w:val="1"/>
          <w:iCs w:val="1"/>
          <w:shd w:val="clear" w:color="auto" w:fill="ead1dc"/>
          <w:rtl w:val="0"/>
          <w:lang w:val="fr-FR"/>
        </w:rPr>
        <w:t>ê</w:t>
      </w:r>
      <w:r>
        <w:rPr>
          <w:rStyle w:val="Aucun"/>
          <w:i w:val="1"/>
          <w:iCs w:val="1"/>
          <w:shd w:val="clear" w:color="auto" w:fill="ead1dc"/>
          <w:rtl w:val="0"/>
          <w:lang w:val="fr-FR"/>
        </w:rPr>
        <w:t>s</w:t>
      </w:r>
      <w:r>
        <w:rPr>
          <w:rStyle w:val="Aucun"/>
          <w:shd w:val="clear" w:color="auto" w:fill="ead1dc"/>
          <w:rtl w:val="0"/>
          <w:lang w:val="fr-FR"/>
        </w:rPr>
        <w:t xml:space="preserve"> permet alors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w:t>
      </w:r>
      <w:r>
        <w:rPr>
          <w:rStyle w:val="Aucun"/>
          <w:rtl w:val="0"/>
          <w:lang w:val="fr-FR"/>
        </w:rPr>
        <w:t xml:space="preserve">. </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Dans son usage technique, le terme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xml:space="preserve"> sert </w:t>
      </w:r>
      <w:r>
        <w:rPr>
          <w:rStyle w:val="Aucun"/>
          <w:rtl w:val="0"/>
          <w:lang w:val="fr-FR"/>
        </w:rPr>
        <w:t xml:space="preserve">à </w:t>
      </w:r>
      <w:r>
        <w:rPr>
          <w:rStyle w:val="Aucun"/>
          <w:rtl w:val="0"/>
          <w:lang w:val="fr-FR"/>
        </w:rPr>
        <w:t>signaler un d</w:t>
      </w:r>
      <w:r>
        <w:rPr>
          <w:rStyle w:val="Aucun"/>
          <w:rtl w:val="0"/>
          <w:lang w:val="fr-FR"/>
        </w:rPr>
        <w:t>é</w:t>
      </w:r>
      <w:r>
        <w:rPr>
          <w:rStyle w:val="Aucun"/>
          <w:rtl w:val="0"/>
          <w:lang w:val="fr-FR"/>
        </w:rPr>
        <w:t>faut de flexion dans une conjugaison (1) ou dans une d</w:t>
      </w:r>
      <w:r>
        <w:rPr>
          <w:rStyle w:val="Aucun"/>
          <w:rtl w:val="0"/>
          <w:lang w:val="fr-FR"/>
        </w:rPr>
        <w:t>é</w:t>
      </w:r>
      <w:r>
        <w:rPr>
          <w:rStyle w:val="Aucun"/>
          <w:rtl w:val="0"/>
          <w:lang w:val="fr-FR"/>
        </w:rPr>
        <w:t>clinaison (2).</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(1) </w:t>
      </w:r>
      <w:r>
        <w:rPr>
          <w:rStyle w:val="Aucun"/>
          <w:b w:val="1"/>
          <w:bCs w:val="1"/>
          <w:rtl w:val="0"/>
          <w:lang w:val="fr-FR"/>
        </w:rPr>
        <w:t>ἐλλειπεστέρα</w:t>
      </w:r>
      <w:r>
        <w:rPr>
          <w:rStyle w:val="Aucun"/>
          <w:rtl w:val="0"/>
          <w:lang w:val="fr-FR"/>
        </w:rPr>
        <w:t xml:space="preserve"> ἡ ἀπαρέμφατος ἔγκλισις </w:t>
      </w:r>
      <w:r>
        <w:rPr>
          <w:rStyle w:val="Aucun"/>
          <w:rtl w:val="0"/>
          <w:lang w:val="fr-FR"/>
        </w:rPr>
        <w:t xml:space="preserve">[...] : </w:t>
      </w:r>
      <w:r>
        <w:rPr>
          <w:rStyle w:val="Aucun"/>
          <w:rtl w:val="0"/>
          <w:lang w:val="fr-FR"/>
        </w:rPr>
        <w:t xml:space="preserve">« </w:t>
      </w:r>
      <w:r>
        <w:rPr>
          <w:rStyle w:val="Aucun"/>
          <w:rtl w:val="0"/>
          <w:lang w:val="fr-FR"/>
        </w:rPr>
        <w:t xml:space="preserve">Quant </w:t>
      </w:r>
      <w:r>
        <w:rPr>
          <w:rStyle w:val="Aucun"/>
          <w:rtl w:val="0"/>
          <w:lang w:val="fr-FR"/>
        </w:rPr>
        <w:t xml:space="preserve">à </w:t>
      </w:r>
      <w:r>
        <w:rPr>
          <w:rStyle w:val="Aucun"/>
          <w:rtl w:val="0"/>
          <w:lang w:val="fr-FR"/>
        </w:rPr>
        <w:t xml:space="preserve">la </w:t>
      </w:r>
      <w:r>
        <w:rPr>
          <w:rStyle w:val="Aucun"/>
          <w:b w:val="1"/>
          <w:bCs w:val="1"/>
          <w:rtl w:val="0"/>
          <w:lang w:val="fr-FR"/>
        </w:rPr>
        <w:t>pauvret</w:t>
      </w:r>
      <w:r>
        <w:rPr>
          <w:rStyle w:val="Aucun"/>
          <w:b w:val="1"/>
          <w:bCs w:val="1"/>
          <w:rtl w:val="0"/>
          <w:lang w:val="fr-FR"/>
        </w:rPr>
        <w:t xml:space="preserve">é </w:t>
      </w:r>
      <w:r>
        <w:rPr>
          <w:rStyle w:val="Aucun"/>
          <w:b w:val="1"/>
          <w:bCs w:val="1"/>
          <w:rtl w:val="0"/>
          <w:lang w:val="fr-FR"/>
        </w:rPr>
        <w:t>formelle</w:t>
      </w:r>
      <w:r>
        <w:rPr>
          <w:rStyle w:val="Aucun"/>
          <w:rtl w:val="0"/>
          <w:lang w:val="fr-FR"/>
        </w:rPr>
        <w:t xml:space="preserve"> du mode infinitif [...] </w:t>
      </w:r>
      <w:r>
        <w:rPr>
          <w:rStyle w:val="Aucun"/>
          <w:rtl w:val="0"/>
          <w:lang w:val="fr-FR"/>
        </w:rPr>
        <w:t>»</w:t>
      </w:r>
      <w:r>
        <w:rPr>
          <w:rStyle w:val="Aucun"/>
          <w:rtl w:val="0"/>
          <w:lang w:val="fr-FR"/>
        </w:rPr>
        <w:t xml:space="preserve">, 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 xml:space="preserve">tabli et traduit par Lallot, J. (1997). </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(2) </w:t>
      </w:r>
      <w:r>
        <w:rPr>
          <w:rStyle w:val="Aucun"/>
          <w:rtl w:val="0"/>
          <w:lang w:val="fr-FR"/>
        </w:rPr>
        <w:t xml:space="preserve">Ἴσως δὲ καὶ τὸ </w:t>
      </w:r>
      <w:r>
        <w:rPr>
          <w:rStyle w:val="Aucun"/>
          <w:b w:val="1"/>
          <w:bCs w:val="1"/>
          <w:rtl w:val="0"/>
          <w:lang w:val="fr-FR"/>
        </w:rPr>
        <w:t>ἐλλειπὲς</w:t>
      </w:r>
      <w:r>
        <w:rPr>
          <w:rStyle w:val="Aucun"/>
          <w:rtl w:val="0"/>
          <w:lang w:val="fr-FR"/>
        </w:rPr>
        <w:t xml:space="preserve"> τῆς εὐθείας ἀνεπλήρωσαν Δωριεῖς </w:t>
      </w:r>
      <w:r>
        <w:rPr>
          <w:rStyle w:val="Aucun"/>
          <w:rtl w:val="0"/>
          <w:lang w:val="fr-FR"/>
        </w:rPr>
        <w:t xml:space="preserve">[...] (Apollonius Dyscole. </w:t>
      </w:r>
      <w:r>
        <w:rPr>
          <w:rStyle w:val="Aucun"/>
          <w:i w:val="1"/>
          <w:iCs w:val="1"/>
          <w:rtl w:val="0"/>
          <w:lang w:val="fr-FR"/>
        </w:rPr>
        <w:t>De pronominibus</w:t>
      </w:r>
      <w:r>
        <w:rPr>
          <w:rStyle w:val="Aucun"/>
          <w:rtl w:val="0"/>
          <w:lang w:val="fr-FR"/>
        </w:rPr>
        <w:t xml:space="preserve">) : </w:t>
      </w:r>
      <w:r>
        <w:rPr>
          <w:rStyle w:val="Aucun"/>
          <w:rtl w:val="0"/>
          <w:lang w:val="fr-FR"/>
        </w:rPr>
        <w:t xml:space="preserve">« </w:t>
      </w:r>
      <w:r>
        <w:rPr>
          <w:rStyle w:val="Aucun"/>
          <w:rtl w:val="0"/>
          <w:lang w:val="fr-FR"/>
        </w:rPr>
        <w:t>Les Doriens ont vraisemblablement rem</w:t>
      </w:r>
      <w:r>
        <w:rPr>
          <w:rStyle w:val="Aucun"/>
          <w:rtl w:val="0"/>
          <w:lang w:val="fr-FR"/>
        </w:rPr>
        <w:t>é</w:t>
      </w:r>
      <w:r>
        <w:rPr>
          <w:rStyle w:val="Aucun"/>
          <w:rtl w:val="0"/>
          <w:lang w:val="fr-FR"/>
        </w:rPr>
        <w:t>di</w:t>
      </w:r>
      <w:r>
        <w:rPr>
          <w:rStyle w:val="Aucun"/>
          <w:rtl w:val="0"/>
          <w:lang w:val="fr-FR"/>
        </w:rPr>
        <w:t xml:space="preserve">é </w:t>
      </w:r>
      <w:r>
        <w:rPr>
          <w:rStyle w:val="Aucun"/>
          <w:rtl w:val="0"/>
          <w:lang w:val="fr-FR"/>
        </w:rPr>
        <w:t xml:space="preserve">au </w:t>
      </w:r>
      <w:r>
        <w:rPr>
          <w:rStyle w:val="Aucun"/>
          <w:b w:val="1"/>
          <w:bCs w:val="1"/>
          <w:rtl w:val="0"/>
          <w:lang w:val="fr-FR"/>
        </w:rPr>
        <w:t>manque</w:t>
      </w:r>
      <w:r>
        <w:rPr>
          <w:rStyle w:val="Aucun"/>
          <w:rtl w:val="0"/>
          <w:lang w:val="fr-FR"/>
        </w:rPr>
        <w:t xml:space="preserve"> du nominatif [...] </w:t>
      </w:r>
      <w:r>
        <w:rPr>
          <w:rStyle w:val="Aucun"/>
          <w:rtl w:val="0"/>
          <w:lang w:val="fr-FR"/>
        </w:rPr>
        <w:t>»</w:t>
      </w:r>
      <w:r>
        <w:rPr>
          <w:rStyle w:val="Aucun"/>
          <w:rtl w:val="0"/>
          <w:lang w:val="fr-FR"/>
        </w:rPr>
        <w:t>.</w:t>
      </w:r>
    </w:p>
    <w:p>
      <w:pPr>
        <w:pStyle w:val="Corps"/>
        <w:spacing w:line="240" w:lineRule="auto"/>
        <w:ind w:left="567" w:right="524" w:firstLine="720"/>
        <w:jc w:val="both"/>
      </w:pPr>
    </w:p>
    <w:p>
      <w:pPr>
        <w:pStyle w:val="Corps"/>
        <w:spacing w:line="240" w:lineRule="auto"/>
        <w:ind w:left="567" w:right="524" w:firstLine="0"/>
        <w:jc w:val="both"/>
        <w:rPr>
          <w:rStyle w:val="Aucun"/>
          <w:b w:val="1"/>
          <w:bCs w:val="1"/>
        </w:rPr>
      </w:pPr>
      <w:r>
        <w:rPr>
          <w:rStyle w:val="Aucun"/>
          <w:rtl w:val="0"/>
          <w:lang w:val="fr-FR"/>
        </w:rPr>
        <w:t>Bien que les emplois d</w:t>
      </w:r>
      <w:r>
        <w:rPr>
          <w:rStyle w:val="Aucun"/>
          <w:rtl w:val="1"/>
        </w:rPr>
        <w:t>’</w:t>
      </w:r>
      <w:r>
        <w:rPr>
          <w:rStyle w:val="Aucun"/>
          <w:rtl w:val="0"/>
          <w:lang w:val="fr-FR"/>
        </w:rPr>
        <w:t>usage technique soient drastiquement moins nombreux que ceux d</w:t>
      </w:r>
      <w:r>
        <w:rPr>
          <w:rStyle w:val="Aucun"/>
          <w:rtl w:val="1"/>
        </w:rPr>
        <w:t>’</w:t>
      </w:r>
      <w:r>
        <w:rPr>
          <w:rStyle w:val="Aucun"/>
          <w:rtl w:val="0"/>
          <w:lang w:val="fr-FR"/>
        </w:rPr>
        <w:t xml:space="preserve">usage </w:t>
      </w:r>
      <w:r>
        <w:rPr>
          <w:rStyle w:val="Aucun"/>
          <w:shd w:val="clear" w:color="auto" w:fill="ead1dc"/>
          <w:rtl w:val="0"/>
          <w:lang w:val="fr-FR"/>
        </w:rPr>
        <w:t>non-technique</w:t>
      </w:r>
      <w:r>
        <w:rPr>
          <w:rStyle w:val="Aucun"/>
          <w:rtl w:val="0"/>
          <w:lang w:val="fr-FR"/>
        </w:rPr>
        <w:t>, ils nous r</w:t>
      </w:r>
      <w:r>
        <w:rPr>
          <w:rStyle w:val="Aucun"/>
          <w:rtl w:val="0"/>
          <w:lang w:val="fr-FR"/>
        </w:rPr>
        <w:t>é</w:t>
      </w:r>
      <w:r>
        <w:rPr>
          <w:rStyle w:val="Aucun"/>
          <w:rtl w:val="0"/>
        </w:rPr>
        <w:t>v</w:t>
      </w:r>
      <w:r>
        <w:rPr>
          <w:rStyle w:val="Aucun"/>
          <w:rtl w:val="0"/>
          <w:lang w:val="it-IT"/>
        </w:rPr>
        <w:t>è</w:t>
      </w:r>
      <w:r>
        <w:rPr>
          <w:rStyle w:val="Aucun"/>
          <w:rtl w:val="0"/>
          <w:lang w:val="fr-FR"/>
        </w:rPr>
        <w:t>lent que la d</w:t>
      </w:r>
      <w:r>
        <w:rPr>
          <w:rStyle w:val="Aucun"/>
          <w:rtl w:val="0"/>
          <w:lang w:val="fr-FR"/>
        </w:rPr>
        <w:t>é</w:t>
      </w:r>
      <w:r>
        <w:rPr>
          <w:rStyle w:val="Aucun"/>
          <w:rtl w:val="0"/>
          <w:lang w:val="en-US"/>
        </w:rPr>
        <w:t>fectivit</w:t>
      </w:r>
      <w:r>
        <w:rPr>
          <w:rStyle w:val="Aucun"/>
          <w:rtl w:val="0"/>
          <w:lang w:val="fr-FR"/>
        </w:rPr>
        <w:t xml:space="preserve">é </w:t>
      </w:r>
      <w:r>
        <w:rPr>
          <w:rStyle w:val="Aucun"/>
          <w:rtl w:val="0"/>
        </w:rPr>
        <w:t>s</w:t>
      </w:r>
      <w:r>
        <w:rPr>
          <w:rStyle w:val="Aucun"/>
          <w:rtl w:val="1"/>
        </w:rPr>
        <w:t>’</w:t>
      </w:r>
      <w:r>
        <w:rPr>
          <w:rStyle w:val="Aucun"/>
          <w:rtl w:val="0"/>
          <w:lang w:val="fr-FR"/>
        </w:rPr>
        <w:t>applique autant aux verbes qu</w:t>
      </w:r>
      <w:r>
        <w:rPr>
          <w:rStyle w:val="Aucun"/>
          <w:rtl w:val="1"/>
        </w:rPr>
        <w:t>’</w:t>
      </w:r>
      <w:r>
        <w:rPr>
          <w:rStyle w:val="Aucun"/>
          <w:rtl w:val="0"/>
          <w:lang w:val="fr-FR"/>
        </w:rPr>
        <w:t xml:space="preserve">aux substantifs ou, par extension, aux adjectifs, puisque sont </w:t>
      </w:r>
      <w:r>
        <w:rPr>
          <w:rStyle w:val="Aucun"/>
          <w:rtl w:val="0"/>
          <w:lang w:val="fr-FR"/>
        </w:rPr>
        <w:t>é</w:t>
      </w:r>
      <w:r>
        <w:rPr>
          <w:rStyle w:val="Aucun"/>
          <w:rtl w:val="0"/>
          <w:lang w:val="fr-FR"/>
        </w:rPr>
        <w:t>voqu</w:t>
      </w:r>
      <w:r>
        <w:rPr>
          <w:rStyle w:val="Aucun"/>
          <w:rtl w:val="0"/>
          <w:lang w:val="fr-FR"/>
        </w:rPr>
        <w:t>é</w:t>
      </w:r>
      <w:r>
        <w:rPr>
          <w:rStyle w:val="Aucun"/>
          <w:rtl w:val="0"/>
          <w:lang w:val="fr-FR"/>
        </w:rPr>
        <w:t>s les cas grammaticaux. Nous remarquons cependant que m</w:t>
      </w:r>
      <w:r>
        <w:rPr>
          <w:rStyle w:val="Aucun"/>
          <w:rtl w:val="0"/>
        </w:rPr>
        <w:t>ê</w:t>
      </w:r>
      <w:r>
        <w:rPr>
          <w:rStyle w:val="Aucun"/>
          <w:rtl w:val="0"/>
          <w:lang w:val="fr-FR"/>
        </w:rPr>
        <w:t>me quand le terme est utilis</w:t>
      </w:r>
      <w:r>
        <w:rPr>
          <w:rStyle w:val="Aucun"/>
          <w:rtl w:val="0"/>
          <w:lang w:val="fr-FR"/>
        </w:rPr>
        <w:t xml:space="preserve">é à </w:t>
      </w:r>
      <w:r>
        <w:rPr>
          <w:rStyle w:val="Aucun"/>
          <w:rtl w:val="0"/>
          <w:lang w:val="fr-FR"/>
        </w:rPr>
        <w:t xml:space="preserve">des fins techniques, il ne semble pas </w:t>
      </w:r>
      <w:r>
        <w:rPr>
          <w:rStyle w:val="Aucun"/>
          <w:rtl w:val="0"/>
        </w:rPr>
        <w:t>ê</w:t>
      </w:r>
      <w:r>
        <w:rPr>
          <w:rStyle w:val="Aucun"/>
          <w:rtl w:val="0"/>
          <w:lang w:val="pt-PT"/>
        </w:rPr>
        <w:t>tre associ</w:t>
      </w:r>
      <w:r>
        <w:rPr>
          <w:rStyle w:val="Aucun"/>
          <w:rtl w:val="0"/>
          <w:lang w:val="fr-FR"/>
        </w:rPr>
        <w:t xml:space="preserve">é à </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en-US"/>
        </w:rPr>
        <w:t>ne grammatical r</w:t>
      </w:r>
      <w:r>
        <w:rPr>
          <w:rStyle w:val="Aucun"/>
          <w:rtl w:val="0"/>
          <w:lang w:val="fr-FR"/>
        </w:rPr>
        <w:t>é</w:t>
      </w:r>
      <w:r>
        <w:rPr>
          <w:rStyle w:val="Aucun"/>
          <w:rtl w:val="0"/>
          <w:lang w:val="fr-FR"/>
        </w:rPr>
        <w:t>ellement identifi</w:t>
      </w:r>
      <w:r>
        <w:rPr>
          <w:rStyle w:val="Aucun"/>
          <w:rtl w:val="0"/>
          <w:lang w:val="fr-FR"/>
        </w:rPr>
        <w:t xml:space="preserve">é </w:t>
      </w:r>
      <w:r>
        <w:rPr>
          <w:rStyle w:val="Aucun"/>
          <w:rtl w:val="0"/>
        </w:rPr>
        <w:t>ou d</w:t>
      </w:r>
      <w:r>
        <w:rPr>
          <w:rStyle w:val="Aucun"/>
          <w:rtl w:val="0"/>
          <w:lang w:val="fr-FR"/>
        </w:rPr>
        <w:t>é</w:t>
      </w:r>
      <w:r>
        <w:rPr>
          <w:rStyle w:val="Aucun"/>
          <w:rtl w:val="0"/>
          <w:lang w:val="fr-FR"/>
        </w:rPr>
        <w:t>fini par le grammairien.</w:t>
      </w:r>
    </w:p>
    <w:p>
      <w:pPr>
        <w:pStyle w:val="Corps"/>
        <w:spacing w:line="240" w:lineRule="auto"/>
        <w:ind w:left="567" w:right="524" w:firstLine="0"/>
        <w:jc w:val="both"/>
      </w:pPr>
    </w:p>
    <w:p>
      <w:pPr>
        <w:pStyle w:val="Corps"/>
        <w:spacing w:line="240" w:lineRule="auto"/>
        <w:ind w:left="567" w:right="524" w:firstLine="0"/>
        <w:jc w:val="both"/>
        <w:rPr>
          <w:del w:id="530" w:date="2024-10-15T20:34:00Z" w:author="Gabriel Frazer-Mckee"/>
          <w:rStyle w:val="Aucun"/>
          <w:b w:val="1"/>
          <w:bCs w:val="1"/>
          <w:sz w:val="24"/>
          <w:szCs w:val="24"/>
        </w:rPr>
      </w:pPr>
      <w:del w:id="531" w:date="2024-10-15T20:34:00Z" w:author="Gabriel Frazer-Mckee">
        <w:r>
          <w:rPr>
            <w:rStyle w:val="Aucun"/>
            <w:b w:val="1"/>
            <w:bCs w:val="1"/>
            <w:sz w:val="24"/>
            <w:szCs w:val="24"/>
            <w:rtl w:val="0"/>
          </w:rPr>
          <w:delText>3.1.3.</w:delText>
        </w:r>
      </w:del>
      <w:del w:id="532" w:date="2024-10-15T20:34:00Z" w:author="Gabriel Frazer-Mckee">
        <w:r>
          <w:rPr>
            <w:rStyle w:val="Aucun"/>
            <w:sz w:val="24"/>
            <w:szCs w:val="24"/>
            <w:rtl w:val="0"/>
          </w:rPr>
          <w:delText xml:space="preserve"> </w:delText>
        </w:r>
      </w:del>
      <w:del w:id="533" w:date="2024-10-15T20:34:00Z" w:author="Gabriel Frazer-Mckee">
        <w:r>
          <w:rPr>
            <w:rStyle w:val="Aucun"/>
            <w:b w:val="1"/>
            <w:bCs w:val="1"/>
            <w:sz w:val="24"/>
            <w:szCs w:val="24"/>
            <w:rtl w:val="0"/>
            <w:lang w:val="fr-FR"/>
          </w:rPr>
          <w:delText>Analyse des param</w:delText>
        </w:r>
      </w:del>
      <w:del w:id="534" w:date="2024-10-15T20:34:00Z" w:author="Gabriel Frazer-Mckee">
        <w:r>
          <w:rPr>
            <w:rStyle w:val="Aucun"/>
            <w:b w:val="1"/>
            <w:bCs w:val="1"/>
            <w:sz w:val="24"/>
            <w:szCs w:val="24"/>
            <w:rtl w:val="0"/>
            <w:lang w:val="it-IT"/>
          </w:rPr>
          <w:delText>è</w:delText>
        </w:r>
      </w:del>
      <w:del w:id="535" w:date="2024-10-15T20:34:00Z" w:author="Gabriel Frazer-Mckee">
        <w:r>
          <w:rPr>
            <w:rStyle w:val="Aucun"/>
            <w:b w:val="1"/>
            <w:bCs w:val="1"/>
            <w:sz w:val="24"/>
            <w:szCs w:val="24"/>
            <w:rtl w:val="0"/>
            <w:lang w:val="fr-FR"/>
          </w:rPr>
          <w:delText>tres grammaticaux concern</w:delText>
        </w:r>
      </w:del>
      <w:del w:id="536" w:date="2024-10-15T20:34:00Z" w:author="Gabriel Frazer-Mckee">
        <w:r>
          <w:rPr>
            <w:rStyle w:val="Aucun"/>
            <w:b w:val="1"/>
            <w:bCs w:val="1"/>
            <w:sz w:val="24"/>
            <w:szCs w:val="24"/>
            <w:rtl w:val="0"/>
            <w:lang w:val="fr-FR"/>
          </w:rPr>
          <w:delText>é</w:delText>
        </w:r>
      </w:del>
      <w:del w:id="537" w:date="2024-10-15T20:34:00Z" w:author="Gabriel Frazer-Mckee">
        <w:r>
          <w:rPr>
            <w:rStyle w:val="Aucun"/>
            <w:b w:val="1"/>
            <w:bCs w:val="1"/>
            <w:sz w:val="24"/>
            <w:szCs w:val="24"/>
            <w:rtl w:val="0"/>
            <w:lang w:val="fr-FR"/>
          </w:rPr>
          <w:delText>s par la d</w:delText>
        </w:r>
      </w:del>
      <w:del w:id="538" w:date="2024-10-15T20:34:00Z" w:author="Gabriel Frazer-Mckee">
        <w:r>
          <w:rPr>
            <w:rStyle w:val="Aucun"/>
            <w:b w:val="1"/>
            <w:bCs w:val="1"/>
            <w:sz w:val="24"/>
            <w:szCs w:val="24"/>
            <w:rtl w:val="0"/>
            <w:lang w:val="fr-FR"/>
          </w:rPr>
          <w:delText>é</w:delText>
        </w:r>
      </w:del>
      <w:del w:id="539" w:date="2024-10-15T20:34:00Z" w:author="Gabriel Frazer-Mckee">
        <w:r>
          <w:rPr>
            <w:rStyle w:val="Aucun"/>
            <w:b w:val="1"/>
            <w:bCs w:val="1"/>
            <w:sz w:val="24"/>
            <w:szCs w:val="24"/>
            <w:rtl w:val="0"/>
            <w:lang w:val="en-US"/>
          </w:rPr>
          <w:delText>fectivit</w:delText>
        </w:r>
      </w:del>
      <w:del w:id="540" w:date="2024-10-15T20:34:00Z" w:author="Gabriel Frazer-Mckee">
        <w:r>
          <w:rPr>
            <w:rStyle w:val="Aucun"/>
            <w:b w:val="1"/>
            <w:bCs w:val="1"/>
            <w:sz w:val="24"/>
            <w:szCs w:val="24"/>
            <w:rtl w:val="0"/>
            <w:lang w:val="fr-FR"/>
          </w:rPr>
          <w:delText>é</w:delText>
        </w:r>
      </w:del>
    </w:p>
    <w:p>
      <w:pPr>
        <w:pStyle w:val="Corps"/>
        <w:spacing w:line="240" w:lineRule="auto"/>
        <w:ind w:left="567" w:right="524" w:firstLine="0"/>
        <w:jc w:val="both"/>
      </w:pPr>
    </w:p>
    <w:p>
      <w:pPr>
        <w:pStyle w:val="Corps"/>
        <w:spacing w:line="240" w:lineRule="auto"/>
        <w:ind w:right="524"/>
        <w:jc w:val="both"/>
        <w:rPr>
          <w:ins w:id="541" w:date="2024-10-15T20:34:00Z" w:author="Gabriel Frazer-Mckee"/>
          <w:rStyle w:val="Aucun"/>
          <w:b w:val="1"/>
          <w:bCs w:val="1"/>
        </w:rPr>
      </w:pPr>
    </w:p>
    <w:p>
      <w:pPr>
        <w:pStyle w:val="Corps"/>
        <w:spacing w:line="240" w:lineRule="auto"/>
        <w:ind w:left="567" w:right="524" w:firstLine="0"/>
        <w:jc w:val="both"/>
        <w:rPr>
          <w:ins w:id="542" w:date="2024-10-15T20:34:00Z" w:author="Gabriel Frazer-Mckee"/>
          <w:rStyle w:val="Aucun"/>
          <w:b w:val="1"/>
          <w:bCs w:val="1"/>
        </w:rPr>
      </w:pPr>
      <w:ins w:id="543" w:date="2024-10-15T20:34:00Z" w:author="Gabriel Frazer-Mckee">
        <w:r>
          <w:rPr>
            <w:rStyle w:val="Aucun"/>
            <w:b w:val="1"/>
            <w:bCs w:val="1"/>
            <w:rtl w:val="0"/>
            <w:lang w:val="fr-FR"/>
          </w:rPr>
          <w:t>Les param</w:t>
        </w:r>
      </w:ins>
      <w:ins w:id="544" w:date="2024-10-15T20:34:00Z" w:author="Gabriel Frazer-Mckee">
        <w:r>
          <w:rPr>
            <w:rStyle w:val="Aucun"/>
            <w:b w:val="1"/>
            <w:bCs w:val="1"/>
            <w:rtl w:val="0"/>
            <w:lang w:val="it-IT"/>
          </w:rPr>
          <w:t>è</w:t>
        </w:r>
      </w:ins>
      <w:ins w:id="545" w:date="2024-10-15T20:34:00Z" w:author="Gabriel Frazer-Mckee">
        <w:r>
          <w:rPr>
            <w:rStyle w:val="Aucun"/>
            <w:b w:val="1"/>
            <w:bCs w:val="1"/>
            <w:rtl w:val="0"/>
            <w:lang w:val="fr-FR"/>
          </w:rPr>
          <w:t>tres grammaticaux concern</w:t>
        </w:r>
      </w:ins>
      <w:ins w:id="546" w:date="2024-10-15T20:34:00Z" w:author="Gabriel Frazer-Mckee">
        <w:r>
          <w:rPr>
            <w:rStyle w:val="Aucun"/>
            <w:b w:val="1"/>
            <w:bCs w:val="1"/>
            <w:rtl w:val="0"/>
            <w:lang w:val="fr-FR"/>
          </w:rPr>
          <w:t>é</w:t>
        </w:r>
      </w:ins>
      <w:ins w:id="547" w:date="2024-10-15T20:34:00Z" w:author="Gabriel Frazer-Mckee">
        <w:r>
          <w:rPr>
            <w:rStyle w:val="Aucun"/>
            <w:b w:val="1"/>
            <w:bCs w:val="1"/>
            <w:rtl w:val="0"/>
            <w:lang w:val="it-IT"/>
          </w:rPr>
          <w:t>s par Apollonius Dyscole</w:t>
        </w:r>
      </w:ins>
      <w:ins w:id="548" w:date="2024-10-15T20:35:00Z" w:author="Gabriel Frazer-Mckee">
        <w:r>
          <w:rPr>
            <w:rStyle w:val="Aucun"/>
            <w:b w:val="1"/>
            <w:bCs w:val="1"/>
            <w:rtl w:val="0"/>
            <w:lang w:val="fr-FR"/>
          </w:rPr>
          <w:t xml:space="preserve"> sont</w:t>
        </w:r>
      </w:ins>
      <w:ins w:id="549" w:date="2024-10-15T20:35:00Z" w:author="Gabriel Frazer-Mckee">
        <w:r>
          <w:rPr>
            <w:rStyle w:val="Aucun"/>
            <w:b w:val="1"/>
            <w:bCs w:val="1"/>
            <w:rtl w:val="0"/>
          </w:rPr>
          <w:t xml:space="preserve"> pr</w:t>
        </w:r>
      </w:ins>
      <w:ins w:id="550" w:date="2024-10-15T20:35:00Z" w:author="Gabriel Frazer-Mckee">
        <w:r>
          <w:rPr>
            <w:rStyle w:val="Aucun"/>
            <w:b w:val="1"/>
            <w:bCs w:val="1"/>
            <w:rtl w:val="0"/>
            <w:lang w:val="fr-FR"/>
          </w:rPr>
          <w:t>é</w:t>
        </w:r>
      </w:ins>
      <w:ins w:id="551" w:date="2024-10-15T20:35:00Z" w:author="Gabriel Frazer-Mckee">
        <w:r>
          <w:rPr>
            <w:rStyle w:val="Aucun"/>
            <w:b w:val="1"/>
            <w:bCs w:val="1"/>
            <w:rtl w:val="0"/>
          </w:rPr>
          <w:t>sent</w:t>
        </w:r>
      </w:ins>
      <w:ins w:id="552" w:date="2024-10-15T20:35:00Z" w:author="Gabriel Frazer-Mckee">
        <w:r>
          <w:rPr>
            <w:rStyle w:val="Aucun"/>
            <w:b w:val="1"/>
            <w:bCs w:val="1"/>
            <w:rtl w:val="0"/>
            <w:lang w:val="fr-FR"/>
          </w:rPr>
          <w:t>é</w:t>
        </w:r>
      </w:ins>
      <w:ins w:id="553" w:date="2024-10-15T20:35:00Z" w:author="Gabriel Frazer-Mckee">
        <w:r>
          <w:rPr>
            <w:rStyle w:val="Aucun"/>
            <w:b w:val="1"/>
            <w:bCs w:val="1"/>
            <w:rtl w:val="0"/>
            <w:lang w:val="fr-FR"/>
          </w:rPr>
          <w:t>s dans le Tableau 2 ci-dessous.</w:t>
        </w:r>
      </w:ins>
    </w:p>
    <w:p>
      <w:pPr>
        <w:pStyle w:val="Corps"/>
        <w:spacing w:line="240" w:lineRule="auto"/>
        <w:ind w:left="567" w:right="524" w:firstLine="0"/>
        <w:jc w:val="both"/>
        <w:rPr>
          <w:ins w:id="554" w:date="2024-10-15T20:34:00Z" w:author="Gabriel Frazer-Mckee"/>
          <w:rStyle w:val="Aucun"/>
          <w:b w:val="1"/>
          <w:bCs w:val="1"/>
        </w:rPr>
      </w:pPr>
      <w:ins w:id="555" w:date="2024-10-15T20:34:00Z" w:author="Gabriel Frazer-Mckee">
        <w:r>
          <w:rPr>
            <w:rStyle w:val="Aucun"/>
            <w:b w:val="1"/>
            <w:bCs w:val="1"/>
          </w:rPr>
          <w:br w:type="textWrapping"/>
        </w:r>
      </w:ins>
      <w:commentRangeStart w:id="556"/>
      <w:commentRangeStart w:id="557"/>
    </w:p>
    <w:p>
      <w:pPr>
        <w:pStyle w:val="Corps"/>
        <w:spacing w:line="240" w:lineRule="auto"/>
        <w:ind w:left="567" w:right="524" w:firstLine="0"/>
        <w:jc w:val="both"/>
        <w:rPr>
          <w:rStyle w:val="Aucun"/>
          <w:i w:val="1"/>
          <w:iCs w:val="1"/>
        </w:rPr>
      </w:pPr>
      <w:r>
        <w:rPr>
          <w:rStyle w:val="Aucun"/>
          <w:b w:val="1"/>
          <w:bCs w:val="1"/>
          <w:rtl w:val="0"/>
        </w:rPr>
        <w:t>Tableau 2.</w:t>
      </w:r>
      <w:r>
        <w:rPr>
          <w:rStyle w:val="Aucun"/>
          <w:rtl w:val="0"/>
        </w:rPr>
        <w:t xml:space="preserve"> </w:t>
      </w:r>
      <w:r>
        <w:rPr>
          <w:rStyle w:val="Aucun"/>
          <w:i w:val="1"/>
          <w:iCs w:val="1"/>
          <w:rtl w:val="0"/>
          <w:lang w:val="pt-PT"/>
        </w:rPr>
        <w:t>Param</w:t>
      </w:r>
      <w:r>
        <w:rPr>
          <w:rStyle w:val="Aucun"/>
          <w:i w:val="1"/>
          <w:iCs w:val="1"/>
          <w:rtl w:val="0"/>
          <w:lang w:val="it-IT"/>
        </w:rPr>
        <w:t>è</w:t>
      </w:r>
      <w:r>
        <w:rPr>
          <w:rStyle w:val="Aucun"/>
          <w:i w:val="1"/>
          <w:iCs w:val="1"/>
          <w:rtl w:val="0"/>
          <w:lang w:val="fr-FR"/>
        </w:rPr>
        <w:t>tres grammaticaux concern</w:t>
      </w:r>
      <w:r>
        <w:rPr>
          <w:rStyle w:val="Aucun"/>
          <w:i w:val="1"/>
          <w:iCs w:val="1"/>
          <w:rtl w:val="0"/>
          <w:lang w:val="fr-FR"/>
        </w:rPr>
        <w:t>é</w:t>
      </w:r>
      <w:r>
        <w:rPr>
          <w:rStyle w:val="Aucun"/>
          <w:i w:val="1"/>
          <w:iCs w:val="1"/>
          <w:rtl w:val="0"/>
          <w:lang w:val="fr-FR"/>
        </w:rPr>
        <w:t>s par la d</w:t>
      </w:r>
      <w:r>
        <w:rPr>
          <w:rStyle w:val="Aucun"/>
          <w:i w:val="1"/>
          <w:iCs w:val="1"/>
          <w:rtl w:val="0"/>
          <w:lang w:val="fr-FR"/>
        </w:rPr>
        <w:t>é</w:t>
      </w:r>
      <w:r>
        <w:rPr>
          <w:rStyle w:val="Aucun"/>
          <w:i w:val="1"/>
          <w:iCs w:val="1"/>
          <w:rtl w:val="0"/>
          <w:lang w:val="en-US"/>
        </w:rPr>
        <w:t>fectivit</w:t>
      </w:r>
      <w:r>
        <w:rPr>
          <w:rStyle w:val="Aucun"/>
          <w:i w:val="1"/>
          <w:iCs w:val="1"/>
          <w:rtl w:val="0"/>
          <w:lang w:val="fr-FR"/>
        </w:rPr>
        <w:t xml:space="preserve">é </w:t>
      </w:r>
      <w:r>
        <w:rPr>
          <w:rStyle w:val="Aucun"/>
          <w:i w:val="1"/>
          <w:iCs w:val="1"/>
          <w:rtl w:val="0"/>
          <w:lang w:val="fr-FR"/>
        </w:rPr>
        <w:t>dans le corpus grec.</w:t>
      </w:r>
      <w:commentRangeEnd w:id="556"/>
      <w:r>
        <w:commentReference w:id="556"/>
      </w:r>
      <w:commentRangeEnd w:id="557"/>
      <w:r>
        <w:commentReference w:id="557"/>
      </w:r>
    </w:p>
    <w:p>
      <w:pPr>
        <w:pStyle w:val="Corps"/>
        <w:spacing w:line="240" w:lineRule="auto"/>
        <w:ind w:left="567" w:right="524" w:firstLine="0"/>
        <w:jc w:val="both"/>
      </w:pPr>
    </w:p>
    <w:tbl>
      <w:tblPr>
        <w:tblW w:w="902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09"/>
        <w:gridCol w:w="3010"/>
        <w:gridCol w:w="3010"/>
      </w:tblGrid>
      <w:tr>
        <w:tblPrEx>
          <w:shd w:val="clear" w:color="auto" w:fill="ced7e7"/>
        </w:tblPrEx>
        <w:trPr>
          <w:trHeight w:val="73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Auteur</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É</w:t>
            </w:r>
            <w:r>
              <w:rPr>
                <w:rStyle w:val="Aucun"/>
                <w:b w:val="1"/>
                <w:bCs w:val="1"/>
                <w:shd w:val="nil" w:color="auto" w:fill="auto"/>
                <w:rtl w:val="0"/>
                <w:lang w:val="fr-FR"/>
              </w:rPr>
              <w:t>poque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Param</w:t>
            </w:r>
            <w:r>
              <w:rPr>
                <w:rStyle w:val="Aucun"/>
                <w:b w:val="1"/>
                <w:bCs w:val="1"/>
                <w:shd w:val="nil" w:color="auto" w:fill="auto"/>
                <w:rtl w:val="0"/>
                <w:lang w:val="fr-FR"/>
              </w:rPr>
              <w:t>è</w:t>
            </w:r>
            <w:r>
              <w:rPr>
                <w:rStyle w:val="Aucun"/>
                <w:b w:val="1"/>
                <w:bCs w:val="1"/>
                <w:shd w:val="nil" w:color="auto" w:fill="auto"/>
                <w:rtl w:val="0"/>
                <w:lang w:val="fr-FR"/>
              </w:rPr>
              <w:t>tres grammaticaux concern</w:t>
            </w:r>
            <w:r>
              <w:rPr>
                <w:rStyle w:val="Aucun"/>
                <w:b w:val="1"/>
                <w:bCs w:val="1"/>
                <w:shd w:val="nil" w:color="auto" w:fill="auto"/>
                <w:rtl w:val="0"/>
                <w:lang w:val="fr-FR"/>
              </w:rPr>
              <w:t>é</w:t>
            </w:r>
            <w:r>
              <w:rPr>
                <w:rStyle w:val="Aucun"/>
                <w:b w:val="1"/>
                <w:bCs w:val="1"/>
                <w:shd w:val="nil" w:color="auto" w:fill="auto"/>
                <w:rtl w:val="0"/>
                <w:lang w:val="fr-FR"/>
              </w:rPr>
              <w:t>s</w:t>
            </w:r>
          </w:p>
        </w:tc>
      </w:tr>
      <w:tr>
        <w:tblPrEx>
          <w:shd w:val="clear" w:color="auto" w:fill="ced7e7"/>
        </w:tblPrEx>
        <w:trPr>
          <w:trHeight w:val="121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lang w:val="fr-FR"/>
              </w:rPr>
            </w:pPr>
          </w:p>
          <w:p>
            <w:pPr>
              <w:pStyle w:val="Corps"/>
              <w:widowControl w:val="0"/>
              <w:bidi w:val="0"/>
              <w:spacing w:line="240" w:lineRule="auto"/>
              <w:ind w:left="567" w:right="524" w:firstLine="0"/>
              <w:jc w:val="center"/>
              <w:rPr>
                <w:rtl w:val="0"/>
              </w:rPr>
            </w:pPr>
            <w:r>
              <w:rPr>
                <w:rStyle w:val="Aucun"/>
                <w:shd w:val="nil" w:color="auto" w:fill="auto"/>
                <w:rtl w:val="0"/>
                <w:lang w:val="fr-FR"/>
              </w:rPr>
              <w:t>Apollonius Dyscole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rPr>
                <w:rStyle w:val="Aucun"/>
                <w:shd w:val="nil" w:color="auto" w:fill="auto"/>
                <w:lang w:val="fr-FR"/>
              </w:rPr>
            </w:pPr>
          </w:p>
          <w:p>
            <w:pPr>
              <w:pStyle w:val="Corps"/>
              <w:bidi w:val="0"/>
              <w:spacing w:line="240" w:lineRule="auto"/>
              <w:ind w:left="567" w:right="524" w:firstLine="0"/>
              <w:jc w:val="center"/>
              <w:rPr>
                <w:rtl w:val="0"/>
              </w:rPr>
            </w:pPr>
            <w:r>
              <w:rPr>
                <w:rStyle w:val="Aucun"/>
                <w:shd w:val="nil" w:color="auto" w:fill="auto"/>
                <w:rtl w:val="0"/>
                <w:lang w:val="fr-FR"/>
              </w:rPr>
              <w:t>IIᵉ sie</w:t>
            </w:r>
            <w:r>
              <w:rPr>
                <w:rStyle w:val="Aucun"/>
                <w:shd w:val="nil" w:color="auto" w:fill="auto"/>
                <w:rtl w:val="0"/>
                <w:lang w:val="fr-FR"/>
              </w:rPr>
              <w:t>̀</w:t>
            </w:r>
            <w:r>
              <w:rPr>
                <w:rStyle w:val="Aucun"/>
                <w:shd w:val="nil" w:color="auto" w:fill="auto"/>
                <w:rtl w:val="0"/>
                <w:lang w:val="fr-FR"/>
              </w:rPr>
              <w:t>cle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mode</w:t>
            </w:r>
          </w:p>
          <w:p>
            <w:pPr>
              <w:pStyle w:val="Corps"/>
              <w:widowControl w:val="0"/>
              <w:bidi w:val="0"/>
              <w:spacing w:line="240" w:lineRule="auto"/>
              <w:ind w:left="567" w:right="524" w:firstLine="0"/>
              <w:jc w:val="center"/>
              <w:rPr>
                <w:rtl w:val="0"/>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nominale</w:t>
            </w:r>
          </w:p>
        </w:tc>
      </w:tr>
    </w:tbl>
    <w:p>
      <w:pPr>
        <w:pStyle w:val="Corps"/>
        <w:widowControl w:val="0"/>
        <w:spacing w:line="240" w:lineRule="auto"/>
        <w:jc w:val="both"/>
      </w:pPr>
    </w:p>
    <w:p>
      <w:pPr>
        <w:pStyle w:val="Corps"/>
        <w:spacing w:line="240" w:lineRule="auto"/>
        <w:ind w:left="567" w:right="524" w:firstLine="0"/>
      </w:pPr>
    </w:p>
    <w:p>
      <w:pPr>
        <w:pStyle w:val="Corps"/>
        <w:spacing w:line="240" w:lineRule="auto"/>
        <w:ind w:left="567" w:right="524" w:firstLine="0"/>
        <w:rPr>
          <w:rStyle w:val="Aucun"/>
          <w:b w:val="1"/>
          <w:bCs w:val="1"/>
          <w:sz w:val="24"/>
          <w:szCs w:val="24"/>
        </w:rPr>
      </w:pPr>
      <w:r>
        <w:rPr>
          <w:rStyle w:val="Aucun"/>
          <w:b w:val="1"/>
          <w:bCs w:val="1"/>
          <w:sz w:val="24"/>
          <w:szCs w:val="24"/>
          <w:rtl w:val="0"/>
          <w:lang w:val="fr-FR"/>
        </w:rPr>
        <w:t xml:space="preserve">3.2. Analyse des emplois du terme </w:t>
      </w:r>
      <w:r>
        <w:rPr>
          <w:rStyle w:val="Aucun"/>
          <w:b w:val="1"/>
          <w:bCs w:val="1"/>
          <w:i w:val="1"/>
          <w:iCs w:val="1"/>
          <w:sz w:val="24"/>
          <w:szCs w:val="24"/>
          <w:rtl w:val="0"/>
          <w:lang w:val="fr-FR"/>
        </w:rPr>
        <w:t>defectiuus</w:t>
      </w:r>
      <w:r>
        <w:rPr>
          <w:rStyle w:val="Aucun"/>
          <w:b w:val="1"/>
          <w:bCs w:val="1"/>
          <w:sz w:val="24"/>
          <w:szCs w:val="24"/>
          <w:rtl w:val="0"/>
          <w:lang w:val="fr-FR"/>
        </w:rPr>
        <w:t xml:space="preserve"> chez les grammairiens latins</w:t>
      </w:r>
    </w:p>
    <w:p>
      <w:pPr>
        <w:pStyle w:val="Corps"/>
        <w:spacing w:line="240" w:lineRule="auto"/>
        <w:ind w:left="567" w:right="524" w:firstLine="0"/>
        <w:rPr>
          <w:rStyle w:val="Aucun"/>
          <w:b w:val="1"/>
          <w:bCs w:val="1"/>
          <w:sz w:val="24"/>
          <w:szCs w:val="24"/>
        </w:rPr>
      </w:pPr>
      <w:r>
        <w:rPr>
          <w:rStyle w:val="Aucun"/>
          <w:b w:val="1"/>
          <w:bCs w:val="1"/>
          <w:sz w:val="24"/>
          <w:szCs w:val="24"/>
          <w:rtl w:val="0"/>
        </w:rPr>
        <w:t xml:space="preserve">     </w:t>
      </w:r>
    </w:p>
    <w:p>
      <w:pPr>
        <w:pStyle w:val="Corps"/>
        <w:spacing w:line="240" w:lineRule="auto"/>
        <w:ind w:left="567" w:right="524" w:firstLine="0"/>
        <w:jc w:val="both"/>
      </w:pPr>
      <w:r>
        <w:rPr>
          <w:rStyle w:val="Aucun"/>
          <w:shd w:val="clear" w:color="auto" w:fill="ead1dc"/>
          <w:rtl w:val="0"/>
          <w:lang w:val="fr-FR"/>
        </w:rPr>
        <w:t>Dans le corpus retenu, 3 occurrences d</w:t>
      </w:r>
      <w:r>
        <w:rPr>
          <w:rStyle w:val="Aucun"/>
          <w:shd w:val="clear" w:color="auto" w:fill="ead1dc"/>
          <w:rtl w:val="1"/>
        </w:rPr>
        <w:t>’</w:t>
      </w:r>
      <w:r>
        <w:rPr>
          <w:rStyle w:val="Aucun"/>
          <w:shd w:val="clear" w:color="auto" w:fill="ead1dc"/>
          <w:rtl w:val="0"/>
          <w:lang w:val="fr-FR"/>
        </w:rPr>
        <w:t>usage non-technique et 35 occurrences d</w:t>
      </w:r>
      <w:r>
        <w:rPr>
          <w:rStyle w:val="Aucun"/>
          <w:shd w:val="clear" w:color="auto" w:fill="ead1dc"/>
          <w:rtl w:val="1"/>
        </w:rPr>
        <w:t>’</w:t>
      </w:r>
      <w:r>
        <w:rPr>
          <w:rStyle w:val="Aucun"/>
          <w:shd w:val="clear" w:color="auto" w:fill="ead1dc"/>
          <w:rtl w:val="0"/>
          <w:lang w:val="fr-FR"/>
        </w:rPr>
        <w:t xml:space="preserve">usage technique ont </w:t>
      </w:r>
      <w:r>
        <w:rPr>
          <w:rStyle w:val="Aucun"/>
          <w:shd w:val="clear" w:color="auto" w:fill="ead1dc"/>
          <w:rtl w:val="0"/>
          <w:lang w:val="fr-FR"/>
        </w:rPr>
        <w:t>é</w:t>
      </w:r>
      <w:r>
        <w:rPr>
          <w:rStyle w:val="Aucun"/>
          <w:shd w:val="clear" w:color="auto" w:fill="ead1dc"/>
          <w:rtl w:val="0"/>
        </w:rPr>
        <w:t>t</w:t>
      </w:r>
      <w:r>
        <w:rPr>
          <w:rStyle w:val="Aucun"/>
          <w:shd w:val="clear" w:color="auto" w:fill="ead1dc"/>
          <w:rtl w:val="0"/>
          <w:lang w:val="fr-FR"/>
        </w:rPr>
        <w:t xml:space="preserve">é </w:t>
      </w:r>
      <w:r>
        <w:rPr>
          <w:rStyle w:val="Aucun"/>
          <w:shd w:val="clear" w:color="auto" w:fill="ead1dc"/>
          <w:rtl w:val="0"/>
          <w:lang w:val="en-US"/>
        </w:rPr>
        <w:t>identifi</w:t>
      </w:r>
      <w:r>
        <w:rPr>
          <w:rStyle w:val="Aucun"/>
          <w:shd w:val="clear" w:color="auto" w:fill="ead1dc"/>
          <w:rtl w:val="0"/>
          <w:lang w:val="fr-FR"/>
        </w:rPr>
        <w:t>é</w:t>
      </w:r>
      <w:r>
        <w:rPr>
          <w:rStyle w:val="Aucun"/>
          <w:shd w:val="clear" w:color="auto" w:fill="ead1dc"/>
          <w:rtl w:val="0"/>
          <w:lang w:val="fr-FR"/>
        </w:rPr>
        <w:t>es chez les grammairiens latins. Nous les r</w:t>
      </w:r>
      <w:r>
        <w:rPr>
          <w:rStyle w:val="Aucun"/>
          <w:shd w:val="clear" w:color="auto" w:fill="ead1dc"/>
          <w:rtl w:val="0"/>
          <w:lang w:val="fr-FR"/>
        </w:rPr>
        <w:t>é</w:t>
      </w:r>
      <w:r>
        <w:rPr>
          <w:rStyle w:val="Aucun"/>
          <w:shd w:val="clear" w:color="auto" w:fill="ead1dc"/>
          <w:rtl w:val="0"/>
          <w:lang w:val="fr-FR"/>
        </w:rPr>
        <w:t>sumons dans le tableau ci-dessous avant de les pr</w:t>
      </w:r>
      <w:r>
        <w:rPr>
          <w:rStyle w:val="Aucun"/>
          <w:shd w:val="clear" w:color="auto" w:fill="ead1dc"/>
          <w:rtl w:val="0"/>
          <w:lang w:val="fr-FR"/>
        </w:rPr>
        <w:t>é</w:t>
      </w:r>
      <w:r>
        <w:rPr>
          <w:rStyle w:val="Aucun"/>
          <w:shd w:val="clear" w:color="auto" w:fill="ead1dc"/>
          <w:rtl w:val="0"/>
          <w:lang w:val="fr-FR"/>
        </w:rPr>
        <w:t>senter de mani</w:t>
      </w:r>
      <w:r>
        <w:rPr>
          <w:rStyle w:val="Aucun"/>
          <w:shd w:val="clear" w:color="auto" w:fill="ead1dc"/>
          <w:rtl w:val="0"/>
          <w:lang w:val="it-IT"/>
        </w:rPr>
        <w:t>è</w:t>
      </w:r>
      <w:r>
        <w:rPr>
          <w:rStyle w:val="Aucun"/>
          <w:shd w:val="clear" w:color="auto" w:fill="ead1dc"/>
          <w:rtl w:val="0"/>
          <w:lang w:val="fr-FR"/>
        </w:rPr>
        <w:t>re plus d</w:t>
      </w:r>
      <w:r>
        <w:rPr>
          <w:rStyle w:val="Aucun"/>
          <w:shd w:val="clear" w:color="auto" w:fill="ead1dc"/>
          <w:rtl w:val="0"/>
          <w:lang w:val="fr-FR"/>
        </w:rPr>
        <w:t>é</w:t>
      </w:r>
      <w:r>
        <w:rPr>
          <w:rStyle w:val="Aucun"/>
          <w:shd w:val="clear" w:color="auto" w:fill="ead1dc"/>
          <w:rtl w:val="0"/>
          <w:lang w:val="fr-FR"/>
        </w:rPr>
        <w:t>taill</w:t>
      </w:r>
      <w:r>
        <w:rPr>
          <w:rStyle w:val="Aucun"/>
          <w:shd w:val="clear" w:color="auto" w:fill="ead1dc"/>
          <w:rtl w:val="0"/>
          <w:lang w:val="fr-FR"/>
        </w:rPr>
        <w:t>é</w:t>
      </w:r>
      <w:r>
        <w:rPr>
          <w:rStyle w:val="Aucun"/>
          <w:shd w:val="clear" w:color="auto" w:fill="ead1dc"/>
          <w:rtl w:val="0"/>
          <w:lang w:val="fr-FR"/>
        </w:rPr>
        <w:t xml:space="preserve">e : </w:t>
      </w:r>
    </w:p>
    <w:p>
      <w:pPr>
        <w:pStyle w:val="Corps"/>
        <w:spacing w:line="240" w:lineRule="auto"/>
        <w:ind w:left="567" w:right="524" w:firstLine="0"/>
        <w:jc w:val="both"/>
      </w:pPr>
      <w:r>
        <w:br w:type="textWrapping"/>
      </w:r>
      <w:commentRangeStart w:id="558"/>
    </w:p>
    <w:p>
      <w:pPr>
        <w:pStyle w:val="Corps"/>
        <w:spacing w:line="240" w:lineRule="auto"/>
        <w:ind w:left="567" w:right="524" w:firstLine="0"/>
        <w:rPr>
          <w:rStyle w:val="Aucun"/>
          <w:i w:val="1"/>
          <w:iCs w:val="1"/>
        </w:rPr>
      </w:pPr>
      <w:r>
        <w:rPr>
          <w:rStyle w:val="Aucun"/>
          <w:b w:val="1"/>
          <w:bCs w:val="1"/>
          <w:rtl w:val="0"/>
        </w:rPr>
        <w:t>Tableau 3.</w:t>
      </w:r>
      <w:r>
        <w:rPr>
          <w:rStyle w:val="Aucun"/>
          <w:rtl w:val="0"/>
        </w:rPr>
        <w:t xml:space="preserve"> </w:t>
      </w:r>
      <w:r>
        <w:rPr>
          <w:rStyle w:val="Aucun"/>
          <w:i w:val="1"/>
          <w:iCs w:val="1"/>
          <w:rtl w:val="0"/>
        </w:rPr>
        <w:t>R</w:t>
      </w:r>
      <w:r>
        <w:rPr>
          <w:rStyle w:val="Aucun"/>
          <w:i w:val="1"/>
          <w:iCs w:val="1"/>
          <w:rtl w:val="0"/>
          <w:lang w:val="fr-FR"/>
        </w:rPr>
        <w:t>é</w:t>
      </w:r>
      <w:r>
        <w:rPr>
          <w:rStyle w:val="Aucun"/>
          <w:i w:val="1"/>
          <w:iCs w:val="1"/>
          <w:rtl w:val="0"/>
          <w:lang w:val="fr-FR"/>
        </w:rPr>
        <w:t>sultats pour le corpus latin.</w:t>
      </w:r>
      <w:commentRangeEnd w:id="558"/>
      <w:r>
        <w:commentReference w:id="558"/>
      </w:r>
    </w:p>
    <w:p>
      <w:pPr>
        <w:pStyle w:val="Corps"/>
        <w:spacing w:line="240" w:lineRule="auto"/>
        <w:ind w:left="567" w:right="524" w:firstLine="0"/>
        <w:jc w:val="both"/>
      </w:pPr>
    </w:p>
    <w:tbl>
      <w:tblPr>
        <w:tblW w:w="902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05"/>
        <w:gridCol w:w="1806"/>
        <w:gridCol w:w="1806"/>
        <w:gridCol w:w="1806"/>
        <w:gridCol w:w="1806"/>
      </w:tblGrid>
      <w:tr>
        <w:tblPrEx>
          <w:shd w:val="clear" w:color="auto" w:fill="ced7e7"/>
        </w:tblPrEx>
        <w:trPr>
          <w:trHeight w:val="217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Auteur</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É</w:t>
            </w:r>
            <w:r>
              <w:rPr>
                <w:rStyle w:val="Aucun"/>
                <w:b w:val="1"/>
                <w:bCs w:val="1"/>
                <w:shd w:val="nil" w:color="auto" w:fill="auto"/>
                <w:rtl w:val="0"/>
                <w:lang w:val="fr-FR"/>
              </w:rPr>
              <w:t>poque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Nombre total d</w:t>
            </w:r>
            <w:r>
              <w:rPr>
                <w:rStyle w:val="Aucun"/>
                <w:b w:val="1"/>
                <w:bCs w:val="1"/>
                <w:shd w:val="nil" w:color="auto" w:fill="auto"/>
                <w:rtl w:val="0"/>
                <w:lang w:val="fr-FR"/>
              </w:rPr>
              <w:t>’</w:t>
            </w:r>
            <w:r>
              <w:rPr>
                <w:rStyle w:val="Aucun"/>
                <w:b w:val="1"/>
                <w:bCs w:val="1"/>
                <w:shd w:val="nil" w:color="auto" w:fill="auto"/>
                <w:rtl w:val="0"/>
                <w:lang w:val="fr-FR"/>
              </w:rPr>
              <w:t>occurrences</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Occurrences d</w:t>
            </w:r>
            <w:r>
              <w:rPr>
                <w:rStyle w:val="Aucun"/>
                <w:b w:val="1"/>
                <w:bCs w:val="1"/>
                <w:shd w:val="nil" w:color="auto" w:fill="auto"/>
                <w:rtl w:val="0"/>
                <w:lang w:val="fr-FR"/>
              </w:rPr>
              <w:t>’</w:t>
            </w:r>
            <w:r>
              <w:rPr>
                <w:rStyle w:val="Aucun"/>
                <w:b w:val="1"/>
                <w:bCs w:val="1"/>
                <w:shd w:val="nil" w:color="auto" w:fill="auto"/>
                <w:rtl w:val="0"/>
                <w:lang w:val="fr-FR"/>
              </w:rPr>
              <w:t>usage non-technique</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Occurrence d</w:t>
            </w:r>
            <w:r>
              <w:rPr>
                <w:rStyle w:val="Aucun"/>
                <w:b w:val="1"/>
                <w:bCs w:val="1"/>
                <w:shd w:val="nil" w:color="auto" w:fill="auto"/>
                <w:rtl w:val="0"/>
                <w:lang w:val="fr-FR"/>
              </w:rPr>
              <w:t>’</w:t>
            </w:r>
            <w:r>
              <w:rPr>
                <w:rStyle w:val="Aucun"/>
                <w:b w:val="1"/>
                <w:bCs w:val="1"/>
                <w:shd w:val="nil" w:color="auto" w:fill="auto"/>
                <w:rtl w:val="0"/>
                <w:lang w:val="fr-FR"/>
              </w:rPr>
              <w:t>usage technique</w:t>
            </w:r>
          </w:p>
        </w:tc>
      </w:tr>
      <w:tr>
        <w:tblPrEx>
          <w:shd w:val="clear" w:color="auto" w:fill="ced7e7"/>
        </w:tblPrEx>
        <w:trPr>
          <w:trHeight w:val="73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Sacerdos</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shd w:val="nil" w:color="auto" w:fill="auto"/>
                <w:rtl w:val="0"/>
                <w:lang w:val="fr-FR"/>
              </w:rPr>
              <w:t>IIIᵉ sie</w:t>
            </w:r>
            <w:r>
              <w:rPr>
                <w:rStyle w:val="Aucun"/>
                <w:shd w:val="nil" w:color="auto" w:fill="auto"/>
                <w:rtl w:val="0"/>
                <w:lang w:val="fr-FR"/>
              </w:rPr>
              <w:t>̀</w:t>
            </w:r>
            <w:r>
              <w:rPr>
                <w:rStyle w:val="Aucun"/>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17</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14</w:t>
            </w:r>
          </w:p>
        </w:tc>
      </w:tr>
      <w:tr>
        <w:tblPrEx>
          <w:shd w:val="clear" w:color="auto" w:fill="ced7e7"/>
        </w:tblPrEx>
        <w:trPr>
          <w:trHeight w:val="73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de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shd w:val="nil" w:color="auto" w:fill="auto"/>
                <w:rtl w:val="0"/>
                <w:lang w:val="fr-FR"/>
              </w:rPr>
              <w:t>IVᵉ sie</w:t>
            </w:r>
            <w:r>
              <w:rPr>
                <w:rStyle w:val="Aucun"/>
                <w:shd w:val="nil" w:color="auto" w:fill="auto"/>
                <w:rtl w:val="0"/>
                <w:lang w:val="fr-FR"/>
              </w:rPr>
              <w:t>̀</w:t>
            </w:r>
            <w:r>
              <w:rPr>
                <w:rStyle w:val="Aucun"/>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4</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0</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4</w:t>
            </w:r>
          </w:p>
        </w:tc>
      </w:tr>
      <w:tr>
        <w:tblPrEx>
          <w:shd w:val="clear" w:color="auto" w:fill="ced7e7"/>
        </w:tblPrEx>
        <w:trPr>
          <w:trHeight w:val="73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Donat</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0"/>
                <w:bCs w:val="0"/>
                <w:shd w:val="nil" w:color="auto" w:fill="auto"/>
                <w:rtl w:val="0"/>
                <w:lang w:val="fr-FR"/>
              </w:rPr>
              <w:t>IVᵉ sie</w:t>
            </w:r>
            <w:r>
              <w:rPr>
                <w:rStyle w:val="Aucun"/>
                <w:b w:val="0"/>
                <w:bCs w:val="0"/>
                <w:shd w:val="nil" w:color="auto" w:fill="auto"/>
                <w:rtl w:val="0"/>
                <w:lang w:val="fr-FR"/>
              </w:rPr>
              <w:t>̀</w:t>
            </w:r>
            <w:r>
              <w:rPr>
                <w:rStyle w:val="Aucun"/>
                <w:b w:val="0"/>
                <w:bCs w:val="0"/>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7</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0</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7</w:t>
            </w:r>
          </w:p>
        </w:tc>
      </w:tr>
      <w:tr>
        <w:tblPrEx>
          <w:shd w:val="clear" w:color="auto" w:fill="ced7e7"/>
        </w:tblPrEx>
        <w:trPr>
          <w:trHeight w:val="97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Audax</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0"/>
                <w:bCs w:val="0"/>
                <w:shd w:val="nil" w:color="auto" w:fill="auto"/>
                <w:rtl w:val="0"/>
                <w:lang w:val="fr-FR"/>
              </w:rPr>
              <w:t>Vᵉ/VIᵉ sie</w:t>
            </w:r>
            <w:r>
              <w:rPr>
                <w:rStyle w:val="Aucun"/>
                <w:b w:val="0"/>
                <w:bCs w:val="0"/>
                <w:shd w:val="nil" w:color="auto" w:fill="auto"/>
                <w:rtl w:val="0"/>
                <w:lang w:val="fr-FR"/>
              </w:rPr>
              <w:t>̀</w:t>
            </w:r>
            <w:r>
              <w:rPr>
                <w:rStyle w:val="Aucun"/>
                <w:b w:val="0"/>
                <w:bCs w:val="0"/>
                <w:shd w:val="nil" w:color="auto" w:fill="auto"/>
                <w:rtl w:val="0"/>
                <w:lang w:val="fr-FR"/>
              </w:rPr>
              <w:t>cles</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0</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2</w:t>
            </w:r>
          </w:p>
        </w:tc>
      </w:tr>
      <w:tr>
        <w:tblPrEx>
          <w:shd w:val="clear" w:color="auto" w:fill="ced7e7"/>
        </w:tblPrEx>
        <w:trPr>
          <w:trHeight w:val="733" w:hRule="atLeast"/>
        </w:trPr>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Priscien</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0"/>
                <w:bCs w:val="0"/>
                <w:shd w:val="nil" w:color="auto" w:fill="auto"/>
                <w:rtl w:val="0"/>
                <w:lang w:val="fr-FR"/>
              </w:rPr>
              <w:t>VIᵉ sie</w:t>
            </w:r>
            <w:r>
              <w:rPr>
                <w:rStyle w:val="Aucun"/>
                <w:b w:val="0"/>
                <w:bCs w:val="0"/>
                <w:shd w:val="nil" w:color="auto" w:fill="auto"/>
                <w:rtl w:val="0"/>
                <w:lang w:val="fr-FR"/>
              </w:rPr>
              <w:t>̀</w:t>
            </w:r>
            <w:r>
              <w:rPr>
                <w:rStyle w:val="Aucun"/>
                <w:b w:val="0"/>
                <w:bCs w:val="0"/>
                <w:shd w:val="nil" w:color="auto" w:fill="auto"/>
                <w:rtl w:val="0"/>
                <w:lang w:val="fr-FR"/>
              </w:rPr>
              <w:t>cle</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8</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0</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8</w:t>
            </w:r>
          </w:p>
        </w:tc>
      </w:tr>
      <w:tr>
        <w:tblPrEx>
          <w:shd w:val="clear" w:color="auto" w:fill="ced7e7"/>
        </w:tblPrEx>
        <w:trPr>
          <w:trHeight w:val="493" w:hRule="atLeast"/>
        </w:trPr>
        <w:tc>
          <w:tcPr>
            <w:tcW w:type="dxa" w:w="1805"/>
            <w:tcBorders>
              <w:top w:val="single" w:color="000000" w:sz="8" w:space="0" w:shadow="0" w:frame="0"/>
              <w:left w:val="single" w:color="000000" w:sz="8" w:space="0" w:shadow="0" w:frame="0"/>
              <w:bottom w:val="single" w:color="000000" w:sz="8" w:space="0" w:shadow="0" w:frame="0"/>
              <w:right w:val="single" w:color="ffffff" w:sz="8" w:space="0" w:shadow="0" w:frame="0"/>
            </w:tcBorders>
            <w:shd w:val="clear" w:color="auto" w:fill="auto"/>
            <w:tcMar>
              <w:top w:type="dxa" w:w="80"/>
              <w:left w:type="dxa" w:w="647"/>
              <w:bottom w:type="dxa" w:w="80"/>
              <w:right w:type="dxa" w:w="604"/>
            </w:tcMar>
            <w:vAlign w:val="top"/>
          </w:tcPr>
          <w:p/>
        </w:tc>
        <w:tc>
          <w:tcPr>
            <w:tcW w:type="dxa" w:w="1806"/>
            <w:tcBorders>
              <w:top w:val="single" w:color="000000" w:sz="8" w:space="0" w:shadow="0" w:frame="0"/>
              <w:left w:val="single" w:color="ffffff"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1"/>
                <w:bCs w:val="1"/>
                <w:shd w:val="nil" w:color="auto" w:fill="auto"/>
                <w:rtl w:val="0"/>
                <w:lang w:val="fr-FR"/>
              </w:rPr>
              <w:t>Total :</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38</w:t>
            </w:r>
          </w:p>
        </w:tc>
        <w:tc>
          <w:tcPr>
            <w:tcW w:type="dxa" w:w="1806"/>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w:t>
            </w:r>
          </w:p>
        </w:tc>
        <w:tc>
          <w:tcPr>
            <w:tcW w:type="dxa" w:w="180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35</w:t>
            </w:r>
          </w:p>
        </w:tc>
      </w:tr>
    </w:tbl>
    <w:p>
      <w:pPr>
        <w:pStyle w:val="Corps"/>
        <w:widowControl w:val="0"/>
        <w:spacing w:line="240" w:lineRule="auto"/>
        <w:jc w:val="both"/>
      </w:pPr>
    </w:p>
    <w:p>
      <w:pPr>
        <w:pStyle w:val="Corps"/>
        <w:spacing w:line="240" w:lineRule="auto"/>
        <w:ind w:left="567" w:right="524" w:firstLine="0"/>
        <w:jc w:val="both"/>
        <w:rPr>
          <w:del w:id="559" w:date="2024-10-15T10:11:00Z" w:author="Gabriel Frazer-Mckee"/>
          <w:rStyle w:val="Aucun"/>
          <w:rFonts w:ascii="Times New Roman" w:cs="Times New Roman" w:hAnsi="Times New Roman" w:eastAsia="Times New Roman"/>
          <w:sz w:val="24"/>
          <w:szCs w:val="24"/>
        </w:rPr>
      </w:pPr>
    </w:p>
    <w:p>
      <w:pPr>
        <w:pStyle w:val="Corps"/>
        <w:spacing w:line="240" w:lineRule="auto"/>
        <w:ind w:left="567" w:right="524" w:firstLine="0"/>
        <w:jc w:val="both"/>
        <w:rPr>
          <w:rStyle w:val="Aucun"/>
          <w:b w:val="1"/>
          <w:bCs w:val="1"/>
          <w:sz w:val="24"/>
          <w:szCs w:val="24"/>
          <w:shd w:val="clear" w:color="auto" w:fill="ead1dc"/>
        </w:rPr>
      </w:pPr>
      <w:r>
        <w:rPr>
          <w:rStyle w:val="Aucun"/>
          <w:b w:val="1"/>
          <w:bCs w:val="1"/>
          <w:sz w:val="24"/>
          <w:szCs w:val="24"/>
          <w:rtl w:val="0"/>
          <w:lang w:val="de-DE"/>
        </w:rPr>
        <w:t xml:space="preserve">     3.   2. 1. Occurrences d</w:t>
      </w:r>
      <w:r>
        <w:rPr>
          <w:rStyle w:val="Aucun"/>
          <w:b w:val="1"/>
          <w:bCs w:val="1"/>
          <w:sz w:val="24"/>
          <w:szCs w:val="24"/>
          <w:rtl w:val="1"/>
        </w:rPr>
        <w:t>’</w:t>
      </w:r>
      <w:r>
        <w:rPr>
          <w:rStyle w:val="Aucun"/>
          <w:b w:val="1"/>
          <w:bCs w:val="1"/>
          <w:sz w:val="24"/>
          <w:szCs w:val="24"/>
          <w:rtl w:val="0"/>
          <w:lang w:val="fr-FR"/>
        </w:rPr>
        <w:t xml:space="preserve">usage </w:t>
      </w:r>
      <w:r>
        <w:rPr>
          <w:rStyle w:val="Aucun"/>
          <w:b w:val="1"/>
          <w:bCs w:val="1"/>
          <w:sz w:val="24"/>
          <w:szCs w:val="24"/>
          <w:shd w:val="clear" w:color="auto" w:fill="ead1dc"/>
          <w:rtl w:val="0"/>
          <w:lang w:val="fr-FR"/>
        </w:rPr>
        <w:t>non-technique</w:t>
      </w:r>
    </w:p>
    <w:p>
      <w:pPr>
        <w:pStyle w:val="Corps"/>
        <w:spacing w:line="240" w:lineRule="auto"/>
        <w:ind w:left="567" w:right="524" w:firstLine="0"/>
        <w:jc w:val="both"/>
        <w:rPr>
          <w:rStyle w:val="Aucun"/>
          <w:rFonts w:ascii="Times New Roman" w:cs="Times New Roman" w:hAnsi="Times New Roman" w:eastAsia="Times New Roman"/>
          <w:sz w:val="24"/>
          <w:szCs w:val="24"/>
        </w:rPr>
      </w:pPr>
    </w:p>
    <w:p>
      <w:pPr>
        <w:pStyle w:val="Corps"/>
        <w:spacing w:line="240" w:lineRule="auto"/>
        <w:ind w:left="567" w:right="524" w:firstLine="0"/>
        <w:jc w:val="both"/>
      </w:pP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 occurrences d</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chez Sacerdos (1). </w:t>
      </w:r>
      <w:r>
        <w:rPr>
          <w:rStyle w:val="Aucun"/>
          <w:shd w:val="clear" w:color="auto" w:fill="ead1dc"/>
          <w:rtl w:val="0"/>
          <w:lang w:val="fr-FR"/>
        </w:rPr>
        <w:t xml:space="preserve">Autrement dit, le terme </w:t>
      </w:r>
      <w:r>
        <w:rPr>
          <w:rStyle w:val="Aucun"/>
          <w:i w:val="1"/>
          <w:iCs w:val="1"/>
          <w:shd w:val="clear" w:color="auto" w:fill="ead1dc"/>
          <w:rtl w:val="0"/>
          <w:lang w:val="fr-FR"/>
        </w:rPr>
        <w:t xml:space="preserve">defectiuus </w:t>
      </w:r>
      <w:r>
        <w:rPr>
          <w:rStyle w:val="Aucun"/>
          <w:shd w:val="clear" w:color="auto" w:fill="ead1dc"/>
          <w:rtl w:val="0"/>
          <w:lang w:val="fr-FR"/>
        </w:rPr>
        <w:t>est utilis</w:t>
      </w:r>
      <w:r>
        <w:rPr>
          <w:rStyle w:val="Aucun"/>
          <w:shd w:val="clear" w:color="auto" w:fill="ead1dc"/>
          <w:rtl w:val="0"/>
          <w:lang w:val="fr-FR"/>
        </w:rPr>
        <w:t xml:space="preserve">é </w:t>
      </w:r>
      <w:r>
        <w:rPr>
          <w:rStyle w:val="Aucun"/>
          <w:shd w:val="clear" w:color="auto" w:fill="ead1dc"/>
          <w:rtl w:val="0"/>
          <w:lang w:val="fr-FR"/>
        </w:rPr>
        <w:t>par le grammairien au cours de son discours dans une acception non-grammaticale, c</w:t>
      </w:r>
      <w:r>
        <w:rPr>
          <w:rStyle w:val="Aucun"/>
          <w:shd w:val="clear" w:color="auto" w:fill="ead1dc"/>
          <w:rtl w:val="0"/>
          <w:lang w:val="fr-FR"/>
        </w:rPr>
        <w:t>’</w:t>
      </w:r>
      <w:r>
        <w:rPr>
          <w:rStyle w:val="Aucun"/>
          <w:shd w:val="clear" w:color="auto" w:fill="ead1dc"/>
          <w:rtl w:val="0"/>
          <w:lang w:val="fr-FR"/>
        </w:rPr>
        <w:t>est-</w:t>
      </w:r>
      <w:r>
        <w:rPr>
          <w:rStyle w:val="Aucun"/>
          <w:shd w:val="clear" w:color="auto" w:fill="ead1dc"/>
          <w:rtl w:val="0"/>
          <w:lang w:val="fr-FR"/>
        </w:rPr>
        <w:t>à</w:t>
      </w:r>
      <w:r>
        <w:rPr>
          <w:rStyle w:val="Aucun"/>
          <w:shd w:val="clear" w:color="auto" w:fill="ead1dc"/>
          <w:rtl w:val="0"/>
          <w:lang w:val="fr-FR"/>
        </w:rPr>
        <w:t>-dire qui ne d</w:t>
      </w:r>
      <w:r>
        <w:rPr>
          <w:rStyle w:val="Aucun"/>
          <w:shd w:val="clear" w:color="auto" w:fill="ead1dc"/>
          <w:rtl w:val="0"/>
          <w:lang w:val="fr-FR"/>
        </w:rPr>
        <w:t>é</w:t>
      </w:r>
      <w:r>
        <w:rPr>
          <w:rStyle w:val="Aucun"/>
          <w:shd w:val="clear" w:color="auto" w:fill="ead1dc"/>
          <w:rtl w:val="0"/>
          <w:lang w:val="fr-FR"/>
        </w:rPr>
        <w:t>signe pas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é</w:t>
      </w:r>
      <w:r>
        <w:rPr>
          <w:rStyle w:val="Aucun"/>
          <w:shd w:val="clear" w:color="auto" w:fill="ead1dc"/>
          <w:rtl w:val="0"/>
          <w:lang w:val="fr-FR"/>
        </w:rPr>
        <w:t>.</w:t>
      </w:r>
    </w:p>
    <w:p>
      <w:pPr>
        <w:pStyle w:val="Corps"/>
        <w:spacing w:line="240" w:lineRule="auto"/>
        <w:ind w:left="567" w:right="524" w:firstLine="720"/>
        <w:jc w:val="both"/>
      </w:pPr>
      <w:r>
        <w:br w:type="textWrapping"/>
      </w:r>
      <w:commentRangeStart w:id="560"/>
      <w:commentRangeStart w:id="561"/>
    </w:p>
    <w:p>
      <w:pPr>
        <w:pStyle w:val="Corps"/>
        <w:spacing w:line="240" w:lineRule="auto"/>
        <w:ind w:left="567" w:right="524" w:firstLine="0"/>
        <w:jc w:val="both"/>
      </w:pPr>
      <w:r>
        <w:rPr>
          <w:rStyle w:val="Aucun"/>
          <w:rtl w:val="0"/>
          <w:lang w:val="es-ES_tradnl"/>
        </w:rPr>
        <w:t xml:space="preserve">(1) </w:t>
      </w:r>
      <w:r>
        <w:rPr>
          <w:rStyle w:val="Aucun"/>
          <w:i w:val="1"/>
          <w:iCs w:val="1"/>
          <w:rtl w:val="0"/>
          <w:lang w:val="es-ES_tradnl"/>
        </w:rPr>
        <w:t xml:space="preserve">[...] sum, elocutione </w:t>
      </w:r>
      <w:r>
        <w:rPr>
          <w:rStyle w:val="Aucun"/>
          <w:b w:val="1"/>
          <w:bCs w:val="1"/>
          <w:i w:val="1"/>
          <w:iCs w:val="1"/>
          <w:rtl w:val="0"/>
          <w:lang w:val="es-ES_tradnl"/>
        </w:rPr>
        <w:t>defectiuum</w:t>
      </w:r>
      <w:r>
        <w:rPr>
          <w:rStyle w:val="Aucun"/>
          <w:i w:val="1"/>
          <w:iCs w:val="1"/>
          <w:rtl w:val="0"/>
          <w:lang w:val="es-ES_tradnl"/>
        </w:rPr>
        <w:t xml:space="preserve"> </w:t>
      </w:r>
      <w:r>
        <w:rPr>
          <w:rStyle w:val="Aucun"/>
          <w:rtl w:val="0"/>
          <w:lang w:val="es-ES_tradnl"/>
        </w:rPr>
        <w:t xml:space="preserve">(Sacerdos. </w:t>
      </w:r>
      <w:r>
        <w:rPr>
          <w:rStyle w:val="Aucun"/>
          <w:i w:val="1"/>
          <w:iCs w:val="1"/>
          <w:rtl w:val="0"/>
          <w:lang w:val="es-ES_tradnl"/>
        </w:rPr>
        <w:t>Artes grammaticae</w:t>
      </w:r>
      <w:r>
        <w:rPr>
          <w:rStyle w:val="Aucun"/>
          <w:rtl w:val="0"/>
          <w:lang w:val="es-ES_tradnl"/>
        </w:rPr>
        <w:t xml:space="preserve">) : </w:t>
      </w:r>
      <w:r>
        <w:rPr>
          <w:rStyle w:val="Aucun"/>
          <w:rtl w:val="0"/>
          <w:lang w:val="es-ES_tradnl"/>
        </w:rPr>
        <w:t xml:space="preserve">« </w:t>
      </w:r>
      <w:r>
        <w:rPr>
          <w:rStyle w:val="Aucun"/>
          <w:rtl w:val="0"/>
          <w:lang w:val="es-ES_tradnl"/>
        </w:rPr>
        <w:t xml:space="preserve">[...] </w:t>
      </w:r>
      <w:r>
        <w:rPr>
          <w:rStyle w:val="Aucun"/>
          <w:rtl w:val="0"/>
        </w:rPr>
        <w:t>“ê</w:t>
      </w:r>
      <w:r>
        <w:rPr>
          <w:rStyle w:val="Aucun"/>
          <w:rtl w:val="0"/>
        </w:rPr>
        <w:t>tre</w:t>
      </w:r>
      <w:r>
        <w:rPr>
          <w:rStyle w:val="Aucun"/>
          <w:rtl w:val="0"/>
        </w:rPr>
        <w:t>”</w:t>
      </w:r>
      <w:r>
        <w:rPr>
          <w:rStyle w:val="Aucun"/>
          <w:rtl w:val="0"/>
        </w:rPr>
        <w:t xml:space="preserve">, </w:t>
      </w:r>
      <w:r>
        <w:rPr>
          <w:rStyle w:val="Aucun"/>
          <w:b w:val="1"/>
          <w:bCs w:val="1"/>
          <w:rtl w:val="0"/>
        </w:rPr>
        <w:t>d</w:t>
      </w:r>
      <w:r>
        <w:rPr>
          <w:rStyle w:val="Aucun"/>
          <w:b w:val="1"/>
          <w:bCs w:val="1"/>
          <w:rtl w:val="0"/>
          <w:lang w:val="fr-FR"/>
        </w:rPr>
        <w:t>é</w:t>
      </w:r>
      <w:r>
        <w:rPr>
          <w:rStyle w:val="Aucun"/>
          <w:b w:val="1"/>
          <w:bCs w:val="1"/>
          <w:rtl w:val="0"/>
          <w:lang w:val="fr-FR"/>
        </w:rPr>
        <w:t>fectif</w:t>
      </w:r>
      <w:r>
        <w:rPr>
          <w:rStyle w:val="Aucun"/>
          <w:rtl w:val="0"/>
          <w:lang w:val="fr-FR"/>
        </w:rPr>
        <w:t xml:space="preserve"> quant </w:t>
      </w:r>
      <w:r>
        <w:rPr>
          <w:rStyle w:val="Aucun"/>
          <w:rtl w:val="0"/>
        </w:rPr>
        <w:t xml:space="preserve">à </w:t>
      </w:r>
      <w:r>
        <w:rPr>
          <w:rStyle w:val="Aucun"/>
          <w:rtl w:val="0"/>
          <w:lang w:val="fr-FR"/>
        </w:rPr>
        <w:t xml:space="preserve">son usage </w:t>
      </w:r>
      <w:r>
        <w:rPr>
          <w:rStyle w:val="Aucun"/>
          <w:rtl w:val="0"/>
          <w:lang w:val="it-IT"/>
        </w:rPr>
        <w:t>»</w:t>
      </w:r>
      <w:r>
        <w:rPr>
          <w:rStyle w:val="Aucun"/>
          <w:rtl w:val="0"/>
        </w:rPr>
        <w:t>.</w:t>
      </w:r>
    </w:p>
    <w:p>
      <w:pPr>
        <w:pStyle w:val="Corps"/>
        <w:spacing w:line="240" w:lineRule="auto"/>
        <w:ind w:left="567" w:right="524" w:firstLine="0"/>
        <w:jc w:val="both"/>
      </w:pPr>
    </w:p>
    <w:p>
      <w:pPr>
        <w:pStyle w:val="Corps"/>
        <w:spacing w:after="240" w:line="240" w:lineRule="auto"/>
        <w:ind w:left="567" w:right="524" w:firstLine="0"/>
        <w:jc w:val="both"/>
      </w:pPr>
      <w:r>
        <w:rPr>
          <w:rStyle w:val="Aucun"/>
          <w:i w:val="1"/>
          <w:iCs w:val="1"/>
          <w:rtl w:val="0"/>
          <w:lang w:val="fr-FR"/>
        </w:rPr>
        <w:t xml:space="preserve">[...] quaedam </w:t>
      </w:r>
      <w:r>
        <w:rPr>
          <w:rStyle w:val="Aucun"/>
          <w:b w:val="1"/>
          <w:bCs w:val="1"/>
          <w:i w:val="1"/>
          <w:iCs w:val="1"/>
          <w:rtl w:val="0"/>
          <w:lang w:val="fr-FR"/>
        </w:rPr>
        <w:t>defectiua</w:t>
      </w:r>
      <w:r>
        <w:rPr>
          <w:rStyle w:val="Aucun"/>
          <w:i w:val="1"/>
          <w:iCs w:val="1"/>
          <w:rtl w:val="0"/>
          <w:lang w:val="fr-FR"/>
        </w:rPr>
        <w:t xml:space="preserve">, sed elocutione, [...] declinationis </w:t>
      </w:r>
      <w:r>
        <w:rPr>
          <w:rStyle w:val="Aucun"/>
          <w:b w:val="1"/>
          <w:bCs w:val="1"/>
          <w:i w:val="1"/>
          <w:iCs w:val="1"/>
          <w:rtl w:val="0"/>
          <w:lang w:val="fr-FR"/>
        </w:rPr>
        <w:t>defectiuae</w:t>
      </w:r>
      <w:r>
        <w:rPr>
          <w:rStyle w:val="Aucun"/>
          <w:i w:val="1"/>
          <w:iCs w:val="1"/>
          <w:rtl w:val="0"/>
          <w:lang w:val="fr-FR"/>
        </w:rPr>
        <w:t xml:space="preserve"> elocutione, [...]</w:t>
      </w:r>
      <w:r>
        <w:rPr>
          <w:rStyle w:val="Aucun"/>
          <w:rtl w:val="0"/>
          <w:lang w:val="fr-FR"/>
        </w:rPr>
        <w:t xml:space="preserve"> (</w:t>
      </w:r>
      <w:r>
        <w:rPr>
          <w:rStyle w:val="Aucun"/>
          <w:shd w:val="clear" w:color="auto" w:fill="ffffff"/>
          <w:rtl w:val="0"/>
          <w:lang w:val="fr-FR"/>
        </w:rPr>
        <w:t xml:space="preserve">Sacerdos. </w:t>
      </w:r>
      <w:r>
        <w:rPr>
          <w:rStyle w:val="Aucun"/>
          <w:i w:val="1"/>
          <w:iCs w:val="1"/>
          <w:shd w:val="clear" w:color="auto" w:fill="ffffff"/>
          <w:rtl w:val="0"/>
          <w:lang w:val="fr-FR"/>
        </w:rPr>
        <w:t>Artes grammaticae</w:t>
      </w:r>
      <w:r>
        <w:rPr>
          <w:rStyle w:val="Aucun"/>
          <w:shd w:val="clear" w:color="auto" w:fill="ffffff"/>
          <w:rtl w:val="0"/>
          <w:lang w:val="fr-FR"/>
        </w:rPr>
        <w:t xml:space="preserve">) :  </w:t>
      </w:r>
      <w:r>
        <w:rPr>
          <w:rStyle w:val="Aucun"/>
          <w:rtl w:val="0"/>
          <w:lang w:val="fr-FR"/>
        </w:rPr>
        <w:t xml:space="preserve">« </w:t>
      </w:r>
      <w:r>
        <w:rPr>
          <w:rStyle w:val="Aucun"/>
          <w:rtl w:val="0"/>
          <w:lang w:val="fr-FR"/>
        </w:rPr>
        <w:t xml:space="preserve">[...] Ce type de verbes est </w:t>
      </w:r>
      <w:r>
        <w:rPr>
          <w:rStyle w:val="Aucun"/>
          <w:b w:val="1"/>
          <w:bCs w:val="1"/>
          <w:rtl w:val="0"/>
          <w:lang w:val="fr-FR"/>
        </w:rPr>
        <w:t>d</w:t>
      </w:r>
      <w:r>
        <w:rPr>
          <w:rStyle w:val="Aucun"/>
          <w:b w:val="1"/>
          <w:bCs w:val="1"/>
          <w:rtl w:val="0"/>
          <w:lang w:val="fr-FR"/>
        </w:rPr>
        <w:t>é</w:t>
      </w:r>
      <w:r>
        <w:rPr>
          <w:rStyle w:val="Aucun"/>
          <w:b w:val="1"/>
          <w:bCs w:val="1"/>
          <w:rtl w:val="0"/>
          <w:lang w:val="fr-FR"/>
        </w:rPr>
        <w:t>fectif</w:t>
      </w:r>
      <w:r>
        <w:rPr>
          <w:rStyle w:val="Aucun"/>
          <w:rtl w:val="0"/>
          <w:lang w:val="fr-FR"/>
        </w:rPr>
        <w:t xml:space="preserve">, mais quant </w:t>
      </w:r>
      <w:r>
        <w:rPr>
          <w:rStyle w:val="Aucun"/>
          <w:rtl w:val="0"/>
          <w:lang w:val="fr-FR"/>
        </w:rPr>
        <w:t xml:space="preserve">à </w:t>
      </w:r>
      <w:r>
        <w:rPr>
          <w:rStyle w:val="Aucun"/>
          <w:rtl w:val="0"/>
          <w:lang w:val="fr-FR"/>
        </w:rPr>
        <w:t>leur usage, [...] d</w:t>
      </w:r>
      <w:r>
        <w:rPr>
          <w:rStyle w:val="Aucun"/>
          <w:rtl w:val="0"/>
          <w:lang w:val="fr-FR"/>
        </w:rPr>
        <w:t>’</w:t>
      </w:r>
      <w:r>
        <w:rPr>
          <w:rStyle w:val="Aucun"/>
          <w:rtl w:val="0"/>
          <w:lang w:val="fr-FR"/>
        </w:rPr>
        <w:t>une d</w:t>
      </w:r>
      <w:r>
        <w:rPr>
          <w:rStyle w:val="Aucun"/>
          <w:rtl w:val="0"/>
          <w:lang w:val="fr-FR"/>
        </w:rPr>
        <w:t>é</w:t>
      </w:r>
      <w:r>
        <w:rPr>
          <w:rStyle w:val="Aucun"/>
          <w:rtl w:val="0"/>
          <w:lang w:val="fr-FR"/>
        </w:rPr>
        <w:t xml:space="preserve">clinaison </w:t>
      </w:r>
      <w:r>
        <w:rPr>
          <w:rStyle w:val="Aucun"/>
          <w:b w:val="1"/>
          <w:bCs w:val="1"/>
          <w:rtl w:val="0"/>
          <w:lang w:val="fr-FR"/>
        </w:rPr>
        <w:t>d</w:t>
      </w:r>
      <w:r>
        <w:rPr>
          <w:rStyle w:val="Aucun"/>
          <w:b w:val="1"/>
          <w:bCs w:val="1"/>
          <w:rtl w:val="0"/>
          <w:lang w:val="fr-FR"/>
        </w:rPr>
        <w:t>é</w:t>
      </w:r>
      <w:r>
        <w:rPr>
          <w:rStyle w:val="Aucun"/>
          <w:b w:val="1"/>
          <w:bCs w:val="1"/>
          <w:rtl w:val="0"/>
          <w:lang w:val="fr-FR"/>
        </w:rPr>
        <w:t>fective</w:t>
      </w:r>
      <w:r>
        <w:rPr>
          <w:rStyle w:val="Aucun"/>
          <w:rtl w:val="0"/>
          <w:lang w:val="fr-FR"/>
        </w:rPr>
        <w:t xml:space="preserve"> quant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 xml:space="preserve">usage, [...] </w:t>
      </w:r>
      <w:r>
        <w:rPr>
          <w:rStyle w:val="Aucun"/>
          <w:rtl w:val="0"/>
          <w:lang w:val="fr-FR"/>
        </w:rPr>
        <w:t>»</w:t>
      </w:r>
      <w:r>
        <w:rPr>
          <w:rStyle w:val="Aucun"/>
          <w:rtl w:val="0"/>
          <w:lang w:val="fr-FR"/>
        </w:rPr>
        <w:t>.</w:t>
      </w:r>
      <w:commentRangeEnd w:id="560"/>
      <w:r>
        <w:commentReference w:id="560"/>
      </w:r>
      <w:commentRangeEnd w:id="561"/>
      <w:r>
        <w:commentReference w:id="561"/>
      </w:r>
    </w:p>
    <w:p>
      <w:pPr>
        <w:pStyle w:val="Corps"/>
        <w:spacing w:line="240" w:lineRule="auto"/>
        <w:ind w:left="567" w:right="524" w:firstLine="0"/>
        <w:jc w:val="both"/>
      </w:pPr>
      <w:r>
        <w:rPr>
          <w:rStyle w:val="Aucun"/>
          <w:rtl w:val="0"/>
          <w:lang w:val="fr-FR"/>
        </w:rPr>
        <w:t>Notons que celles-ci sont presque identiques, puisque associ</w:t>
      </w:r>
      <w:r>
        <w:rPr>
          <w:rStyle w:val="Aucun"/>
          <w:rtl w:val="0"/>
          <w:lang w:val="fr-FR"/>
        </w:rPr>
        <w:t>é</w:t>
      </w:r>
      <w:r>
        <w:rPr>
          <w:rStyle w:val="Aucun"/>
          <w:rtl w:val="0"/>
          <w:lang w:val="fr-FR"/>
        </w:rPr>
        <w:t>es au m</w:t>
      </w:r>
      <w:r>
        <w:rPr>
          <w:rStyle w:val="Aucun"/>
          <w:rtl w:val="0"/>
          <w:lang w:val="fr-FR"/>
        </w:rPr>
        <w:t>ê</w:t>
      </w:r>
      <w:r>
        <w:rPr>
          <w:rStyle w:val="Aucun"/>
          <w:rtl w:val="0"/>
          <w:lang w:val="fr-FR"/>
        </w:rPr>
        <w:t xml:space="preserve">me substantif, </w:t>
      </w:r>
      <w:r>
        <w:rPr>
          <w:rStyle w:val="Aucun"/>
          <w:i w:val="1"/>
          <w:iCs w:val="1"/>
          <w:rtl w:val="0"/>
          <w:lang w:val="fr-FR"/>
        </w:rPr>
        <w:t>elocutio</w:t>
      </w:r>
      <w:r>
        <w:rPr>
          <w:rStyle w:val="Aucun"/>
          <w:rtl w:val="0"/>
          <w:lang w:val="fr-FR"/>
        </w:rPr>
        <w:t>. Le terme semble plut</w:t>
      </w:r>
      <w:r>
        <w:rPr>
          <w:rStyle w:val="Aucun"/>
          <w:rtl w:val="0"/>
          <w:lang w:val="fr-FR"/>
        </w:rPr>
        <w:t>ô</w:t>
      </w:r>
      <w:r>
        <w:rPr>
          <w:rStyle w:val="Aucun"/>
          <w:rtl w:val="0"/>
          <w:lang w:val="fr-FR"/>
        </w:rPr>
        <w:t xml:space="preserve">t renvoyer ici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expression du discours. Sacerdos traite bien ici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w:t>
      </w:r>
      <w:r>
        <w:rPr>
          <w:rStyle w:val="Aucun"/>
          <w:rtl w:val="0"/>
          <w:lang w:val="fr-FR"/>
        </w:rPr>
        <w:t>’</w:t>
      </w:r>
      <w:r>
        <w:rPr>
          <w:rStyle w:val="Aucun"/>
          <w:rtl w:val="0"/>
          <w:lang w:val="fr-FR"/>
        </w:rPr>
        <w:t>un point de vue grammatical, si l</w:t>
      </w:r>
      <w:r>
        <w:rPr>
          <w:rStyle w:val="Aucun"/>
          <w:rtl w:val="0"/>
          <w:lang w:val="fr-FR"/>
        </w:rPr>
        <w:t>’</w:t>
      </w:r>
      <w:r>
        <w:rPr>
          <w:rStyle w:val="Aucun"/>
          <w:rtl w:val="0"/>
          <w:lang w:val="fr-FR"/>
        </w:rPr>
        <w:t>on se r</w:t>
      </w:r>
      <w:r>
        <w:rPr>
          <w:rStyle w:val="Aucun"/>
          <w:rtl w:val="0"/>
          <w:lang w:val="fr-FR"/>
        </w:rPr>
        <w:t>é</w:t>
      </w:r>
      <w:r>
        <w:rPr>
          <w:rStyle w:val="Aucun"/>
          <w:rtl w:val="0"/>
          <w:lang w:val="fr-FR"/>
        </w:rPr>
        <w:t>f</w:t>
      </w:r>
      <w:r>
        <w:rPr>
          <w:rStyle w:val="Aucun"/>
          <w:rtl w:val="0"/>
          <w:lang w:val="fr-FR"/>
        </w:rPr>
        <w:t>è</w:t>
      </w:r>
      <w:r>
        <w:rPr>
          <w:rStyle w:val="Aucun"/>
          <w:rtl w:val="0"/>
          <w:lang w:val="fr-FR"/>
        </w:rPr>
        <w:t xml:space="preserve">re </w:t>
      </w:r>
      <w:r>
        <w:rPr>
          <w:rStyle w:val="Aucun"/>
          <w:rtl w:val="0"/>
          <w:lang w:val="fr-FR"/>
        </w:rPr>
        <w:t xml:space="preserve">à </w:t>
      </w:r>
      <w:r>
        <w:rPr>
          <w:rStyle w:val="Aucun"/>
          <w:rtl w:val="0"/>
          <w:lang w:val="fr-FR"/>
        </w:rPr>
        <w:t>l</w:t>
      </w:r>
      <w:r>
        <w:rPr>
          <w:rStyle w:val="Aucun"/>
          <w:rtl w:val="0"/>
          <w:lang w:val="fr-FR"/>
        </w:rPr>
        <w:t>’é</w:t>
      </w:r>
      <w:r>
        <w:rPr>
          <w:rStyle w:val="Aucun"/>
          <w:rtl w:val="0"/>
          <w:lang w:val="fr-FR"/>
        </w:rPr>
        <w:t>vocation des d</w:t>
      </w:r>
      <w:r>
        <w:rPr>
          <w:rStyle w:val="Aucun"/>
          <w:rtl w:val="0"/>
          <w:lang w:val="fr-FR"/>
        </w:rPr>
        <w:t>é</w:t>
      </w:r>
      <w:r>
        <w:rPr>
          <w:rStyle w:val="Aucun"/>
          <w:rtl w:val="0"/>
          <w:lang w:val="fr-FR"/>
        </w:rPr>
        <w:t xml:space="preserve">clinaisons. Cependant le grammairien semble </w:t>
      </w:r>
      <w:r>
        <w:rPr>
          <w:rStyle w:val="Aucun"/>
          <w:rtl w:val="0"/>
          <w:lang w:val="fr-FR"/>
        </w:rPr>
        <w:t>é</w:t>
      </w:r>
      <w:r>
        <w:rPr>
          <w:rStyle w:val="Aucun"/>
          <w:rtl w:val="0"/>
          <w:lang w:val="fr-FR"/>
        </w:rPr>
        <w:t>voquer une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dite d</w:t>
      </w:r>
      <w:r>
        <w:rPr>
          <w:rStyle w:val="Aucun"/>
          <w:rtl w:val="0"/>
          <w:lang w:val="fr-FR"/>
        </w:rPr>
        <w:t xml:space="preserve">’« </w:t>
      </w:r>
      <w:r>
        <w:rPr>
          <w:rStyle w:val="Aucun"/>
          <w:rtl w:val="0"/>
          <w:lang w:val="fr-FR"/>
        </w:rPr>
        <w:t xml:space="preserve">usage </w:t>
      </w:r>
      <w:r>
        <w:rPr>
          <w:rStyle w:val="Aucun"/>
          <w:rtl w:val="0"/>
          <w:lang w:val="fr-FR"/>
        </w:rPr>
        <w:t>»</w:t>
      </w:r>
      <w:r>
        <w:rPr>
          <w:rStyle w:val="Aucun"/>
          <w:rtl w:val="0"/>
          <w:lang w:val="fr-FR"/>
        </w:rPr>
        <w:t>, c</w:t>
      </w:r>
      <w:r>
        <w:rPr>
          <w:rStyle w:val="Aucun"/>
          <w:rtl w:val="0"/>
          <w:lang w:val="fr-FR"/>
        </w:rPr>
        <w:t>’</w:t>
      </w:r>
      <w:r>
        <w:rPr>
          <w:rStyle w:val="Aucun"/>
          <w:rtl w:val="0"/>
          <w:lang w:val="fr-FR"/>
        </w:rPr>
        <w:t>est-</w:t>
      </w:r>
      <w:r>
        <w:rPr>
          <w:rStyle w:val="Aucun"/>
          <w:rtl w:val="0"/>
          <w:lang w:val="fr-FR"/>
        </w:rPr>
        <w:t>à</w:t>
      </w:r>
      <w:r>
        <w:rPr>
          <w:rStyle w:val="Aucun"/>
          <w:rtl w:val="0"/>
          <w:lang w:val="fr-FR"/>
        </w:rPr>
        <w:t>-dire voulue par l</w:t>
      </w:r>
      <w:r>
        <w:rPr>
          <w:rStyle w:val="Aucun"/>
          <w:rtl w:val="0"/>
          <w:lang w:val="fr-FR"/>
        </w:rPr>
        <w:t>’</w:t>
      </w:r>
      <w:r>
        <w:rPr>
          <w:rStyle w:val="Aucun"/>
          <w:i w:val="1"/>
          <w:iCs w:val="1"/>
          <w:rtl w:val="0"/>
          <w:lang w:val="fr-FR"/>
        </w:rPr>
        <w:t xml:space="preserve">usus </w:t>
      </w:r>
      <w:r>
        <w:rPr>
          <w:rStyle w:val="Aucun"/>
          <w:rtl w:val="0"/>
          <w:lang w:val="fr-FR"/>
        </w:rPr>
        <w:t>et non une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qu</w:t>
      </w:r>
      <w:r>
        <w:rPr>
          <w:rStyle w:val="Aucun"/>
          <w:rtl w:val="0"/>
          <w:lang w:val="fr-FR"/>
        </w:rPr>
        <w:t>’</w:t>
      </w:r>
      <w:r>
        <w:rPr>
          <w:rStyle w:val="Aucun"/>
          <w:rtl w:val="0"/>
          <w:lang w:val="fr-FR"/>
        </w:rPr>
        <w:t xml:space="preserve">on pourrait qualifier de </w:t>
      </w:r>
      <w:r>
        <w:rPr>
          <w:rStyle w:val="Aucun"/>
          <w:rtl w:val="0"/>
          <w:lang w:val="fr-FR"/>
        </w:rPr>
        <w:t xml:space="preserve">« </w:t>
      </w:r>
      <w:r>
        <w:rPr>
          <w:rStyle w:val="Aucun"/>
          <w:rtl w:val="0"/>
          <w:lang w:val="fr-FR"/>
        </w:rPr>
        <w:t xml:space="preserve">naturelle </w:t>
      </w:r>
      <w:r>
        <w:rPr>
          <w:rStyle w:val="Aucun"/>
          <w:rtl w:val="0"/>
          <w:lang w:val="fr-FR"/>
        </w:rPr>
        <w:t>»</w:t>
      </w:r>
      <w:r>
        <w:rPr>
          <w:rStyle w:val="Aucun"/>
          <w:rtl w:val="0"/>
          <w:lang w:val="fr-FR"/>
        </w:rPr>
        <w:t>.</w:t>
      </w:r>
      <w:r>
        <w:rPr>
          <w:rStyle w:val="Aucun"/>
          <w:vertAlign w:val="superscript"/>
          <w:lang w:val="fr-FR"/>
        </w:rPr>
        <w:footnoteReference w:id="16"/>
      </w:r>
      <w:r>
        <w:rPr>
          <w:rStyle w:val="Aucun"/>
          <w:rtl w:val="0"/>
          <w:lang w:val="fr-FR"/>
        </w:rPr>
        <w:t xml:space="preserve"> L</w:t>
      </w:r>
      <w:r>
        <w:rPr>
          <w:rStyle w:val="Aucun"/>
          <w:rtl w:val="0"/>
          <w:lang w:val="fr-FR"/>
        </w:rPr>
        <w:t>’</w:t>
      </w:r>
      <w:r>
        <w:rPr>
          <w:rStyle w:val="Aucun"/>
          <w:rtl w:val="0"/>
          <w:lang w:val="fr-FR"/>
        </w:rPr>
        <w:t xml:space="preserve">exemple le plus parlant est celui du verbe </w:t>
      </w:r>
      <w:r>
        <w:rPr>
          <w:rStyle w:val="Aucun"/>
          <w:i w:val="1"/>
          <w:iCs w:val="1"/>
          <w:rtl w:val="0"/>
          <w:lang w:val="fr-FR"/>
        </w:rPr>
        <w:t>sum</w:t>
      </w:r>
      <w:r>
        <w:rPr>
          <w:rStyle w:val="Aucun"/>
          <w:rtl w:val="0"/>
          <w:lang w:val="fr-FR"/>
        </w:rPr>
        <w:t xml:space="preserve"> cit</w:t>
      </w:r>
      <w:r>
        <w:rPr>
          <w:rStyle w:val="Aucun"/>
          <w:rtl w:val="0"/>
          <w:lang w:val="fr-FR"/>
        </w:rPr>
        <w:t xml:space="preserve">é </w:t>
      </w:r>
      <w:r>
        <w:rPr>
          <w:rStyle w:val="Aucun"/>
          <w:rtl w:val="0"/>
          <w:lang w:val="fr-FR"/>
        </w:rPr>
        <w:t>par Sacerdos, qu</w:t>
      </w:r>
      <w:r>
        <w:rPr>
          <w:rStyle w:val="Aucun"/>
          <w:rtl w:val="0"/>
          <w:lang w:val="fr-FR"/>
        </w:rPr>
        <w:t>’</w:t>
      </w:r>
      <w:r>
        <w:rPr>
          <w:rStyle w:val="Aucun"/>
          <w:rtl w:val="0"/>
          <w:lang w:val="fr-FR"/>
        </w:rPr>
        <w:t>on ne retrouve pas syst</w:t>
      </w:r>
      <w:r>
        <w:rPr>
          <w:rStyle w:val="Aucun"/>
          <w:rtl w:val="0"/>
          <w:lang w:val="fr-FR"/>
        </w:rPr>
        <w:t>é</w:t>
      </w:r>
      <w:r>
        <w:rPr>
          <w:rStyle w:val="Aucun"/>
          <w:rtl w:val="0"/>
          <w:lang w:val="fr-FR"/>
        </w:rPr>
        <w:t>matiquement dans le latin, car souvent sous-entendu. C</w:t>
      </w:r>
      <w:r>
        <w:rPr>
          <w:rStyle w:val="Aucun"/>
          <w:rtl w:val="0"/>
          <w:lang w:val="fr-FR"/>
        </w:rPr>
        <w:t>’</w:t>
      </w:r>
      <w:r>
        <w:rPr>
          <w:rStyle w:val="Aucun"/>
          <w:rtl w:val="0"/>
          <w:lang w:val="fr-FR"/>
        </w:rPr>
        <w:t>est en ce sens que nous cat</w:t>
      </w:r>
      <w:r>
        <w:rPr>
          <w:rStyle w:val="Aucun"/>
          <w:rtl w:val="0"/>
          <w:lang w:val="fr-FR"/>
        </w:rPr>
        <w:t>é</w:t>
      </w:r>
      <w:r>
        <w:rPr>
          <w:rStyle w:val="Aucun"/>
          <w:rtl w:val="0"/>
          <w:lang w:val="fr-FR"/>
        </w:rPr>
        <w:t>gorisons ces occurrences dans l</w:t>
      </w:r>
      <w:r>
        <w:rPr>
          <w:rStyle w:val="Aucun"/>
          <w:rtl w:val="0"/>
          <w:lang w:val="fr-FR"/>
        </w:rPr>
        <w:t>’</w:t>
      </w:r>
      <w:r>
        <w:rPr>
          <w:rStyle w:val="Aucun"/>
          <w:rtl w:val="0"/>
          <w:lang w:val="fr-FR"/>
        </w:rPr>
        <w:t xml:space="preserve">usage </w:t>
      </w:r>
      <w:r>
        <w:rPr>
          <w:rStyle w:val="Aucun"/>
          <w:shd w:val="clear" w:color="auto" w:fill="ead1dc"/>
          <w:rtl w:val="0"/>
          <w:lang w:val="fr-FR"/>
        </w:rPr>
        <w:t>non-technique</w:t>
      </w:r>
      <w:r>
        <w:rPr>
          <w:rStyle w:val="Aucun"/>
          <w:rtl w:val="0"/>
          <w:lang w:val="fr-FR"/>
        </w:rPr>
        <w:t xml:space="preserve"> et non dans l</w:t>
      </w:r>
      <w:r>
        <w:rPr>
          <w:rStyle w:val="Aucun"/>
          <w:rtl w:val="0"/>
          <w:lang w:val="fr-FR"/>
        </w:rPr>
        <w:t>’</w:t>
      </w:r>
      <w:r>
        <w:rPr>
          <w:rStyle w:val="Aucun"/>
          <w:rtl w:val="0"/>
          <w:lang w:val="fr-FR"/>
        </w:rPr>
        <w:t>usage technique :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dont il est question ici est voulue, et non naturelle, et d</w:t>
      </w:r>
      <w:r>
        <w:rPr>
          <w:rStyle w:val="Aucun"/>
          <w:rtl w:val="0"/>
          <w:lang w:val="fr-FR"/>
        </w:rPr>
        <w:t>é</w:t>
      </w:r>
      <w:r>
        <w:rPr>
          <w:rStyle w:val="Aucun"/>
          <w:rtl w:val="0"/>
          <w:lang w:val="fr-FR"/>
        </w:rPr>
        <w:t>pend donc de l</w:t>
      </w:r>
      <w:r>
        <w:rPr>
          <w:rStyle w:val="Aucun"/>
          <w:rtl w:val="0"/>
          <w:lang w:val="fr-FR"/>
        </w:rPr>
        <w:t>’</w:t>
      </w:r>
      <w:r>
        <w:rPr>
          <w:rStyle w:val="Aucun"/>
          <w:rtl w:val="0"/>
          <w:lang w:val="fr-FR"/>
        </w:rPr>
        <w:t>usage et non de r</w:t>
      </w:r>
      <w:r>
        <w:rPr>
          <w:rStyle w:val="Aucun"/>
          <w:rtl w:val="0"/>
          <w:lang w:val="fr-FR"/>
        </w:rPr>
        <w:t>è</w:t>
      </w:r>
      <w:r>
        <w:rPr>
          <w:rStyle w:val="Aucun"/>
          <w:rtl w:val="0"/>
          <w:lang w:val="fr-FR"/>
        </w:rPr>
        <w:t>gles grammaticales ou d</w:t>
      </w:r>
      <w:r>
        <w:rPr>
          <w:rStyle w:val="Aucun"/>
          <w:rtl w:val="0"/>
          <w:lang w:val="fr-FR"/>
        </w:rPr>
        <w:t>’</w:t>
      </w:r>
      <w:r>
        <w:rPr>
          <w:rStyle w:val="Aucun"/>
          <w:rtl w:val="0"/>
          <w:lang w:val="fr-FR"/>
        </w:rPr>
        <w:t xml:space="preserve">anomalies morphologiques. </w:t>
      </w:r>
    </w:p>
    <w:p>
      <w:pPr>
        <w:pStyle w:val="Corps"/>
        <w:spacing w:line="240" w:lineRule="auto"/>
        <w:ind w:left="567" w:right="524" w:firstLine="0"/>
        <w:jc w:val="both"/>
      </w:pPr>
    </w:p>
    <w:p>
      <w:pPr>
        <w:pStyle w:val="Corps"/>
        <w:spacing w:line="240" w:lineRule="auto"/>
        <w:ind w:left="567" w:right="524" w:firstLine="0"/>
        <w:jc w:val="both"/>
        <w:rPr>
          <w:rStyle w:val="Aucun"/>
          <w:b w:val="1"/>
          <w:bCs w:val="1"/>
          <w:outline w:val="0"/>
          <w:color w:val="4f81bd"/>
          <w:sz w:val="24"/>
          <w:szCs w:val="24"/>
          <w:u w:color="4f81bd"/>
          <w14:textFill>
            <w14:solidFill>
              <w14:srgbClr w14:val="4F81BD"/>
            </w14:solidFill>
          </w14:textFill>
        </w:rPr>
      </w:pPr>
      <w:r>
        <w:rPr>
          <w:rStyle w:val="Aucun"/>
          <w:b w:val="1"/>
          <w:bCs w:val="1"/>
          <w:outline w:val="0"/>
          <w:color w:val="4f81bd"/>
          <w:sz w:val="24"/>
          <w:szCs w:val="24"/>
          <w:u w:color="4f81bd"/>
          <w:rtl w:val="0"/>
          <w:lang w:val="de-DE"/>
          <w14:textFill>
            <w14:solidFill>
              <w14:srgbClr w14:val="4F81BD"/>
            </w14:solidFill>
          </w14:textFill>
        </w:rPr>
        <w:t xml:space="preserve">     3.   2. 2. Occurrences d</w:t>
      </w:r>
      <w:r>
        <w:rPr>
          <w:rStyle w:val="Aucun"/>
          <w:b w:val="1"/>
          <w:bCs w:val="1"/>
          <w:outline w:val="0"/>
          <w:color w:val="4f81bd"/>
          <w:sz w:val="24"/>
          <w:szCs w:val="24"/>
          <w:u w:color="4f81bd"/>
          <w:rtl w:val="1"/>
          <w14:textFill>
            <w14:solidFill>
              <w14:srgbClr w14:val="4F81BD"/>
            </w14:solidFill>
          </w14:textFill>
        </w:rPr>
        <w:t>’</w:t>
      </w:r>
      <w:r>
        <w:rPr>
          <w:rStyle w:val="Aucun"/>
          <w:b w:val="1"/>
          <w:bCs w:val="1"/>
          <w:outline w:val="0"/>
          <w:color w:val="4f81bd"/>
          <w:sz w:val="24"/>
          <w:szCs w:val="24"/>
          <w:u w:color="4f81bd"/>
          <w:rtl w:val="0"/>
          <w:lang w:val="fr-FR"/>
          <w14:textFill>
            <w14:solidFill>
              <w14:srgbClr w14:val="4F81BD"/>
            </w14:solidFill>
          </w14:textFill>
        </w:rPr>
        <w:t>usage technique</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720"/>
        <w:jc w:val="both"/>
      </w:pPr>
      <w:r>
        <w:rPr>
          <w:rStyle w:val="Aucun"/>
          <w:rtl w:val="0"/>
          <w:lang w:val="fr-FR"/>
        </w:rPr>
        <w:t>Les r</w:t>
      </w:r>
      <w:r>
        <w:rPr>
          <w:rStyle w:val="Aucun"/>
          <w:rtl w:val="0"/>
          <w:lang w:val="fr-FR"/>
        </w:rPr>
        <w:t>é</w:t>
      </w:r>
      <w:r>
        <w:rPr>
          <w:rStyle w:val="Aucun"/>
          <w:rtl w:val="0"/>
          <w:lang w:val="fr-FR"/>
        </w:rPr>
        <w:t xml:space="preserve">sultats et leur analyse mettent en </w:t>
      </w:r>
      <w:r>
        <w:rPr>
          <w:rStyle w:val="Aucun"/>
          <w:rtl w:val="0"/>
          <w:lang w:val="fr-FR"/>
        </w:rPr>
        <w:t>é</w:t>
      </w:r>
      <w:r>
        <w:rPr>
          <w:rStyle w:val="Aucun"/>
          <w:rtl w:val="0"/>
          <w:lang w:val="fr-FR"/>
        </w:rPr>
        <w:t>vidence 35 occurrences d</w:t>
      </w:r>
      <w:r>
        <w:rPr>
          <w:rStyle w:val="Aucun"/>
          <w:rtl w:val="0"/>
          <w:lang w:val="fr-FR"/>
        </w:rPr>
        <w:t>’</w:t>
      </w:r>
      <w:r>
        <w:rPr>
          <w:rStyle w:val="Aucun"/>
          <w:rtl w:val="0"/>
          <w:lang w:val="fr-FR"/>
        </w:rPr>
        <w:t xml:space="preserve">usage technique chez ces grammairiens. </w:t>
      </w:r>
      <w:r>
        <w:rPr>
          <w:rStyle w:val="Aucun"/>
          <w:shd w:val="clear" w:color="auto" w:fill="ead1dc"/>
          <w:rtl w:val="0"/>
          <w:lang w:val="fr-FR"/>
        </w:rPr>
        <w:t xml:space="preserve">Le terme </w:t>
      </w:r>
      <w:r>
        <w:rPr>
          <w:rStyle w:val="Aucun"/>
          <w:i w:val="1"/>
          <w:iCs w:val="1"/>
          <w:shd w:val="clear" w:color="auto" w:fill="ead1dc"/>
          <w:rtl w:val="0"/>
          <w:lang w:val="fr-FR"/>
        </w:rPr>
        <w:t xml:space="preserve">defectiuus </w:t>
      </w:r>
      <w:r>
        <w:rPr>
          <w:rStyle w:val="Aucun"/>
          <w:shd w:val="clear" w:color="auto" w:fill="ead1dc"/>
          <w:rtl w:val="0"/>
          <w:lang w:val="fr-FR"/>
        </w:rPr>
        <w:t>permet alors de d</w:t>
      </w:r>
      <w:r>
        <w:rPr>
          <w:rStyle w:val="Aucun"/>
          <w:shd w:val="clear" w:color="auto" w:fill="ead1dc"/>
          <w:rtl w:val="0"/>
          <w:lang w:val="fr-FR"/>
        </w:rPr>
        <w:t>é</w:t>
      </w:r>
      <w:r>
        <w:rPr>
          <w:rStyle w:val="Aucun"/>
          <w:shd w:val="clear" w:color="auto" w:fill="ead1dc"/>
          <w:rtl w:val="0"/>
          <w:lang w:val="fr-FR"/>
        </w:rPr>
        <w:t>signer le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ne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et/ou de cibler les cat</w:t>
      </w:r>
      <w:r>
        <w:rPr>
          <w:rStyle w:val="Aucun"/>
          <w:shd w:val="clear" w:color="auto" w:fill="ead1dc"/>
          <w:rtl w:val="0"/>
          <w:lang w:val="fr-FR"/>
        </w:rPr>
        <w:t>é</w:t>
      </w:r>
      <w:r>
        <w:rPr>
          <w:rStyle w:val="Aucun"/>
          <w:shd w:val="clear" w:color="auto" w:fill="ead1dc"/>
          <w:rtl w:val="0"/>
          <w:lang w:val="fr-FR"/>
        </w:rPr>
        <w:t>gories grammaticales qui la concernent</w:t>
      </w:r>
      <w:r>
        <w:rPr>
          <w:rStyle w:val="Aucun"/>
          <w:rtl w:val="0"/>
          <w:lang w:val="fr-FR"/>
        </w:rPr>
        <w:t xml:space="preserve">. </w:t>
      </w:r>
    </w:p>
    <w:p>
      <w:pPr>
        <w:pStyle w:val="Corps"/>
        <w:spacing w:line="240" w:lineRule="auto"/>
        <w:ind w:left="567" w:right="524" w:firstLine="720"/>
        <w:jc w:val="both"/>
      </w:pPr>
    </w:p>
    <w:p>
      <w:pPr>
        <w:pStyle w:val="Corps"/>
        <w:spacing w:line="240" w:lineRule="auto"/>
        <w:ind w:left="567" w:right="524" w:firstLine="720"/>
        <w:jc w:val="both"/>
      </w:pPr>
      <w:r>
        <w:rPr>
          <w:rStyle w:val="Aucun"/>
          <w:rtl w:val="0"/>
          <w:lang w:val="fr-FR"/>
        </w:rPr>
        <w:t xml:space="preserve">Dans son usage technique, le terme </w:t>
      </w:r>
      <w:r>
        <w:rPr>
          <w:rStyle w:val="Aucun"/>
          <w:i w:val="1"/>
          <w:iCs w:val="1"/>
          <w:rtl w:val="0"/>
          <w:lang w:val="fr-FR"/>
        </w:rPr>
        <w:t>defectiuus</w:t>
      </w:r>
      <w:r>
        <w:rPr>
          <w:rStyle w:val="Aucun"/>
          <w:rtl w:val="0"/>
          <w:lang w:val="fr-FR"/>
        </w:rPr>
        <w:t xml:space="preserve"> sert </w:t>
      </w:r>
      <w:r>
        <w:rPr>
          <w:rStyle w:val="Aucun"/>
          <w:rtl w:val="0"/>
          <w:lang w:val="fr-FR"/>
        </w:rPr>
        <w:t xml:space="preserve">à </w:t>
      </w:r>
      <w:r>
        <w:rPr>
          <w:rStyle w:val="Aucun"/>
          <w:rtl w:val="0"/>
          <w:lang w:val="fr-FR"/>
        </w:rPr>
        <w:t>faire remarquer un d</w:t>
      </w:r>
      <w:r>
        <w:rPr>
          <w:rStyle w:val="Aucun"/>
          <w:rtl w:val="0"/>
          <w:lang w:val="fr-FR"/>
        </w:rPr>
        <w:t>é</w:t>
      </w:r>
      <w:r>
        <w:rPr>
          <w:rStyle w:val="Aucun"/>
          <w:rtl w:val="0"/>
          <w:lang w:val="fr-FR"/>
        </w:rPr>
        <w:t>faut dans la conjugaison d</w:t>
      </w:r>
      <w:r>
        <w:rPr>
          <w:rStyle w:val="Aucun"/>
          <w:rtl w:val="0"/>
          <w:lang w:val="fr-FR"/>
        </w:rPr>
        <w:t>’</w:t>
      </w:r>
      <w:r>
        <w:rPr>
          <w:rStyle w:val="Aucun"/>
          <w:rtl w:val="0"/>
          <w:lang w:val="fr-FR"/>
        </w:rPr>
        <w:t>un verbe. Plus que cela, il semble caract</w:t>
      </w:r>
      <w:r>
        <w:rPr>
          <w:rStyle w:val="Aucun"/>
          <w:rtl w:val="0"/>
          <w:lang w:val="fr-FR"/>
        </w:rPr>
        <w:t>é</w:t>
      </w:r>
      <w:r>
        <w:rPr>
          <w:rStyle w:val="Aucun"/>
          <w:rtl w:val="0"/>
          <w:lang w:val="fr-FR"/>
        </w:rPr>
        <w:t>riser un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grammatical (1). Le terme </w:t>
      </w:r>
      <w:r>
        <w:rPr>
          <w:rStyle w:val="Aucun"/>
          <w:i w:val="1"/>
          <w:iCs w:val="1"/>
          <w:rtl w:val="0"/>
          <w:lang w:val="fr-FR"/>
        </w:rPr>
        <w:t>defectiuus</w:t>
      </w:r>
      <w:r>
        <w:rPr>
          <w:rStyle w:val="Aucun"/>
          <w:rtl w:val="0"/>
          <w:lang w:val="fr-FR"/>
        </w:rPr>
        <w:t xml:space="preserve"> caract</w:t>
      </w:r>
      <w:r>
        <w:rPr>
          <w:rStyle w:val="Aucun"/>
          <w:rtl w:val="0"/>
          <w:lang w:val="fr-FR"/>
        </w:rPr>
        <w:t>é</w:t>
      </w:r>
      <w:r>
        <w:rPr>
          <w:rStyle w:val="Aucun"/>
          <w:rtl w:val="0"/>
          <w:lang w:val="fr-FR"/>
        </w:rPr>
        <w:t>rise donc le verbe et peut m</w:t>
      </w:r>
      <w:r>
        <w:rPr>
          <w:rStyle w:val="Aucun"/>
          <w:rtl w:val="0"/>
          <w:lang w:val="fr-FR"/>
        </w:rPr>
        <w:t>ê</w:t>
      </w:r>
      <w:r>
        <w:rPr>
          <w:rStyle w:val="Aucun"/>
          <w:rtl w:val="0"/>
          <w:lang w:val="fr-FR"/>
        </w:rPr>
        <w:t xml:space="preserve">me </w:t>
      </w:r>
      <w:r>
        <w:rPr>
          <w:rStyle w:val="Aucun"/>
          <w:rtl w:val="0"/>
          <w:lang w:val="fr-FR"/>
        </w:rPr>
        <w:t>ê</w:t>
      </w:r>
      <w:r>
        <w:rPr>
          <w:rStyle w:val="Aucun"/>
          <w:rtl w:val="0"/>
          <w:lang w:val="fr-FR"/>
        </w:rPr>
        <w:t>tre associ</w:t>
      </w:r>
      <w:r>
        <w:rPr>
          <w:rStyle w:val="Aucun"/>
          <w:rtl w:val="0"/>
          <w:lang w:val="fr-FR"/>
        </w:rPr>
        <w:t xml:space="preserve">é à </w:t>
      </w:r>
      <w:r>
        <w:rPr>
          <w:rStyle w:val="Aucun"/>
          <w:rtl w:val="0"/>
          <w:lang w:val="fr-FR"/>
        </w:rPr>
        <w:t>un terme cat</w:t>
      </w:r>
      <w:r>
        <w:rPr>
          <w:rStyle w:val="Aucun"/>
          <w:rtl w:val="0"/>
          <w:lang w:val="fr-FR"/>
        </w:rPr>
        <w:t>é</w:t>
      </w:r>
      <w:r>
        <w:rPr>
          <w:rStyle w:val="Aucun"/>
          <w:rtl w:val="0"/>
          <w:lang w:val="fr-FR"/>
        </w:rPr>
        <w:t xml:space="preserve">gorisant, comme </w:t>
      </w:r>
      <w:r>
        <w:rPr>
          <w:rStyle w:val="Aucun"/>
          <w:i w:val="1"/>
          <w:iCs w:val="1"/>
          <w:rtl w:val="0"/>
          <w:lang w:val="fr-FR"/>
        </w:rPr>
        <w:t>species</w:t>
      </w:r>
      <w:r>
        <w:rPr>
          <w:rStyle w:val="Aucun"/>
          <w:vertAlign w:val="superscript"/>
          <w:lang w:val="fr-FR"/>
        </w:rPr>
        <w:footnoteReference w:id="17"/>
      </w:r>
      <w:r>
        <w:rPr>
          <w:rStyle w:val="Aucun"/>
          <w:rtl w:val="0"/>
          <w:lang w:val="fr-FR"/>
        </w:rPr>
        <w:t>, permettant d</w:t>
      </w:r>
      <w:r>
        <w:rPr>
          <w:rStyle w:val="Aucun"/>
          <w:rtl w:val="0"/>
          <w:lang w:val="fr-FR"/>
        </w:rPr>
        <w:t>’é</w:t>
      </w:r>
      <w:r>
        <w:rPr>
          <w:rStyle w:val="Aucun"/>
          <w:rtl w:val="0"/>
          <w:lang w:val="fr-FR"/>
        </w:rPr>
        <w:t>riger les verbes d</w:t>
      </w:r>
      <w:r>
        <w:rPr>
          <w:rStyle w:val="Aucun"/>
          <w:rtl w:val="0"/>
          <w:lang w:val="fr-FR"/>
        </w:rPr>
        <w:t>é</w:t>
      </w:r>
      <w:r>
        <w:rPr>
          <w:rStyle w:val="Aucun"/>
          <w:rtl w:val="0"/>
          <w:lang w:val="fr-FR"/>
        </w:rPr>
        <w:t>fectifs au rang de ph</w:t>
      </w:r>
      <w:r>
        <w:rPr>
          <w:rStyle w:val="Aucun"/>
          <w:rtl w:val="0"/>
          <w:lang w:val="fr-FR"/>
        </w:rPr>
        <w:t>é</w:t>
      </w:r>
      <w:r>
        <w:rPr>
          <w:rStyle w:val="Aucun"/>
          <w:rtl w:val="0"/>
          <w:lang w:val="fr-FR"/>
        </w:rPr>
        <w:t>nom</w:t>
      </w:r>
      <w:r>
        <w:rPr>
          <w:rStyle w:val="Aucun"/>
          <w:rtl w:val="0"/>
          <w:lang w:val="fr-FR"/>
        </w:rPr>
        <w:t>è</w:t>
      </w:r>
      <w:r>
        <w:rPr>
          <w:rStyle w:val="Aucun"/>
          <w:rtl w:val="0"/>
          <w:lang w:val="fr-FR"/>
        </w:rPr>
        <w:t>ne cat</w:t>
      </w:r>
      <w:r>
        <w:rPr>
          <w:rStyle w:val="Aucun"/>
          <w:rtl w:val="0"/>
          <w:lang w:val="fr-FR"/>
        </w:rPr>
        <w:t>é</w:t>
      </w:r>
      <w:r>
        <w:rPr>
          <w:rStyle w:val="Aucun"/>
          <w:rtl w:val="0"/>
          <w:lang w:val="fr-FR"/>
        </w:rPr>
        <w:t xml:space="preserve">gorisant. </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es-ES_tradnl"/>
        </w:rPr>
        <w:t xml:space="preserve">(1) </w:t>
      </w:r>
      <w:r>
        <w:rPr>
          <w:rStyle w:val="Aucun"/>
          <w:b w:val="1"/>
          <w:bCs w:val="1"/>
          <w:i w:val="1"/>
          <w:iCs w:val="1"/>
          <w:rtl w:val="0"/>
          <w:lang w:val="es-ES_tradnl"/>
        </w:rPr>
        <w:t>Defectiua</w:t>
      </w:r>
      <w:r>
        <w:rPr>
          <w:rStyle w:val="Aucun"/>
          <w:i w:val="1"/>
          <w:iCs w:val="1"/>
          <w:rtl w:val="0"/>
          <w:lang w:val="es-ES_tradnl"/>
        </w:rPr>
        <w:t xml:space="preserve"> uerba quae sunt ? </w:t>
      </w:r>
      <w:r>
        <w:rPr>
          <w:rStyle w:val="Aucun"/>
          <w:rtl w:val="0"/>
          <w:lang w:val="es-ES_tradnl"/>
        </w:rPr>
        <w:t xml:space="preserve">(Audax. </w:t>
      </w:r>
      <w:r>
        <w:rPr>
          <w:rStyle w:val="Aucun"/>
          <w:i w:val="1"/>
          <w:iCs w:val="1"/>
          <w:rtl w:val="0"/>
          <w:lang w:val="it-IT"/>
        </w:rPr>
        <w:t>Excerpta de Scauri et Palladii libris</w:t>
      </w:r>
      <w:r>
        <w:rPr>
          <w:rStyle w:val="Aucun"/>
          <w:rtl w:val="0"/>
          <w:lang w:val="fr-FR"/>
        </w:rPr>
        <w:t xml:space="preserve">) : </w:t>
      </w:r>
      <w:r>
        <w:rPr>
          <w:rStyle w:val="Aucun"/>
          <w:rtl w:val="0"/>
          <w:lang w:val="fr-FR"/>
        </w:rPr>
        <w:t xml:space="preserve">« </w:t>
      </w:r>
      <w:r>
        <w:rPr>
          <w:rStyle w:val="Aucun"/>
          <w:rtl w:val="0"/>
          <w:lang w:val="fr-FR"/>
        </w:rPr>
        <w:t xml:space="preserve">Que sont les verbes </w:t>
      </w:r>
      <w:r>
        <w:rPr>
          <w:rStyle w:val="Aucun"/>
          <w:b w:val="1"/>
          <w:bCs w:val="1"/>
          <w:rtl w:val="0"/>
        </w:rPr>
        <w:t>d</w:t>
      </w:r>
      <w:r>
        <w:rPr>
          <w:rStyle w:val="Aucun"/>
          <w:b w:val="1"/>
          <w:bCs w:val="1"/>
          <w:rtl w:val="0"/>
          <w:lang w:val="fr-FR"/>
        </w:rPr>
        <w:t>é</w:t>
      </w:r>
      <w:r>
        <w:rPr>
          <w:rStyle w:val="Aucun"/>
          <w:b w:val="1"/>
          <w:bCs w:val="1"/>
          <w:rtl w:val="0"/>
          <w:lang w:val="fr-FR"/>
        </w:rPr>
        <w:t>fectifs</w:t>
      </w:r>
      <w:r>
        <w:rPr>
          <w:rStyle w:val="Aucun"/>
          <w:rtl w:val="0"/>
          <w:lang w:val="zh-TW" w:eastAsia="zh-TW"/>
        </w:rPr>
        <w:t xml:space="preserve">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rPr>
          <w:rStyle w:val="Aucun"/>
          <w:i w:val="1"/>
          <w:iCs w:val="1"/>
          <w:rtl w:val="0"/>
          <w:lang w:val="es-ES_tradnl"/>
        </w:rPr>
        <w:t>De</w:t>
      </w:r>
      <w:r>
        <w:rPr>
          <w:rStyle w:val="Aucun"/>
          <w:b w:val="1"/>
          <w:bCs w:val="1"/>
          <w:i w:val="1"/>
          <w:iCs w:val="1"/>
          <w:rtl w:val="0"/>
          <w:lang w:val="es-ES_tradnl"/>
        </w:rPr>
        <w:t xml:space="preserve"> defectiua</w:t>
      </w:r>
      <w:r>
        <w:rPr>
          <w:rStyle w:val="Aucun"/>
          <w:i w:val="1"/>
          <w:iCs w:val="1"/>
          <w:rtl w:val="0"/>
          <w:lang w:val="es-ES_tradnl"/>
        </w:rPr>
        <w:t xml:space="preserve"> uerborum species </w:t>
      </w:r>
      <w:r>
        <w:rPr>
          <w:rStyle w:val="Aucun"/>
          <w:rtl w:val="0"/>
          <w:lang w:val="es-ES_tradnl"/>
        </w:rPr>
        <w:t>(Diom</w:t>
      </w:r>
      <w:r>
        <w:rPr>
          <w:rStyle w:val="Aucun"/>
          <w:rtl w:val="0"/>
          <w:lang w:val="es-ES_tradnl"/>
        </w:rPr>
        <w:t>è</w:t>
      </w:r>
      <w:r>
        <w:rPr>
          <w:rStyle w:val="Aucun"/>
          <w:rtl w:val="0"/>
          <w:lang w:val="es-ES_tradnl"/>
        </w:rPr>
        <w:t xml:space="preserve">de.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es-ES_tradnl"/>
        </w:rPr>
        <w:t xml:space="preserve">De la </w:t>
      </w:r>
      <w:r>
        <w:rPr>
          <w:rStyle w:val="Aucun"/>
          <w:b w:val="1"/>
          <w:bCs w:val="1"/>
          <w:rtl w:val="0"/>
        </w:rPr>
        <w:t>d</w:t>
      </w:r>
      <w:r>
        <w:rPr>
          <w:rStyle w:val="Aucun"/>
          <w:b w:val="1"/>
          <w:bCs w:val="1"/>
          <w:rtl w:val="0"/>
          <w:lang w:val="fr-FR"/>
        </w:rPr>
        <w:t>é</w:t>
      </w:r>
      <w:r>
        <w:rPr>
          <w:rStyle w:val="Aucun"/>
          <w:b w:val="1"/>
          <w:bCs w:val="1"/>
          <w:rtl w:val="0"/>
          <w:lang w:val="en-US"/>
        </w:rPr>
        <w:t>fectivit</w:t>
      </w:r>
      <w:r>
        <w:rPr>
          <w:rStyle w:val="Aucun"/>
          <w:b w:val="1"/>
          <w:bCs w:val="1"/>
          <w:rtl w:val="0"/>
          <w:lang w:val="fr-FR"/>
        </w:rPr>
        <w:t>é</w:t>
      </w:r>
      <w:r>
        <w:rPr>
          <w:rStyle w:val="Aucun"/>
          <w:rtl w:val="0"/>
          <w:lang w:val="de-DE"/>
        </w:rPr>
        <w:t xml:space="preserve"> des verbes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rPr>
          <w:rStyle w:val="Aucun"/>
          <w:i w:val="1"/>
          <w:iCs w:val="1"/>
          <w:rtl w:val="0"/>
          <w:lang w:val="en-US"/>
        </w:rPr>
        <w:t xml:space="preserve">Qualitates uerborum sunt hae, [...], </w:t>
      </w:r>
      <w:r>
        <w:rPr>
          <w:rStyle w:val="Aucun"/>
          <w:b w:val="1"/>
          <w:bCs w:val="1"/>
          <w:i w:val="1"/>
          <w:iCs w:val="1"/>
          <w:rtl w:val="0"/>
          <w:lang w:val="en-US"/>
        </w:rPr>
        <w:t>defectiua</w:t>
      </w:r>
      <w:r>
        <w:rPr>
          <w:rStyle w:val="Aucun"/>
          <w:i w:val="1"/>
          <w:iCs w:val="1"/>
          <w:rtl w:val="0"/>
          <w:lang w:val="en-US"/>
        </w:rPr>
        <w:t xml:space="preserve">, [...] </w:t>
      </w:r>
      <w:r>
        <w:rPr>
          <w:rStyle w:val="Aucun"/>
          <w:rtl w:val="0"/>
          <w:lang w:val="it-IT"/>
        </w:rPr>
        <w:t>(Diom</w:t>
      </w:r>
      <w:r>
        <w:rPr>
          <w:rStyle w:val="Aucun"/>
          <w:rtl w:val="0"/>
          <w:lang w:val="it-IT"/>
        </w:rPr>
        <w:t>è</w:t>
      </w:r>
      <w:r>
        <w:rPr>
          <w:rStyle w:val="Aucun"/>
          <w:rtl w:val="0"/>
        </w:rPr>
        <w:t xml:space="preserve">de.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fr-FR"/>
        </w:rPr>
        <w:t xml:space="preserve">Les types de verbes sont ceux-ci, [...], </w:t>
      </w:r>
      <w:r>
        <w:rPr>
          <w:rStyle w:val="Aucun"/>
          <w:b w:val="1"/>
          <w:bCs w:val="1"/>
          <w:rtl w:val="0"/>
        </w:rPr>
        <w:t>d</w:t>
      </w:r>
      <w:r>
        <w:rPr>
          <w:rStyle w:val="Aucun"/>
          <w:b w:val="1"/>
          <w:bCs w:val="1"/>
          <w:rtl w:val="0"/>
          <w:lang w:val="fr-FR"/>
        </w:rPr>
        <w:t>é</w:t>
      </w:r>
      <w:r>
        <w:rPr>
          <w:rStyle w:val="Aucun"/>
          <w:b w:val="1"/>
          <w:bCs w:val="1"/>
          <w:rtl w:val="0"/>
          <w:lang w:val="fr-FR"/>
        </w:rPr>
        <w:t>fectif</w:t>
      </w:r>
      <w:r>
        <w:rPr>
          <w:rStyle w:val="Aucun"/>
          <w:rtl w:val="0"/>
          <w:lang w:val="pt-PT"/>
        </w:rPr>
        <w:t xml:space="preserve">,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rPr>
          <w:rStyle w:val="Aucun"/>
          <w:vertAlign w:val="superscript"/>
        </w:rPr>
      </w:pPr>
      <w:r>
        <w:rPr>
          <w:rStyle w:val="Aucun"/>
          <w:rtl w:val="0"/>
          <w:lang w:val="fr-FR"/>
        </w:rPr>
        <w:t xml:space="preserve">Tout comme dans les grammaires </w:t>
      </w:r>
      <w:commentRangeStart w:id="562"/>
      <w:commentRangeStart w:id="563"/>
      <w:r>
        <w:rPr>
          <w:rStyle w:val="Aucun"/>
          <w:rtl w:val="0"/>
          <w:lang w:val="fr-FR"/>
        </w:rPr>
        <w:t>fran</w:t>
      </w:r>
      <w:r>
        <w:rPr>
          <w:rStyle w:val="Aucun"/>
          <w:rtl w:val="0"/>
          <w:lang w:val="fr-FR"/>
        </w:rPr>
        <w:t>ç</w:t>
      </w:r>
      <w:r>
        <w:rPr>
          <w:rStyle w:val="Aucun"/>
          <w:rtl w:val="0"/>
          <w:lang w:val="fr-FR"/>
        </w:rPr>
        <w:t xml:space="preserve">aises </w:t>
      </w:r>
      <w:ins w:id="564" w:date="2024-10-15T13:50:00Z" w:author="Gabriel Frazer-Mckee">
        <w:r>
          <w:rPr>
            <w:rStyle w:val="Aucun"/>
            <w:rtl w:val="0"/>
            <w:lang w:val="fr-FR"/>
          </w:rPr>
          <w:t>contemporaines</w:t>
        </w:r>
      </w:ins>
      <w:commentRangeEnd w:id="562"/>
      <w:r>
        <w:commentReference w:id="562"/>
      </w:r>
      <w:commentRangeEnd w:id="563"/>
      <w:r>
        <w:commentReference w:id="563"/>
      </w:r>
      <w:r>
        <w:rPr>
          <w:rStyle w:val="Aucun"/>
          <w:rtl w:val="0"/>
          <w:lang w:val="fr-FR"/>
        </w:rPr>
        <w:t>, nous observons des divergences dans la d</w:t>
      </w:r>
      <w:r>
        <w:rPr>
          <w:rStyle w:val="Aucun"/>
          <w:rtl w:val="0"/>
          <w:lang w:val="fr-FR"/>
        </w:rPr>
        <w:t>é</w:t>
      </w:r>
      <w:r>
        <w:rPr>
          <w:rStyle w:val="Aucun"/>
          <w:rtl w:val="0"/>
          <w:lang w:val="fr-FR"/>
        </w:rPr>
        <w:t>finition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Nous remarquons que selon les grammairiens, les param</w:t>
      </w:r>
      <w:r>
        <w:rPr>
          <w:rStyle w:val="Aucun"/>
          <w:rtl w:val="0"/>
          <w:lang w:val="fr-FR"/>
        </w:rPr>
        <w:t>è</w:t>
      </w:r>
      <w:r>
        <w:rPr>
          <w:rStyle w:val="Aucun"/>
          <w:rtl w:val="0"/>
          <w:lang w:val="fr-FR"/>
        </w:rPr>
        <w:t>tres qui l</w:t>
      </w:r>
      <w:r>
        <w:rPr>
          <w:rStyle w:val="Aucun"/>
          <w:rtl w:val="0"/>
          <w:lang w:val="fr-FR"/>
        </w:rPr>
        <w:t>’</w:t>
      </w:r>
      <w:r>
        <w:rPr>
          <w:rStyle w:val="Aucun"/>
          <w:rtl w:val="0"/>
          <w:lang w:val="fr-FR"/>
        </w:rPr>
        <w:t>impliquent varient : Audax n</w:t>
      </w:r>
      <w:r>
        <w:rPr>
          <w:rStyle w:val="Aucun"/>
          <w:rtl w:val="0"/>
          <w:lang w:val="fr-FR"/>
        </w:rPr>
        <w:t>’</w:t>
      </w:r>
      <w:r>
        <w:rPr>
          <w:rStyle w:val="Aucun"/>
          <w:rtl w:val="0"/>
          <w:lang w:val="fr-FR"/>
        </w:rPr>
        <w:t>inclut pas le nombre (2) ; Diom</w:t>
      </w:r>
      <w:r>
        <w:rPr>
          <w:rStyle w:val="Aucun"/>
          <w:rtl w:val="0"/>
          <w:lang w:val="fr-FR"/>
        </w:rPr>
        <w:t>è</w:t>
      </w:r>
      <w:r>
        <w:rPr>
          <w:rStyle w:val="Aucun"/>
          <w:rtl w:val="0"/>
          <w:lang w:val="fr-FR"/>
        </w:rPr>
        <w:t>de, le genre (3) ; l</w:t>
      </w:r>
      <w:r>
        <w:rPr>
          <w:rStyle w:val="Aucun"/>
          <w:rtl w:val="0"/>
          <w:lang w:val="fr-FR"/>
        </w:rPr>
        <w:t xml:space="preserve">à </w:t>
      </w:r>
      <w:r>
        <w:rPr>
          <w:rStyle w:val="Aucun"/>
          <w:rtl w:val="0"/>
          <w:lang w:val="fr-FR"/>
        </w:rPr>
        <w:t>o</w:t>
      </w:r>
      <w:r>
        <w:rPr>
          <w:rStyle w:val="Aucun"/>
          <w:rtl w:val="0"/>
          <w:lang w:val="fr-FR"/>
        </w:rPr>
        <w:t xml:space="preserve">ù </w:t>
      </w:r>
      <w:r>
        <w:rPr>
          <w:rStyle w:val="Aucun"/>
          <w:rtl w:val="0"/>
          <w:lang w:val="fr-FR"/>
        </w:rPr>
        <w:t>Donat donne des param</w:t>
      </w:r>
      <w:r>
        <w:rPr>
          <w:rStyle w:val="Aucun"/>
          <w:rtl w:val="0"/>
          <w:lang w:val="fr-FR"/>
        </w:rPr>
        <w:t>è</w:t>
      </w:r>
      <w:r>
        <w:rPr>
          <w:rStyle w:val="Aucun"/>
          <w:rtl w:val="0"/>
          <w:lang w:val="fr-FR"/>
        </w:rPr>
        <w:t>tres d</w:t>
      </w:r>
      <w:r>
        <w:rPr>
          <w:rStyle w:val="Aucun"/>
          <w:rtl w:val="0"/>
          <w:lang w:val="fr-FR"/>
        </w:rPr>
        <w:t>é</w:t>
      </w:r>
      <w:r>
        <w:rPr>
          <w:rStyle w:val="Aucun"/>
          <w:rtl w:val="0"/>
          <w:lang w:val="fr-FR"/>
        </w:rPr>
        <w:t>taill</w:t>
      </w:r>
      <w:r>
        <w:rPr>
          <w:rStyle w:val="Aucun"/>
          <w:rtl w:val="0"/>
          <w:lang w:val="fr-FR"/>
        </w:rPr>
        <w:t>é</w:t>
      </w:r>
      <w:r>
        <w:rPr>
          <w:rStyle w:val="Aucun"/>
          <w:rtl w:val="0"/>
          <w:lang w:val="fr-FR"/>
        </w:rPr>
        <w:t>s (4). Nous comptons n</w:t>
      </w:r>
      <w:r>
        <w:rPr>
          <w:rStyle w:val="Aucun"/>
          <w:rtl w:val="0"/>
          <w:lang w:val="fr-FR"/>
        </w:rPr>
        <w:t>é</w:t>
      </w:r>
      <w:r>
        <w:rPr>
          <w:rStyle w:val="Aucun"/>
          <w:rtl w:val="0"/>
          <w:lang w:val="fr-FR"/>
        </w:rPr>
        <w:t>anmoins trois param</w:t>
      </w:r>
      <w:r>
        <w:rPr>
          <w:rStyle w:val="Aucun"/>
          <w:rtl w:val="0"/>
          <w:lang w:val="fr-FR"/>
        </w:rPr>
        <w:t>è</w:t>
      </w:r>
      <w:r>
        <w:rPr>
          <w:rStyle w:val="Aucun"/>
          <w:rtl w:val="0"/>
          <w:lang w:val="fr-FR"/>
        </w:rPr>
        <w:t>tres r</w:t>
      </w:r>
      <w:r>
        <w:rPr>
          <w:rStyle w:val="Aucun"/>
          <w:rtl w:val="0"/>
          <w:lang w:val="fr-FR"/>
        </w:rPr>
        <w:t>é</w:t>
      </w:r>
      <w:r>
        <w:rPr>
          <w:rStyle w:val="Aucun"/>
          <w:rtl w:val="0"/>
          <w:lang w:val="fr-FR"/>
        </w:rPr>
        <w:t>currents qui constitueraient ses fondements : le d</w:t>
      </w:r>
      <w:r>
        <w:rPr>
          <w:rStyle w:val="Aucun"/>
          <w:rtl w:val="0"/>
          <w:lang w:val="fr-FR"/>
        </w:rPr>
        <w:t>é</w:t>
      </w:r>
      <w:r>
        <w:rPr>
          <w:rStyle w:val="Aucun"/>
          <w:rtl w:val="0"/>
          <w:lang w:val="fr-FR"/>
        </w:rPr>
        <w:t xml:space="preserve">faut de mode, de temps ou de personne. </w:t>
      </w:r>
    </w:p>
    <w:p>
      <w:pPr>
        <w:pStyle w:val="Corps"/>
        <w:spacing w:line="240" w:lineRule="auto"/>
        <w:ind w:left="567" w:right="524" w:firstLine="0"/>
        <w:jc w:val="both"/>
      </w:pPr>
      <w:r>
        <w:rPr>
          <w:rStyle w:val="Aucun"/>
          <w:rtl w:val="0"/>
        </w:rPr>
        <w:t xml:space="preserve"> </w:t>
      </w:r>
    </w:p>
    <w:p>
      <w:pPr>
        <w:pStyle w:val="Corps"/>
        <w:spacing w:line="240" w:lineRule="auto"/>
        <w:ind w:left="567" w:right="524" w:firstLine="0"/>
        <w:jc w:val="both"/>
      </w:pPr>
      <w:r>
        <w:rPr>
          <w:rStyle w:val="Aucun"/>
          <w:rtl w:val="0"/>
          <w:lang w:val="fr-FR"/>
        </w:rPr>
        <w:t xml:space="preserve">(2) </w:t>
      </w:r>
      <w:r>
        <w:rPr>
          <w:rStyle w:val="Aucun"/>
          <w:i w:val="1"/>
          <w:iCs w:val="1"/>
          <w:shd w:val="clear" w:color="auto" w:fill="ffffff"/>
          <w:rtl w:val="0"/>
          <w:lang w:val="fr-FR"/>
        </w:rPr>
        <w:t xml:space="preserve">Quae in declinatione </w:t>
      </w:r>
      <w:r>
        <w:rPr>
          <w:rStyle w:val="Aucun"/>
          <w:i w:val="1"/>
          <w:iCs w:val="1"/>
          <w:u w:val="single"/>
          <w:shd w:val="clear" w:color="auto" w:fill="ffffff"/>
          <w:rtl w:val="0"/>
          <w:lang w:val="fr-FR"/>
        </w:rPr>
        <w:t>deficiunt</w:t>
      </w:r>
      <w:r>
        <w:rPr>
          <w:rStyle w:val="Aucun"/>
          <w:i w:val="1"/>
          <w:iCs w:val="1"/>
          <w:shd w:val="clear" w:color="auto" w:fill="ffffff"/>
          <w:rtl w:val="0"/>
          <w:lang w:val="fr-FR"/>
        </w:rPr>
        <w:t xml:space="preserve">, id est in genere uel persona uel coniugatione uel tempore, [...], ob id </w:t>
      </w:r>
      <w:r>
        <w:rPr>
          <w:rStyle w:val="Aucun"/>
          <w:b w:val="1"/>
          <w:bCs w:val="1"/>
          <w:i w:val="1"/>
          <w:iCs w:val="1"/>
          <w:rtl w:val="0"/>
          <w:lang w:val="fr-FR"/>
        </w:rPr>
        <w:t>defectiua</w:t>
      </w:r>
      <w:r>
        <w:rPr>
          <w:rStyle w:val="Aucun"/>
          <w:i w:val="1"/>
          <w:iCs w:val="1"/>
          <w:shd w:val="clear" w:color="auto" w:fill="ffffff"/>
          <w:rtl w:val="0"/>
          <w:lang w:val="fr-FR"/>
        </w:rPr>
        <w:t xml:space="preserve"> dicuntur</w:t>
      </w:r>
      <w:r>
        <w:rPr>
          <w:rStyle w:val="Aucun"/>
          <w:shd w:val="clear" w:color="auto" w:fill="ffffff"/>
          <w:rtl w:val="0"/>
          <w:lang w:val="fr-FR"/>
        </w:rPr>
        <w:t xml:space="preserve"> (Audax. </w:t>
      </w:r>
      <w:r>
        <w:rPr>
          <w:rStyle w:val="Aucun"/>
          <w:i w:val="1"/>
          <w:iCs w:val="1"/>
          <w:shd w:val="clear" w:color="auto" w:fill="ffffff"/>
          <w:rtl w:val="0"/>
          <w:lang w:val="fr-FR"/>
        </w:rPr>
        <w:t>Excerpta de Scauri et Palladii libris</w:t>
      </w:r>
      <w:r>
        <w:rPr>
          <w:rStyle w:val="Aucun"/>
          <w:shd w:val="clear" w:color="auto" w:fill="ffffff"/>
          <w:rtl w:val="0"/>
          <w:lang w:val="fr-FR"/>
        </w:rPr>
        <w:t xml:space="preserve">) : </w:t>
      </w:r>
      <w:r>
        <w:rPr>
          <w:rStyle w:val="Aucun"/>
          <w:rtl w:val="0"/>
          <w:lang w:val="fr-FR"/>
        </w:rPr>
        <w:t xml:space="preserve">« </w:t>
      </w:r>
      <w:r>
        <w:rPr>
          <w:rStyle w:val="Aucun"/>
          <w:rtl w:val="0"/>
          <w:lang w:val="fr-FR"/>
        </w:rPr>
        <w:t xml:space="preserve">Ceux qui </w:t>
      </w:r>
      <w:r>
        <w:rPr>
          <w:rStyle w:val="Aucun"/>
          <w:u w:val="single"/>
          <w:rtl w:val="0"/>
          <w:lang w:val="fr-FR"/>
        </w:rPr>
        <w:t>subissent un manque</w:t>
      </w:r>
      <w:r>
        <w:rPr>
          <w:rStyle w:val="Aucun"/>
          <w:rtl w:val="0"/>
          <w:lang w:val="fr-FR"/>
        </w:rPr>
        <w:t xml:space="preserve"> dans leur flexion, c</w:t>
      </w:r>
      <w:r>
        <w:rPr>
          <w:rStyle w:val="Aucun"/>
          <w:rtl w:val="0"/>
          <w:lang w:val="fr-FR"/>
        </w:rPr>
        <w:t>’</w:t>
      </w:r>
      <w:r>
        <w:rPr>
          <w:rStyle w:val="Aucun"/>
          <w:rtl w:val="0"/>
          <w:lang w:val="fr-FR"/>
        </w:rPr>
        <w:t>est-</w:t>
      </w:r>
      <w:r>
        <w:rPr>
          <w:rStyle w:val="Aucun"/>
          <w:rtl w:val="0"/>
          <w:lang w:val="fr-FR"/>
        </w:rPr>
        <w:t>à</w:t>
      </w:r>
      <w:r>
        <w:rPr>
          <w:rStyle w:val="Aucun"/>
          <w:rtl w:val="0"/>
          <w:lang w:val="fr-FR"/>
        </w:rPr>
        <w:t>-dire dans le genre, la personne, la conjugaison ou le temps, [...], pour cela on dit qu</w:t>
      </w:r>
      <w:r>
        <w:rPr>
          <w:rStyle w:val="Aucun"/>
          <w:rtl w:val="0"/>
          <w:lang w:val="fr-FR"/>
        </w:rPr>
        <w:t>’</w:t>
      </w:r>
      <w:r>
        <w:rPr>
          <w:rStyle w:val="Aucun"/>
          <w:rtl w:val="0"/>
          <w:lang w:val="fr-FR"/>
        </w:rPr>
        <w:t xml:space="preserve">ils sont </w:t>
      </w:r>
      <w:r>
        <w:rPr>
          <w:rStyle w:val="Aucun"/>
          <w:b w:val="1"/>
          <w:bCs w:val="1"/>
          <w:rtl w:val="0"/>
          <w:lang w:val="fr-FR"/>
        </w:rPr>
        <w:t>d</w:t>
      </w:r>
      <w:r>
        <w:rPr>
          <w:rStyle w:val="Aucun"/>
          <w:b w:val="1"/>
          <w:bCs w:val="1"/>
          <w:rtl w:val="0"/>
          <w:lang w:val="fr-FR"/>
        </w:rPr>
        <w:t>é</w:t>
      </w:r>
      <w:r>
        <w:rPr>
          <w:rStyle w:val="Aucun"/>
          <w:b w:val="1"/>
          <w:bCs w:val="1"/>
          <w:rtl w:val="0"/>
          <w:lang w:val="fr-FR"/>
        </w:rPr>
        <w:t>fectifs</w:t>
      </w:r>
      <w:r>
        <w:rPr>
          <w:rStyle w:val="Aucun"/>
          <w:rtl w:val="0"/>
          <w:lang w:val="fr-FR"/>
        </w:rPr>
        <w:t xml:space="preserve"> »</w:t>
      </w:r>
      <w:r>
        <w:rPr>
          <w:rStyle w:val="Aucun"/>
          <w:rtl w:val="0"/>
          <w:lang w:val="fr-FR"/>
        </w:rPr>
        <w:t>.</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(3) </w:t>
      </w:r>
      <w:r>
        <w:rPr>
          <w:rStyle w:val="Aucun"/>
          <w:b w:val="1"/>
          <w:bCs w:val="1"/>
          <w:i w:val="1"/>
          <w:iCs w:val="1"/>
          <w:rtl w:val="0"/>
          <w:lang w:val="fr-FR"/>
        </w:rPr>
        <w:t>Defectiua</w:t>
      </w:r>
      <w:r>
        <w:rPr>
          <w:rStyle w:val="Aucun"/>
          <w:i w:val="1"/>
          <w:iCs w:val="1"/>
          <w:rtl w:val="0"/>
          <w:lang w:val="fr-FR"/>
        </w:rPr>
        <w:t xml:space="preserve"> verborum species est cum in declinatione uerba </w:t>
      </w:r>
      <w:r>
        <w:rPr>
          <w:rStyle w:val="Aucun"/>
          <w:i w:val="1"/>
          <w:iCs w:val="1"/>
          <w:u w:val="single"/>
          <w:rtl w:val="0"/>
          <w:lang w:val="fr-FR"/>
        </w:rPr>
        <w:t>deficiunt</w:t>
      </w:r>
      <w:r>
        <w:rPr>
          <w:rStyle w:val="Aucun"/>
          <w:i w:val="1"/>
          <w:iCs w:val="1"/>
          <w:rtl w:val="0"/>
          <w:lang w:val="fr-FR"/>
        </w:rPr>
        <w:t xml:space="preserve"> nec habent aut omnia tempora aut omnes numeros aut omnes personas aut &lt; omnes &gt; modos</w:t>
      </w:r>
      <w:r>
        <w:rPr>
          <w:rStyle w:val="Aucun"/>
          <w:rtl w:val="0"/>
          <w:lang w:val="fr-FR"/>
        </w:rPr>
        <w:t xml:space="preserve"> (Diom</w:t>
      </w:r>
      <w:r>
        <w:rPr>
          <w:rStyle w:val="Aucun"/>
          <w:rtl w:val="0"/>
          <w:lang w:val="fr-FR"/>
        </w:rPr>
        <w:t>è</w:t>
      </w:r>
      <w:r>
        <w:rPr>
          <w:rStyle w:val="Aucun"/>
          <w:rtl w:val="0"/>
          <w:lang w:val="fr-FR"/>
        </w:rPr>
        <w:t xml:space="preserve">de. </w:t>
      </w:r>
      <w:r>
        <w:rPr>
          <w:rStyle w:val="Aucun"/>
          <w:i w:val="1"/>
          <w:iCs w:val="1"/>
          <w:rtl w:val="0"/>
          <w:lang w:val="fr-FR"/>
        </w:rPr>
        <w:t>Ars grammatica</w:t>
      </w:r>
      <w:r>
        <w:rPr>
          <w:rStyle w:val="Aucun"/>
          <w:rtl w:val="0"/>
          <w:lang w:val="fr-FR"/>
        </w:rPr>
        <w:t xml:space="preserve">) : </w:t>
      </w:r>
      <w:r>
        <w:rPr>
          <w:rStyle w:val="Aucun"/>
          <w:rtl w:val="0"/>
          <w:lang w:val="fr-FR"/>
        </w:rPr>
        <w:t xml:space="preserve">« </w:t>
      </w:r>
      <w:r>
        <w:rPr>
          <w:rStyle w:val="Aucun"/>
          <w:rtl w:val="0"/>
          <w:lang w:val="fr-FR"/>
        </w:rPr>
        <w:t xml:space="preserve">La </w:t>
      </w:r>
      <w:r>
        <w:rPr>
          <w:rStyle w:val="Aucun"/>
          <w:b w:val="1"/>
          <w:bCs w:val="1"/>
          <w:rtl w:val="0"/>
          <w:lang w:val="fr-FR"/>
        </w:rPr>
        <w:t>d</w:t>
      </w:r>
      <w:r>
        <w:rPr>
          <w:rStyle w:val="Aucun"/>
          <w:b w:val="1"/>
          <w:bCs w:val="1"/>
          <w:rtl w:val="0"/>
          <w:lang w:val="fr-FR"/>
        </w:rPr>
        <w:t>é</w:t>
      </w:r>
      <w:r>
        <w:rPr>
          <w:rStyle w:val="Aucun"/>
          <w:b w:val="1"/>
          <w:bCs w:val="1"/>
          <w:rtl w:val="0"/>
          <w:lang w:val="fr-FR"/>
        </w:rPr>
        <w:t>fectivit</w:t>
      </w:r>
      <w:r>
        <w:rPr>
          <w:rStyle w:val="Aucun"/>
          <w:b w:val="1"/>
          <w:bCs w:val="1"/>
          <w:rtl w:val="0"/>
          <w:lang w:val="fr-FR"/>
        </w:rPr>
        <w:t>é</w:t>
      </w:r>
      <w:r>
        <w:rPr>
          <w:rStyle w:val="Aucun"/>
          <w:rtl w:val="0"/>
          <w:lang w:val="fr-FR"/>
        </w:rPr>
        <w:t xml:space="preserve"> des verbes s</w:t>
      </w:r>
      <w:r>
        <w:rPr>
          <w:rStyle w:val="Aucun"/>
          <w:rtl w:val="0"/>
          <w:lang w:val="fr-FR"/>
        </w:rPr>
        <w:t>’</w:t>
      </w:r>
      <w:r>
        <w:rPr>
          <w:rStyle w:val="Aucun"/>
          <w:rtl w:val="0"/>
          <w:lang w:val="fr-FR"/>
        </w:rPr>
        <w:t xml:space="preserve">applique quand, dans leur flexion, les verbes </w:t>
      </w:r>
      <w:r>
        <w:rPr>
          <w:rStyle w:val="Aucun"/>
          <w:u w:val="single"/>
          <w:rtl w:val="0"/>
          <w:lang w:val="fr-FR"/>
        </w:rPr>
        <w:t>subissent un manque</w:t>
      </w:r>
      <w:r>
        <w:rPr>
          <w:rStyle w:val="Aucun"/>
          <w:rtl w:val="0"/>
          <w:lang w:val="fr-FR"/>
        </w:rPr>
        <w:t xml:space="preserve"> et ne poss</w:t>
      </w:r>
      <w:r>
        <w:rPr>
          <w:rStyle w:val="Aucun"/>
          <w:rtl w:val="0"/>
          <w:lang w:val="fr-FR"/>
        </w:rPr>
        <w:t>è</w:t>
      </w:r>
      <w:r>
        <w:rPr>
          <w:rStyle w:val="Aucun"/>
          <w:rtl w:val="0"/>
          <w:lang w:val="fr-FR"/>
        </w:rPr>
        <w:t xml:space="preserve">dent pas tous les temps, tous les nombres, toutes les personnes ou tous les modes </w:t>
      </w:r>
      <w:r>
        <w:rPr>
          <w:rStyle w:val="Aucun"/>
          <w:rtl w:val="0"/>
          <w:lang w:val="fr-FR"/>
        </w:rPr>
        <w:t>»</w:t>
      </w:r>
      <w:r>
        <w:rPr>
          <w:rStyle w:val="Aucun"/>
          <w:rtl w:val="0"/>
          <w:lang w:val="fr-FR"/>
        </w:rPr>
        <w:t>.</w:t>
      </w:r>
    </w:p>
    <w:p>
      <w:pPr>
        <w:pStyle w:val="Corps"/>
        <w:spacing w:line="240" w:lineRule="auto"/>
        <w:ind w:left="567" w:right="524" w:firstLine="0"/>
        <w:jc w:val="both"/>
      </w:pPr>
    </w:p>
    <w:p>
      <w:pPr>
        <w:pStyle w:val="Corps"/>
        <w:spacing w:line="240" w:lineRule="auto"/>
        <w:ind w:left="567" w:right="524" w:firstLine="0"/>
        <w:jc w:val="both"/>
        <w:rPr>
          <w:rStyle w:val="Aucun"/>
          <w:i w:val="1"/>
          <w:iCs w:val="1"/>
        </w:rPr>
      </w:pPr>
      <w:r>
        <w:rPr>
          <w:rStyle w:val="Aucun"/>
          <w:rtl w:val="0"/>
          <w:lang w:val="es-ES_tradnl"/>
        </w:rPr>
        <w:t xml:space="preserve">(4) </w:t>
      </w:r>
      <w:r>
        <w:rPr>
          <w:rStyle w:val="Aucun"/>
          <w:i w:val="1"/>
          <w:iCs w:val="1"/>
          <w:rtl w:val="0"/>
          <w:lang w:val="es-ES_tradnl"/>
        </w:rPr>
        <w:t xml:space="preserve">Sunt uerba </w:t>
      </w:r>
      <w:r>
        <w:rPr>
          <w:rStyle w:val="Aucun"/>
          <w:b w:val="1"/>
          <w:bCs w:val="1"/>
          <w:i w:val="1"/>
          <w:iCs w:val="1"/>
          <w:rtl w:val="0"/>
          <w:lang w:val="es-ES_tradnl"/>
        </w:rPr>
        <w:t>defectiua</w:t>
      </w:r>
      <w:r>
        <w:rPr>
          <w:rStyle w:val="Aucun"/>
          <w:i w:val="1"/>
          <w:iCs w:val="1"/>
          <w:rtl w:val="0"/>
          <w:lang w:val="es-ES_tradnl"/>
        </w:rPr>
        <w:t xml:space="preserve"> alia per modos, [...], alia per formas, [...], alia per coniugationes, [...], alia per genera, [...], alia per numeros, [...], alia per figuras, [...], alia per tempora, [...], alia per personas, [...] </w:t>
      </w:r>
      <w:r>
        <w:rPr>
          <w:rStyle w:val="Aucun"/>
          <w:rtl w:val="0"/>
        </w:rPr>
        <w:t xml:space="preserve">(Donat. </w:t>
      </w:r>
      <w:r>
        <w:rPr>
          <w:rStyle w:val="Aucun"/>
          <w:i w:val="1"/>
          <w:iCs w:val="1"/>
          <w:rtl w:val="0"/>
          <w:lang w:val="it-IT"/>
        </w:rPr>
        <w:t>Ars grammatica</w:t>
      </w:r>
      <w:r>
        <w:rPr>
          <w:rStyle w:val="Aucun"/>
          <w:rtl w:val="0"/>
          <w:lang w:val="fr-FR"/>
        </w:rPr>
        <w:t xml:space="preserve">) : </w:t>
      </w:r>
      <w:r>
        <w:rPr>
          <w:rStyle w:val="Aucun"/>
          <w:rtl w:val="0"/>
          <w:lang w:val="fr-FR"/>
        </w:rPr>
        <w:t xml:space="preserve">« </w:t>
      </w:r>
      <w:r>
        <w:rPr>
          <w:rStyle w:val="Aucun"/>
          <w:rtl w:val="0"/>
          <w:lang w:val="fr-FR"/>
        </w:rPr>
        <w:t xml:space="preserve">Il existe des verbes </w:t>
      </w:r>
      <w:r>
        <w:rPr>
          <w:rStyle w:val="Aucun"/>
          <w:b w:val="1"/>
          <w:bCs w:val="1"/>
          <w:rtl w:val="0"/>
        </w:rPr>
        <w:t>d</w:t>
      </w:r>
      <w:r>
        <w:rPr>
          <w:rStyle w:val="Aucun"/>
          <w:b w:val="1"/>
          <w:bCs w:val="1"/>
          <w:rtl w:val="0"/>
          <w:lang w:val="fr-FR"/>
        </w:rPr>
        <w:t>é</w:t>
      </w:r>
      <w:r>
        <w:rPr>
          <w:rStyle w:val="Aucun"/>
          <w:b w:val="1"/>
          <w:bCs w:val="1"/>
          <w:rtl w:val="0"/>
          <w:lang w:val="fr-FR"/>
        </w:rPr>
        <w:t>fectifs</w:t>
      </w:r>
      <w:r>
        <w:rPr>
          <w:rStyle w:val="Aucun"/>
          <w:rtl w:val="0"/>
          <w:lang w:val="fr-FR"/>
        </w:rPr>
        <w:t xml:space="preserve"> sous diff</w:t>
      </w:r>
      <w:r>
        <w:rPr>
          <w:rStyle w:val="Aucun"/>
          <w:rtl w:val="0"/>
          <w:lang w:val="fr-FR"/>
        </w:rPr>
        <w:t>é</w:t>
      </w:r>
      <w:r>
        <w:rPr>
          <w:rStyle w:val="Aucun"/>
          <w:rtl w:val="0"/>
          <w:lang w:val="fr-FR"/>
        </w:rPr>
        <w:t xml:space="preserve">rents rapports, les modes, [...] ; les flexions, [...] ; les conjugaisons, [...] ; les genres, [...] ; les nombres, [...] ; les formes, [...] ; les temps, [...] ; les personnes, [...] </w:t>
      </w:r>
      <w:r>
        <w:rPr>
          <w:rStyle w:val="Aucun"/>
          <w:rtl w:val="0"/>
          <w:lang w:val="it-IT"/>
        </w:rPr>
        <w:t>»</w:t>
      </w:r>
      <w:r>
        <w:rPr>
          <w:rStyle w:val="Aucun"/>
          <w:rtl w:val="0"/>
        </w:rPr>
        <w:t>.</w:t>
      </w:r>
    </w:p>
    <w:p>
      <w:pPr>
        <w:pStyle w:val="Corps"/>
        <w:spacing w:line="240" w:lineRule="auto"/>
        <w:ind w:left="567" w:right="524" w:firstLine="0"/>
        <w:jc w:val="both"/>
      </w:pPr>
    </w:p>
    <w:p>
      <w:pPr>
        <w:pStyle w:val="Corps"/>
        <w:spacing w:line="240" w:lineRule="auto"/>
        <w:ind w:left="567" w:right="524" w:firstLine="0"/>
        <w:jc w:val="both"/>
      </w:pPr>
      <w:r>
        <w:rPr>
          <w:rStyle w:val="Aucun"/>
        </w:rPr>
        <w:tab/>
      </w:r>
      <w:r>
        <w:rPr>
          <w:rStyle w:val="Aucun"/>
          <w:rtl w:val="0"/>
          <w:lang w:val="fr-FR"/>
        </w:rPr>
        <w:t>L</w:t>
      </w:r>
      <w:r>
        <w:rPr>
          <w:rStyle w:val="Aucun"/>
          <w:rtl w:val="0"/>
          <w:lang w:val="fr-FR"/>
        </w:rPr>
        <w:t>’</w:t>
      </w:r>
      <w:r>
        <w:rPr>
          <w:rStyle w:val="Aucun"/>
          <w:rtl w:val="0"/>
          <w:lang w:val="fr-FR"/>
        </w:rPr>
        <w:t>inclusion de certains param</w:t>
      </w:r>
      <w:r>
        <w:rPr>
          <w:rStyle w:val="Aucun"/>
          <w:rtl w:val="0"/>
          <w:lang w:val="fr-FR"/>
        </w:rPr>
        <w:t>è</w:t>
      </w:r>
      <w:r>
        <w:rPr>
          <w:rStyle w:val="Aucun"/>
          <w:rtl w:val="0"/>
          <w:lang w:val="fr-FR"/>
        </w:rPr>
        <w:t xml:space="preserve">tres communs aux verbes et </w:t>
      </w:r>
      <w:r>
        <w:rPr>
          <w:rStyle w:val="Aucun"/>
          <w:rtl w:val="0"/>
          <w:lang w:val="fr-FR"/>
        </w:rPr>
        <w:t xml:space="preserve">à </w:t>
      </w:r>
      <w:r>
        <w:rPr>
          <w:rStyle w:val="Aucun"/>
          <w:rtl w:val="0"/>
          <w:lang w:val="fr-FR"/>
        </w:rPr>
        <w:t>d</w:t>
      </w:r>
      <w:r>
        <w:rPr>
          <w:rStyle w:val="Aucun"/>
          <w:rtl w:val="0"/>
          <w:lang w:val="fr-FR"/>
        </w:rPr>
        <w:t>’</w:t>
      </w:r>
      <w:r>
        <w:rPr>
          <w:rStyle w:val="Aucun"/>
          <w:rtl w:val="0"/>
          <w:lang w:val="fr-FR"/>
        </w:rPr>
        <w:t>autres cat</w:t>
      </w:r>
      <w:r>
        <w:rPr>
          <w:rStyle w:val="Aucun"/>
          <w:rtl w:val="0"/>
          <w:lang w:val="fr-FR"/>
        </w:rPr>
        <w:t>é</w:t>
      </w:r>
      <w:r>
        <w:rPr>
          <w:rStyle w:val="Aucun"/>
          <w:rtl w:val="0"/>
          <w:lang w:val="fr-FR"/>
        </w:rPr>
        <w:t>gories grammaticales, comme le genre et le nombre, indiquent que, par d</w:t>
      </w:r>
      <w:r>
        <w:rPr>
          <w:rStyle w:val="Aucun"/>
          <w:rtl w:val="0"/>
          <w:lang w:val="fr-FR"/>
        </w:rPr>
        <w:t>é</w:t>
      </w:r>
      <w:r>
        <w:rPr>
          <w:rStyle w:val="Aucun"/>
          <w:rtl w:val="0"/>
          <w:lang w:val="fr-FR"/>
        </w:rPr>
        <w:t>finition,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pourrait aussi bien s</w:t>
      </w:r>
      <w:r>
        <w:rPr>
          <w:rStyle w:val="Aucun"/>
          <w:rtl w:val="0"/>
          <w:lang w:val="fr-FR"/>
        </w:rPr>
        <w:t>’</w:t>
      </w:r>
      <w:r>
        <w:rPr>
          <w:rStyle w:val="Aucun"/>
          <w:rtl w:val="0"/>
          <w:lang w:val="fr-FR"/>
        </w:rPr>
        <w:t>appliquer aux verbes qu</w:t>
      </w:r>
      <w:r>
        <w:rPr>
          <w:rStyle w:val="Aucun"/>
          <w:rtl w:val="0"/>
          <w:lang w:val="fr-FR"/>
        </w:rPr>
        <w:t>’</w:t>
      </w:r>
      <w:r>
        <w:rPr>
          <w:rStyle w:val="Aucun"/>
          <w:rtl w:val="0"/>
          <w:lang w:val="fr-FR"/>
        </w:rPr>
        <w:t>aux substantifs, comme en grec : notons qu</w:t>
      </w:r>
      <w:r>
        <w:rPr>
          <w:rStyle w:val="Aucun"/>
          <w:rtl w:val="0"/>
          <w:lang w:val="fr-FR"/>
        </w:rPr>
        <w:t>’</w:t>
      </w:r>
      <w:r>
        <w:rPr>
          <w:rStyle w:val="Aucun"/>
          <w:rtl w:val="0"/>
          <w:lang w:val="fr-FR"/>
        </w:rPr>
        <w:t>en latin, seul Priscien mentionne cette extension du champ d</w:t>
      </w:r>
      <w:r>
        <w:rPr>
          <w:rStyle w:val="Aucun"/>
          <w:rtl w:val="0"/>
          <w:lang w:val="fr-FR"/>
        </w:rPr>
        <w:t>’</w:t>
      </w:r>
      <w:r>
        <w:rPr>
          <w:rStyle w:val="Aucun"/>
          <w:rtl w:val="0"/>
          <w:lang w:val="fr-FR"/>
        </w:rPr>
        <w:t>application de la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(5). </w:t>
      </w:r>
    </w:p>
    <w:p>
      <w:pPr>
        <w:pStyle w:val="Corps"/>
        <w:spacing w:line="240" w:lineRule="auto"/>
        <w:ind w:left="567" w:right="524" w:firstLine="0"/>
        <w:jc w:val="both"/>
      </w:pPr>
    </w:p>
    <w:p>
      <w:pPr>
        <w:pStyle w:val="Corps"/>
        <w:spacing w:line="240" w:lineRule="auto"/>
        <w:ind w:left="567" w:right="524" w:firstLine="0"/>
        <w:jc w:val="both"/>
        <w:rPr>
          <w:rStyle w:val="Aucun"/>
          <w:sz w:val="24"/>
          <w:szCs w:val="24"/>
        </w:rPr>
      </w:pPr>
      <w:r>
        <w:rPr>
          <w:rStyle w:val="Aucun"/>
          <w:rtl w:val="0"/>
          <w:lang w:val="fr-FR"/>
        </w:rPr>
        <w:t xml:space="preserve">(5) </w:t>
      </w:r>
      <w:r>
        <w:rPr>
          <w:rStyle w:val="Aucun"/>
          <w:i w:val="1"/>
          <w:iCs w:val="1"/>
          <w:rtl w:val="0"/>
          <w:lang w:val="fr-FR"/>
        </w:rPr>
        <w:t xml:space="preserve">Unus ergo ex his plerumque quattuor modis inuenitur, qui facit tam uerba quam alias partes orationis esse </w:t>
      </w:r>
      <w:r>
        <w:rPr>
          <w:rStyle w:val="Aucun"/>
          <w:b w:val="1"/>
          <w:bCs w:val="1"/>
          <w:i w:val="1"/>
          <w:iCs w:val="1"/>
          <w:rtl w:val="0"/>
          <w:lang w:val="fr-FR"/>
        </w:rPr>
        <w:t>defectiuas</w:t>
      </w:r>
      <w:r>
        <w:rPr>
          <w:rStyle w:val="Aucun"/>
          <w:i w:val="1"/>
          <w:iCs w:val="1"/>
          <w:rtl w:val="0"/>
          <w:lang w:val="fr-FR"/>
        </w:rPr>
        <w:t>. [...], ut fas genetiuum non habet ; [...]</w:t>
      </w:r>
      <w:r>
        <w:rPr>
          <w:rStyle w:val="Aucun"/>
          <w:rtl w:val="0"/>
          <w:lang w:val="fr-FR"/>
        </w:rPr>
        <w:t xml:space="preserve"> : </w:t>
      </w:r>
      <w:r>
        <w:rPr>
          <w:rStyle w:val="Aucun"/>
          <w:rtl w:val="0"/>
          <w:lang w:val="fr-FR"/>
        </w:rPr>
        <w:t xml:space="preserve">« </w:t>
      </w:r>
      <w:r>
        <w:rPr>
          <w:rStyle w:val="Aucun"/>
          <w:rtl w:val="0"/>
          <w:lang w:val="fr-FR"/>
        </w:rPr>
        <w:t>C</w:t>
      </w:r>
      <w:r>
        <w:rPr>
          <w:rStyle w:val="Aucun"/>
          <w:rtl w:val="0"/>
          <w:lang w:val="fr-FR"/>
        </w:rPr>
        <w:t>’</w:t>
      </w:r>
      <w:r>
        <w:rPr>
          <w:rStyle w:val="Aucun"/>
          <w:rtl w:val="0"/>
          <w:lang w:val="fr-FR"/>
        </w:rPr>
        <w:t>est donc en g</w:t>
      </w:r>
      <w:r>
        <w:rPr>
          <w:rStyle w:val="Aucun"/>
          <w:rtl w:val="0"/>
          <w:lang w:val="fr-FR"/>
        </w:rPr>
        <w:t>é</w:t>
      </w:r>
      <w:r>
        <w:rPr>
          <w:rStyle w:val="Aucun"/>
          <w:rtl w:val="0"/>
          <w:lang w:val="fr-FR"/>
        </w:rPr>
        <w:t>n</w:t>
      </w:r>
      <w:r>
        <w:rPr>
          <w:rStyle w:val="Aucun"/>
          <w:rtl w:val="0"/>
          <w:lang w:val="fr-FR"/>
        </w:rPr>
        <w:t>é</w:t>
      </w:r>
      <w:r>
        <w:rPr>
          <w:rStyle w:val="Aucun"/>
          <w:rtl w:val="0"/>
          <w:lang w:val="fr-FR"/>
        </w:rPr>
        <w:t>ral l</w:t>
      </w:r>
      <w:r>
        <w:rPr>
          <w:rStyle w:val="Aucun"/>
          <w:rtl w:val="0"/>
          <w:lang w:val="fr-FR"/>
        </w:rPr>
        <w:t>’</w:t>
      </w:r>
      <w:r>
        <w:rPr>
          <w:rStyle w:val="Aucun"/>
          <w:rtl w:val="0"/>
          <w:lang w:val="fr-FR"/>
        </w:rPr>
        <w:t xml:space="preserve">un de ces quatre types de </w:t>
      </w:r>
      <w:r>
        <w:rPr>
          <w:rStyle w:val="Aucun"/>
          <w:b w:val="1"/>
          <w:bCs w:val="1"/>
          <w:rtl w:val="0"/>
          <w:lang w:val="fr-FR"/>
        </w:rPr>
        <w:t>d</w:t>
      </w:r>
      <w:r>
        <w:rPr>
          <w:rStyle w:val="Aucun"/>
          <w:b w:val="1"/>
          <w:bCs w:val="1"/>
          <w:rtl w:val="0"/>
          <w:lang w:val="fr-FR"/>
        </w:rPr>
        <w:t>é</w:t>
      </w:r>
      <w:r>
        <w:rPr>
          <w:rStyle w:val="Aucun"/>
          <w:b w:val="1"/>
          <w:bCs w:val="1"/>
          <w:rtl w:val="0"/>
          <w:lang w:val="fr-FR"/>
        </w:rPr>
        <w:t>fectivit</w:t>
      </w:r>
      <w:r>
        <w:rPr>
          <w:rStyle w:val="Aucun"/>
          <w:b w:val="1"/>
          <w:bCs w:val="1"/>
          <w:rtl w:val="0"/>
          <w:lang w:val="fr-FR"/>
        </w:rPr>
        <w:t>é</w:t>
      </w:r>
      <w:r>
        <w:rPr>
          <w:rStyle w:val="Aucun"/>
          <w:rtl w:val="0"/>
          <w:lang w:val="fr-FR"/>
        </w:rPr>
        <w:t xml:space="preserve"> qui affecte aussi bien les verbes que d</w:t>
      </w:r>
      <w:r>
        <w:rPr>
          <w:rStyle w:val="Aucun"/>
          <w:rtl w:val="0"/>
          <w:lang w:val="fr-FR"/>
        </w:rPr>
        <w:t>’</w:t>
      </w:r>
      <w:r>
        <w:rPr>
          <w:rStyle w:val="Aucun"/>
          <w:rtl w:val="0"/>
          <w:lang w:val="fr-FR"/>
        </w:rPr>
        <w:t xml:space="preserve">autres parties du discours. [...]. Par exemple, </w:t>
      </w:r>
      <w:r>
        <w:rPr>
          <w:rStyle w:val="Aucun"/>
          <w:i w:val="1"/>
          <w:iCs w:val="1"/>
          <w:rtl w:val="0"/>
          <w:lang w:val="fr-FR"/>
        </w:rPr>
        <w:t>fas</w:t>
      </w:r>
      <w:r>
        <w:rPr>
          <w:rStyle w:val="Aucun"/>
          <w:rtl w:val="0"/>
          <w:lang w:val="fr-FR"/>
        </w:rPr>
        <w:t xml:space="preserve"> n</w:t>
      </w:r>
      <w:r>
        <w:rPr>
          <w:rStyle w:val="Aucun"/>
          <w:rtl w:val="0"/>
          <w:lang w:val="fr-FR"/>
        </w:rPr>
        <w:t>’</w:t>
      </w:r>
      <w:r>
        <w:rPr>
          <w:rStyle w:val="Aucun"/>
          <w:rtl w:val="0"/>
          <w:lang w:val="fr-FR"/>
        </w:rPr>
        <w:t>a pas de g</w:t>
      </w:r>
      <w:r>
        <w:rPr>
          <w:rStyle w:val="Aucun"/>
          <w:rtl w:val="0"/>
          <w:lang w:val="fr-FR"/>
        </w:rPr>
        <w:t>é</w:t>
      </w:r>
      <w:r>
        <w:rPr>
          <w:rStyle w:val="Aucun"/>
          <w:rtl w:val="0"/>
          <w:lang w:val="fr-FR"/>
        </w:rPr>
        <w:t xml:space="preserve">nitif ; [...] </w:t>
      </w:r>
      <w:r>
        <w:rPr>
          <w:rStyle w:val="Aucun"/>
          <w:rtl w:val="0"/>
          <w:lang w:val="fr-FR"/>
        </w:rPr>
        <w:t>»</w:t>
      </w:r>
      <w:r>
        <w:rPr>
          <w:rStyle w:val="Aucun"/>
          <w:rtl w:val="0"/>
          <w:lang w:val="fr-FR"/>
        </w:rPr>
        <w:t>, Priscien</w:t>
      </w:r>
      <w:r>
        <w:rPr>
          <w:rStyle w:val="Aucun"/>
          <w:i w:val="1"/>
          <w:iCs w:val="1"/>
          <w:rtl w:val="0"/>
          <w:lang w:val="fr-FR"/>
        </w:rPr>
        <w:t>, Ars Grammatica</w:t>
      </w:r>
      <w:r>
        <w:rPr>
          <w:rStyle w:val="Aucun"/>
          <w:rtl w:val="0"/>
          <w:lang w:val="fr-FR"/>
        </w:rPr>
        <w:t xml:space="preserve">. Texte traduit par Groupe </w:t>
      </w:r>
      <w:r>
        <w:rPr>
          <w:rStyle w:val="Aucun"/>
          <w:i w:val="1"/>
          <w:iCs w:val="1"/>
          <w:rtl w:val="0"/>
          <w:lang w:val="fr-FR"/>
        </w:rPr>
        <w:t>Ars Grammatica</w:t>
      </w:r>
      <w:r>
        <w:rPr>
          <w:rStyle w:val="Aucun"/>
          <w:rtl w:val="0"/>
          <w:lang w:val="fr-FR"/>
        </w:rPr>
        <w:t xml:space="preserve"> (2023).</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De plus, remarquons qu</w:t>
      </w:r>
      <w:r>
        <w:rPr>
          <w:rStyle w:val="Aucun"/>
          <w:rtl w:val="1"/>
        </w:rPr>
        <w:t>’</w:t>
      </w:r>
      <w:r>
        <w:rPr>
          <w:rStyle w:val="Aucun"/>
          <w:rtl w:val="0"/>
          <w:lang w:val="fr-FR"/>
        </w:rPr>
        <w:t>au-del</w:t>
      </w:r>
      <w:r>
        <w:rPr>
          <w:rStyle w:val="Aucun"/>
          <w:rtl w:val="0"/>
        </w:rPr>
        <w:t xml:space="preserve">à </w:t>
      </w:r>
      <w:r>
        <w:rPr>
          <w:rStyle w:val="Aucun"/>
          <w:rtl w:val="0"/>
        </w:rPr>
        <w:t>d</w:t>
      </w:r>
      <w:r>
        <w:rPr>
          <w:rStyle w:val="Aucun"/>
          <w:rtl w:val="0"/>
          <w:lang w:val="fr-FR"/>
        </w:rPr>
        <w:t>’ê</w:t>
      </w:r>
      <w:r>
        <w:rPr>
          <w:rStyle w:val="Aucun"/>
          <w:rtl w:val="0"/>
          <w:lang w:val="it-IT"/>
        </w:rPr>
        <w:t>tre utilis</w:t>
      </w:r>
      <w:r>
        <w:rPr>
          <w:rStyle w:val="Aucun"/>
          <w:rtl w:val="0"/>
          <w:lang w:val="fr-FR"/>
        </w:rPr>
        <w:t xml:space="preserve">é à </w:t>
      </w:r>
      <w:r>
        <w:rPr>
          <w:rStyle w:val="Aucun"/>
          <w:rtl w:val="0"/>
          <w:lang w:val="fr-FR"/>
        </w:rPr>
        <w:t xml:space="preserve">des fins techniques, elle semble </w:t>
      </w:r>
      <w:r>
        <w:rPr>
          <w:rStyle w:val="Aucun"/>
          <w:rtl w:val="0"/>
        </w:rPr>
        <w:t>ê</w:t>
      </w:r>
      <w:r>
        <w:rPr>
          <w:rStyle w:val="Aucun"/>
          <w:rtl w:val="0"/>
          <w:lang w:val="pt-PT"/>
        </w:rPr>
        <w:t>tre associ</w:t>
      </w:r>
      <w:r>
        <w:rPr>
          <w:rStyle w:val="Aucun"/>
          <w:rtl w:val="0"/>
          <w:lang w:val="fr-FR"/>
        </w:rPr>
        <w:t>é</w:t>
      </w:r>
      <w:r>
        <w:rPr>
          <w:rStyle w:val="Aucun"/>
          <w:rtl w:val="0"/>
        </w:rPr>
        <w:t xml:space="preserve">e </w:t>
      </w:r>
      <w:r>
        <w:rPr>
          <w:rStyle w:val="Aucun"/>
          <w:rtl w:val="0"/>
        </w:rPr>
        <w:t xml:space="preserve">à </w:t>
      </w:r>
      <w:r>
        <w:rPr>
          <w:rStyle w:val="Aucun"/>
          <w:rtl w:val="0"/>
        </w:rPr>
        <w:t>un ph</w:t>
      </w:r>
      <w:r>
        <w:rPr>
          <w:rStyle w:val="Aucun"/>
          <w:rtl w:val="0"/>
          <w:lang w:val="fr-FR"/>
        </w:rPr>
        <w:t>é</w:t>
      </w:r>
      <w:r>
        <w:rPr>
          <w:rStyle w:val="Aucun"/>
          <w:rtl w:val="0"/>
        </w:rPr>
        <w:t>nom</w:t>
      </w:r>
      <w:r>
        <w:rPr>
          <w:rStyle w:val="Aucun"/>
          <w:rtl w:val="0"/>
          <w:lang w:val="it-IT"/>
        </w:rPr>
        <w:t>è</w:t>
      </w:r>
      <w:r>
        <w:rPr>
          <w:rStyle w:val="Aucun"/>
          <w:rtl w:val="0"/>
          <w:lang w:val="en-US"/>
        </w:rPr>
        <w:t>ne grammatical r</w:t>
      </w:r>
      <w:r>
        <w:rPr>
          <w:rStyle w:val="Aucun"/>
          <w:rtl w:val="0"/>
          <w:lang w:val="fr-FR"/>
        </w:rPr>
        <w:t>é</w:t>
      </w:r>
      <w:r>
        <w:rPr>
          <w:rStyle w:val="Aucun"/>
          <w:rtl w:val="0"/>
          <w:lang w:val="fr-FR"/>
        </w:rPr>
        <w:t>ellement identifi</w:t>
      </w:r>
      <w:r>
        <w:rPr>
          <w:rStyle w:val="Aucun"/>
          <w:rtl w:val="0"/>
          <w:lang w:val="fr-FR"/>
        </w:rPr>
        <w:t xml:space="preserve">é </w:t>
      </w:r>
      <w:r>
        <w:rPr>
          <w:rStyle w:val="Aucun"/>
          <w:rtl w:val="0"/>
          <w:lang w:val="fr-FR"/>
        </w:rPr>
        <w:t>et d</w:t>
      </w:r>
      <w:r>
        <w:rPr>
          <w:rStyle w:val="Aucun"/>
          <w:rtl w:val="0"/>
          <w:lang w:val="fr-FR"/>
        </w:rPr>
        <w:t>é</w:t>
      </w:r>
      <w:r>
        <w:rPr>
          <w:rStyle w:val="Aucun"/>
          <w:rtl w:val="0"/>
          <w:lang w:val="fr-FR"/>
        </w:rPr>
        <w:t>fini par les grammairiens.</w:t>
      </w:r>
    </w:p>
    <w:p>
      <w:pPr>
        <w:pStyle w:val="Corps"/>
        <w:spacing w:line="240" w:lineRule="auto"/>
        <w:ind w:left="567" w:right="524" w:firstLine="0"/>
        <w:jc w:val="both"/>
      </w:pPr>
    </w:p>
    <w:p>
      <w:pPr>
        <w:pStyle w:val="Corps"/>
        <w:spacing w:line="240" w:lineRule="auto"/>
        <w:ind w:left="567" w:right="524" w:firstLine="0"/>
        <w:jc w:val="both"/>
        <w:rPr>
          <w:del w:id="565" w:date="2024-10-15T10:24:00Z" w:author="Gabriel Frazer-Mckee"/>
          <w:rStyle w:val="Aucun"/>
          <w:b w:val="1"/>
          <w:bCs w:val="1"/>
          <w:sz w:val="24"/>
          <w:szCs w:val="24"/>
        </w:rPr>
      </w:pPr>
      <w:del w:id="566" w:date="2024-10-15T10:24:00Z" w:author="Gabriel Frazer-Mckee">
        <w:r>
          <w:rPr>
            <w:rStyle w:val="Aucun"/>
            <w:b w:val="1"/>
            <w:bCs w:val="1"/>
            <w:sz w:val="24"/>
            <w:szCs w:val="24"/>
            <w:rtl w:val="0"/>
            <w:lang w:val="de-DE"/>
          </w:rPr>
          <w:delText xml:space="preserve">     3.   2. 3. Analyse des param</w:delText>
        </w:r>
      </w:del>
      <w:del w:id="567" w:date="2024-10-15T10:24:00Z" w:author="Gabriel Frazer-Mckee">
        <w:r>
          <w:rPr>
            <w:rStyle w:val="Aucun"/>
            <w:b w:val="1"/>
            <w:bCs w:val="1"/>
            <w:sz w:val="24"/>
            <w:szCs w:val="24"/>
            <w:rtl w:val="0"/>
            <w:lang w:val="it-IT"/>
          </w:rPr>
          <w:delText>è</w:delText>
        </w:r>
      </w:del>
      <w:del w:id="568" w:date="2024-10-15T10:24:00Z" w:author="Gabriel Frazer-Mckee">
        <w:r>
          <w:rPr>
            <w:rStyle w:val="Aucun"/>
            <w:b w:val="1"/>
            <w:bCs w:val="1"/>
            <w:sz w:val="24"/>
            <w:szCs w:val="24"/>
            <w:rtl w:val="0"/>
            <w:lang w:val="fr-FR"/>
          </w:rPr>
          <w:delText>tres grammaticaux concern</w:delText>
        </w:r>
      </w:del>
      <w:del w:id="569" w:date="2024-10-15T10:24:00Z" w:author="Gabriel Frazer-Mckee">
        <w:r>
          <w:rPr>
            <w:rStyle w:val="Aucun"/>
            <w:b w:val="1"/>
            <w:bCs w:val="1"/>
            <w:sz w:val="24"/>
            <w:szCs w:val="24"/>
            <w:rtl w:val="0"/>
            <w:lang w:val="fr-FR"/>
          </w:rPr>
          <w:delText>é</w:delText>
        </w:r>
      </w:del>
      <w:del w:id="570" w:date="2024-10-15T10:24:00Z" w:author="Gabriel Frazer-Mckee">
        <w:r>
          <w:rPr>
            <w:rStyle w:val="Aucun"/>
            <w:b w:val="1"/>
            <w:bCs w:val="1"/>
            <w:sz w:val="24"/>
            <w:szCs w:val="24"/>
            <w:rtl w:val="0"/>
            <w:lang w:val="fr-FR"/>
          </w:rPr>
          <w:delText>s par la d</w:delText>
        </w:r>
      </w:del>
      <w:del w:id="571" w:date="2024-10-15T10:24:00Z" w:author="Gabriel Frazer-Mckee">
        <w:r>
          <w:rPr>
            <w:rStyle w:val="Aucun"/>
            <w:b w:val="1"/>
            <w:bCs w:val="1"/>
            <w:sz w:val="24"/>
            <w:szCs w:val="24"/>
            <w:rtl w:val="0"/>
            <w:lang w:val="fr-FR"/>
          </w:rPr>
          <w:delText>é</w:delText>
        </w:r>
      </w:del>
      <w:del w:id="572" w:date="2024-10-15T10:24:00Z" w:author="Gabriel Frazer-Mckee">
        <w:r>
          <w:rPr>
            <w:rStyle w:val="Aucun"/>
            <w:b w:val="1"/>
            <w:bCs w:val="1"/>
            <w:sz w:val="24"/>
            <w:szCs w:val="24"/>
            <w:rtl w:val="0"/>
            <w:lang w:val="en-US"/>
          </w:rPr>
          <w:delText>fectivit</w:delText>
        </w:r>
      </w:del>
      <w:del w:id="573" w:date="2024-10-15T10:24:00Z" w:author="Gabriel Frazer-Mckee">
        <w:r>
          <w:rPr>
            <w:rStyle w:val="Aucun"/>
            <w:b w:val="1"/>
            <w:bCs w:val="1"/>
            <w:sz w:val="24"/>
            <w:szCs w:val="24"/>
            <w:rtl w:val="0"/>
            <w:lang w:val="fr-FR"/>
          </w:rPr>
          <w:delText xml:space="preserve">é </w:delText>
        </w:r>
      </w:del>
    </w:p>
    <w:p>
      <w:pPr>
        <w:pStyle w:val="Corps"/>
        <w:spacing w:line="240" w:lineRule="auto"/>
        <w:ind w:left="567" w:right="524" w:firstLine="0"/>
        <w:jc w:val="both"/>
        <w:rPr>
          <w:rStyle w:val="Aucun"/>
          <w:b w:val="1"/>
          <w:bCs w:val="1"/>
        </w:rPr>
      </w:pPr>
    </w:p>
    <w:p>
      <w:pPr>
        <w:pStyle w:val="Corps"/>
        <w:spacing w:line="240" w:lineRule="auto"/>
        <w:ind w:left="567" w:right="524" w:firstLine="0"/>
        <w:jc w:val="both"/>
      </w:pPr>
      <w:r>
        <w:rPr>
          <w:rStyle w:val="Aucun"/>
        </w:rPr>
        <w:tab/>
      </w:r>
      <w:r>
        <w:rPr>
          <w:rStyle w:val="Aucun"/>
          <w:shd w:val="clear" w:color="auto" w:fill="ead1dc"/>
          <w:rtl w:val="0"/>
          <w:lang w:val="fr-FR"/>
        </w:rPr>
        <w:t>Nous r</w:t>
      </w:r>
      <w:r>
        <w:rPr>
          <w:rStyle w:val="Aucun"/>
          <w:shd w:val="clear" w:color="auto" w:fill="ead1dc"/>
          <w:rtl w:val="0"/>
          <w:lang w:val="fr-FR"/>
        </w:rPr>
        <w:t>é</w:t>
      </w:r>
      <w:r>
        <w:rPr>
          <w:rStyle w:val="Aucun"/>
          <w:shd w:val="clear" w:color="auto" w:fill="ead1dc"/>
          <w:rtl w:val="0"/>
          <w:lang w:val="fr-FR"/>
        </w:rPr>
        <w:t>sumons les param</w:t>
      </w:r>
      <w:r>
        <w:rPr>
          <w:rStyle w:val="Aucun"/>
          <w:shd w:val="clear" w:color="auto" w:fill="ead1dc"/>
          <w:rtl w:val="0"/>
          <w:lang w:val="fr-FR"/>
        </w:rPr>
        <w:t>è</w:t>
      </w:r>
      <w:r>
        <w:rPr>
          <w:rStyle w:val="Aucun"/>
          <w:shd w:val="clear" w:color="auto" w:fill="ead1dc"/>
          <w:rtl w:val="0"/>
          <w:lang w:val="fr-FR"/>
        </w:rPr>
        <w:t>tres grammaticaux concern</w:t>
      </w:r>
      <w:r>
        <w:rPr>
          <w:rStyle w:val="Aucun"/>
          <w:shd w:val="clear" w:color="auto" w:fill="ead1dc"/>
          <w:rtl w:val="0"/>
          <w:lang w:val="fr-FR"/>
        </w:rPr>
        <w:t>é</w:t>
      </w:r>
      <w:r>
        <w:rPr>
          <w:rStyle w:val="Aucun"/>
          <w:shd w:val="clear" w:color="auto" w:fill="ead1dc"/>
          <w:rtl w:val="0"/>
          <w:lang w:val="fr-FR"/>
        </w:rPr>
        <w:t>s par la notion de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d</w:t>
      </w:r>
      <w:r>
        <w:rPr>
          <w:rStyle w:val="Aucun"/>
          <w:shd w:val="clear" w:color="auto" w:fill="ead1dc"/>
          <w:rtl w:val="0"/>
          <w:lang w:val="fr-FR"/>
        </w:rPr>
        <w:t>é</w:t>
      </w:r>
      <w:r>
        <w:rPr>
          <w:rStyle w:val="Aucun"/>
          <w:shd w:val="clear" w:color="auto" w:fill="ead1dc"/>
          <w:rtl w:val="0"/>
          <w:lang w:val="fr-FR"/>
        </w:rPr>
        <w:t>sign</w:t>
      </w:r>
      <w:r>
        <w:rPr>
          <w:rStyle w:val="Aucun"/>
          <w:shd w:val="clear" w:color="auto" w:fill="ead1dc"/>
          <w:rtl w:val="0"/>
          <w:lang w:val="fr-FR"/>
        </w:rPr>
        <w:t>é</w:t>
      </w:r>
      <w:r>
        <w:rPr>
          <w:rStyle w:val="Aucun"/>
          <w:shd w:val="clear" w:color="auto" w:fill="ead1dc"/>
          <w:rtl w:val="0"/>
          <w:lang w:val="fr-FR"/>
        </w:rPr>
        <w:t xml:space="preserve">e par le terme </w:t>
      </w:r>
      <w:r>
        <w:rPr>
          <w:rStyle w:val="Aucun"/>
          <w:i w:val="1"/>
          <w:iCs w:val="1"/>
          <w:shd w:val="clear" w:color="auto" w:fill="ead1dc"/>
          <w:rtl w:val="0"/>
          <w:lang w:val="fr-FR"/>
        </w:rPr>
        <w:t>defectiuus</w:t>
      </w:r>
      <w:r>
        <w:rPr>
          <w:rStyle w:val="Aucun"/>
          <w:shd w:val="clear" w:color="auto" w:fill="ead1dc"/>
          <w:rtl w:val="0"/>
          <w:lang w:val="fr-FR"/>
        </w:rPr>
        <w:t xml:space="preserve"> dans le tableau ci-dessous :</w:t>
      </w:r>
    </w:p>
    <w:p>
      <w:pPr>
        <w:pStyle w:val="Corps"/>
        <w:spacing w:line="240" w:lineRule="auto"/>
        <w:ind w:left="567" w:right="524" w:firstLine="0"/>
        <w:jc w:val="both"/>
      </w:pPr>
      <w:r>
        <w:br w:type="textWrapping"/>
      </w:r>
      <w:commentRangeStart w:id="574"/>
      <w:commentRangeStart w:id="575"/>
    </w:p>
    <w:p>
      <w:pPr>
        <w:pStyle w:val="Corps"/>
        <w:spacing w:line="240" w:lineRule="auto"/>
        <w:ind w:left="567" w:right="524" w:firstLine="0"/>
        <w:jc w:val="both"/>
        <w:rPr>
          <w:rStyle w:val="Aucun"/>
          <w:i w:val="1"/>
          <w:iCs w:val="1"/>
        </w:rPr>
      </w:pPr>
      <w:r>
        <w:rPr>
          <w:rStyle w:val="Aucun"/>
          <w:b w:val="1"/>
          <w:bCs w:val="1"/>
          <w:rtl w:val="0"/>
        </w:rPr>
        <w:t>Tableau 4.</w:t>
      </w:r>
      <w:r>
        <w:rPr>
          <w:rStyle w:val="Aucun"/>
          <w:rtl w:val="0"/>
        </w:rPr>
        <w:t xml:space="preserve"> </w:t>
      </w:r>
      <w:r>
        <w:rPr>
          <w:rStyle w:val="Aucun"/>
          <w:i w:val="1"/>
          <w:iCs w:val="1"/>
          <w:rtl w:val="0"/>
          <w:lang w:val="pt-PT"/>
        </w:rPr>
        <w:t>Param</w:t>
      </w:r>
      <w:r>
        <w:rPr>
          <w:rStyle w:val="Aucun"/>
          <w:i w:val="1"/>
          <w:iCs w:val="1"/>
          <w:rtl w:val="0"/>
          <w:lang w:val="it-IT"/>
        </w:rPr>
        <w:t>è</w:t>
      </w:r>
      <w:r>
        <w:rPr>
          <w:rStyle w:val="Aucun"/>
          <w:i w:val="1"/>
          <w:iCs w:val="1"/>
          <w:rtl w:val="0"/>
          <w:lang w:val="fr-FR"/>
        </w:rPr>
        <w:t>tres grammaticaux concern</w:t>
      </w:r>
      <w:r>
        <w:rPr>
          <w:rStyle w:val="Aucun"/>
          <w:i w:val="1"/>
          <w:iCs w:val="1"/>
          <w:rtl w:val="0"/>
          <w:lang w:val="fr-FR"/>
        </w:rPr>
        <w:t>é</w:t>
      </w:r>
      <w:r>
        <w:rPr>
          <w:rStyle w:val="Aucun"/>
          <w:i w:val="1"/>
          <w:iCs w:val="1"/>
          <w:rtl w:val="0"/>
          <w:lang w:val="fr-FR"/>
        </w:rPr>
        <w:t>s par la d</w:t>
      </w:r>
      <w:r>
        <w:rPr>
          <w:rStyle w:val="Aucun"/>
          <w:i w:val="1"/>
          <w:iCs w:val="1"/>
          <w:rtl w:val="0"/>
          <w:lang w:val="fr-FR"/>
        </w:rPr>
        <w:t>é</w:t>
      </w:r>
      <w:r>
        <w:rPr>
          <w:rStyle w:val="Aucun"/>
          <w:i w:val="1"/>
          <w:iCs w:val="1"/>
          <w:rtl w:val="0"/>
          <w:lang w:val="en-US"/>
        </w:rPr>
        <w:t>fectivit</w:t>
      </w:r>
      <w:r>
        <w:rPr>
          <w:rStyle w:val="Aucun"/>
          <w:i w:val="1"/>
          <w:iCs w:val="1"/>
          <w:rtl w:val="0"/>
          <w:lang w:val="fr-FR"/>
        </w:rPr>
        <w:t xml:space="preserve">é </w:t>
      </w:r>
      <w:r>
        <w:rPr>
          <w:rStyle w:val="Aucun"/>
          <w:i w:val="1"/>
          <w:iCs w:val="1"/>
          <w:rtl w:val="0"/>
          <w:lang w:val="fr-FR"/>
        </w:rPr>
        <w:t>dans le corpus latin.</w:t>
      </w:r>
      <w:commentRangeEnd w:id="574"/>
      <w:r>
        <w:commentReference w:id="574"/>
      </w:r>
      <w:commentRangeEnd w:id="575"/>
      <w:r>
        <w:commentReference w:id="575"/>
      </w:r>
    </w:p>
    <w:p>
      <w:pPr>
        <w:pStyle w:val="Corps"/>
        <w:spacing w:line="240" w:lineRule="auto"/>
        <w:ind w:left="567" w:right="524" w:firstLine="0"/>
        <w:jc w:val="both"/>
      </w:pPr>
    </w:p>
    <w:tbl>
      <w:tblPr>
        <w:tblW w:w="902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09"/>
        <w:gridCol w:w="3010"/>
        <w:gridCol w:w="3010"/>
      </w:tblGrid>
      <w:tr>
        <w:tblPrEx>
          <w:shd w:val="clear" w:color="auto" w:fill="ced7e7"/>
        </w:tblPrEx>
        <w:trPr>
          <w:trHeight w:val="73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Auteur</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É</w:t>
            </w:r>
            <w:r>
              <w:rPr>
                <w:rStyle w:val="Aucun"/>
                <w:b w:val="1"/>
                <w:bCs w:val="1"/>
                <w:shd w:val="nil" w:color="auto" w:fill="auto"/>
                <w:rtl w:val="0"/>
                <w:lang w:val="fr-FR"/>
              </w:rPr>
              <w:t>poque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b w:val="1"/>
                <w:bCs w:val="1"/>
                <w:shd w:val="nil" w:color="auto" w:fill="auto"/>
                <w:rtl w:val="0"/>
                <w:lang w:val="fr-FR"/>
              </w:rPr>
              <w:t>Param</w:t>
            </w:r>
            <w:r>
              <w:rPr>
                <w:rStyle w:val="Aucun"/>
                <w:b w:val="1"/>
                <w:bCs w:val="1"/>
                <w:shd w:val="nil" w:color="auto" w:fill="auto"/>
                <w:rtl w:val="0"/>
                <w:lang w:val="fr-FR"/>
              </w:rPr>
              <w:t>è</w:t>
            </w:r>
            <w:r>
              <w:rPr>
                <w:rStyle w:val="Aucun"/>
                <w:b w:val="1"/>
                <w:bCs w:val="1"/>
                <w:shd w:val="nil" w:color="auto" w:fill="auto"/>
                <w:rtl w:val="0"/>
                <w:lang w:val="fr-FR"/>
              </w:rPr>
              <w:t>tres grammaticaux concern</w:t>
            </w:r>
            <w:r>
              <w:rPr>
                <w:rStyle w:val="Aucun"/>
                <w:b w:val="1"/>
                <w:bCs w:val="1"/>
                <w:shd w:val="nil" w:color="auto" w:fill="auto"/>
                <w:rtl w:val="0"/>
                <w:lang w:val="fr-FR"/>
              </w:rPr>
              <w:t>é</w:t>
            </w:r>
            <w:r>
              <w:rPr>
                <w:rStyle w:val="Aucun"/>
                <w:b w:val="1"/>
                <w:bCs w:val="1"/>
                <w:shd w:val="nil" w:color="auto" w:fill="auto"/>
                <w:rtl w:val="0"/>
                <w:lang w:val="fr-FR"/>
              </w:rPr>
              <w:t>s</w:t>
            </w:r>
          </w:p>
        </w:tc>
      </w:tr>
      <w:tr>
        <w:tblPrEx>
          <w:shd w:val="clear" w:color="auto" w:fill="ced7e7"/>
        </w:tblPrEx>
        <w:trPr>
          <w:trHeight w:val="97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Sacerdos</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shd w:val="nil" w:color="auto" w:fill="auto"/>
                <w:rtl w:val="0"/>
                <w:lang w:val="fr-FR"/>
              </w:rPr>
              <w:t>IIIᵉ sie</w:t>
            </w:r>
            <w:r>
              <w:rPr>
                <w:rStyle w:val="Aucun"/>
                <w:shd w:val="nil" w:color="auto" w:fill="auto"/>
                <w:rtl w:val="0"/>
                <w:lang w:val="fr-FR"/>
              </w:rPr>
              <w:t>̀</w:t>
            </w:r>
            <w:r>
              <w:rPr>
                <w:rStyle w:val="Aucun"/>
                <w:shd w:val="nil" w:color="auto" w:fill="auto"/>
                <w:rtl w:val="0"/>
                <w:lang w:val="fr-FR"/>
              </w:rPr>
              <w:t>cle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tl w:val="0"/>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nominale</w:t>
            </w:r>
          </w:p>
        </w:tc>
      </w:tr>
      <w:tr>
        <w:tblPrEx>
          <w:shd w:val="clear" w:color="auto" w:fill="ced7e7"/>
        </w:tblPrEx>
        <w:trPr>
          <w:trHeight w:val="145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lang w:val="fr-FR"/>
              </w:rPr>
            </w:pPr>
          </w:p>
          <w:p>
            <w:pPr>
              <w:pStyle w:val="Corps"/>
              <w:widowControl w:val="0"/>
              <w:spacing w:line="240" w:lineRule="auto"/>
              <w:ind w:left="567" w:right="524" w:firstLine="0"/>
              <w:jc w:val="center"/>
              <w:rPr>
                <w:rStyle w:val="Aucun"/>
                <w:shd w:val="nil" w:color="auto" w:fill="auto"/>
                <w:lang w:val="fr-FR"/>
              </w:rPr>
            </w:pPr>
          </w:p>
          <w:p>
            <w:pPr>
              <w:pStyle w:val="Corps"/>
              <w:widowControl w:val="0"/>
              <w:bidi w:val="0"/>
              <w:spacing w:line="240" w:lineRule="auto"/>
              <w:ind w:left="567" w:right="524" w:firstLine="0"/>
              <w:jc w:val="center"/>
              <w:rPr>
                <w:rtl w:val="0"/>
              </w:rPr>
            </w:pPr>
            <w:r>
              <w:rPr>
                <w:rStyle w:val="Aucun"/>
                <w:shd w:val="nil" w:color="auto" w:fill="auto"/>
                <w:rtl w:val="0"/>
                <w:lang w:val="fr-FR"/>
              </w:rPr>
              <w:t>Diom</w:t>
            </w:r>
            <w:r>
              <w:rPr>
                <w:rStyle w:val="Aucun"/>
                <w:shd w:val="nil" w:color="auto" w:fill="auto"/>
                <w:rtl w:val="0"/>
                <w:lang w:val="fr-FR"/>
              </w:rPr>
              <w:t>è</w:t>
            </w:r>
            <w:r>
              <w:rPr>
                <w:rStyle w:val="Aucun"/>
                <w:shd w:val="nil" w:color="auto" w:fill="auto"/>
                <w:rtl w:val="0"/>
                <w:lang w:val="fr-FR"/>
              </w:rPr>
              <w:t>de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rPr>
                <w:rStyle w:val="Aucun"/>
                <w:shd w:val="nil" w:color="auto" w:fill="auto"/>
                <w:lang w:val="fr-FR"/>
              </w:rPr>
            </w:pPr>
          </w:p>
          <w:p>
            <w:pPr>
              <w:pStyle w:val="Corps"/>
              <w:spacing w:line="240" w:lineRule="auto"/>
              <w:ind w:left="567" w:right="524" w:firstLine="0"/>
              <w:jc w:val="center"/>
              <w:rPr>
                <w:rStyle w:val="Aucun"/>
                <w:shd w:val="nil" w:color="auto" w:fill="auto"/>
                <w:lang w:val="fr-FR"/>
              </w:rPr>
            </w:pPr>
          </w:p>
          <w:p>
            <w:pPr>
              <w:pStyle w:val="Corps"/>
              <w:bidi w:val="0"/>
              <w:spacing w:line="240" w:lineRule="auto"/>
              <w:ind w:left="567" w:right="524" w:firstLine="0"/>
              <w:jc w:val="center"/>
              <w:rPr>
                <w:rtl w:val="0"/>
              </w:rPr>
            </w:pPr>
            <w:r>
              <w:rPr>
                <w:rStyle w:val="Aucun"/>
                <w:shd w:val="nil" w:color="auto" w:fill="auto"/>
                <w:rtl w:val="0"/>
                <w:lang w:val="fr-FR"/>
              </w:rPr>
              <w:t>IVᵉ sie</w:t>
            </w:r>
            <w:r>
              <w:rPr>
                <w:rStyle w:val="Aucun"/>
                <w:shd w:val="nil" w:color="auto" w:fill="auto"/>
                <w:rtl w:val="0"/>
                <w:lang w:val="fr-FR"/>
              </w:rPr>
              <w:t>̀</w:t>
            </w:r>
            <w:r>
              <w:rPr>
                <w:rStyle w:val="Aucun"/>
                <w:shd w:val="nil" w:color="auto" w:fill="auto"/>
                <w:rtl w:val="0"/>
                <w:lang w:val="fr-FR"/>
              </w:rPr>
              <w:t>cle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temps</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personne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mode</w:t>
            </w:r>
          </w:p>
          <w:p>
            <w:pPr>
              <w:pStyle w:val="Corps"/>
              <w:widowControl w:val="0"/>
              <w:bidi w:val="0"/>
              <w:spacing w:line="240" w:lineRule="auto"/>
              <w:ind w:left="567" w:right="524" w:firstLine="0"/>
              <w:jc w:val="center"/>
              <w:rPr>
                <w:rtl w:val="0"/>
              </w:rPr>
            </w:pPr>
            <w:r>
              <w:rPr>
                <w:rStyle w:val="Aucun"/>
                <w:shd w:val="nil" w:color="auto" w:fill="auto"/>
                <w:rtl w:val="0"/>
                <w:lang w:val="fr-FR"/>
              </w:rPr>
              <w:t>- nombre</w:t>
            </w:r>
          </w:p>
        </w:tc>
      </w:tr>
      <w:tr>
        <w:tblPrEx>
          <w:shd w:val="clear" w:color="auto" w:fill="ced7e7"/>
        </w:tblPrEx>
        <w:trPr>
          <w:trHeight w:val="193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lang w:val="fr-FR"/>
              </w:rPr>
            </w:pPr>
          </w:p>
          <w:p>
            <w:pPr>
              <w:pStyle w:val="Corps"/>
              <w:widowControl w:val="0"/>
              <w:spacing w:line="240" w:lineRule="auto"/>
              <w:ind w:left="567" w:right="524" w:firstLine="0"/>
              <w:jc w:val="center"/>
              <w:rPr>
                <w:rStyle w:val="Aucun"/>
                <w:shd w:val="nil" w:color="auto" w:fill="auto"/>
                <w:lang w:val="fr-FR"/>
              </w:rPr>
            </w:pPr>
          </w:p>
          <w:p>
            <w:pPr>
              <w:pStyle w:val="Corps"/>
              <w:widowControl w:val="0"/>
              <w:spacing w:line="240" w:lineRule="auto"/>
              <w:ind w:left="567" w:right="524" w:firstLine="0"/>
              <w:jc w:val="center"/>
              <w:rPr>
                <w:rStyle w:val="Aucun"/>
                <w:shd w:val="nil" w:color="auto" w:fill="auto"/>
                <w:lang w:val="fr-FR"/>
              </w:rPr>
            </w:pPr>
          </w:p>
          <w:p>
            <w:pPr>
              <w:pStyle w:val="Corps"/>
              <w:widowControl w:val="0"/>
              <w:bidi w:val="0"/>
              <w:spacing w:line="240" w:lineRule="auto"/>
              <w:ind w:left="567" w:right="524" w:firstLine="0"/>
              <w:jc w:val="center"/>
              <w:rPr>
                <w:rtl w:val="0"/>
              </w:rPr>
            </w:pPr>
            <w:r>
              <w:rPr>
                <w:rStyle w:val="Aucun"/>
                <w:shd w:val="nil" w:color="auto" w:fill="auto"/>
                <w:rtl w:val="0"/>
                <w:lang w:val="fr-FR"/>
              </w:rPr>
              <w:t>Donat</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rPr>
                <w:rStyle w:val="Aucun"/>
                <w:shd w:val="nil" w:color="auto" w:fill="auto"/>
                <w:lang w:val="fr-FR"/>
              </w:rPr>
            </w:pPr>
          </w:p>
          <w:p>
            <w:pPr>
              <w:pStyle w:val="Corps"/>
              <w:spacing w:line="240" w:lineRule="auto"/>
              <w:ind w:left="567" w:right="524" w:firstLine="0"/>
              <w:jc w:val="center"/>
              <w:rPr>
                <w:rStyle w:val="Aucun"/>
                <w:shd w:val="nil" w:color="auto" w:fill="auto"/>
                <w:lang w:val="fr-FR"/>
              </w:rPr>
            </w:pPr>
          </w:p>
          <w:p>
            <w:pPr>
              <w:pStyle w:val="Corps"/>
              <w:spacing w:line="240" w:lineRule="auto"/>
              <w:ind w:left="567" w:right="524" w:firstLine="0"/>
              <w:jc w:val="center"/>
              <w:rPr>
                <w:rStyle w:val="Aucun"/>
                <w:shd w:val="nil" w:color="auto" w:fill="auto"/>
                <w:lang w:val="fr-FR"/>
              </w:rPr>
            </w:pPr>
          </w:p>
          <w:p>
            <w:pPr>
              <w:pStyle w:val="Corps"/>
              <w:bidi w:val="0"/>
              <w:spacing w:line="240" w:lineRule="auto"/>
              <w:ind w:left="567" w:right="524" w:firstLine="0"/>
              <w:jc w:val="center"/>
              <w:rPr>
                <w:rtl w:val="0"/>
              </w:rPr>
            </w:pPr>
            <w:r>
              <w:rPr>
                <w:rStyle w:val="Aucun"/>
                <w:b w:val="0"/>
                <w:bCs w:val="0"/>
                <w:shd w:val="nil" w:color="auto" w:fill="auto"/>
                <w:rtl w:val="0"/>
                <w:lang w:val="fr-FR"/>
              </w:rPr>
              <w:t>IVᵉ sie</w:t>
            </w:r>
            <w:r>
              <w:rPr>
                <w:rStyle w:val="Aucun"/>
                <w:b w:val="0"/>
                <w:bCs w:val="0"/>
                <w:shd w:val="nil" w:color="auto" w:fill="auto"/>
                <w:rtl w:val="0"/>
                <w:lang w:val="fr-FR"/>
              </w:rPr>
              <w:t>̀</w:t>
            </w:r>
            <w:r>
              <w:rPr>
                <w:rStyle w:val="Aucun"/>
                <w:b w:val="0"/>
                <w:bCs w:val="0"/>
                <w:shd w:val="nil" w:color="auto" w:fill="auto"/>
                <w:rtl w:val="0"/>
                <w:lang w:val="fr-FR"/>
              </w:rPr>
              <w:t>cle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temps</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personne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mode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genre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nombre</w:t>
            </w:r>
          </w:p>
          <w:p>
            <w:pPr>
              <w:pStyle w:val="Corps"/>
              <w:widowControl w:val="0"/>
              <w:bidi w:val="0"/>
              <w:spacing w:line="240" w:lineRule="auto"/>
              <w:ind w:left="567" w:right="524" w:firstLine="0"/>
              <w:jc w:val="center"/>
              <w:rPr>
                <w:rtl w:val="0"/>
              </w:rPr>
            </w:pPr>
            <w:r>
              <w:rPr>
                <w:rStyle w:val="Aucun"/>
                <w:shd w:val="nil" w:color="auto" w:fill="auto"/>
                <w:rtl w:val="0"/>
                <w:lang w:val="fr-FR"/>
              </w:rPr>
              <w:t>- flexion</w:t>
            </w:r>
          </w:p>
        </w:tc>
      </w:tr>
      <w:tr>
        <w:tblPrEx>
          <w:shd w:val="clear" w:color="auto" w:fill="ced7e7"/>
        </w:tblPrEx>
        <w:trPr>
          <w:trHeight w:val="121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lang w:val="fr-FR"/>
              </w:rPr>
            </w:pPr>
          </w:p>
          <w:p>
            <w:pPr>
              <w:pStyle w:val="Corps"/>
              <w:widowControl w:val="0"/>
              <w:bidi w:val="0"/>
              <w:spacing w:line="240" w:lineRule="auto"/>
              <w:ind w:left="567" w:right="524" w:firstLine="0"/>
              <w:jc w:val="center"/>
              <w:rPr>
                <w:rtl w:val="0"/>
              </w:rPr>
            </w:pPr>
            <w:r>
              <w:rPr>
                <w:rStyle w:val="Aucun"/>
                <w:shd w:val="nil" w:color="auto" w:fill="auto"/>
                <w:rtl w:val="0"/>
                <w:lang w:val="fr-FR"/>
              </w:rPr>
              <w:t>Audax</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rPr>
                <w:rStyle w:val="Aucun"/>
                <w:shd w:val="nil" w:color="auto" w:fill="auto"/>
                <w:lang w:val="fr-FR"/>
              </w:rPr>
            </w:pPr>
          </w:p>
          <w:p>
            <w:pPr>
              <w:pStyle w:val="Corps"/>
              <w:bidi w:val="0"/>
              <w:spacing w:line="240" w:lineRule="auto"/>
              <w:ind w:left="567" w:right="524" w:firstLine="0"/>
              <w:jc w:val="center"/>
              <w:rPr>
                <w:rtl w:val="0"/>
              </w:rPr>
            </w:pPr>
            <w:r>
              <w:rPr>
                <w:rStyle w:val="Aucun"/>
                <w:b w:val="0"/>
                <w:bCs w:val="0"/>
                <w:shd w:val="nil" w:color="auto" w:fill="auto"/>
                <w:rtl w:val="0"/>
                <w:lang w:val="fr-FR"/>
              </w:rPr>
              <w:t>Vᵉ/VIᵉ sie</w:t>
            </w:r>
            <w:r>
              <w:rPr>
                <w:rStyle w:val="Aucun"/>
                <w:b w:val="0"/>
                <w:bCs w:val="0"/>
                <w:shd w:val="nil" w:color="auto" w:fill="auto"/>
                <w:rtl w:val="0"/>
                <w:lang w:val="fr-FR"/>
              </w:rPr>
              <w:t>̀</w:t>
            </w:r>
            <w:r>
              <w:rPr>
                <w:rStyle w:val="Aucun"/>
                <w:b w:val="0"/>
                <w:bCs w:val="0"/>
                <w:shd w:val="nil" w:color="auto" w:fill="auto"/>
                <w:rtl w:val="0"/>
                <w:lang w:val="fr-FR"/>
              </w:rPr>
              <w:t>cles</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temps</w:t>
            </w:r>
          </w:p>
          <w:p>
            <w:pPr>
              <w:pStyle w:val="Corps"/>
              <w:widowControl w:val="0"/>
              <w:bidi w:val="0"/>
              <w:spacing w:line="240" w:lineRule="auto"/>
              <w:ind w:left="567" w:right="524" w:firstLine="0"/>
              <w:jc w:val="center"/>
              <w:rPr>
                <w:rStyle w:val="Aucun"/>
                <w:shd w:val="nil" w:color="auto" w:fill="auto"/>
                <w:rtl w:val="0"/>
              </w:rPr>
            </w:pPr>
            <w:r>
              <w:rPr>
                <w:rStyle w:val="Aucun"/>
                <w:shd w:val="nil" w:color="auto" w:fill="auto"/>
                <w:rtl w:val="0"/>
                <w:lang w:val="fr-FR"/>
              </w:rPr>
              <w:t>- personne</w:t>
            </w:r>
          </w:p>
          <w:p>
            <w:pPr>
              <w:pStyle w:val="Corps"/>
              <w:widowControl w:val="0"/>
              <w:bidi w:val="0"/>
              <w:spacing w:line="240" w:lineRule="auto"/>
              <w:ind w:left="567" w:right="524" w:firstLine="0"/>
              <w:jc w:val="center"/>
              <w:rPr>
                <w:rtl w:val="0"/>
              </w:rPr>
            </w:pPr>
            <w:r>
              <w:rPr>
                <w:rStyle w:val="Aucun"/>
                <w:shd w:val="nil" w:color="auto" w:fill="auto"/>
                <w:rtl w:val="0"/>
                <w:lang w:val="fr-FR"/>
              </w:rPr>
              <w:t>- genre</w:t>
            </w:r>
          </w:p>
        </w:tc>
      </w:tr>
      <w:tr>
        <w:tblPrEx>
          <w:shd w:val="clear" w:color="auto" w:fill="ced7e7"/>
        </w:tblPrEx>
        <w:trPr>
          <w:trHeight w:val="973" w:hRule="atLeast"/>
        </w:trPr>
        <w:tc>
          <w:tcPr>
            <w:tcW w:type="dxa" w:w="30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pPr>
            <w:r>
              <w:rPr>
                <w:rStyle w:val="Aucun"/>
                <w:shd w:val="nil" w:color="auto" w:fill="auto"/>
                <w:rtl w:val="0"/>
                <w:lang w:val="fr-FR"/>
              </w:rPr>
              <w:t>Priscien</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spacing w:line="240" w:lineRule="auto"/>
              <w:ind w:left="567" w:right="524" w:firstLine="0"/>
              <w:jc w:val="center"/>
            </w:pPr>
            <w:r>
              <w:rPr>
                <w:rStyle w:val="Aucun"/>
                <w:b w:val="0"/>
                <w:bCs w:val="0"/>
                <w:shd w:val="nil" w:color="auto" w:fill="auto"/>
                <w:rtl w:val="0"/>
                <w:lang w:val="fr-FR"/>
              </w:rPr>
              <w:t>VIᵉ sie</w:t>
            </w:r>
            <w:r>
              <w:rPr>
                <w:rStyle w:val="Aucun"/>
                <w:b w:val="0"/>
                <w:bCs w:val="0"/>
                <w:shd w:val="nil" w:color="auto" w:fill="auto"/>
                <w:rtl w:val="0"/>
                <w:lang w:val="fr-FR"/>
              </w:rPr>
              <w:t>̀</w:t>
            </w:r>
            <w:r>
              <w:rPr>
                <w:rStyle w:val="Aucun"/>
                <w:b w:val="0"/>
                <w:bCs w:val="0"/>
                <w:shd w:val="nil" w:color="auto" w:fill="auto"/>
                <w:rtl w:val="0"/>
                <w:lang w:val="fr-FR"/>
              </w:rPr>
              <w:t>cle</w:t>
            </w:r>
          </w:p>
        </w:tc>
        <w:tc>
          <w:tcPr>
            <w:tcW w:type="dxa" w:w="30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647"/>
              <w:bottom w:type="dxa" w:w="80"/>
              <w:right w:type="dxa" w:w="604"/>
            </w:tcMar>
            <w:vAlign w:val="top"/>
          </w:tcPr>
          <w:p>
            <w:pPr>
              <w:pStyle w:val="Corps"/>
              <w:widowControl w:val="0"/>
              <w:spacing w:line="240" w:lineRule="auto"/>
              <w:ind w:left="567" w:right="524" w:firstLine="0"/>
              <w:jc w:val="center"/>
              <w:rPr>
                <w:rStyle w:val="Aucun"/>
                <w:shd w:val="nil" w:color="auto" w:fill="auto"/>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verbale</w:t>
            </w:r>
          </w:p>
          <w:p>
            <w:pPr>
              <w:pStyle w:val="Corps"/>
              <w:widowControl w:val="0"/>
              <w:bidi w:val="0"/>
              <w:spacing w:line="240" w:lineRule="auto"/>
              <w:ind w:left="567" w:right="524" w:firstLine="0"/>
              <w:jc w:val="center"/>
              <w:rPr>
                <w:rtl w:val="0"/>
              </w:rPr>
            </w:pPr>
            <w:r>
              <w:rPr>
                <w:rStyle w:val="Aucun"/>
                <w:shd w:val="nil" w:color="auto" w:fill="auto"/>
                <w:rtl w:val="0"/>
                <w:lang w:val="fr-FR"/>
              </w:rPr>
              <w:t>- cat</w:t>
            </w:r>
            <w:r>
              <w:rPr>
                <w:rStyle w:val="Aucun"/>
                <w:shd w:val="nil" w:color="auto" w:fill="auto"/>
                <w:rtl w:val="0"/>
                <w:lang w:val="fr-FR"/>
              </w:rPr>
              <w:t>é</w:t>
            </w:r>
            <w:r>
              <w:rPr>
                <w:rStyle w:val="Aucun"/>
                <w:shd w:val="nil" w:color="auto" w:fill="auto"/>
                <w:rtl w:val="0"/>
                <w:lang w:val="fr-FR"/>
              </w:rPr>
              <w:t>gorie nominale</w:t>
            </w:r>
          </w:p>
        </w:tc>
      </w:tr>
    </w:tbl>
    <w:p>
      <w:pPr>
        <w:pStyle w:val="Corps"/>
        <w:widowControl w:val="0"/>
        <w:spacing w:line="240" w:lineRule="auto"/>
        <w:jc w:val="both"/>
      </w:pPr>
    </w:p>
    <w:p>
      <w:pPr>
        <w:pStyle w:val="Corps"/>
        <w:spacing w:line="240" w:lineRule="auto"/>
        <w:ind w:left="567" w:right="524" w:firstLine="0"/>
        <w:jc w:val="both"/>
      </w:pPr>
    </w:p>
    <w:p>
      <w:pPr>
        <w:pStyle w:val="List Paragraph"/>
        <w:numPr>
          <w:ilvl w:val="0"/>
          <w:numId w:val="12"/>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 xml:space="preserve">Discussion </w:t>
      </w:r>
      <w:r>
        <w:rPr>
          <w:rStyle w:val="Aucun"/>
          <w:b w:val="1"/>
          <w:bCs w:val="1"/>
          <w:outline w:val="0"/>
          <w:color w:val="4f81bd"/>
          <w:sz w:val="40"/>
          <w:szCs w:val="40"/>
          <w:u w:color="4f81bd"/>
          <w:shd w:val="clear" w:color="auto" w:fill="ead1dc"/>
          <w:rtl w:val="0"/>
          <w:lang w:val="fr-FR"/>
          <w14:textFill>
            <w14:solidFill>
              <w14:srgbClr w14:val="4F81BD"/>
            </w14:solidFill>
          </w14:textFill>
        </w:rPr>
        <w:t>et conclusion</w:t>
      </w:r>
    </w:p>
    <w:p>
      <w:pPr>
        <w:pStyle w:val="List Paragraph"/>
        <w:numPr>
          <w:ilvl w:val="1"/>
          <w:numId w:val="13"/>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shd w:val="clear" w:color="auto" w:fill="ead1dc"/>
          <w:rtl w:val="0"/>
          <w:lang w:val="fr-FR"/>
          <w14:textFill>
            <w14:solidFill>
              <w14:srgbClr w14:val="4F81BD"/>
            </w14:solidFill>
          </w14:textFill>
        </w:rPr>
        <w:t>Retour sur les objectifs de l</w:t>
      </w:r>
      <w:r>
        <w:rPr>
          <w:rStyle w:val="Aucun"/>
          <w:b w:val="1"/>
          <w:bCs w:val="1"/>
          <w:outline w:val="0"/>
          <w:color w:val="4f81bd"/>
          <w:sz w:val="24"/>
          <w:szCs w:val="24"/>
          <w:u w:color="4f81bd"/>
          <w:shd w:val="clear" w:color="auto" w:fill="ead1dc"/>
          <w:rtl w:val="0"/>
          <w:lang w:val="fr-FR"/>
          <w14:textFill>
            <w14:solidFill>
              <w14:srgbClr w14:val="4F81BD"/>
            </w14:solidFill>
          </w14:textFill>
        </w:rPr>
        <w:t>’é</w:t>
      </w:r>
      <w:r>
        <w:rPr>
          <w:rStyle w:val="Aucun"/>
          <w:b w:val="1"/>
          <w:bCs w:val="1"/>
          <w:outline w:val="0"/>
          <w:color w:val="4f81bd"/>
          <w:sz w:val="24"/>
          <w:szCs w:val="24"/>
          <w:u w:color="4f81bd"/>
          <w:shd w:val="clear" w:color="auto" w:fill="ead1dc"/>
          <w:rtl w:val="0"/>
          <w:lang w:val="fr-FR"/>
          <w14:textFill>
            <w14:solidFill>
              <w14:srgbClr w14:val="4F81BD"/>
            </w14:solidFill>
          </w14:textFill>
        </w:rPr>
        <w:t>tude</w:t>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r>
        <w:rPr>
          <w:rStyle w:val="Aucun"/>
          <w:b w:val="1"/>
          <w:bCs w:val="1"/>
          <w:outline w:val="0"/>
          <w:color w:val="4f81bd"/>
          <w:sz w:val="24"/>
          <w:szCs w:val="24"/>
          <w:u w:color="4f81bd"/>
          <w:shd w:val="clear" w:color="auto" w:fill="ead1dc"/>
          <w14:textFill>
            <w14:solidFill>
              <w14:srgbClr w14:val="4F81BD"/>
            </w14:solidFill>
          </w14:textFill>
        </w:rPr>
        <w:br w:type="textWrapping"/>
      </w:r>
      <w:commentRangeStart w:id="576"/>
      <w:commentRangeStart w:id="577"/>
    </w:p>
    <w:p>
      <w:pPr>
        <w:pStyle w:val="Corps"/>
        <w:spacing w:line="240" w:lineRule="auto"/>
        <w:ind w:left="567" w:right="524" w:firstLine="0"/>
        <w:jc w:val="both"/>
      </w:pPr>
      <w:ins w:id="578" w:date="2024-10-15T10:26:00Z" w:author="Gabriel Frazer-Mckee">
        <w:r>
          <w:rPr>
            <w:rStyle w:val="Aucun"/>
            <w:rtl w:val="0"/>
            <w:lang w:val="fr-FR"/>
          </w:rPr>
          <w:t>Les d</w:t>
        </w:r>
      </w:ins>
      <w:ins w:id="579" w:date="2024-10-15T10:26:00Z" w:author="Gabriel Frazer-Mckee">
        <w:r>
          <w:rPr>
            <w:rStyle w:val="Aucun"/>
            <w:rtl w:val="0"/>
            <w:lang w:val="fr-FR"/>
          </w:rPr>
          <w:t>é</w:t>
        </w:r>
      </w:ins>
      <w:ins w:id="580" w:date="2024-10-15T10:26:00Z" w:author="Gabriel Frazer-Mckee">
        <w:r>
          <w:rPr>
            <w:rStyle w:val="Aucun"/>
            <w:rtl w:val="0"/>
            <w:lang w:val="fr-FR"/>
          </w:rPr>
          <w:t>finitions de la d</w:t>
        </w:r>
      </w:ins>
      <w:ins w:id="581" w:date="2024-10-15T10:26:00Z" w:author="Gabriel Frazer-Mckee">
        <w:r>
          <w:rPr>
            <w:rStyle w:val="Aucun"/>
            <w:rtl w:val="0"/>
            <w:lang w:val="fr-FR"/>
          </w:rPr>
          <w:t>é</w:t>
        </w:r>
      </w:ins>
      <w:ins w:id="582" w:date="2024-10-15T10:26:00Z" w:author="Gabriel Frazer-Mckee">
        <w:r>
          <w:rPr>
            <w:rStyle w:val="Aucun"/>
            <w:rtl w:val="0"/>
            <w:lang w:val="fr-FR"/>
          </w:rPr>
          <w:t>fectivit</w:t>
        </w:r>
      </w:ins>
      <w:ins w:id="583" w:date="2024-10-15T10:26:00Z" w:author="Gabriel Frazer-Mckee">
        <w:r>
          <w:rPr>
            <w:rStyle w:val="Aucun"/>
            <w:rtl w:val="0"/>
            <w:lang w:val="fr-FR"/>
          </w:rPr>
          <w:t xml:space="preserve">é </w:t>
        </w:r>
      </w:ins>
      <w:ins w:id="584" w:date="2024-10-15T10:26:00Z" w:author="Gabriel Frazer-Mckee">
        <w:r>
          <w:rPr>
            <w:rStyle w:val="Aucun"/>
            <w:rtl w:val="0"/>
            <w:lang w:val="fr-FR"/>
          </w:rPr>
          <w:t>en fran</w:t>
        </w:r>
      </w:ins>
      <w:ins w:id="585" w:date="2024-10-15T10:26:00Z" w:author="Gabriel Frazer-Mckee">
        <w:r>
          <w:rPr>
            <w:rStyle w:val="Aucun"/>
            <w:rtl w:val="0"/>
            <w:lang w:val="fr-FR"/>
          </w:rPr>
          <w:t>ç</w:t>
        </w:r>
      </w:ins>
      <w:ins w:id="586" w:date="2024-10-15T10:26:00Z" w:author="Gabriel Frazer-Mckee">
        <w:r>
          <w:rPr>
            <w:rStyle w:val="Aucun"/>
            <w:rtl w:val="0"/>
            <w:lang w:val="fr-FR"/>
          </w:rPr>
          <w:t>ais moderne ont en effet soulev</w:t>
        </w:r>
      </w:ins>
      <w:ins w:id="587" w:date="2024-10-15T10:26:00Z" w:author="Gabriel Frazer-Mckee">
        <w:r>
          <w:rPr>
            <w:rStyle w:val="Aucun"/>
            <w:rtl w:val="0"/>
            <w:lang w:val="fr-FR"/>
          </w:rPr>
          <w:t xml:space="preserve">é </w:t>
        </w:r>
      </w:ins>
      <w:ins w:id="588" w:date="2024-10-15T10:26:00Z" w:author="Gabriel Frazer-Mckee">
        <w:r>
          <w:rPr>
            <w:rStyle w:val="Aucun"/>
            <w:rtl w:val="0"/>
            <w:lang w:val="fr-FR"/>
          </w:rPr>
          <w:t>quelques questionnements : comment d</w:t>
        </w:r>
      </w:ins>
      <w:ins w:id="589" w:date="2024-10-15T10:26:00Z" w:author="Gabriel Frazer-Mckee">
        <w:r>
          <w:rPr>
            <w:rStyle w:val="Aucun"/>
            <w:rtl w:val="0"/>
            <w:lang w:val="fr-FR"/>
          </w:rPr>
          <w:t>é</w:t>
        </w:r>
      </w:ins>
      <w:ins w:id="590" w:date="2024-10-15T10:26:00Z" w:author="Gabriel Frazer-Mckee">
        <w:r>
          <w:rPr>
            <w:rStyle w:val="Aucun"/>
            <w:rtl w:val="0"/>
            <w:lang w:val="fr-FR"/>
          </w:rPr>
          <w:t>finir la d</w:t>
        </w:r>
      </w:ins>
      <w:ins w:id="591" w:date="2024-10-15T10:26:00Z" w:author="Gabriel Frazer-Mckee">
        <w:r>
          <w:rPr>
            <w:rStyle w:val="Aucun"/>
            <w:rtl w:val="0"/>
            <w:lang w:val="fr-FR"/>
          </w:rPr>
          <w:t>é</w:t>
        </w:r>
      </w:ins>
      <w:ins w:id="592" w:date="2024-10-15T10:26:00Z" w:author="Gabriel Frazer-Mckee">
        <w:r>
          <w:rPr>
            <w:rStyle w:val="Aucun"/>
            <w:rtl w:val="0"/>
            <w:lang w:val="fr-FR"/>
          </w:rPr>
          <w:t>fectivit</w:t>
        </w:r>
      </w:ins>
      <w:ins w:id="593" w:date="2024-10-15T10:26:00Z" w:author="Gabriel Frazer-Mckee">
        <w:r>
          <w:rPr>
            <w:rStyle w:val="Aucun"/>
            <w:rtl w:val="0"/>
            <w:lang w:val="fr-FR"/>
          </w:rPr>
          <w:t xml:space="preserve">é </w:t>
        </w:r>
      </w:ins>
      <w:ins w:id="594" w:date="2024-10-15T10:26:00Z" w:author="Gabriel Frazer-Mckee">
        <w:r>
          <w:rPr>
            <w:rStyle w:val="Aucun"/>
            <w:rtl w:val="0"/>
            <w:lang w:val="fr-FR"/>
          </w:rPr>
          <w:t>? Est-elle un ph</w:t>
        </w:r>
      </w:ins>
      <w:ins w:id="595" w:date="2024-10-15T10:26:00Z" w:author="Gabriel Frazer-Mckee">
        <w:r>
          <w:rPr>
            <w:rStyle w:val="Aucun"/>
            <w:rtl w:val="0"/>
            <w:lang w:val="fr-FR"/>
          </w:rPr>
          <w:t>é</w:t>
        </w:r>
      </w:ins>
      <w:ins w:id="596" w:date="2024-10-15T10:26:00Z" w:author="Gabriel Frazer-Mckee">
        <w:r>
          <w:rPr>
            <w:rStyle w:val="Aucun"/>
            <w:rtl w:val="0"/>
            <w:lang w:val="fr-FR"/>
          </w:rPr>
          <w:t>nom</w:t>
        </w:r>
      </w:ins>
      <w:ins w:id="597" w:date="2024-10-15T10:26:00Z" w:author="Gabriel Frazer-Mckee">
        <w:r>
          <w:rPr>
            <w:rStyle w:val="Aucun"/>
            <w:rtl w:val="0"/>
            <w:lang w:val="fr-FR"/>
          </w:rPr>
          <w:t>è</w:t>
        </w:r>
      </w:ins>
      <w:ins w:id="598" w:date="2024-10-15T10:26:00Z" w:author="Gabriel Frazer-Mckee">
        <w:r>
          <w:rPr>
            <w:rStyle w:val="Aucun"/>
            <w:rtl w:val="0"/>
            <w:lang w:val="fr-FR"/>
          </w:rPr>
          <w:t>ne uniquement verbal ? Son champ d</w:t>
        </w:r>
      </w:ins>
      <w:ins w:id="599" w:date="2024-10-15T10:26:00Z" w:author="Gabriel Frazer-Mckee">
        <w:r>
          <w:rPr>
            <w:rStyle w:val="Aucun"/>
            <w:rtl w:val="0"/>
            <w:lang w:val="fr-FR"/>
          </w:rPr>
          <w:t>’</w:t>
        </w:r>
      </w:ins>
      <w:ins w:id="600" w:date="2024-10-15T10:26:00Z" w:author="Gabriel Frazer-Mckee">
        <w:r>
          <w:rPr>
            <w:rStyle w:val="Aucun"/>
            <w:rtl w:val="0"/>
            <w:lang w:val="fr-FR"/>
          </w:rPr>
          <w:t xml:space="preserve">application se restreint-il </w:t>
        </w:r>
      </w:ins>
      <w:ins w:id="601" w:date="2024-10-15T10:26:00Z" w:author="Gabriel Frazer-Mckee">
        <w:r>
          <w:rPr>
            <w:rStyle w:val="Aucun"/>
            <w:rtl w:val="0"/>
            <w:lang w:val="fr-FR"/>
          </w:rPr>
          <w:t xml:space="preserve">à </w:t>
        </w:r>
      </w:ins>
      <w:ins w:id="602" w:date="2024-10-15T10:26:00Z" w:author="Gabriel Frazer-Mckee">
        <w:r>
          <w:rPr>
            <w:rStyle w:val="Aucun"/>
            <w:rtl w:val="0"/>
            <w:lang w:val="fr-FR"/>
          </w:rPr>
          <w:t>la grammaire ? L</w:t>
        </w:r>
      </w:ins>
      <w:ins w:id="603" w:date="2024-10-15T10:26:00Z" w:author="Gabriel Frazer-Mckee">
        <w:r>
          <w:rPr>
            <w:rStyle w:val="Aucun"/>
            <w:rtl w:val="0"/>
            <w:lang w:val="fr-FR"/>
          </w:rPr>
          <w:t>’é</w:t>
        </w:r>
      </w:ins>
      <w:ins w:id="604" w:date="2024-10-15T10:26:00Z" w:author="Gabriel Frazer-Mckee">
        <w:r>
          <w:rPr>
            <w:rStyle w:val="Aucun"/>
            <w:rtl w:val="0"/>
            <w:lang w:val="fr-FR"/>
          </w:rPr>
          <w:t xml:space="preserve">tymon latin du terme nous a conduit </w:t>
        </w:r>
      </w:ins>
      <w:ins w:id="605" w:date="2024-10-15T10:26:00Z" w:author="Gabriel Frazer-Mckee">
        <w:r>
          <w:rPr>
            <w:rStyle w:val="Aucun"/>
            <w:rtl w:val="0"/>
            <w:lang w:val="fr-FR"/>
          </w:rPr>
          <w:t xml:space="preserve">à </w:t>
        </w:r>
      </w:ins>
      <w:ins w:id="606" w:date="2024-10-15T10:26:00Z" w:author="Gabriel Frazer-Mckee">
        <w:r>
          <w:rPr>
            <w:rStyle w:val="Aucun"/>
            <w:rtl w:val="0"/>
            <w:lang w:val="fr-FR"/>
          </w:rPr>
          <w:t xml:space="preserve">mener des recherches sur la notion chez les grammairiens grecs et latins, qui avait </w:t>
        </w:r>
      </w:ins>
      <w:ins w:id="607" w:date="2024-10-15T10:26:00Z" w:author="Gabriel Frazer-Mckee">
        <w:r>
          <w:rPr>
            <w:rStyle w:val="Aucun"/>
            <w:rtl w:val="0"/>
            <w:lang w:val="fr-FR"/>
          </w:rPr>
          <w:t>é</w:t>
        </w:r>
      </w:ins>
      <w:ins w:id="608" w:date="2024-10-15T10:26:00Z" w:author="Gabriel Frazer-Mckee">
        <w:r>
          <w:rPr>
            <w:rStyle w:val="Aucun"/>
            <w:rtl w:val="0"/>
            <w:lang w:val="fr-FR"/>
          </w:rPr>
          <w:t>t</w:t>
        </w:r>
      </w:ins>
      <w:ins w:id="609" w:date="2024-10-15T10:26:00Z" w:author="Gabriel Frazer-Mckee">
        <w:r>
          <w:rPr>
            <w:rStyle w:val="Aucun"/>
            <w:rtl w:val="0"/>
            <w:lang w:val="fr-FR"/>
          </w:rPr>
          <w:t>é é</w:t>
        </w:r>
      </w:ins>
      <w:ins w:id="610" w:date="2024-10-15T10:26:00Z" w:author="Gabriel Frazer-Mckee">
        <w:r>
          <w:rPr>
            <w:rStyle w:val="Aucun"/>
            <w:rtl w:val="0"/>
            <w:lang w:val="fr-FR"/>
          </w:rPr>
          <w:t>bauch</w:t>
        </w:r>
      </w:ins>
      <w:ins w:id="611" w:date="2024-10-15T10:26:00Z" w:author="Gabriel Frazer-Mckee">
        <w:r>
          <w:rPr>
            <w:rStyle w:val="Aucun"/>
            <w:rtl w:val="0"/>
            <w:lang w:val="fr-FR"/>
          </w:rPr>
          <w:t>é</w:t>
        </w:r>
      </w:ins>
      <w:ins w:id="612" w:date="2024-10-15T10:26:00Z" w:author="Gabriel Frazer-Mckee">
        <w:r>
          <w:rPr>
            <w:rStyle w:val="Aucun"/>
            <w:rtl w:val="0"/>
            <w:lang w:val="fr-FR"/>
          </w:rPr>
          <w:t xml:space="preserve">e par </w:t>
        </w:r>
      </w:ins>
      <w:ins w:id="613" w:date="2024-10-15T10:26:00Z" w:author="Gabriel Frazer-Mckee">
        <w:r>
          <w:rPr>
            <w:rStyle w:val="Aucun"/>
            <w:rtl w:val="0"/>
            <w:lang w:val="fr-FR"/>
          </w:rPr>
          <w:t>Adouani</w:t>
        </w:r>
      </w:ins>
      <w:ins w:id="614" w:date="2024-10-15T10:26:00Z" w:author="Gabriel Frazer-Mckee">
        <w:r>
          <w:rPr>
            <w:rStyle w:val="Aucun"/>
            <w:rtl w:val="0"/>
            <w:lang w:val="fr-FR"/>
          </w:rPr>
          <w:t xml:space="preserve"> (1994).</w:t>
        </w:r>
      </w:ins>
      <w:commentRangeEnd w:id="576"/>
      <w:r>
        <w:commentReference w:id="576"/>
      </w:r>
      <w:commentRangeEnd w:id="577"/>
      <w:r>
        <w:commentReference w:id="577"/>
      </w:r>
      <w:ins w:id="615" w:date="2024-10-15T10:26:00Z" w:author="Gabriel Frazer-Mckee">
        <w:r>
          <w:rPr>
            <w:rStyle w:val="Aucun"/>
            <w:rtl w:val="0"/>
            <w:lang w:val="fr-FR"/>
          </w:rPr>
          <w:t xml:space="preserve"> </w:t>
        </w:r>
      </w:ins>
      <w:r>
        <w:rPr>
          <w:rStyle w:val="Aucun"/>
          <w:shd w:val="clear" w:color="auto" w:fill="ead1dc"/>
          <w:rtl w:val="0"/>
          <w:lang w:val="fr-FR"/>
        </w:rPr>
        <w:t>L</w:t>
      </w:r>
      <w:r>
        <w:rPr>
          <w:rStyle w:val="Aucun"/>
          <w:shd w:val="clear" w:color="auto" w:fill="ead1dc"/>
          <w:rtl w:val="0"/>
          <w:lang w:val="fr-FR"/>
        </w:rPr>
        <w:t>’é</w:t>
      </w:r>
      <w:r>
        <w:rPr>
          <w:rStyle w:val="Aucun"/>
          <w:shd w:val="clear" w:color="auto" w:fill="ead1dc"/>
          <w:rtl w:val="0"/>
          <w:lang w:val="fr-FR"/>
        </w:rPr>
        <w:t>tude proposait de r</w:t>
      </w:r>
      <w:r>
        <w:rPr>
          <w:rStyle w:val="Aucun"/>
          <w:shd w:val="clear" w:color="auto" w:fill="ead1dc"/>
          <w:rtl w:val="0"/>
          <w:lang w:val="fr-FR"/>
        </w:rPr>
        <w:t>é</w:t>
      </w:r>
      <w:r>
        <w:rPr>
          <w:rStyle w:val="Aucun"/>
          <w:shd w:val="clear" w:color="auto" w:fill="ead1dc"/>
          <w:rtl w:val="0"/>
          <w:lang w:val="fr-FR"/>
        </w:rPr>
        <w:t>pondre aux questions de recherche qui suivent, formul</w:t>
      </w:r>
      <w:r>
        <w:rPr>
          <w:rStyle w:val="Aucun"/>
          <w:shd w:val="clear" w:color="auto" w:fill="ead1dc"/>
          <w:rtl w:val="0"/>
          <w:lang w:val="fr-FR"/>
        </w:rPr>
        <w:t>é</w:t>
      </w:r>
      <w:r>
        <w:rPr>
          <w:rStyle w:val="Aucun"/>
          <w:shd w:val="clear" w:color="auto" w:fill="ead1dc"/>
          <w:rtl w:val="0"/>
          <w:lang w:val="fr-FR"/>
        </w:rPr>
        <w:t xml:space="preserve">es </w:t>
      </w:r>
      <w:r>
        <w:rPr>
          <w:rStyle w:val="Aucun"/>
          <w:shd w:val="clear" w:color="auto" w:fill="ead1dc"/>
          <w:rtl w:val="0"/>
          <w:lang w:val="fr-FR"/>
        </w:rPr>
        <w:t xml:space="preserve">à </w:t>
      </w:r>
      <w:r>
        <w:rPr>
          <w:rStyle w:val="Aucun"/>
          <w:shd w:val="clear" w:color="auto" w:fill="ead1dc"/>
          <w:rtl w:val="0"/>
          <w:lang w:val="fr-FR"/>
        </w:rPr>
        <w:t xml:space="preserve">partir des </w:t>
      </w:r>
      <w:r>
        <w:rPr>
          <w:rStyle w:val="Aucun"/>
          <w:shd w:val="clear" w:color="auto" w:fill="ead1dc"/>
          <w:rtl w:val="0"/>
          <w:lang w:val="fr-FR"/>
        </w:rPr>
        <w:t>é</w:t>
      </w:r>
      <w:r>
        <w:rPr>
          <w:rStyle w:val="Aucun"/>
          <w:shd w:val="clear" w:color="auto" w:fill="ead1dc"/>
          <w:rtl w:val="0"/>
          <w:lang w:val="fr-FR"/>
        </w:rPr>
        <w:t>tudes d</w:t>
      </w:r>
      <w:r>
        <w:rPr>
          <w:rStyle w:val="Aucun"/>
          <w:shd w:val="clear" w:color="auto" w:fill="ead1dc"/>
          <w:rtl w:val="0"/>
          <w:lang w:val="fr-FR"/>
        </w:rPr>
        <w:t>é</w:t>
      </w:r>
      <w:r>
        <w:rPr>
          <w:rStyle w:val="Aucun"/>
          <w:shd w:val="clear" w:color="auto" w:fill="ead1dc"/>
          <w:rtl w:val="0"/>
          <w:lang w:val="fr-FR"/>
        </w:rPr>
        <w:t>j</w:t>
      </w:r>
      <w:r>
        <w:rPr>
          <w:rStyle w:val="Aucun"/>
          <w:shd w:val="clear" w:color="auto" w:fill="ead1dc"/>
          <w:rtl w:val="0"/>
          <w:lang w:val="fr-FR"/>
        </w:rPr>
        <w:t xml:space="preserve">à </w:t>
      </w:r>
      <w:r>
        <w:rPr>
          <w:rStyle w:val="Aucun"/>
          <w:shd w:val="clear" w:color="auto" w:fill="ead1dc"/>
          <w:rtl w:val="0"/>
          <w:lang w:val="fr-FR"/>
        </w:rPr>
        <w:t>men</w:t>
      </w:r>
      <w:r>
        <w:rPr>
          <w:rStyle w:val="Aucun"/>
          <w:shd w:val="clear" w:color="auto" w:fill="ead1dc"/>
          <w:rtl w:val="0"/>
          <w:lang w:val="fr-FR"/>
        </w:rPr>
        <w:t>é</w:t>
      </w:r>
      <w:r>
        <w:rPr>
          <w:rStyle w:val="Aucun"/>
          <w:shd w:val="clear" w:color="auto" w:fill="ead1dc"/>
          <w:rtl w:val="0"/>
          <w:lang w:val="fr-FR"/>
        </w:rPr>
        <w:t>es</w:t>
      </w:r>
      <w:r>
        <w:rPr>
          <w:rStyle w:val="Aucun"/>
          <w:rtl w:val="0"/>
          <w:lang w:val="fr-FR"/>
        </w:rPr>
        <w:t xml:space="preserve"> : </w:t>
      </w:r>
    </w:p>
    <w:p>
      <w:pPr>
        <w:pStyle w:val="Corps"/>
        <w:spacing w:line="240" w:lineRule="auto"/>
        <w:ind w:left="567" w:right="524" w:firstLine="720"/>
        <w:jc w:val="both"/>
      </w:pPr>
    </w:p>
    <w:p>
      <w:pPr>
        <w:pStyle w:val="Corps"/>
        <w:numPr>
          <w:ilvl w:val="0"/>
          <w:numId w:val="15"/>
        </w:numPr>
        <w:bidi w:val="0"/>
        <w:spacing w:line="240" w:lineRule="auto"/>
        <w:ind w:right="524"/>
        <w:jc w:val="both"/>
        <w:rPr>
          <w:rtl w:val="0"/>
          <w:lang w:val="fr-FR"/>
        </w:rPr>
      </w:pPr>
      <w:r>
        <w:rPr>
          <w:rStyle w:val="Aucun"/>
          <w:shd w:val="clear" w:color="auto" w:fill="ead1dc"/>
          <w:rtl w:val="0"/>
          <w:lang w:val="fr-FR"/>
        </w:rPr>
        <w:t>Les grammairiens grecs ont-ils pu jouer un r</w:t>
      </w:r>
      <w:r>
        <w:rPr>
          <w:rStyle w:val="Aucun"/>
          <w:shd w:val="clear" w:color="auto" w:fill="ead1dc"/>
          <w:rtl w:val="0"/>
        </w:rPr>
        <w:t>ô</w:t>
      </w:r>
      <w:r>
        <w:rPr>
          <w:rStyle w:val="Aucun"/>
          <w:shd w:val="clear" w:color="auto" w:fill="ead1dc"/>
          <w:rtl w:val="0"/>
          <w:lang w:val="fr-FR"/>
        </w:rPr>
        <w:t>le dans la formalisation grammaticale de la notion ?</w:t>
      </w:r>
    </w:p>
    <w:p>
      <w:pPr>
        <w:pStyle w:val="Corps"/>
        <w:spacing w:line="240" w:lineRule="auto"/>
        <w:ind w:left="567" w:right="524" w:firstLine="0"/>
        <w:jc w:val="both"/>
        <w:rPr>
          <w:rStyle w:val="Aucun"/>
          <w:shd w:val="clear" w:color="auto" w:fill="ead1dc"/>
        </w:rPr>
      </w:pPr>
    </w:p>
    <w:p>
      <w:pPr>
        <w:pStyle w:val="Corps"/>
        <w:numPr>
          <w:ilvl w:val="0"/>
          <w:numId w:val="15"/>
        </w:numPr>
        <w:bidi w:val="0"/>
        <w:spacing w:line="240" w:lineRule="auto"/>
        <w:ind w:right="524"/>
        <w:jc w:val="both"/>
        <w:rPr>
          <w:rtl w:val="0"/>
          <w:lang w:val="it-IT"/>
        </w:rPr>
      </w:pPr>
      <w:r>
        <w:rPr>
          <w:rStyle w:val="Aucun"/>
          <w:shd w:val="clear" w:color="auto" w:fill="ead1dc"/>
          <w:rtl w:val="0"/>
          <w:lang w:val="it-IT"/>
        </w:rPr>
        <w:t>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a-t-elle pu s</w:t>
      </w:r>
      <w:r>
        <w:rPr>
          <w:rStyle w:val="Aucun"/>
          <w:shd w:val="clear" w:color="auto" w:fill="ead1dc"/>
          <w:rtl w:val="1"/>
        </w:rPr>
        <w:t>’</w:t>
      </w:r>
      <w:r>
        <w:rPr>
          <w:rStyle w:val="Aucun"/>
          <w:shd w:val="clear" w:color="auto" w:fill="ead1dc"/>
          <w:rtl w:val="0"/>
          <w:lang w:val="fr-FR"/>
        </w:rPr>
        <w:t xml:space="preserve">appliquer </w:t>
      </w:r>
      <w:r>
        <w:rPr>
          <w:rStyle w:val="Aucun"/>
          <w:shd w:val="clear" w:color="auto" w:fill="ead1dc"/>
          <w:rtl w:val="0"/>
        </w:rPr>
        <w:t xml:space="preserve">à </w:t>
      </w:r>
      <w:r>
        <w:rPr>
          <w:rStyle w:val="Aucun"/>
          <w:shd w:val="clear" w:color="auto" w:fill="ead1dc"/>
          <w:rtl w:val="0"/>
        </w:rPr>
        <w:t>d</w:t>
      </w:r>
      <w:r>
        <w:rPr>
          <w:rStyle w:val="Aucun"/>
          <w:shd w:val="clear" w:color="auto" w:fill="ead1dc"/>
          <w:rtl w:val="1"/>
        </w:rPr>
        <w:t>’</w:t>
      </w:r>
      <w:r>
        <w:rPr>
          <w:rStyle w:val="Aucun"/>
          <w:shd w:val="clear" w:color="auto" w:fill="ead1dc"/>
          <w:rtl w:val="0"/>
          <w:lang w:val="fr-FR"/>
        </w:rPr>
        <w:t>autres cat</w:t>
      </w:r>
      <w:r>
        <w:rPr>
          <w:rStyle w:val="Aucun"/>
          <w:shd w:val="clear" w:color="auto" w:fill="ead1dc"/>
          <w:rtl w:val="0"/>
          <w:lang w:val="fr-FR"/>
        </w:rPr>
        <w:t>é</w:t>
      </w:r>
      <w:r>
        <w:rPr>
          <w:rStyle w:val="Aucun"/>
          <w:shd w:val="clear" w:color="auto" w:fill="ead1dc"/>
          <w:rtl w:val="0"/>
          <w:lang w:val="fr-FR"/>
        </w:rPr>
        <w:t xml:space="preserve">gories grammaticales que le verbe ? </w:t>
      </w:r>
    </w:p>
    <w:p>
      <w:pPr>
        <w:pStyle w:val="Corps"/>
        <w:spacing w:line="240" w:lineRule="auto"/>
        <w:ind w:left="567" w:right="524" w:firstLine="0"/>
        <w:jc w:val="both"/>
        <w:rPr>
          <w:rStyle w:val="Aucun"/>
          <w:shd w:val="clear" w:color="auto" w:fill="ead1dc"/>
        </w:rPr>
      </w:pPr>
    </w:p>
    <w:p>
      <w:pPr>
        <w:pStyle w:val="Corps"/>
        <w:numPr>
          <w:ilvl w:val="0"/>
          <w:numId w:val="15"/>
        </w:numPr>
        <w:bidi w:val="0"/>
        <w:spacing w:line="240" w:lineRule="auto"/>
        <w:ind w:right="524"/>
        <w:jc w:val="both"/>
        <w:rPr>
          <w:rtl w:val="0"/>
          <w:lang w:val="fr-FR"/>
        </w:rPr>
      </w:pPr>
      <w:r>
        <w:rPr>
          <w:rStyle w:val="Aucun"/>
          <w:shd w:val="clear" w:color="auto" w:fill="ead1dc"/>
          <w:rtl w:val="0"/>
          <w:lang w:val="fr-FR"/>
        </w:rPr>
        <w:t>Peut-on parler, pour les termes d</w:t>
      </w:r>
      <w:r>
        <w:rPr>
          <w:rStyle w:val="Aucun"/>
          <w:shd w:val="clear" w:color="auto" w:fill="ead1dc"/>
          <w:rtl w:val="0"/>
          <w:lang w:val="fr-FR"/>
        </w:rPr>
        <w:t>é</w:t>
      </w:r>
      <w:r>
        <w:rPr>
          <w:rStyle w:val="Aucun"/>
          <w:shd w:val="clear" w:color="auto" w:fill="ead1dc"/>
          <w:rtl w:val="0"/>
          <w:lang w:val="fr-FR"/>
        </w:rPr>
        <w:t>signant ce ph</w:t>
      </w:r>
      <w:r>
        <w:rPr>
          <w:rStyle w:val="Aucun"/>
          <w:shd w:val="clear" w:color="auto" w:fill="ead1dc"/>
          <w:rtl w:val="0"/>
          <w:lang w:val="fr-FR"/>
        </w:rPr>
        <w:t>é</w:t>
      </w:r>
      <w:r>
        <w:rPr>
          <w:rStyle w:val="Aucun"/>
          <w:shd w:val="clear" w:color="auto" w:fill="ead1dc"/>
          <w:rtl w:val="0"/>
        </w:rPr>
        <w:t>nom</w:t>
      </w:r>
      <w:r>
        <w:rPr>
          <w:rStyle w:val="Aucun"/>
          <w:shd w:val="clear" w:color="auto" w:fill="ead1dc"/>
          <w:rtl w:val="0"/>
          <w:lang w:val="it-IT"/>
        </w:rPr>
        <w:t>è</w:t>
      </w:r>
      <w:r>
        <w:rPr>
          <w:rStyle w:val="Aucun"/>
          <w:shd w:val="clear" w:color="auto" w:fill="ead1dc"/>
          <w:rtl w:val="0"/>
        </w:rPr>
        <w:t>ne, d</w:t>
      </w:r>
      <w:r>
        <w:rPr>
          <w:rStyle w:val="Aucun"/>
          <w:shd w:val="clear" w:color="auto" w:fill="ead1dc"/>
          <w:rtl w:val="1"/>
        </w:rPr>
        <w:t>’</w:t>
      </w:r>
      <w:r>
        <w:rPr>
          <w:rStyle w:val="Aucun"/>
          <w:shd w:val="clear" w:color="auto" w:fill="ead1dc"/>
          <w:rtl w:val="0"/>
        </w:rPr>
        <w:t xml:space="preserve">un </w:t>
      </w:r>
      <w:r>
        <w:rPr>
          <w:rStyle w:val="Aucun"/>
          <w:i w:val="1"/>
          <w:iCs w:val="1"/>
          <w:shd w:val="clear" w:color="auto" w:fill="ead1dc"/>
          <w:rtl w:val="0"/>
        </w:rPr>
        <w:t>continuum</w:t>
      </w:r>
      <w:r>
        <w:rPr>
          <w:rStyle w:val="Aucun"/>
          <w:shd w:val="clear" w:color="auto" w:fill="ead1dc"/>
          <w:rtl w:val="0"/>
          <w:lang w:val="fr-FR"/>
        </w:rPr>
        <w:t xml:space="preserve"> lexical entre grammaire et rh</w:t>
      </w:r>
      <w:r>
        <w:rPr>
          <w:rStyle w:val="Aucun"/>
          <w:shd w:val="clear" w:color="auto" w:fill="ead1dc"/>
          <w:rtl w:val="0"/>
          <w:lang w:val="fr-FR"/>
        </w:rPr>
        <w:t>é</w:t>
      </w:r>
      <w:r>
        <w:rPr>
          <w:rStyle w:val="Aucun"/>
          <w:shd w:val="clear" w:color="auto" w:fill="ead1dc"/>
          <w:rtl w:val="0"/>
          <w:lang w:val="fr-FR"/>
        </w:rPr>
        <w:t>torique chez les grammairiens grecs et latins ?</w:t>
      </w:r>
    </w:p>
    <w:p>
      <w:pPr>
        <w:pStyle w:val="Corps"/>
        <w:spacing w:line="240" w:lineRule="auto"/>
        <w:ind w:left="567" w:right="524" w:firstLine="720"/>
        <w:jc w:val="both"/>
      </w:pPr>
    </w:p>
    <w:p>
      <w:pPr>
        <w:pStyle w:val="Corps"/>
        <w:spacing w:line="240" w:lineRule="auto"/>
        <w:ind w:left="567" w:right="524" w:firstLine="0"/>
        <w:jc w:val="both"/>
        <w:rPr>
          <w:del w:id="616" w:date="2024-10-15T10:26:00Z" w:author="Gabriel Frazer-Mckee"/>
          <w:rStyle w:val="Aucun"/>
        </w:rPr>
      </w:pPr>
      <w:del w:id="617" w:date="2024-10-15T10:26:00Z" w:author="Gabriel Frazer-Mckee">
        <w:r>
          <w:rPr>
            <w:rStyle w:val="Aucun"/>
            <w:rtl w:val="0"/>
            <w:lang w:val="fr-FR"/>
          </w:rPr>
          <w:delText>Les d</w:delText>
        </w:r>
      </w:del>
      <w:del w:id="618" w:date="2024-10-15T10:26:00Z" w:author="Gabriel Frazer-Mckee">
        <w:r>
          <w:rPr>
            <w:rStyle w:val="Aucun"/>
            <w:rtl w:val="0"/>
            <w:lang w:val="fr-FR"/>
          </w:rPr>
          <w:delText>é</w:delText>
        </w:r>
      </w:del>
      <w:del w:id="619" w:date="2024-10-15T10:26:00Z" w:author="Gabriel Frazer-Mckee">
        <w:r>
          <w:rPr>
            <w:rStyle w:val="Aucun"/>
            <w:rtl w:val="0"/>
            <w:lang w:val="fr-FR"/>
          </w:rPr>
          <w:delText>finitions de la d</w:delText>
        </w:r>
      </w:del>
      <w:del w:id="620" w:date="2024-10-15T10:26:00Z" w:author="Gabriel Frazer-Mckee">
        <w:r>
          <w:rPr>
            <w:rStyle w:val="Aucun"/>
            <w:rtl w:val="0"/>
            <w:lang w:val="fr-FR"/>
          </w:rPr>
          <w:delText>é</w:delText>
        </w:r>
      </w:del>
      <w:del w:id="621" w:date="2024-10-15T10:26:00Z" w:author="Gabriel Frazer-Mckee">
        <w:r>
          <w:rPr>
            <w:rStyle w:val="Aucun"/>
            <w:rtl w:val="0"/>
            <w:lang w:val="en-US"/>
          </w:rPr>
          <w:delText>fectivit</w:delText>
        </w:r>
      </w:del>
      <w:del w:id="622" w:date="2024-10-15T10:26:00Z" w:author="Gabriel Frazer-Mckee">
        <w:r>
          <w:rPr>
            <w:rStyle w:val="Aucun"/>
            <w:rtl w:val="0"/>
            <w:lang w:val="fr-FR"/>
          </w:rPr>
          <w:delText xml:space="preserve">é </w:delText>
        </w:r>
      </w:del>
      <w:del w:id="623" w:date="2024-10-15T10:26:00Z" w:author="Gabriel Frazer-Mckee">
        <w:r>
          <w:rPr>
            <w:rStyle w:val="Aucun"/>
            <w:rtl w:val="0"/>
            <w:lang w:val="da-DK"/>
          </w:rPr>
          <w:delText>en fran</w:delText>
        </w:r>
      </w:del>
      <w:del w:id="624" w:date="2024-10-15T10:26:00Z" w:author="Gabriel Frazer-Mckee">
        <w:r>
          <w:rPr>
            <w:rStyle w:val="Aucun"/>
            <w:rtl w:val="0"/>
          </w:rPr>
          <w:delText>ç</w:delText>
        </w:r>
      </w:del>
      <w:del w:id="625" w:date="2024-10-15T10:26:00Z" w:author="Gabriel Frazer-Mckee">
        <w:r>
          <w:rPr>
            <w:rStyle w:val="Aucun"/>
            <w:rtl w:val="0"/>
            <w:lang w:val="fr-FR"/>
          </w:rPr>
          <w:delText>ais moderne ont en effet soulev</w:delText>
        </w:r>
      </w:del>
      <w:del w:id="626" w:date="2024-10-15T10:26:00Z" w:author="Gabriel Frazer-Mckee">
        <w:r>
          <w:rPr>
            <w:rStyle w:val="Aucun"/>
            <w:rtl w:val="0"/>
            <w:lang w:val="fr-FR"/>
          </w:rPr>
          <w:delText xml:space="preserve">é </w:delText>
        </w:r>
      </w:del>
      <w:del w:id="627" w:date="2024-10-15T10:26:00Z" w:author="Gabriel Frazer-Mckee">
        <w:r>
          <w:rPr>
            <w:rStyle w:val="Aucun"/>
            <w:rtl w:val="0"/>
            <w:lang w:val="fr-FR"/>
          </w:rPr>
          <w:delText>quelques questionnements : comment d</w:delText>
        </w:r>
      </w:del>
      <w:del w:id="628" w:date="2024-10-15T10:26:00Z" w:author="Gabriel Frazer-Mckee">
        <w:r>
          <w:rPr>
            <w:rStyle w:val="Aucun"/>
            <w:rtl w:val="0"/>
            <w:lang w:val="fr-FR"/>
          </w:rPr>
          <w:delText>é</w:delText>
        </w:r>
      </w:del>
      <w:del w:id="629" w:date="2024-10-15T10:26:00Z" w:author="Gabriel Frazer-Mckee">
        <w:r>
          <w:rPr>
            <w:rStyle w:val="Aucun"/>
            <w:rtl w:val="0"/>
            <w:lang w:val="fr-FR"/>
          </w:rPr>
          <w:delText>finir la d</w:delText>
        </w:r>
      </w:del>
      <w:del w:id="630" w:date="2024-10-15T10:26:00Z" w:author="Gabriel Frazer-Mckee">
        <w:r>
          <w:rPr>
            <w:rStyle w:val="Aucun"/>
            <w:rtl w:val="0"/>
            <w:lang w:val="fr-FR"/>
          </w:rPr>
          <w:delText>é</w:delText>
        </w:r>
      </w:del>
      <w:del w:id="631" w:date="2024-10-15T10:26:00Z" w:author="Gabriel Frazer-Mckee">
        <w:r>
          <w:rPr>
            <w:rStyle w:val="Aucun"/>
            <w:rtl w:val="0"/>
            <w:lang w:val="en-US"/>
          </w:rPr>
          <w:delText>fectivit</w:delText>
        </w:r>
      </w:del>
      <w:del w:id="632" w:date="2024-10-15T10:26:00Z" w:author="Gabriel Frazer-Mckee">
        <w:r>
          <w:rPr>
            <w:rStyle w:val="Aucun"/>
            <w:rtl w:val="0"/>
            <w:lang w:val="fr-FR"/>
          </w:rPr>
          <w:delText xml:space="preserve">é </w:delText>
        </w:r>
      </w:del>
      <w:del w:id="633" w:date="2024-10-15T10:26:00Z" w:author="Gabriel Frazer-Mckee">
        <w:r>
          <w:rPr>
            <w:rStyle w:val="Aucun"/>
            <w:rtl w:val="0"/>
            <w:lang w:val="fr-FR"/>
          </w:rPr>
          <w:delText>? Est-elle un ph</w:delText>
        </w:r>
      </w:del>
      <w:del w:id="634" w:date="2024-10-15T10:26:00Z" w:author="Gabriel Frazer-Mckee">
        <w:r>
          <w:rPr>
            <w:rStyle w:val="Aucun"/>
            <w:rtl w:val="0"/>
            <w:lang w:val="fr-FR"/>
          </w:rPr>
          <w:delText>é</w:delText>
        </w:r>
      </w:del>
      <w:del w:id="635" w:date="2024-10-15T10:26:00Z" w:author="Gabriel Frazer-Mckee">
        <w:r>
          <w:rPr>
            <w:rStyle w:val="Aucun"/>
            <w:rtl w:val="0"/>
          </w:rPr>
          <w:delText>nom</w:delText>
        </w:r>
      </w:del>
      <w:del w:id="636" w:date="2024-10-15T10:26:00Z" w:author="Gabriel Frazer-Mckee">
        <w:r>
          <w:rPr>
            <w:rStyle w:val="Aucun"/>
            <w:rtl w:val="0"/>
            <w:lang w:val="it-IT"/>
          </w:rPr>
          <w:delText>è</w:delText>
        </w:r>
      </w:del>
      <w:del w:id="637" w:date="2024-10-15T10:26:00Z" w:author="Gabriel Frazer-Mckee">
        <w:r>
          <w:rPr>
            <w:rStyle w:val="Aucun"/>
            <w:rtl w:val="0"/>
            <w:lang w:val="fr-FR"/>
          </w:rPr>
          <w:delText>ne uniquement verbal ? Son champ d</w:delText>
        </w:r>
      </w:del>
      <w:del w:id="638" w:date="2024-10-15T10:26:00Z" w:author="Gabriel Frazer-Mckee">
        <w:r>
          <w:rPr>
            <w:rStyle w:val="Aucun"/>
            <w:rtl w:val="1"/>
          </w:rPr>
          <w:delText>’</w:delText>
        </w:r>
      </w:del>
      <w:del w:id="639" w:date="2024-10-15T10:26:00Z" w:author="Gabriel Frazer-Mckee">
        <w:r>
          <w:rPr>
            <w:rStyle w:val="Aucun"/>
            <w:rtl w:val="0"/>
            <w:lang w:val="fr-FR"/>
          </w:rPr>
          <w:delText xml:space="preserve">application se restreint-il </w:delText>
        </w:r>
      </w:del>
      <w:del w:id="640" w:date="2024-10-15T10:26:00Z" w:author="Gabriel Frazer-Mckee">
        <w:r>
          <w:rPr>
            <w:rStyle w:val="Aucun"/>
            <w:rtl w:val="0"/>
          </w:rPr>
          <w:delText xml:space="preserve">à </w:delText>
        </w:r>
      </w:del>
      <w:del w:id="641" w:date="2024-10-15T10:26:00Z" w:author="Gabriel Frazer-Mckee">
        <w:r>
          <w:rPr>
            <w:rStyle w:val="Aucun"/>
            <w:rtl w:val="0"/>
            <w:lang w:val="fr-FR"/>
          </w:rPr>
          <w:delText>la grammaire ? L</w:delText>
        </w:r>
      </w:del>
      <w:del w:id="642" w:date="2024-10-15T10:26:00Z" w:author="Gabriel Frazer-Mckee">
        <w:r>
          <w:rPr>
            <w:rStyle w:val="Aucun"/>
            <w:rtl w:val="0"/>
            <w:lang w:val="fr-FR"/>
          </w:rPr>
          <w:delText>’é</w:delText>
        </w:r>
      </w:del>
      <w:del w:id="643" w:date="2024-10-15T10:26:00Z" w:author="Gabriel Frazer-Mckee">
        <w:r>
          <w:rPr>
            <w:rStyle w:val="Aucun"/>
            <w:rtl w:val="0"/>
            <w:lang w:val="fr-FR"/>
          </w:rPr>
          <w:delText xml:space="preserve">tymon latin du terme nous a conduit </w:delText>
        </w:r>
      </w:del>
      <w:del w:id="644" w:date="2024-10-15T10:26:00Z" w:author="Gabriel Frazer-Mckee">
        <w:r>
          <w:rPr>
            <w:rStyle w:val="Aucun"/>
            <w:rtl w:val="0"/>
          </w:rPr>
          <w:delText xml:space="preserve">à </w:delText>
        </w:r>
      </w:del>
      <w:del w:id="645" w:date="2024-10-15T10:26:00Z" w:author="Gabriel Frazer-Mckee">
        <w:r>
          <w:rPr>
            <w:rStyle w:val="Aucun"/>
            <w:rtl w:val="0"/>
            <w:lang w:val="fr-FR"/>
          </w:rPr>
          <w:delText xml:space="preserve">mener des recherches sur la notion chez les grammairiens </w:delText>
        </w:r>
      </w:del>
      <w:del w:id="646" w:date="2024-10-15T10:26:00Z" w:author="Gabriel Frazer-Mckee">
        <w:r>
          <w:rPr>
            <w:rStyle w:val="Aucun"/>
            <w:shd w:val="clear" w:color="auto" w:fill="ead1dc"/>
            <w:rtl w:val="0"/>
            <w:lang w:val="fr-FR"/>
          </w:rPr>
          <w:delText>grecs et latins</w:delText>
        </w:r>
      </w:del>
      <w:del w:id="647" w:date="2024-10-15T10:26:00Z" w:author="Gabriel Frazer-Mckee">
        <w:r>
          <w:rPr>
            <w:rStyle w:val="Aucun"/>
            <w:rtl w:val="0"/>
            <w:lang w:val="fr-FR"/>
          </w:rPr>
          <w:delText xml:space="preserve">, qui avait </w:delText>
        </w:r>
      </w:del>
      <w:del w:id="648" w:date="2024-10-15T10:26:00Z" w:author="Gabriel Frazer-Mckee">
        <w:r>
          <w:rPr>
            <w:rStyle w:val="Aucun"/>
            <w:rtl w:val="0"/>
            <w:lang w:val="fr-FR"/>
          </w:rPr>
          <w:delText>é</w:delText>
        </w:r>
      </w:del>
      <w:del w:id="649" w:date="2024-10-15T10:26:00Z" w:author="Gabriel Frazer-Mckee">
        <w:r>
          <w:rPr>
            <w:rStyle w:val="Aucun"/>
            <w:rtl w:val="0"/>
          </w:rPr>
          <w:delText>t</w:delText>
        </w:r>
      </w:del>
      <w:del w:id="650" w:date="2024-10-15T10:26:00Z" w:author="Gabriel Frazer-Mckee">
        <w:r>
          <w:rPr>
            <w:rStyle w:val="Aucun"/>
            <w:rtl w:val="0"/>
            <w:lang w:val="fr-FR"/>
          </w:rPr>
          <w:delText>é é</w:delText>
        </w:r>
      </w:del>
      <w:del w:id="651" w:date="2024-10-15T10:26:00Z" w:author="Gabriel Frazer-Mckee">
        <w:r>
          <w:rPr>
            <w:rStyle w:val="Aucun"/>
            <w:rtl w:val="0"/>
            <w:lang w:val="de-DE"/>
          </w:rPr>
          <w:delText>bauch</w:delText>
        </w:r>
      </w:del>
      <w:del w:id="652" w:date="2024-10-15T10:26:00Z" w:author="Gabriel Frazer-Mckee">
        <w:r>
          <w:rPr>
            <w:rStyle w:val="Aucun"/>
            <w:rtl w:val="0"/>
            <w:lang w:val="fr-FR"/>
          </w:rPr>
          <w:delText>é</w:delText>
        </w:r>
      </w:del>
      <w:del w:id="653" w:date="2024-10-15T10:26:00Z" w:author="Gabriel Frazer-Mckee">
        <w:r>
          <w:rPr>
            <w:rStyle w:val="Aucun"/>
            <w:rtl w:val="0"/>
            <w:lang w:val="fr-FR"/>
          </w:rPr>
          <w:delText xml:space="preserve">e par Adouani (1994). </w:delText>
        </w:r>
      </w:del>
    </w:p>
    <w:p>
      <w:pPr>
        <w:pStyle w:val="Corps"/>
        <w:spacing w:line="240" w:lineRule="auto"/>
        <w:ind w:left="567" w:right="524" w:firstLine="0"/>
        <w:jc w:val="both"/>
      </w:pPr>
    </w:p>
    <w:p>
      <w:pPr>
        <w:pStyle w:val="Corps"/>
        <w:spacing w:line="240" w:lineRule="auto"/>
        <w:ind w:left="567" w:right="524" w:firstLine="0"/>
        <w:jc w:val="both"/>
        <w:rPr>
          <w:rStyle w:val="Aucun"/>
          <w:shd w:val="clear" w:color="auto" w:fill="ead1dc"/>
        </w:rPr>
      </w:pPr>
      <w:r>
        <w:rPr>
          <w:rStyle w:val="Aucun"/>
          <w:rtl w:val="0"/>
          <w:lang w:val="fr-FR"/>
        </w:rPr>
        <w:t>L</w:t>
      </w:r>
      <w:r>
        <w:rPr>
          <w:rStyle w:val="Aucun"/>
          <w:rtl w:val="0"/>
          <w:lang w:val="fr-FR"/>
        </w:rPr>
        <w:t>’é</w:t>
      </w:r>
      <w:r>
        <w:rPr>
          <w:rStyle w:val="Aucun"/>
          <w:rtl w:val="0"/>
          <w:lang w:val="fr-FR"/>
        </w:rPr>
        <w:t xml:space="preserve">tymon latin a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enrichi par une recherche lexicale chez les grammairiens grecs. Les recherches centr</w:t>
      </w:r>
      <w:r>
        <w:rPr>
          <w:rStyle w:val="Aucun"/>
          <w:rtl w:val="0"/>
          <w:lang w:val="fr-FR"/>
        </w:rPr>
        <w:t>é</w:t>
      </w:r>
      <w:r>
        <w:rPr>
          <w:rStyle w:val="Aucun"/>
          <w:rtl w:val="0"/>
          <w:lang w:val="fr-FR"/>
        </w:rPr>
        <w:t xml:space="preserve">es sur les adjectifs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et </w:t>
      </w:r>
      <w:r>
        <w:rPr>
          <w:rStyle w:val="Aucun"/>
          <w:i w:val="1"/>
          <w:iCs w:val="1"/>
          <w:rtl w:val="0"/>
          <w:lang w:val="fr-FR"/>
        </w:rPr>
        <w:t>defectiuus</w:t>
      </w:r>
      <w:r>
        <w:rPr>
          <w:rStyle w:val="Aucun"/>
          <w:rtl w:val="0"/>
          <w:lang w:val="fr-FR"/>
        </w:rPr>
        <w:t>, pos</w:t>
      </w:r>
      <w:r>
        <w:rPr>
          <w:rStyle w:val="Aucun"/>
          <w:rtl w:val="0"/>
          <w:lang w:val="fr-FR"/>
        </w:rPr>
        <w:t>é</w:t>
      </w:r>
      <w:r>
        <w:rPr>
          <w:rStyle w:val="Aucun"/>
          <w:rtl w:val="0"/>
          <w:lang w:val="fr-FR"/>
        </w:rPr>
        <w:t>s ici comme termes sp</w:t>
      </w:r>
      <w:r>
        <w:rPr>
          <w:rStyle w:val="Aucun"/>
          <w:rtl w:val="0"/>
          <w:lang w:val="fr-FR"/>
        </w:rPr>
        <w:t>é</w:t>
      </w:r>
      <w:r>
        <w:rPr>
          <w:rStyle w:val="Aucun"/>
          <w:rtl w:val="0"/>
          <w:lang w:val="fr-FR"/>
        </w:rPr>
        <w:t xml:space="preserve">cifiques </w:t>
      </w:r>
      <w:r>
        <w:rPr>
          <w:rStyle w:val="Aucun"/>
          <w:rtl w:val="0"/>
          <w:lang w:val="fr-FR"/>
        </w:rPr>
        <w:t xml:space="preserve">à </w:t>
      </w:r>
      <w:r>
        <w:rPr>
          <w:rStyle w:val="Aucun"/>
          <w:rtl w:val="0"/>
          <w:lang w:val="fr-FR"/>
        </w:rPr>
        <w:t>la notion,</w:t>
      </w:r>
      <w:r>
        <w:rPr>
          <w:rStyle w:val="Aucun"/>
          <w:i w:val="1"/>
          <w:iCs w:val="1"/>
          <w:rtl w:val="0"/>
          <w:lang w:val="fr-FR"/>
        </w:rPr>
        <w:t xml:space="preserve"> </w:t>
      </w:r>
      <w:r>
        <w:rPr>
          <w:rStyle w:val="Aucun"/>
          <w:rtl w:val="0"/>
          <w:lang w:val="fr-FR"/>
        </w:rPr>
        <w:t xml:space="preserve">ont permis de mettre en </w:t>
      </w:r>
      <w:r>
        <w:rPr>
          <w:rStyle w:val="Aucun"/>
          <w:rtl w:val="0"/>
          <w:lang w:val="fr-FR"/>
        </w:rPr>
        <w:t>é</w:t>
      </w:r>
      <w:r>
        <w:rPr>
          <w:rStyle w:val="Aucun"/>
          <w:rtl w:val="0"/>
          <w:lang w:val="fr-FR"/>
        </w:rPr>
        <w:t xml:space="preserve">vidence </w:t>
      </w:r>
      <w:r>
        <w:rPr>
          <w:rStyle w:val="Aucun"/>
          <w:shd w:val="clear" w:color="auto" w:fill="ead1dc"/>
          <w:rtl w:val="0"/>
          <w:lang w:val="fr-FR"/>
        </w:rPr>
        <w:t>la formalisation grammaticale du ph</w:t>
      </w:r>
      <w:r>
        <w:rPr>
          <w:rStyle w:val="Aucun"/>
          <w:shd w:val="clear" w:color="auto" w:fill="ead1dc"/>
          <w:rtl w:val="0"/>
          <w:lang w:val="fr-FR"/>
        </w:rPr>
        <w:t>é</w:t>
      </w:r>
      <w:r>
        <w:rPr>
          <w:rStyle w:val="Aucun"/>
          <w:shd w:val="clear" w:color="auto" w:fill="ead1dc"/>
          <w:rtl w:val="0"/>
          <w:lang w:val="fr-FR"/>
        </w:rPr>
        <w:t>nom</w:t>
      </w:r>
      <w:r>
        <w:rPr>
          <w:rStyle w:val="Aucun"/>
          <w:shd w:val="clear" w:color="auto" w:fill="ead1dc"/>
          <w:rtl w:val="0"/>
          <w:lang w:val="fr-FR"/>
        </w:rPr>
        <w:t>è</w:t>
      </w:r>
      <w:r>
        <w:rPr>
          <w:rStyle w:val="Aucun"/>
          <w:shd w:val="clear" w:color="auto" w:fill="ead1dc"/>
          <w:rtl w:val="0"/>
          <w:lang w:val="fr-FR"/>
        </w:rPr>
        <w:t xml:space="preserve">ne et de donner des </w:t>
      </w:r>
      <w:r>
        <w:rPr>
          <w:rStyle w:val="Aucun"/>
          <w:shd w:val="clear" w:color="auto" w:fill="ead1dc"/>
          <w:rtl w:val="0"/>
          <w:lang w:val="fr-FR"/>
        </w:rPr>
        <w:t>é</w:t>
      </w:r>
      <w:r>
        <w:rPr>
          <w:rStyle w:val="Aucun"/>
          <w:shd w:val="clear" w:color="auto" w:fill="ead1dc"/>
          <w:rtl w:val="0"/>
          <w:lang w:val="fr-FR"/>
        </w:rPr>
        <w:t>l</w:t>
      </w:r>
      <w:r>
        <w:rPr>
          <w:rStyle w:val="Aucun"/>
          <w:shd w:val="clear" w:color="auto" w:fill="ead1dc"/>
          <w:rtl w:val="0"/>
          <w:lang w:val="fr-FR"/>
        </w:rPr>
        <w:t>é</w:t>
      </w:r>
      <w:r>
        <w:rPr>
          <w:rStyle w:val="Aucun"/>
          <w:shd w:val="clear" w:color="auto" w:fill="ead1dc"/>
          <w:rtl w:val="0"/>
          <w:lang w:val="fr-FR"/>
        </w:rPr>
        <w:t>ments de r</w:t>
      </w:r>
      <w:r>
        <w:rPr>
          <w:rStyle w:val="Aucun"/>
          <w:shd w:val="clear" w:color="auto" w:fill="ead1dc"/>
          <w:rtl w:val="0"/>
          <w:lang w:val="fr-FR"/>
        </w:rPr>
        <w:t>é</w:t>
      </w:r>
      <w:r>
        <w:rPr>
          <w:rStyle w:val="Aucun"/>
          <w:shd w:val="clear" w:color="auto" w:fill="ead1dc"/>
          <w:rtl w:val="0"/>
          <w:lang w:val="fr-FR"/>
        </w:rPr>
        <w:t>ponse aux questions de recherche pos</w:t>
      </w:r>
      <w:r>
        <w:rPr>
          <w:rStyle w:val="Aucun"/>
          <w:shd w:val="clear" w:color="auto" w:fill="ead1dc"/>
          <w:rtl w:val="0"/>
          <w:lang w:val="fr-FR"/>
        </w:rPr>
        <w:t>é</w:t>
      </w:r>
      <w:r>
        <w:rPr>
          <w:rStyle w:val="Aucun"/>
          <w:shd w:val="clear" w:color="auto" w:fill="ead1dc"/>
          <w:rtl w:val="0"/>
          <w:lang w:val="fr-FR"/>
        </w:rPr>
        <w:t xml:space="preserve">es : </w:t>
      </w:r>
    </w:p>
    <w:p>
      <w:pPr>
        <w:pStyle w:val="Corps"/>
        <w:spacing w:line="240" w:lineRule="auto"/>
        <w:ind w:left="567" w:right="524" w:firstLine="720"/>
        <w:jc w:val="both"/>
        <w:rPr>
          <w:rStyle w:val="Aucun"/>
          <w:shd w:val="clear" w:color="auto" w:fill="ead1dc"/>
        </w:rPr>
      </w:pPr>
      <w:r>
        <w:rPr>
          <w:rStyle w:val="Aucun"/>
          <w:shd w:val="clear" w:color="auto" w:fill="ead1dc"/>
        </w:rPr>
        <w:br w:type="textWrapping"/>
      </w:r>
      <w:commentRangeStart w:id="654"/>
      <w:commentRangeStart w:id="655"/>
    </w:p>
    <w:p>
      <w:pPr>
        <w:pStyle w:val="Corps"/>
        <w:numPr>
          <w:ilvl w:val="0"/>
          <w:numId w:val="17"/>
        </w:numPr>
        <w:bidi w:val="0"/>
        <w:spacing w:line="240" w:lineRule="auto"/>
        <w:ind w:right="524"/>
        <w:jc w:val="both"/>
        <w:rPr>
          <w:rtl w:val="0"/>
          <w:lang w:val="fr-FR"/>
        </w:rPr>
      </w:pPr>
      <w:r>
        <w:rPr>
          <w:rStyle w:val="Aucun"/>
          <w:shd w:val="clear" w:color="auto" w:fill="ead1dc"/>
          <w:rtl w:val="0"/>
          <w:lang w:val="fr-FR"/>
        </w:rPr>
        <w:t>Nous pouvons dater la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 xml:space="preserve">comme </w:t>
      </w:r>
      <w:r>
        <w:rPr>
          <w:rStyle w:val="Aucun"/>
          <w:i w:val="1"/>
          <w:iCs w:val="1"/>
          <w:shd w:val="clear" w:color="auto" w:fill="ead1dc"/>
          <w:rtl w:val="0"/>
          <w:lang w:val="fr-FR"/>
        </w:rPr>
        <w:t>species</w:t>
      </w:r>
      <w:r>
        <w:rPr>
          <w:rStyle w:val="Aucun"/>
          <w:shd w:val="clear" w:color="auto" w:fill="ead1dc"/>
          <w:rtl w:val="0"/>
          <w:lang w:val="fr-FR"/>
        </w:rPr>
        <w:t xml:space="preserve"> grammaticale, dans le cadre de notre corpus, </w:t>
      </w:r>
      <w:r>
        <w:rPr>
          <w:rStyle w:val="Aucun"/>
          <w:i w:val="1"/>
          <w:iCs w:val="1"/>
          <w:shd w:val="clear" w:color="auto" w:fill="ead1dc"/>
          <w:rtl w:val="0"/>
          <w:lang w:val="fr-FR"/>
        </w:rPr>
        <w:t>a minima</w:t>
      </w:r>
      <w:r>
        <w:rPr>
          <w:rStyle w:val="Aucun"/>
          <w:shd w:val="clear" w:color="auto" w:fill="ead1dc"/>
          <w:rtl w:val="0"/>
          <w:lang w:val="fr-FR"/>
        </w:rPr>
        <w:t xml:space="preserve"> au IIIᵉ si</w:t>
      </w:r>
      <w:r>
        <w:rPr>
          <w:rStyle w:val="Aucun"/>
          <w:shd w:val="clear" w:color="auto" w:fill="ead1dc"/>
          <w:rtl w:val="0"/>
          <w:lang w:val="fr-FR"/>
        </w:rPr>
        <w:t>è</w:t>
      </w:r>
      <w:r>
        <w:rPr>
          <w:rStyle w:val="Aucun"/>
          <w:shd w:val="clear" w:color="auto" w:fill="ead1dc"/>
          <w:rtl w:val="0"/>
          <w:lang w:val="fr-FR"/>
        </w:rPr>
        <w:t>cle - l</w:t>
      </w:r>
      <w:r>
        <w:rPr>
          <w:rStyle w:val="Aucun"/>
          <w:shd w:val="clear" w:color="auto" w:fill="ead1dc"/>
          <w:rtl w:val="0"/>
          <w:lang w:val="fr-FR"/>
        </w:rPr>
        <w:t xml:space="preserve">à </w:t>
      </w:r>
      <w:r>
        <w:rPr>
          <w:rStyle w:val="Aucun"/>
          <w:shd w:val="clear" w:color="auto" w:fill="ead1dc"/>
          <w:rtl w:val="0"/>
          <w:lang w:val="fr-FR"/>
        </w:rPr>
        <w:t>o</w:t>
      </w:r>
      <w:r>
        <w:rPr>
          <w:rStyle w:val="Aucun"/>
          <w:shd w:val="clear" w:color="auto" w:fill="ead1dc"/>
          <w:rtl w:val="0"/>
          <w:lang w:val="fr-FR"/>
        </w:rPr>
        <w:t xml:space="preserve">ù </w:t>
      </w:r>
      <w:r>
        <w:rPr>
          <w:rStyle w:val="Aucun"/>
          <w:shd w:val="clear" w:color="auto" w:fill="ead1dc"/>
          <w:rtl w:val="0"/>
          <w:lang w:val="fr-FR"/>
        </w:rPr>
        <w:t>Adouani (1994) la date au IVᵉ si</w:t>
      </w:r>
      <w:r>
        <w:rPr>
          <w:rStyle w:val="Aucun"/>
          <w:shd w:val="clear" w:color="auto" w:fill="ead1dc"/>
          <w:rtl w:val="0"/>
          <w:lang w:val="fr-FR"/>
        </w:rPr>
        <w:t>è</w:t>
      </w:r>
      <w:r>
        <w:rPr>
          <w:rStyle w:val="Aucun"/>
          <w:shd w:val="clear" w:color="auto" w:fill="ead1dc"/>
          <w:rtl w:val="0"/>
          <w:lang w:val="fr-FR"/>
        </w:rPr>
        <w:t>cle (voir Adouani, 1994, p. 3) - avec le grammairien latin Sacerdos : la d</w:t>
      </w:r>
      <w:r>
        <w:rPr>
          <w:rStyle w:val="Aucun"/>
          <w:shd w:val="clear" w:color="auto" w:fill="ead1dc"/>
          <w:rtl w:val="0"/>
          <w:lang w:val="fr-FR"/>
        </w:rPr>
        <w:t>é</w:t>
      </w:r>
      <w:r>
        <w:rPr>
          <w:rStyle w:val="Aucun"/>
          <w:shd w:val="clear" w:color="auto" w:fill="ead1dc"/>
          <w:rtl w:val="0"/>
          <w:lang w:val="fr-FR"/>
        </w:rPr>
        <w:t>fectivit</w:t>
      </w:r>
      <w:r>
        <w:rPr>
          <w:rStyle w:val="Aucun"/>
          <w:shd w:val="clear" w:color="auto" w:fill="ead1dc"/>
          <w:rtl w:val="0"/>
          <w:lang w:val="fr-FR"/>
        </w:rPr>
        <w:t xml:space="preserve">é </w:t>
      </w:r>
      <w:r>
        <w:rPr>
          <w:rStyle w:val="Aucun"/>
          <w:shd w:val="clear" w:color="auto" w:fill="ead1dc"/>
          <w:rtl w:val="0"/>
          <w:lang w:val="fr-FR"/>
        </w:rPr>
        <w:t>serait bien n</w:t>
      </w:r>
      <w:r>
        <w:rPr>
          <w:rStyle w:val="Aucun"/>
          <w:shd w:val="clear" w:color="auto" w:fill="ead1dc"/>
          <w:rtl w:val="0"/>
          <w:lang w:val="fr-FR"/>
        </w:rPr>
        <w:t>é</w:t>
      </w:r>
      <w:r>
        <w:rPr>
          <w:rStyle w:val="Aucun"/>
          <w:shd w:val="clear" w:color="auto" w:fill="ead1dc"/>
          <w:rtl w:val="0"/>
          <w:lang w:val="fr-FR"/>
        </w:rPr>
        <w:t>e chez les grammairiens latins, l</w:t>
      </w:r>
      <w:r>
        <w:rPr>
          <w:rStyle w:val="Aucun"/>
          <w:shd w:val="clear" w:color="auto" w:fill="ead1dc"/>
          <w:rtl w:val="0"/>
          <w:lang w:val="fr-FR"/>
        </w:rPr>
        <w:t xml:space="preserve">à </w:t>
      </w:r>
      <w:r>
        <w:rPr>
          <w:rStyle w:val="Aucun"/>
          <w:shd w:val="clear" w:color="auto" w:fill="ead1dc"/>
          <w:rtl w:val="0"/>
          <w:lang w:val="fr-FR"/>
        </w:rPr>
        <w:t>o</w:t>
      </w:r>
      <w:r>
        <w:rPr>
          <w:rStyle w:val="Aucun"/>
          <w:shd w:val="clear" w:color="auto" w:fill="ead1dc"/>
          <w:rtl w:val="0"/>
          <w:lang w:val="fr-FR"/>
        </w:rPr>
        <w:t xml:space="preserve">ù </w:t>
      </w:r>
      <w:r>
        <w:rPr>
          <w:rStyle w:val="Aucun"/>
          <w:shd w:val="clear" w:color="auto" w:fill="ead1dc"/>
          <w:rtl w:val="0"/>
          <w:lang w:val="fr-FR"/>
        </w:rPr>
        <w:t xml:space="preserve">les grammairiens grecs ne faisaient </w:t>
      </w:r>
      <w:r>
        <w:rPr>
          <w:rStyle w:val="Aucun"/>
          <w:i w:val="1"/>
          <w:iCs w:val="1"/>
          <w:shd w:val="clear" w:color="auto" w:fill="ead1dc"/>
          <w:rtl w:val="0"/>
          <w:lang w:val="fr-FR"/>
        </w:rPr>
        <w:t>a priori</w:t>
      </w:r>
      <w:r>
        <w:rPr>
          <w:rStyle w:val="Aucun"/>
          <w:shd w:val="clear" w:color="auto" w:fill="ead1dc"/>
          <w:rtl w:val="0"/>
          <w:lang w:val="fr-FR"/>
        </w:rPr>
        <w:t xml:space="preserve"> pas du terme choisi un usage purement grammatical, m</w:t>
      </w:r>
      <w:r>
        <w:rPr>
          <w:rStyle w:val="Aucun"/>
          <w:shd w:val="clear" w:color="auto" w:fill="ead1dc"/>
          <w:rtl w:val="0"/>
          <w:lang w:val="fr-FR"/>
        </w:rPr>
        <w:t>ê</w:t>
      </w:r>
      <w:r>
        <w:rPr>
          <w:rStyle w:val="Aucun"/>
          <w:shd w:val="clear" w:color="auto" w:fill="ead1dc"/>
          <w:rtl w:val="0"/>
          <w:lang w:val="fr-FR"/>
        </w:rPr>
        <w:t>me s</w:t>
      </w:r>
      <w:r>
        <w:rPr>
          <w:rStyle w:val="Aucun"/>
          <w:shd w:val="clear" w:color="auto" w:fill="ead1dc"/>
          <w:rtl w:val="0"/>
          <w:lang w:val="fr-FR"/>
        </w:rPr>
        <w:t>’</w:t>
      </w:r>
      <w:r>
        <w:rPr>
          <w:rStyle w:val="Aucun"/>
          <w:shd w:val="clear" w:color="auto" w:fill="ead1dc"/>
          <w:rtl w:val="0"/>
          <w:lang w:val="fr-FR"/>
        </w:rPr>
        <w:t xml:space="preserve">ils </w:t>
      </w:r>
      <w:r>
        <w:rPr>
          <w:rStyle w:val="Aucun"/>
          <w:shd w:val="clear" w:color="auto" w:fill="ead1dc"/>
          <w:rtl w:val="0"/>
          <w:lang w:val="fr-FR"/>
        </w:rPr>
        <w:t>é</w:t>
      </w:r>
      <w:r>
        <w:rPr>
          <w:rStyle w:val="Aucun"/>
          <w:shd w:val="clear" w:color="auto" w:fill="ead1dc"/>
          <w:rtl w:val="0"/>
          <w:lang w:val="fr-FR"/>
        </w:rPr>
        <w:t xml:space="preserve">voquaient bien la notion. </w:t>
      </w:r>
      <w:commentRangeEnd w:id="654"/>
      <w:r>
        <w:commentReference w:id="654"/>
      </w:r>
      <w:commentRangeEnd w:id="655"/>
      <w:r>
        <w:commentReference w:id="655"/>
      </w:r>
    </w:p>
    <w:p>
      <w:pPr>
        <w:pStyle w:val="Corps"/>
        <w:spacing w:line="240" w:lineRule="auto"/>
        <w:ind w:left="567" w:right="524" w:firstLine="0"/>
        <w:jc w:val="both"/>
        <w:rPr>
          <w:rStyle w:val="Aucun"/>
          <w:shd w:val="clear" w:color="auto" w:fill="ead1dc"/>
        </w:rPr>
      </w:pPr>
    </w:p>
    <w:p>
      <w:pPr>
        <w:pStyle w:val="Corps"/>
        <w:numPr>
          <w:ilvl w:val="0"/>
          <w:numId w:val="17"/>
        </w:numPr>
        <w:bidi w:val="0"/>
        <w:spacing w:line="240" w:lineRule="auto"/>
        <w:ind w:right="524"/>
        <w:jc w:val="both"/>
        <w:rPr>
          <w:rtl w:val="0"/>
        </w:rPr>
      </w:pPr>
      <w:r>
        <w:rPr>
          <w:rStyle w:val="Aucun"/>
          <w:shd w:val="clear" w:color="auto" w:fill="ead1dc"/>
          <w:rtl w:val="0"/>
        </w:rPr>
        <w:t>D</w:t>
      </w:r>
      <w:r>
        <w:rPr>
          <w:rStyle w:val="Aucun"/>
          <w:shd w:val="clear" w:color="auto" w:fill="ead1dc"/>
          <w:rtl w:val="0"/>
          <w:lang w:val="it-IT"/>
        </w:rPr>
        <w:t>è</w:t>
      </w:r>
      <w:r>
        <w:rPr>
          <w:rStyle w:val="Aucun"/>
          <w:shd w:val="clear" w:color="auto" w:fill="ead1dc"/>
          <w:rtl w:val="0"/>
          <w:lang w:val="fr-FR"/>
        </w:rPr>
        <w:t>s son origine</w:t>
      </w:r>
      <w:ins w:id="656" w:date="2024-10-15T22:57:00Z" w:author="Gabriel Frazer-Mckee">
        <w:r>
          <w:rPr>
            <w:rStyle w:val="Aucun"/>
            <w:shd w:val="clear" w:color="auto" w:fill="ead1dc"/>
            <w:rtl w:val="0"/>
            <w:lang w:val="fr-FR"/>
          </w:rPr>
          <w:t xml:space="preserve"> chez les grammairiens grecs</w:t>
        </w:r>
      </w:ins>
      <w:r>
        <w:rPr>
          <w:rStyle w:val="Aucun"/>
          <w:shd w:val="clear" w:color="auto" w:fill="ead1dc"/>
          <w:rtl w:val="0"/>
          <w:lang w:val="fr-FR"/>
        </w:rPr>
        <w:t>, la d</w:t>
      </w:r>
      <w:r>
        <w:rPr>
          <w:rStyle w:val="Aucun"/>
          <w:shd w:val="clear" w:color="auto" w:fill="ead1dc"/>
          <w:rtl w:val="0"/>
          <w:lang w:val="fr-FR"/>
        </w:rPr>
        <w:t>é</w:t>
      </w:r>
      <w:r>
        <w:rPr>
          <w:rStyle w:val="Aucun"/>
          <w:shd w:val="clear" w:color="auto" w:fill="ead1dc"/>
          <w:rtl w:val="0"/>
          <w:lang w:val="en-US"/>
        </w:rPr>
        <w:t>fectivit</w:t>
      </w:r>
      <w:r>
        <w:rPr>
          <w:rStyle w:val="Aucun"/>
          <w:shd w:val="clear" w:color="auto" w:fill="ead1dc"/>
          <w:rtl w:val="0"/>
          <w:lang w:val="fr-FR"/>
        </w:rPr>
        <w:t xml:space="preserve">é </w:t>
      </w:r>
      <w:r>
        <w:rPr>
          <w:rStyle w:val="Aucun"/>
          <w:shd w:val="clear" w:color="auto" w:fill="ead1dc"/>
          <w:rtl w:val="0"/>
          <w:lang w:val="fr-FR"/>
        </w:rPr>
        <w:t>est appliqu</w:t>
      </w:r>
      <w:r>
        <w:rPr>
          <w:rStyle w:val="Aucun"/>
          <w:shd w:val="clear" w:color="auto" w:fill="ead1dc"/>
          <w:rtl w:val="0"/>
          <w:lang w:val="fr-FR"/>
        </w:rPr>
        <w:t>é</w:t>
      </w:r>
      <w:r>
        <w:rPr>
          <w:rStyle w:val="Aucun"/>
          <w:shd w:val="clear" w:color="auto" w:fill="ead1dc"/>
          <w:rtl w:val="0"/>
          <w:lang w:val="fr-FR"/>
        </w:rPr>
        <w:t>e tant aux verbes qu</w:t>
      </w:r>
      <w:r>
        <w:rPr>
          <w:rStyle w:val="Aucun"/>
          <w:shd w:val="clear" w:color="auto" w:fill="ead1dc"/>
          <w:rtl w:val="1"/>
        </w:rPr>
        <w:t>’</w:t>
      </w:r>
      <w:r>
        <w:rPr>
          <w:rStyle w:val="Aucun"/>
          <w:shd w:val="clear" w:color="auto" w:fill="ead1dc"/>
          <w:rtl w:val="0"/>
          <w:lang w:val="fr-FR"/>
        </w:rPr>
        <w:t>aux autres cat</w:t>
      </w:r>
      <w:r>
        <w:rPr>
          <w:rStyle w:val="Aucun"/>
          <w:shd w:val="clear" w:color="auto" w:fill="ead1dc"/>
          <w:rtl w:val="0"/>
          <w:lang w:val="fr-FR"/>
        </w:rPr>
        <w:t>é</w:t>
      </w:r>
      <w:r>
        <w:rPr>
          <w:rStyle w:val="Aucun"/>
          <w:shd w:val="clear" w:color="auto" w:fill="ead1dc"/>
          <w:rtl w:val="0"/>
          <w:lang w:val="fr-FR"/>
        </w:rPr>
        <w:t>gories grammaticales : la restriction verbale est donc apparue plus tard dans l</w:t>
      </w:r>
      <w:r>
        <w:rPr>
          <w:rStyle w:val="Aucun"/>
          <w:shd w:val="clear" w:color="auto" w:fill="ead1dc"/>
          <w:rtl w:val="0"/>
          <w:lang w:val="fr-FR"/>
        </w:rPr>
        <w:t>’é</w:t>
      </w:r>
      <w:r>
        <w:rPr>
          <w:rStyle w:val="Aucun"/>
          <w:shd w:val="clear" w:color="auto" w:fill="ead1dc"/>
          <w:rtl w:val="0"/>
          <w:lang w:val="fr-FR"/>
        </w:rPr>
        <w:t>volution de la langue, certainement avec l</w:t>
      </w:r>
      <w:r>
        <w:rPr>
          <w:rStyle w:val="Aucun"/>
          <w:shd w:val="clear" w:color="auto" w:fill="ead1dc"/>
          <w:rtl w:val="1"/>
        </w:rPr>
        <w:t>’</w:t>
      </w:r>
      <w:r>
        <w:rPr>
          <w:rStyle w:val="Aucun"/>
          <w:shd w:val="clear" w:color="auto" w:fill="ead1dc"/>
          <w:rtl w:val="0"/>
          <w:lang w:val="fr-FR"/>
        </w:rPr>
        <w:t>apparition de l</w:t>
      </w:r>
      <w:r>
        <w:rPr>
          <w:rStyle w:val="Aucun"/>
          <w:shd w:val="clear" w:color="auto" w:fill="ead1dc"/>
          <w:rtl w:val="1"/>
        </w:rPr>
        <w:t>’</w:t>
      </w:r>
      <w:r>
        <w:rPr>
          <w:rStyle w:val="Aucun"/>
          <w:shd w:val="clear" w:color="auto" w:fill="ead1dc"/>
          <w:rtl w:val="0"/>
          <w:lang w:val="fr-FR"/>
        </w:rPr>
        <w:t>ancien fran</w:t>
      </w:r>
      <w:r>
        <w:rPr>
          <w:rStyle w:val="Aucun"/>
          <w:shd w:val="clear" w:color="auto" w:fill="ead1dc"/>
          <w:rtl w:val="0"/>
        </w:rPr>
        <w:t>ç</w:t>
      </w:r>
      <w:r>
        <w:rPr>
          <w:rStyle w:val="Aucun"/>
          <w:shd w:val="clear" w:color="auto" w:fill="ead1dc"/>
          <w:rtl w:val="0"/>
          <w:lang w:val="fr-FR"/>
        </w:rPr>
        <w:t>ais, qui sonne aussi la disparition des cas grammaticaux tels qu</w:t>
      </w:r>
      <w:r>
        <w:rPr>
          <w:rStyle w:val="Aucun"/>
          <w:shd w:val="clear" w:color="auto" w:fill="ead1dc"/>
          <w:rtl w:val="1"/>
        </w:rPr>
        <w:t>’</w:t>
      </w:r>
      <w:r>
        <w:rPr>
          <w:rStyle w:val="Aucun"/>
          <w:shd w:val="clear" w:color="auto" w:fill="ead1dc"/>
          <w:rtl w:val="0"/>
          <w:lang w:val="fr-FR"/>
        </w:rPr>
        <w:t xml:space="preserve">on les connaissait en grec et en latin. </w:t>
      </w:r>
    </w:p>
    <w:p>
      <w:pPr>
        <w:pStyle w:val="Corps"/>
        <w:spacing w:line="240" w:lineRule="auto"/>
        <w:ind w:left="567" w:right="524" w:firstLine="0"/>
        <w:jc w:val="both"/>
        <w:rPr>
          <w:rStyle w:val="Aucun"/>
          <w:shd w:val="clear" w:color="auto" w:fill="ead1dc"/>
        </w:rPr>
      </w:pPr>
      <w:r>
        <w:rPr>
          <w:rStyle w:val="Aucun"/>
          <w:shd w:val="clear" w:color="auto" w:fill="ead1dc"/>
        </w:rPr>
        <w:br w:type="textWrapping"/>
      </w:r>
      <w:commentRangeStart w:id="657"/>
      <w:commentRangeStart w:id="658"/>
    </w:p>
    <w:p>
      <w:pPr>
        <w:pStyle w:val="Corps"/>
        <w:numPr>
          <w:ilvl w:val="0"/>
          <w:numId w:val="17"/>
        </w:numPr>
        <w:bidi w:val="0"/>
        <w:spacing w:line="240" w:lineRule="auto"/>
        <w:ind w:right="524"/>
        <w:jc w:val="both"/>
        <w:rPr>
          <w:rtl w:val="0"/>
          <w:lang w:val="fr-FR"/>
        </w:rPr>
      </w:pPr>
      <w:r>
        <w:rPr>
          <w:rStyle w:val="Aucun"/>
          <w:shd w:val="clear" w:color="auto" w:fill="ead1dc"/>
          <w:rtl w:val="0"/>
          <w:lang w:val="fr-FR"/>
        </w:rPr>
        <w:t>La th</w:t>
      </w:r>
      <w:r>
        <w:rPr>
          <w:rStyle w:val="Aucun"/>
          <w:shd w:val="clear" w:color="auto" w:fill="ead1dc"/>
          <w:rtl w:val="0"/>
          <w:lang w:val="fr-FR"/>
        </w:rPr>
        <w:t>è</w:t>
      </w:r>
      <w:r>
        <w:rPr>
          <w:rStyle w:val="Aucun"/>
          <w:shd w:val="clear" w:color="auto" w:fill="ead1dc"/>
          <w:rtl w:val="0"/>
          <w:lang w:val="fr-FR"/>
        </w:rPr>
        <w:t xml:space="preserve">se du </w:t>
      </w:r>
      <w:r>
        <w:rPr>
          <w:rStyle w:val="Aucun"/>
          <w:i w:val="1"/>
          <w:iCs w:val="1"/>
          <w:shd w:val="clear" w:color="auto" w:fill="ead1dc"/>
          <w:rtl w:val="0"/>
          <w:lang w:val="fr-FR"/>
        </w:rPr>
        <w:t>continuum</w:t>
      </w:r>
      <w:r>
        <w:rPr>
          <w:rStyle w:val="Aucun"/>
          <w:shd w:val="clear" w:color="auto" w:fill="ead1dc"/>
          <w:rtl w:val="0"/>
          <w:lang w:val="fr-FR"/>
        </w:rPr>
        <w:t xml:space="preserve"> lexical entre grammaire et rh</w:t>
      </w:r>
      <w:r>
        <w:rPr>
          <w:rStyle w:val="Aucun"/>
          <w:shd w:val="clear" w:color="auto" w:fill="ead1dc"/>
          <w:rtl w:val="0"/>
          <w:lang w:val="fr-FR"/>
        </w:rPr>
        <w:t>é</w:t>
      </w:r>
      <w:r>
        <w:rPr>
          <w:rStyle w:val="Aucun"/>
          <w:shd w:val="clear" w:color="auto" w:fill="ead1dc"/>
          <w:rtl w:val="0"/>
          <w:lang w:val="fr-FR"/>
        </w:rPr>
        <w:t>torique s</w:t>
      </w:r>
      <w:r>
        <w:rPr>
          <w:rStyle w:val="Aucun"/>
          <w:shd w:val="clear" w:color="auto" w:fill="ead1dc"/>
          <w:rtl w:val="0"/>
          <w:lang w:val="fr-FR"/>
        </w:rPr>
        <w:t>’</w:t>
      </w:r>
      <w:r>
        <w:rPr>
          <w:rStyle w:val="Aucun"/>
          <w:shd w:val="clear" w:color="auto" w:fill="ead1dc"/>
          <w:rtl w:val="0"/>
          <w:lang w:val="fr-FR"/>
        </w:rPr>
        <w:t>est vue confirm</w:t>
      </w:r>
      <w:r>
        <w:rPr>
          <w:rStyle w:val="Aucun"/>
          <w:shd w:val="clear" w:color="auto" w:fill="ead1dc"/>
          <w:rtl w:val="0"/>
          <w:lang w:val="fr-FR"/>
        </w:rPr>
        <w:t>é</w:t>
      </w:r>
      <w:r>
        <w:rPr>
          <w:rStyle w:val="Aucun"/>
          <w:shd w:val="clear" w:color="auto" w:fill="ead1dc"/>
          <w:rtl w:val="0"/>
          <w:lang w:val="fr-FR"/>
        </w:rPr>
        <w:t xml:space="preserve">e pour </w:t>
      </w:r>
      <w:del w:id="659" w:date="2024-10-15T22:58:00Z" w:author="Gabriel Frazer-Mckee">
        <w:r>
          <w:rPr>
            <w:rStyle w:val="Aucun"/>
            <w:rtl w:val="0"/>
            <w:lang w:val="fr-FR"/>
          </w:rPr>
          <w:delText>c</w:delText>
        </w:r>
      </w:del>
      <w:ins w:id="660" w:date="2024-10-15T22:58:00Z" w:author="Gabriel Frazer-Mckee">
        <w:r>
          <w:rPr>
            <w:rStyle w:val="Aucun"/>
            <w:shd w:val="clear" w:color="auto" w:fill="ead1dc"/>
            <w:rtl w:val="0"/>
            <w:lang w:val="fr-FR"/>
          </w:rPr>
          <w:t>l</w:t>
        </w:r>
      </w:ins>
      <w:r>
        <w:rPr>
          <w:rStyle w:val="Aucun"/>
          <w:shd w:val="clear" w:color="auto" w:fill="ead1dc"/>
          <w:rtl w:val="0"/>
          <w:lang w:val="fr-FR"/>
        </w:rPr>
        <w:t>es termes</w:t>
      </w:r>
      <w:ins w:id="661" w:date="2024-10-15T22:58:00Z" w:author="Gabriel Frazer-Mckee">
        <w:r>
          <w:rPr>
            <w:rStyle w:val="Aucun"/>
            <w:shd w:val="clear" w:color="auto" w:fill="ead1dc"/>
            <w:rtl w:val="0"/>
            <w:lang w:val="fr-FR"/>
          </w:rPr>
          <w:t xml:space="preserve"> </w:t>
        </w:r>
      </w:ins>
      <w:ins w:id="662" w:date="2024-10-15T22:58:00Z" w:author="Gabriel Frazer-Mckee">
        <w:r>
          <w:rPr>
            <w:rStyle w:val="Aucun"/>
            <w:shd w:val="clear" w:color="auto" w:fill="ead1dc"/>
            <w:rtl w:val="0"/>
            <w:lang w:val="fr-FR"/>
          </w:rPr>
          <w:t>defectiuus</w:t>
        </w:r>
      </w:ins>
      <w:ins w:id="663" w:date="2024-10-15T22:58:00Z" w:author="Gabriel Frazer-Mckee">
        <w:r>
          <w:rPr>
            <w:rStyle w:val="Aucun"/>
            <w:shd w:val="clear" w:color="auto" w:fill="ead1dc"/>
            <w:rtl w:val="0"/>
            <w:lang w:val="fr-FR"/>
          </w:rPr>
          <w:t xml:space="preserve"> et </w:t>
        </w:r>
      </w:ins>
      <w:ins w:id="664" w:date="2024-10-15T22:58:00Z" w:author="Gabriel Frazer-Mckee">
        <w:r>
          <w:rPr>
            <w:rStyle w:val="Aucun"/>
            <w:shd w:val="clear" w:color="auto" w:fill="ead1dc"/>
            <w:rtl w:val="0"/>
            <w:lang w:val="fr-FR"/>
          </w:rPr>
          <w:t>ellip</w:t>
        </w:r>
      </w:ins>
      <w:ins w:id="665" w:date="2024-10-15T22:58:00Z" w:author="Gabriel Frazer-Mckee">
        <w:r>
          <w:rPr>
            <w:rStyle w:val="Aucun"/>
            <w:shd w:val="clear" w:color="auto" w:fill="ead1dc"/>
            <w:rtl w:val="0"/>
            <w:lang w:val="fr-FR"/>
          </w:rPr>
          <w:t>ê</w:t>
        </w:r>
      </w:ins>
      <w:ins w:id="666" w:date="2024-10-15T22:58:00Z" w:author="Gabriel Frazer-Mckee">
        <w:r>
          <w:rPr>
            <w:rStyle w:val="Aucun"/>
            <w:shd w:val="clear" w:color="auto" w:fill="ead1dc"/>
            <w:rtl w:val="0"/>
            <w:lang w:val="fr-FR"/>
          </w:rPr>
          <w:t>s</w:t>
        </w:r>
      </w:ins>
      <w:r>
        <w:rPr>
          <w:rStyle w:val="Aucun"/>
          <w:shd w:val="clear" w:color="auto" w:fill="ead1dc"/>
          <w:rtl w:val="0"/>
          <w:lang w:val="fr-FR"/>
        </w:rPr>
        <w:t>, tant chez les grammairiens grecs que les grammairiens latins.</w:t>
      </w:r>
      <w:ins w:id="667" w:date="2024-10-15T22:59:00Z" w:author="Gabriel Frazer-Mckee">
        <w:r>
          <w:rPr>
            <w:rStyle w:val="Aucun"/>
            <w:shd w:val="clear" w:color="auto" w:fill="ead1dc"/>
            <w:rtl w:val="0"/>
            <w:lang w:val="fr-FR"/>
          </w:rPr>
          <w:t>2</w:t>
        </w:r>
      </w:ins>
      <w:commentRangeEnd w:id="657"/>
      <w:r>
        <w:commentReference w:id="657"/>
      </w:r>
      <w:commentRangeEnd w:id="658"/>
      <w:r>
        <w:commentReference w:id="658"/>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r>
        <w:rPr>
          <w:rStyle w:val="Aucun"/>
          <w:b w:val="1"/>
          <w:bCs w:val="1"/>
          <w:outline w:val="0"/>
          <w:color w:val="4f81bd"/>
          <w:sz w:val="24"/>
          <w:szCs w:val="24"/>
          <w:u w:color="4f81bd"/>
          <w:shd w:val="clear" w:color="auto" w:fill="ead1dc"/>
          <w14:textFill>
            <w14:solidFill>
              <w14:srgbClr w14:val="4F81BD"/>
            </w14:solidFill>
          </w14:textFill>
        </w:rPr>
        <w:br w:type="textWrapping"/>
      </w:r>
      <w:commentRangeStart w:id="668"/>
      <w:commentRangeStart w:id="669"/>
    </w:p>
    <w:p>
      <w:pPr>
        <w:pStyle w:val="List Paragraph"/>
        <w:numPr>
          <w:ilvl w:val="1"/>
          <w:numId w:val="18"/>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shd w:val="clear" w:color="auto" w:fill="ead1dc"/>
          <w:rtl w:val="0"/>
          <w:lang w:val="fr-FR"/>
          <w14:textFill>
            <w14:solidFill>
              <w14:srgbClr w14:val="4F81BD"/>
            </w14:solidFill>
          </w14:textFill>
        </w:rPr>
        <w:t>Forces et limites</w:t>
      </w:r>
      <w:commentRangeEnd w:id="668"/>
      <w:r>
        <w:commentReference w:id="668"/>
      </w:r>
      <w:commentRangeEnd w:id="669"/>
      <w:r>
        <w:commentReference w:id="669"/>
      </w: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p>
    <w:p>
      <w:pPr>
        <w:pStyle w:val="Corps"/>
        <w:spacing w:line="240" w:lineRule="auto"/>
        <w:ind w:left="567" w:right="524" w:firstLine="0"/>
        <w:jc w:val="both"/>
        <w:rPr>
          <w:rStyle w:val="Aucun"/>
          <w:b w:val="1"/>
          <w:bCs w:val="1"/>
          <w:outline w:val="0"/>
          <w:color w:val="4f81bd"/>
          <w:sz w:val="24"/>
          <w:szCs w:val="24"/>
          <w:u w:color="4f81bd"/>
          <w:shd w:val="clear" w:color="auto" w:fill="ead1dc"/>
          <w14:textFill>
            <w14:solidFill>
              <w14:srgbClr w14:val="4F81BD"/>
            </w14:solidFill>
          </w14:textFill>
        </w:rPr>
      </w:pPr>
    </w:p>
    <w:p>
      <w:pPr>
        <w:pStyle w:val="List Paragraph"/>
        <w:numPr>
          <w:ilvl w:val="1"/>
          <w:numId w:val="13"/>
        </w:numPr>
        <w:bidi w:val="0"/>
        <w:spacing w:line="240" w:lineRule="auto"/>
        <w:ind w:right="524"/>
        <w:jc w:val="both"/>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rtl w:val="0"/>
          <w:lang w:val="fr-FR"/>
          <w14:textFill>
            <w14:solidFill>
              <w14:srgbClr w14:val="4F81BD"/>
            </w14:solidFill>
          </w14:textFill>
        </w:rPr>
        <w:t>Futures avenues de recherche</w:t>
      </w:r>
    </w:p>
    <w:p>
      <w:pPr>
        <w:pStyle w:val="Corps"/>
        <w:spacing w:line="240" w:lineRule="auto"/>
        <w:ind w:left="567" w:right="524" w:firstLine="0"/>
        <w:jc w:val="both"/>
      </w:pPr>
    </w:p>
    <w:p>
      <w:pPr>
        <w:pStyle w:val="Corps"/>
        <w:spacing w:line="240" w:lineRule="auto"/>
        <w:ind w:left="567" w:right="524" w:firstLine="720"/>
        <w:jc w:val="both"/>
        <w:rPr>
          <w:del w:id="670" w:date="2024-10-15T10:16:00Z" w:author="Gabriel Frazer-Mckee"/>
          <w:rStyle w:val="Aucun"/>
        </w:rPr>
      </w:pPr>
      <w:del w:id="671" w:date="2024-10-15T10:16:00Z" w:author="Gabriel Frazer-Mckee">
        <w:r>
          <w:rPr>
            <w:rStyle w:val="Aucun"/>
            <w:rtl w:val="0"/>
            <w:lang w:val="fr-FR"/>
          </w:rPr>
          <w:delText xml:space="preserve">Bien que cette </w:delText>
        </w:r>
      </w:del>
      <w:del w:id="672" w:date="2024-10-15T10:16:00Z" w:author="Gabriel Frazer-Mckee">
        <w:r>
          <w:rPr>
            <w:rStyle w:val="Aucun"/>
            <w:rtl w:val="0"/>
            <w:lang w:val="fr-FR"/>
          </w:rPr>
          <w:delText>é</w:delText>
        </w:r>
      </w:del>
      <w:del w:id="673" w:date="2024-10-15T10:16:00Z" w:author="Gabriel Frazer-Mckee">
        <w:r>
          <w:rPr>
            <w:rStyle w:val="Aucun"/>
            <w:rtl w:val="0"/>
            <w:lang w:val="fr-FR"/>
          </w:rPr>
          <w:delText xml:space="preserve">tude ait conduit </w:delText>
        </w:r>
      </w:del>
      <w:del w:id="674" w:date="2024-10-15T10:16:00Z" w:author="Gabriel Frazer-Mckee">
        <w:r>
          <w:rPr>
            <w:rStyle w:val="Aucun"/>
            <w:rtl w:val="0"/>
          </w:rPr>
          <w:delText xml:space="preserve">à </w:delText>
        </w:r>
      </w:del>
      <w:del w:id="675" w:date="2024-10-15T10:16:00Z" w:author="Gabriel Frazer-Mckee">
        <w:r>
          <w:rPr>
            <w:rStyle w:val="Aucun"/>
            <w:rtl w:val="0"/>
            <w:lang w:val="fr-FR"/>
          </w:rPr>
          <w:delText>des consid</w:delText>
        </w:r>
      </w:del>
      <w:del w:id="676" w:date="2024-10-15T10:16:00Z" w:author="Gabriel Frazer-Mckee">
        <w:r>
          <w:rPr>
            <w:rStyle w:val="Aucun"/>
            <w:rtl w:val="0"/>
            <w:lang w:val="fr-FR"/>
          </w:rPr>
          <w:delText>é</w:delText>
        </w:r>
      </w:del>
      <w:del w:id="677" w:date="2024-10-15T10:16:00Z" w:author="Gabriel Frazer-Mckee">
        <w:r>
          <w:rPr>
            <w:rStyle w:val="Aucun"/>
            <w:rtl w:val="0"/>
            <w:lang w:val="fr-FR"/>
          </w:rPr>
          <w:delText>rations plus abouties sur la d</w:delText>
        </w:r>
      </w:del>
      <w:del w:id="678" w:date="2024-10-15T10:16:00Z" w:author="Gabriel Frazer-Mckee">
        <w:r>
          <w:rPr>
            <w:rStyle w:val="Aucun"/>
            <w:rtl w:val="0"/>
            <w:lang w:val="fr-FR"/>
          </w:rPr>
          <w:delText>é</w:delText>
        </w:r>
      </w:del>
      <w:del w:id="679" w:date="2024-10-15T10:16:00Z" w:author="Gabriel Frazer-Mckee">
        <w:r>
          <w:rPr>
            <w:rStyle w:val="Aucun"/>
            <w:rtl w:val="0"/>
            <w:lang w:val="en-US"/>
          </w:rPr>
          <w:delText>fectivit</w:delText>
        </w:r>
      </w:del>
      <w:del w:id="680" w:date="2024-10-15T10:16:00Z" w:author="Gabriel Frazer-Mckee">
        <w:r>
          <w:rPr>
            <w:rStyle w:val="Aucun"/>
            <w:rtl w:val="0"/>
            <w:lang w:val="fr-FR"/>
          </w:rPr>
          <w:delText>é</w:delText>
        </w:r>
      </w:del>
      <w:del w:id="681" w:date="2024-10-15T10:16:00Z" w:author="Gabriel Frazer-Mckee">
        <w:r>
          <w:rPr>
            <w:rStyle w:val="Aucun"/>
            <w:rtl w:val="0"/>
            <w:lang w:val="fr-FR"/>
          </w:rPr>
          <w:delText>, l</w:delText>
        </w:r>
      </w:del>
      <w:del w:id="682" w:date="2024-10-15T10:16:00Z" w:author="Gabriel Frazer-Mckee">
        <w:r>
          <w:rPr>
            <w:rStyle w:val="Aucun"/>
            <w:rtl w:val="1"/>
          </w:rPr>
          <w:delText>’</w:delText>
        </w:r>
      </w:del>
      <w:del w:id="683" w:date="2024-10-15T10:16:00Z" w:author="Gabriel Frazer-Mckee">
        <w:r>
          <w:rPr>
            <w:rStyle w:val="Aucun"/>
            <w:rtl w:val="0"/>
            <w:lang w:val="fr-FR"/>
          </w:rPr>
          <w:delText xml:space="preserve">ensemble de ce travail reste insuffisant pour constituer une </w:delText>
        </w:r>
      </w:del>
      <w:del w:id="684" w:date="2024-10-15T10:16:00Z" w:author="Gabriel Frazer-Mckee">
        <w:r>
          <w:rPr>
            <w:rStyle w:val="Aucun"/>
            <w:rtl w:val="0"/>
            <w:lang w:val="fr-FR"/>
          </w:rPr>
          <w:delText>é</w:delText>
        </w:r>
      </w:del>
      <w:del w:id="685" w:date="2024-10-15T10:16:00Z" w:author="Gabriel Frazer-Mckee">
        <w:r>
          <w:rPr>
            <w:rStyle w:val="Aucun"/>
            <w:rtl w:val="0"/>
            <w:lang w:val="fr-FR"/>
          </w:rPr>
          <w:delText>tude compl</w:delText>
        </w:r>
      </w:del>
      <w:del w:id="686" w:date="2024-10-15T10:16:00Z" w:author="Gabriel Frazer-Mckee">
        <w:r>
          <w:rPr>
            <w:rStyle w:val="Aucun"/>
            <w:rtl w:val="0"/>
            <w:lang w:val="it-IT"/>
          </w:rPr>
          <w:delText>è</w:delText>
        </w:r>
      </w:del>
      <w:del w:id="687" w:date="2024-10-15T10:16:00Z" w:author="Gabriel Frazer-Mckee">
        <w:r>
          <w:rPr>
            <w:rStyle w:val="Aucun"/>
            <w:rtl w:val="0"/>
            <w:lang w:val="fr-FR"/>
          </w:rPr>
          <w:delText>te de la notion ou pour tirer des conclusions d</w:delText>
        </w:r>
      </w:del>
      <w:del w:id="688" w:date="2024-10-15T10:16:00Z" w:author="Gabriel Frazer-Mckee">
        <w:r>
          <w:rPr>
            <w:rStyle w:val="Aucun"/>
            <w:rtl w:val="0"/>
            <w:lang w:val="fr-FR"/>
          </w:rPr>
          <w:delText>é</w:delText>
        </w:r>
      </w:del>
      <w:del w:id="689" w:date="2024-10-15T10:16:00Z" w:author="Gabriel Frazer-Mckee">
        <w:r>
          <w:rPr>
            <w:rStyle w:val="Aucun"/>
            <w:rtl w:val="0"/>
            <w:lang w:val="fr-FR"/>
          </w:rPr>
          <w:delText xml:space="preserve">finitives sur les objectifs </w:delText>
        </w:r>
      </w:del>
      <w:del w:id="690" w:date="2024-10-15T10:16:00Z" w:author="Gabriel Frazer-Mckee">
        <w:r>
          <w:rPr>
            <w:rStyle w:val="Aucun"/>
            <w:rtl w:val="0"/>
            <w:lang w:val="fr-FR"/>
          </w:rPr>
          <w:delText>é</w:delText>
        </w:r>
      </w:del>
      <w:del w:id="691" w:date="2024-10-15T10:16:00Z" w:author="Gabriel Frazer-Mckee">
        <w:r>
          <w:rPr>
            <w:rStyle w:val="Aucun"/>
            <w:rtl w:val="0"/>
            <w:lang w:val="fr-FR"/>
          </w:rPr>
          <w:delText>nonc</w:delText>
        </w:r>
      </w:del>
      <w:del w:id="692" w:date="2024-10-15T10:16:00Z" w:author="Gabriel Frazer-Mckee">
        <w:r>
          <w:rPr>
            <w:rStyle w:val="Aucun"/>
            <w:rtl w:val="0"/>
            <w:lang w:val="fr-FR"/>
          </w:rPr>
          <w:delText>é</w:delText>
        </w:r>
      </w:del>
      <w:del w:id="693" w:date="2024-10-15T10:16:00Z" w:author="Gabriel Frazer-Mckee">
        <w:r>
          <w:rPr>
            <w:rStyle w:val="Aucun"/>
            <w:rtl w:val="0"/>
            <w:lang w:val="fr-FR"/>
          </w:rPr>
          <w:delText xml:space="preserve">s en introduction. Nous proposons quelques </w:delText>
        </w:r>
      </w:del>
      <w:del w:id="694" w:date="2024-10-15T10:16:00Z" w:author="Gabriel Frazer-Mckee">
        <w:r>
          <w:rPr>
            <w:rStyle w:val="Aucun"/>
            <w:rtl w:val="0"/>
            <w:lang w:val="fr-FR"/>
          </w:rPr>
          <w:delText>é</w:delText>
        </w:r>
      </w:del>
      <w:del w:id="695" w:date="2024-10-15T10:16:00Z" w:author="Gabriel Frazer-Mckee">
        <w:r>
          <w:rPr>
            <w:rStyle w:val="Aucun"/>
            <w:rtl w:val="0"/>
            <w:lang w:val="fr-FR"/>
          </w:rPr>
          <w:delText>bauches d</w:delText>
        </w:r>
      </w:del>
      <w:del w:id="696" w:date="2024-10-15T10:16:00Z" w:author="Gabriel Frazer-Mckee">
        <w:r>
          <w:rPr>
            <w:rStyle w:val="Aucun"/>
            <w:rtl w:val="1"/>
          </w:rPr>
          <w:delText>’</w:delText>
        </w:r>
      </w:del>
      <w:del w:id="697" w:date="2024-10-15T10:16:00Z" w:author="Gabriel Frazer-Mckee">
        <w:r>
          <w:rPr>
            <w:rStyle w:val="Aucun"/>
            <w:rtl w:val="0"/>
            <w:lang w:val="fr-FR"/>
          </w:rPr>
          <w:delText>approfondissement, en excluant l</w:delText>
        </w:r>
      </w:del>
      <w:del w:id="698" w:date="2024-10-15T10:16:00Z" w:author="Gabriel Frazer-Mckee">
        <w:r>
          <w:rPr>
            <w:rStyle w:val="Aucun"/>
            <w:rtl w:val="0"/>
            <w:lang w:val="fr-FR"/>
          </w:rPr>
          <w:delText>’é</w:delText>
        </w:r>
      </w:del>
      <w:del w:id="699" w:date="2024-10-15T10:16:00Z" w:author="Gabriel Frazer-Mckee">
        <w:r>
          <w:rPr>
            <w:rStyle w:val="Aucun"/>
            <w:rtl w:val="0"/>
            <w:lang w:val="fr-FR"/>
          </w:rPr>
          <w:delText xml:space="preserve">largissement du corpus des occurrences et des grammairiens, </w:delText>
        </w:r>
      </w:del>
      <w:del w:id="700" w:date="2024-10-15T10:16:00Z" w:author="Gabriel Frazer-Mckee">
        <w:r>
          <w:rPr>
            <w:rStyle w:val="Aucun"/>
            <w:rtl w:val="0"/>
            <w:lang w:val="fr-FR"/>
          </w:rPr>
          <w:delText>é</w:delText>
        </w:r>
      </w:del>
      <w:del w:id="701" w:date="2024-10-15T10:16:00Z" w:author="Gabriel Frazer-Mckee">
        <w:r>
          <w:rPr>
            <w:rStyle w:val="Aucun"/>
            <w:rtl w:val="0"/>
            <w:lang w:val="fr-FR"/>
          </w:rPr>
          <w:delText>videmment n</w:delText>
        </w:r>
      </w:del>
      <w:del w:id="702" w:date="2024-10-15T10:16:00Z" w:author="Gabriel Frazer-Mckee">
        <w:r>
          <w:rPr>
            <w:rStyle w:val="Aucun"/>
            <w:rtl w:val="0"/>
            <w:lang w:val="fr-FR"/>
          </w:rPr>
          <w:delText>é</w:delText>
        </w:r>
      </w:del>
      <w:del w:id="703" w:date="2024-10-15T10:16:00Z" w:author="Gabriel Frazer-Mckee">
        <w:r>
          <w:rPr>
            <w:rStyle w:val="Aucun"/>
            <w:rtl w:val="0"/>
            <w:lang w:val="fr-FR"/>
          </w:rPr>
          <w:delText>cessaire.</w:delText>
        </w:r>
      </w:del>
    </w:p>
    <w:p>
      <w:pPr>
        <w:pStyle w:val="Corps"/>
        <w:spacing w:line="240" w:lineRule="auto"/>
        <w:ind w:left="567" w:right="524" w:firstLine="0"/>
        <w:jc w:val="both"/>
      </w:pPr>
    </w:p>
    <w:p>
      <w:pPr>
        <w:pStyle w:val="Corps"/>
        <w:spacing w:line="240" w:lineRule="auto"/>
        <w:ind w:left="567" w:right="524" w:firstLine="0"/>
        <w:jc w:val="both"/>
        <w:rPr>
          <w:del w:id="704" w:date="2024-10-15T10:16:00Z" w:author="Gabriel Frazer-Mckee"/>
          <w:rStyle w:val="Aucun"/>
          <w:b w:val="1"/>
          <w:bCs w:val="1"/>
          <w:sz w:val="24"/>
          <w:szCs w:val="24"/>
        </w:rPr>
      </w:pPr>
      <w:del w:id="705" w:date="2024-10-15T10:16:00Z" w:author="Gabriel Frazer-Mckee">
        <w:r>
          <w:rPr>
            <w:rStyle w:val="Aucun"/>
            <w:b w:val="1"/>
            <w:bCs w:val="1"/>
            <w:sz w:val="24"/>
            <w:szCs w:val="24"/>
            <w:rtl w:val="0"/>
          </w:rPr>
          <w:delText xml:space="preserve">     4.   2. 1. </w:delText>
        </w:r>
      </w:del>
      <w:del w:id="706" w:date="2024-10-15T10:16:00Z" w:author="Gabriel Frazer-Mckee">
        <w:r>
          <w:rPr>
            <w:rStyle w:val="Aucun"/>
            <w:b w:val="1"/>
            <w:bCs w:val="1"/>
            <w:sz w:val="24"/>
            <w:szCs w:val="24"/>
            <w:rtl w:val="0"/>
            <w:lang w:val="fr-FR"/>
          </w:rPr>
          <w:delText>É</w:delText>
        </w:r>
      </w:del>
      <w:del w:id="707" w:date="2024-10-15T10:16:00Z" w:author="Gabriel Frazer-Mckee">
        <w:r>
          <w:rPr>
            <w:rStyle w:val="Aucun"/>
            <w:b w:val="1"/>
            <w:bCs w:val="1"/>
            <w:sz w:val="24"/>
            <w:szCs w:val="24"/>
            <w:rtl w:val="0"/>
            <w:lang w:val="fr-FR"/>
          </w:rPr>
          <w:delText>largissement de la recherche lexicale</w:delText>
        </w:r>
      </w:del>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Les termes </w:t>
      </w:r>
      <w:r>
        <w:rPr>
          <w:rStyle w:val="Aucun"/>
          <w:i w:val="1"/>
          <w:iCs w:val="1"/>
          <w:rtl w:val="0"/>
          <w:lang w:val="fr-FR"/>
        </w:rPr>
        <w:t>ellip</w:t>
      </w:r>
      <w:r>
        <w:rPr>
          <w:rStyle w:val="Aucun"/>
          <w:i w:val="1"/>
          <w:iCs w:val="1"/>
          <w:rtl w:val="0"/>
          <w:lang w:val="fr-FR"/>
        </w:rPr>
        <w:t>ê</w:t>
      </w:r>
      <w:r>
        <w:rPr>
          <w:rStyle w:val="Aucun"/>
          <w:i w:val="1"/>
          <w:iCs w:val="1"/>
          <w:rtl w:val="0"/>
          <w:lang w:val="fr-FR"/>
        </w:rPr>
        <w:t xml:space="preserve">s </w:t>
      </w:r>
      <w:r>
        <w:rPr>
          <w:rStyle w:val="Aucun"/>
          <w:rtl w:val="0"/>
          <w:lang w:val="fr-FR"/>
        </w:rPr>
        <w:t xml:space="preserve">et </w:t>
      </w:r>
      <w:r>
        <w:rPr>
          <w:rStyle w:val="Aucun"/>
          <w:i w:val="1"/>
          <w:iCs w:val="1"/>
          <w:rtl w:val="0"/>
          <w:lang w:val="fr-FR"/>
        </w:rPr>
        <w:t>defectiuus</w:t>
      </w:r>
      <w:r>
        <w:rPr>
          <w:rStyle w:val="Aucun"/>
          <w:rtl w:val="0"/>
          <w:lang w:val="fr-FR"/>
        </w:rPr>
        <w:t xml:space="preserve"> ont </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nos r</w:t>
      </w:r>
      <w:r>
        <w:rPr>
          <w:rStyle w:val="Aucun"/>
          <w:rtl w:val="0"/>
          <w:lang w:val="fr-FR"/>
        </w:rPr>
        <w:t>é</w:t>
      </w:r>
      <w:r>
        <w:rPr>
          <w:rStyle w:val="Aucun"/>
          <w:rtl w:val="0"/>
          <w:lang w:val="fr-FR"/>
        </w:rPr>
        <w:t>f</w:t>
      </w:r>
      <w:r>
        <w:rPr>
          <w:rStyle w:val="Aucun"/>
          <w:rtl w:val="0"/>
          <w:lang w:val="fr-FR"/>
        </w:rPr>
        <w:t>é</w:t>
      </w:r>
      <w:r>
        <w:rPr>
          <w:rStyle w:val="Aucun"/>
          <w:rtl w:val="0"/>
          <w:lang w:val="fr-FR"/>
        </w:rPr>
        <w:t>rences pour la conception du corpus. Cependant, au cours de l</w:t>
      </w:r>
      <w:r>
        <w:rPr>
          <w:rStyle w:val="Aucun"/>
          <w:rtl w:val="0"/>
          <w:lang w:val="fr-FR"/>
        </w:rPr>
        <w:t>’</w:t>
      </w:r>
      <w:r>
        <w:rPr>
          <w:rStyle w:val="Aucun"/>
          <w:rtl w:val="0"/>
          <w:lang w:val="fr-FR"/>
        </w:rPr>
        <w:t>analyse du relev</w:t>
      </w:r>
      <w:r>
        <w:rPr>
          <w:rStyle w:val="Aucun"/>
          <w:rtl w:val="0"/>
          <w:lang w:val="fr-FR"/>
        </w:rPr>
        <w:t xml:space="preserve">é </w:t>
      </w:r>
      <w:r>
        <w:rPr>
          <w:rStyle w:val="Aucun"/>
          <w:rtl w:val="0"/>
          <w:lang w:val="fr-FR"/>
        </w:rPr>
        <w:t>dans le corpus latin, il est apparu que le verbe associ</w:t>
      </w:r>
      <w:r>
        <w:rPr>
          <w:rStyle w:val="Aucun"/>
          <w:rtl w:val="0"/>
          <w:lang w:val="fr-FR"/>
        </w:rPr>
        <w:t xml:space="preserve">é </w:t>
      </w:r>
      <w:r>
        <w:rPr>
          <w:rStyle w:val="Aucun"/>
          <w:rtl w:val="0"/>
          <w:lang w:val="fr-FR"/>
        </w:rPr>
        <w:t xml:space="preserve">au terme </w:t>
      </w:r>
      <w:r>
        <w:rPr>
          <w:rStyle w:val="Aucun"/>
          <w:i w:val="1"/>
          <w:iCs w:val="1"/>
          <w:rtl w:val="0"/>
          <w:lang w:val="fr-FR"/>
        </w:rPr>
        <w:t>defectiuus</w:t>
      </w:r>
      <w:r>
        <w:rPr>
          <w:rStyle w:val="Aucun"/>
          <w:rtl w:val="0"/>
          <w:lang w:val="fr-FR"/>
        </w:rPr>
        <w:t xml:space="preserve">, </w:t>
      </w:r>
      <w:r>
        <w:rPr>
          <w:rStyle w:val="Aucun"/>
          <w:i w:val="1"/>
          <w:iCs w:val="1"/>
          <w:rtl w:val="0"/>
          <w:lang w:val="fr-FR"/>
        </w:rPr>
        <w:t>deficio</w:t>
      </w:r>
      <w:r>
        <w:rPr>
          <w:rStyle w:val="Aucun"/>
          <w:vertAlign w:val="superscript"/>
          <w:lang w:val="fr-FR"/>
        </w:rPr>
        <w:footnoteReference w:id="18"/>
      </w:r>
      <w:r>
        <w:rPr>
          <w:rStyle w:val="Aucun"/>
          <w:rtl w:val="0"/>
          <w:lang w:val="fr-FR"/>
        </w:rPr>
        <w:t xml:space="preserve">, </w:t>
      </w:r>
      <w:r>
        <w:rPr>
          <w:rStyle w:val="Aucun"/>
          <w:rtl w:val="0"/>
          <w:lang w:val="fr-FR"/>
        </w:rPr>
        <w:t>é</w:t>
      </w:r>
      <w:r>
        <w:rPr>
          <w:rStyle w:val="Aucun"/>
          <w:rtl w:val="0"/>
          <w:lang w:val="fr-FR"/>
        </w:rPr>
        <w:t>tait lui aussi employ</w:t>
      </w:r>
      <w:r>
        <w:rPr>
          <w:rStyle w:val="Aucun"/>
          <w:rtl w:val="0"/>
          <w:lang w:val="fr-FR"/>
        </w:rPr>
        <w:t xml:space="preserve">é </w:t>
      </w:r>
      <w:r>
        <w:rPr>
          <w:rStyle w:val="Aucun"/>
          <w:rtl w:val="0"/>
          <w:lang w:val="fr-FR"/>
        </w:rPr>
        <w:t>par les grammairiens latins pour traiter la notion.</w:t>
      </w:r>
      <w:r>
        <w:rPr>
          <w:rStyle w:val="Aucun"/>
          <w:vertAlign w:val="superscript"/>
          <w:lang w:val="fr-FR"/>
        </w:rPr>
        <w:footnoteReference w:id="19"/>
      </w:r>
      <w:r>
        <w:rPr>
          <w:rStyle w:val="Aucun"/>
          <w:rtl w:val="0"/>
          <w:lang w:val="fr-FR"/>
        </w:rPr>
        <w:t xml:space="preserve"> Ajouter ce verbe </w:t>
      </w:r>
      <w:r>
        <w:rPr>
          <w:rStyle w:val="Aucun"/>
          <w:rtl w:val="0"/>
          <w:lang w:val="fr-FR"/>
        </w:rPr>
        <w:t xml:space="preserve">à </w:t>
      </w:r>
      <w:r>
        <w:rPr>
          <w:rStyle w:val="Aucun"/>
          <w:rtl w:val="0"/>
          <w:lang w:val="fr-FR"/>
        </w:rPr>
        <w:t xml:space="preserve">la recherche lexicale pourrait aider </w:t>
      </w:r>
      <w:r>
        <w:rPr>
          <w:rStyle w:val="Aucun"/>
          <w:rtl w:val="0"/>
          <w:lang w:val="fr-FR"/>
        </w:rPr>
        <w:t xml:space="preserve">à </w:t>
      </w:r>
      <w:r>
        <w:rPr>
          <w:rStyle w:val="Aucun"/>
          <w:rtl w:val="0"/>
          <w:lang w:val="fr-FR"/>
        </w:rPr>
        <w:t>l</w:t>
      </w:r>
      <w:r>
        <w:rPr>
          <w:rStyle w:val="Aucun"/>
          <w:rtl w:val="0"/>
          <w:lang w:val="fr-FR"/>
        </w:rPr>
        <w:t>’é</w:t>
      </w:r>
      <w:r>
        <w:rPr>
          <w:rStyle w:val="Aucun"/>
          <w:rtl w:val="0"/>
          <w:lang w:val="fr-FR"/>
        </w:rPr>
        <w:t>largissement du corpus d</w:t>
      </w:r>
      <w:r>
        <w:rPr>
          <w:rStyle w:val="Aucun"/>
          <w:rtl w:val="0"/>
          <w:lang w:val="fr-FR"/>
        </w:rPr>
        <w:t>’</w:t>
      </w:r>
      <w:r>
        <w:rPr>
          <w:rStyle w:val="Aucun"/>
          <w:rtl w:val="0"/>
          <w:lang w:val="fr-FR"/>
        </w:rPr>
        <w:t>occurrences. Parall</w:t>
      </w:r>
      <w:r>
        <w:rPr>
          <w:rStyle w:val="Aucun"/>
          <w:rtl w:val="0"/>
          <w:lang w:val="fr-FR"/>
        </w:rPr>
        <w:t>è</w:t>
      </w:r>
      <w:r>
        <w:rPr>
          <w:rStyle w:val="Aucun"/>
          <w:rtl w:val="0"/>
          <w:lang w:val="fr-FR"/>
        </w:rPr>
        <w:t xml:space="preserve">lement, les verbes </w:t>
      </w:r>
      <w:r>
        <w:rPr>
          <w:rStyle w:val="Aucun"/>
          <w:i w:val="1"/>
          <w:iCs w:val="1"/>
          <w:rtl w:val="0"/>
          <w:lang w:val="fr-FR"/>
        </w:rPr>
        <w:t>elleip</w:t>
      </w:r>
      <w:r>
        <w:rPr>
          <w:rStyle w:val="Aucun"/>
          <w:i w:val="1"/>
          <w:iCs w:val="1"/>
          <w:rtl w:val="0"/>
          <w:lang w:val="fr-FR"/>
        </w:rPr>
        <w:t>ô</w:t>
      </w:r>
      <w:r>
        <w:rPr>
          <w:rStyle w:val="Aucun"/>
          <w:rtl w:val="0"/>
          <w:lang w:val="fr-FR"/>
        </w:rPr>
        <w:t xml:space="preserve"> [</w:t>
      </w:r>
      <w:r>
        <w:rPr>
          <w:rStyle w:val="Aucun"/>
          <w:rtl w:val="0"/>
          <w:lang w:val="fr-FR"/>
        </w:rPr>
        <w:t>ἐλλείπω</w:t>
      </w:r>
      <w:r>
        <w:rPr>
          <w:rStyle w:val="Aucun"/>
          <w:rtl w:val="0"/>
          <w:lang w:val="fr-FR"/>
        </w:rPr>
        <w:t xml:space="preserve">] et </w:t>
      </w:r>
      <w:r>
        <w:rPr>
          <w:rStyle w:val="Aucun"/>
          <w:i w:val="1"/>
          <w:iCs w:val="1"/>
          <w:rtl w:val="0"/>
          <w:lang w:val="fr-FR"/>
        </w:rPr>
        <w:t>leip</w:t>
      </w:r>
      <w:r>
        <w:rPr>
          <w:rStyle w:val="Aucun"/>
          <w:i w:val="1"/>
          <w:iCs w:val="1"/>
          <w:rtl w:val="0"/>
          <w:lang w:val="fr-FR"/>
        </w:rPr>
        <w:t xml:space="preserve">ô </w:t>
      </w:r>
      <w:r>
        <w:rPr>
          <w:rStyle w:val="Aucun"/>
          <w:rtl w:val="0"/>
          <w:lang w:val="fr-FR"/>
        </w:rPr>
        <w:t>[</w:t>
      </w:r>
      <w:r>
        <w:rPr>
          <w:rStyle w:val="Aucun"/>
          <w:rtl w:val="0"/>
          <w:lang w:val="fr-FR"/>
        </w:rPr>
        <w:t>λείπω</w:t>
      </w:r>
      <w:r>
        <w:rPr>
          <w:rStyle w:val="Aucun"/>
          <w:rtl w:val="0"/>
          <w:lang w:val="fr-FR"/>
        </w:rPr>
        <w:t xml:space="preserve">] pourraient eux aussi </w:t>
      </w:r>
      <w:r>
        <w:rPr>
          <w:rStyle w:val="Aucun"/>
          <w:rtl w:val="0"/>
          <w:lang w:val="fr-FR"/>
        </w:rPr>
        <w:t>ê</w:t>
      </w:r>
      <w:r>
        <w:rPr>
          <w:rStyle w:val="Aucun"/>
          <w:rtl w:val="0"/>
          <w:lang w:val="fr-FR"/>
        </w:rPr>
        <w:t>tre utilis</w:t>
      </w:r>
      <w:r>
        <w:rPr>
          <w:rStyle w:val="Aucun"/>
          <w:rtl w:val="0"/>
          <w:lang w:val="fr-FR"/>
        </w:rPr>
        <w:t>é</w:t>
      </w:r>
      <w:r>
        <w:rPr>
          <w:rStyle w:val="Aucun"/>
          <w:rtl w:val="0"/>
          <w:lang w:val="fr-FR"/>
        </w:rPr>
        <w:t xml:space="preserve">s par les grammairiens grecs, en plus du terme </w:t>
      </w:r>
      <w:r>
        <w:rPr>
          <w:rStyle w:val="Aucun"/>
          <w:i w:val="1"/>
          <w:iCs w:val="1"/>
          <w:rtl w:val="0"/>
          <w:lang w:val="fr-FR"/>
        </w:rPr>
        <w:t>ellip</w:t>
      </w:r>
      <w:r>
        <w:rPr>
          <w:rStyle w:val="Aucun"/>
          <w:i w:val="1"/>
          <w:iCs w:val="1"/>
          <w:rtl w:val="0"/>
          <w:lang w:val="fr-FR"/>
        </w:rPr>
        <w:t>ê</w:t>
      </w:r>
      <w:r>
        <w:rPr>
          <w:rStyle w:val="Aucun"/>
          <w:i w:val="1"/>
          <w:iCs w:val="1"/>
          <w:rtl w:val="0"/>
          <w:lang w:val="fr-FR"/>
        </w:rPr>
        <w:t>s</w:t>
      </w:r>
      <w:r>
        <w:rPr>
          <w:rStyle w:val="Aucun"/>
          <w:rtl w:val="0"/>
          <w:lang w:val="fr-FR"/>
        </w:rPr>
        <w:t>, pour traiter de la d</w:t>
      </w:r>
      <w:r>
        <w:rPr>
          <w:rStyle w:val="Aucun"/>
          <w:rtl w:val="0"/>
          <w:lang w:val="fr-FR"/>
        </w:rPr>
        <w:t>é</w:t>
      </w:r>
      <w:r>
        <w:rPr>
          <w:rStyle w:val="Aucun"/>
          <w:rtl w:val="0"/>
          <w:lang w:val="fr-FR"/>
        </w:rPr>
        <w:t>fectivit</w:t>
      </w:r>
      <w:r>
        <w:rPr>
          <w:rStyle w:val="Aucun"/>
          <w:rtl w:val="0"/>
          <w:lang w:val="fr-FR"/>
        </w:rPr>
        <w:t>é</w:t>
      </w:r>
      <w:r>
        <w:rPr>
          <w:rStyle w:val="Aucun"/>
          <w:rtl w:val="0"/>
          <w:lang w:val="fr-FR"/>
        </w:rPr>
        <w:t>, voire de l</w:t>
      </w:r>
      <w:r>
        <w:rPr>
          <w:rStyle w:val="Aucun"/>
          <w:rtl w:val="0"/>
          <w:lang w:val="fr-FR"/>
        </w:rPr>
        <w:t>’</w:t>
      </w:r>
      <w:r>
        <w:rPr>
          <w:rStyle w:val="Aucun"/>
          <w:rtl w:val="0"/>
          <w:lang w:val="fr-FR"/>
        </w:rPr>
        <w:t xml:space="preserve">ellipse. Ici, nous avons choisi de nous cantonner aux adjectifs car nous cherchions </w:t>
      </w:r>
      <w:r>
        <w:rPr>
          <w:rStyle w:val="Aucun"/>
          <w:rtl w:val="0"/>
          <w:lang w:val="fr-FR"/>
        </w:rPr>
        <w:t xml:space="preserve">à </w:t>
      </w:r>
      <w:r>
        <w:rPr>
          <w:rStyle w:val="Aucun"/>
          <w:rtl w:val="0"/>
          <w:lang w:val="fr-FR"/>
        </w:rPr>
        <w:t>identifier la naissance d</w:t>
      </w:r>
      <w:r>
        <w:rPr>
          <w:rStyle w:val="Aucun"/>
          <w:rtl w:val="0"/>
          <w:lang w:val="fr-FR"/>
        </w:rPr>
        <w:t>’</w:t>
      </w:r>
      <w:r>
        <w:rPr>
          <w:rStyle w:val="Aucun"/>
          <w:rtl w:val="0"/>
          <w:lang w:val="fr-FR"/>
        </w:rPr>
        <w:t>un ph</w:t>
      </w:r>
      <w:r>
        <w:rPr>
          <w:rStyle w:val="Aucun"/>
          <w:rtl w:val="0"/>
          <w:lang w:val="fr-FR"/>
        </w:rPr>
        <w:t>é</w:t>
      </w:r>
      <w:r>
        <w:rPr>
          <w:rStyle w:val="Aucun"/>
          <w:rtl w:val="0"/>
          <w:lang w:val="fr-FR"/>
        </w:rPr>
        <w:t>nom</w:t>
      </w:r>
      <w:r>
        <w:rPr>
          <w:rStyle w:val="Aucun"/>
          <w:rtl w:val="0"/>
          <w:lang w:val="fr-FR"/>
        </w:rPr>
        <w:t>è</w:t>
      </w:r>
      <w:r>
        <w:rPr>
          <w:rStyle w:val="Aucun"/>
          <w:rtl w:val="0"/>
          <w:lang w:val="fr-FR"/>
        </w:rPr>
        <w:t>ne grammatical cat</w:t>
      </w:r>
      <w:r>
        <w:rPr>
          <w:rStyle w:val="Aucun"/>
          <w:rtl w:val="0"/>
          <w:lang w:val="fr-FR"/>
        </w:rPr>
        <w:t>é</w:t>
      </w:r>
      <w:r>
        <w:rPr>
          <w:rStyle w:val="Aucun"/>
          <w:rtl w:val="0"/>
          <w:lang w:val="fr-FR"/>
        </w:rPr>
        <w:t xml:space="preserve">gorisant et </w:t>
      </w:r>
      <w:r>
        <w:rPr>
          <w:rStyle w:val="Aucun"/>
          <w:rtl w:val="0"/>
          <w:lang w:val="fr-FR"/>
        </w:rPr>
        <w:t xml:space="preserve">à </w:t>
      </w:r>
      <w:r>
        <w:rPr>
          <w:rStyle w:val="Aucun"/>
          <w:rtl w:val="0"/>
          <w:lang w:val="fr-FR"/>
        </w:rPr>
        <w:t>d</w:t>
      </w:r>
      <w:r>
        <w:rPr>
          <w:rStyle w:val="Aucun"/>
          <w:rtl w:val="0"/>
          <w:lang w:val="fr-FR"/>
        </w:rPr>
        <w:t>é</w:t>
      </w:r>
      <w:r>
        <w:rPr>
          <w:rStyle w:val="Aucun"/>
          <w:rtl w:val="0"/>
          <w:lang w:val="fr-FR"/>
        </w:rPr>
        <w:t xml:space="preserve">terminer </w:t>
      </w:r>
      <w:r>
        <w:rPr>
          <w:rStyle w:val="Aucun"/>
          <w:rtl w:val="0"/>
          <w:lang w:val="fr-FR"/>
        </w:rPr>
        <w:t xml:space="preserve">à </w:t>
      </w:r>
      <w:r>
        <w:rPr>
          <w:rStyle w:val="Aucun"/>
          <w:rtl w:val="0"/>
          <w:lang w:val="fr-FR"/>
        </w:rPr>
        <w:t>quelles cat</w:t>
      </w:r>
      <w:r>
        <w:rPr>
          <w:rStyle w:val="Aucun"/>
          <w:rtl w:val="0"/>
          <w:lang w:val="fr-FR"/>
        </w:rPr>
        <w:t>é</w:t>
      </w:r>
      <w:r>
        <w:rPr>
          <w:rStyle w:val="Aucun"/>
          <w:rtl w:val="0"/>
          <w:lang w:val="fr-FR"/>
        </w:rPr>
        <w:t>gories grammaticales pouvaient s</w:t>
      </w:r>
      <w:r>
        <w:rPr>
          <w:rStyle w:val="Aucun"/>
          <w:rtl w:val="0"/>
          <w:lang w:val="fr-FR"/>
        </w:rPr>
        <w:t>’</w:t>
      </w:r>
      <w:r>
        <w:rPr>
          <w:rStyle w:val="Aucun"/>
          <w:rtl w:val="0"/>
          <w:lang w:val="fr-FR"/>
        </w:rPr>
        <w:t>appliquer le ph</w:t>
      </w:r>
      <w:r>
        <w:rPr>
          <w:rStyle w:val="Aucun"/>
          <w:rtl w:val="0"/>
          <w:lang w:val="fr-FR"/>
        </w:rPr>
        <w:t>é</w:t>
      </w:r>
      <w:r>
        <w:rPr>
          <w:rStyle w:val="Aucun"/>
          <w:rtl w:val="0"/>
          <w:lang w:val="fr-FR"/>
        </w:rPr>
        <w:t>nom</w:t>
      </w:r>
      <w:r>
        <w:rPr>
          <w:rStyle w:val="Aucun"/>
          <w:rtl w:val="0"/>
          <w:lang w:val="fr-FR"/>
        </w:rPr>
        <w:t>è</w:t>
      </w:r>
      <w:r>
        <w:rPr>
          <w:rStyle w:val="Aucun"/>
          <w:rtl w:val="0"/>
          <w:lang w:val="fr-FR"/>
        </w:rPr>
        <w:t xml:space="preserve">ne. </w:t>
      </w:r>
    </w:p>
    <w:p>
      <w:pPr>
        <w:pStyle w:val="Corps"/>
        <w:spacing w:line="240" w:lineRule="auto"/>
        <w:ind w:left="567" w:right="524" w:firstLine="720"/>
        <w:jc w:val="both"/>
      </w:pPr>
      <w:r>
        <w:br w:type="textWrapping"/>
      </w:r>
      <w:commentRangeStart w:id="708"/>
      <w:commentRangeStart w:id="709"/>
      <w:commentRangeStart w:id="710"/>
    </w:p>
    <w:p>
      <w:pPr>
        <w:pStyle w:val="Corps"/>
        <w:spacing w:line="240" w:lineRule="auto"/>
        <w:ind w:left="567" w:right="524" w:firstLine="0"/>
        <w:jc w:val="both"/>
        <w:rPr>
          <w:del w:id="711" w:date="2024-10-15T10:16:00Z" w:author="Gabriel Frazer-Mckee"/>
          <w:rStyle w:val="Aucun"/>
          <w:b w:val="1"/>
          <w:bCs w:val="1"/>
          <w:sz w:val="24"/>
          <w:szCs w:val="24"/>
        </w:rPr>
      </w:pPr>
      <w:del w:id="712" w:date="2024-10-15T10:16:00Z" w:author="Gabriel Frazer-Mckee">
        <w:r>
          <w:rPr>
            <w:rStyle w:val="Aucun"/>
            <w:b w:val="1"/>
            <w:bCs w:val="1"/>
            <w:sz w:val="24"/>
            <w:szCs w:val="24"/>
            <w:rtl w:val="0"/>
            <w:lang w:val="de-DE"/>
          </w:rPr>
          <w:delText xml:space="preserve">     4.   2. 2. Autres disciplines d</w:delText>
        </w:r>
      </w:del>
      <w:del w:id="713" w:date="2024-10-15T10:16:00Z" w:author="Gabriel Frazer-Mckee">
        <w:r>
          <w:rPr>
            <w:rStyle w:val="Aucun"/>
            <w:b w:val="1"/>
            <w:bCs w:val="1"/>
            <w:sz w:val="24"/>
            <w:szCs w:val="24"/>
            <w:rtl w:val="1"/>
          </w:rPr>
          <w:delText>’</w:delText>
        </w:r>
      </w:del>
      <w:del w:id="714" w:date="2024-10-15T10:16:00Z" w:author="Gabriel Frazer-Mckee">
        <w:r>
          <w:rPr>
            <w:rStyle w:val="Aucun"/>
            <w:b w:val="1"/>
            <w:bCs w:val="1"/>
            <w:sz w:val="24"/>
            <w:szCs w:val="24"/>
            <w:rtl w:val="0"/>
            <w:lang w:val="en-US"/>
          </w:rPr>
          <w:delText>application</w:delText>
        </w:r>
      </w:del>
    </w:p>
    <w:p>
      <w:pPr>
        <w:pStyle w:val="Corps"/>
        <w:spacing w:line="240" w:lineRule="auto"/>
        <w:ind w:left="567" w:right="524" w:firstLine="720"/>
        <w:jc w:val="both"/>
        <w:rPr>
          <w:del w:id="715" w:date="2024-10-15T10:16:00Z" w:author="Gabriel Frazer-Mckee"/>
          <w:rStyle w:val="Aucun"/>
        </w:rPr>
      </w:pPr>
    </w:p>
    <w:p>
      <w:pPr>
        <w:pStyle w:val="Corps"/>
        <w:spacing w:line="240" w:lineRule="auto"/>
        <w:ind w:left="567" w:right="524" w:firstLine="720"/>
        <w:jc w:val="both"/>
        <w:rPr>
          <w:del w:id="716" w:date="2024-10-15T10:16:00Z" w:author="Gabriel Frazer-Mckee"/>
          <w:rStyle w:val="Aucun"/>
        </w:rPr>
      </w:pPr>
      <w:del w:id="717" w:date="2024-10-15T10:16:00Z" w:author="Gabriel Frazer-Mckee">
        <w:r>
          <w:rPr>
            <w:rStyle w:val="Aucun"/>
            <w:rtl w:val="0"/>
            <w:lang w:val="fr-FR"/>
          </w:rPr>
          <w:delText xml:space="preserve">Il a </w:delText>
        </w:r>
      </w:del>
      <w:del w:id="718" w:date="2024-10-15T10:16:00Z" w:author="Gabriel Frazer-Mckee">
        <w:r>
          <w:rPr>
            <w:rStyle w:val="Aucun"/>
            <w:rtl w:val="0"/>
            <w:lang w:val="fr-FR"/>
          </w:rPr>
          <w:delText>é</w:delText>
        </w:r>
      </w:del>
      <w:del w:id="719" w:date="2024-10-15T10:16:00Z" w:author="Gabriel Frazer-Mckee">
        <w:r>
          <w:rPr>
            <w:rStyle w:val="Aucun"/>
            <w:rtl w:val="0"/>
          </w:rPr>
          <w:delText>t</w:delText>
        </w:r>
      </w:del>
      <w:del w:id="720" w:date="2024-10-15T10:16:00Z" w:author="Gabriel Frazer-Mckee">
        <w:r>
          <w:rPr>
            <w:rStyle w:val="Aucun"/>
            <w:rtl w:val="0"/>
            <w:lang w:val="fr-FR"/>
          </w:rPr>
          <w:delText xml:space="preserve">é </w:delText>
        </w:r>
      </w:del>
      <w:del w:id="721" w:date="2024-10-15T10:16:00Z" w:author="Gabriel Frazer-Mckee">
        <w:r>
          <w:rPr>
            <w:rStyle w:val="Aucun"/>
            <w:rtl w:val="0"/>
          </w:rPr>
          <w:delText>d</w:delText>
        </w:r>
      </w:del>
      <w:del w:id="722" w:date="2024-10-15T10:16:00Z" w:author="Gabriel Frazer-Mckee">
        <w:r>
          <w:rPr>
            <w:rStyle w:val="Aucun"/>
            <w:rtl w:val="0"/>
            <w:lang w:val="fr-FR"/>
          </w:rPr>
          <w:delText>é</w:delText>
        </w:r>
      </w:del>
      <w:del w:id="723" w:date="2024-10-15T10:16:00Z" w:author="Gabriel Frazer-Mckee">
        <w:r>
          <w:rPr>
            <w:rStyle w:val="Aucun"/>
            <w:rtl w:val="0"/>
            <w:lang w:val="fr-FR"/>
          </w:rPr>
          <w:delText>montr</w:delText>
        </w:r>
      </w:del>
      <w:del w:id="724" w:date="2024-10-15T10:16:00Z" w:author="Gabriel Frazer-Mckee">
        <w:r>
          <w:rPr>
            <w:rStyle w:val="Aucun"/>
            <w:rtl w:val="0"/>
            <w:lang w:val="fr-FR"/>
          </w:rPr>
          <w:delText xml:space="preserve">é </w:delText>
        </w:r>
      </w:del>
      <w:del w:id="725" w:date="2024-10-15T10:16:00Z" w:author="Gabriel Frazer-Mckee">
        <w:r>
          <w:rPr>
            <w:rStyle w:val="Aucun"/>
            <w:rtl w:val="0"/>
            <w:lang w:val="fr-FR"/>
          </w:rPr>
          <w:delText xml:space="preserve">que les termes </w:delText>
        </w:r>
      </w:del>
      <w:del w:id="726" w:date="2024-10-15T10:16:00Z" w:author="Gabriel Frazer-Mckee">
        <w:r>
          <w:rPr>
            <w:rStyle w:val="Aucun"/>
            <w:i w:val="1"/>
            <w:iCs w:val="1"/>
            <w:rtl w:val="0"/>
            <w:lang w:val="it-IT"/>
          </w:rPr>
          <w:delText>ellip</w:delText>
        </w:r>
      </w:del>
      <w:del w:id="727" w:date="2024-10-15T10:16:00Z" w:author="Gabriel Frazer-Mckee">
        <w:r>
          <w:rPr>
            <w:rStyle w:val="Aucun"/>
            <w:i w:val="1"/>
            <w:iCs w:val="1"/>
            <w:rtl w:val="0"/>
          </w:rPr>
          <w:delText>ê</w:delText>
        </w:r>
      </w:del>
      <w:del w:id="728" w:date="2024-10-15T10:16:00Z" w:author="Gabriel Frazer-Mckee">
        <w:r>
          <w:rPr>
            <w:rStyle w:val="Aucun"/>
            <w:i w:val="1"/>
            <w:iCs w:val="1"/>
            <w:rtl w:val="0"/>
            <w:lang w:val="fr-FR"/>
          </w:rPr>
          <w:delText>s et</w:delText>
        </w:r>
      </w:del>
      <w:del w:id="729" w:date="2024-10-15T10:16:00Z" w:author="Gabriel Frazer-Mckee">
        <w:r>
          <w:rPr>
            <w:rStyle w:val="Aucun"/>
            <w:rtl w:val="0"/>
          </w:rPr>
          <w:delText xml:space="preserve"> </w:delText>
        </w:r>
      </w:del>
      <w:del w:id="730" w:date="2024-10-15T10:16:00Z" w:author="Gabriel Frazer-Mckee">
        <w:r>
          <w:rPr>
            <w:rStyle w:val="Aucun"/>
            <w:i w:val="1"/>
            <w:iCs w:val="1"/>
            <w:rtl w:val="0"/>
          </w:rPr>
          <w:delText>defectiuus</w:delText>
        </w:r>
      </w:del>
      <w:del w:id="731" w:date="2024-10-15T10:16:00Z" w:author="Gabriel Frazer-Mckee">
        <w:r>
          <w:rPr>
            <w:rStyle w:val="Aucun"/>
            <w:rtl w:val="0"/>
            <w:lang w:val="fr-FR"/>
          </w:rPr>
          <w:delText xml:space="preserve"> sont bien utilis</w:delText>
        </w:r>
      </w:del>
      <w:del w:id="732" w:date="2024-10-15T10:16:00Z" w:author="Gabriel Frazer-Mckee">
        <w:r>
          <w:rPr>
            <w:rStyle w:val="Aucun"/>
            <w:rtl w:val="0"/>
            <w:lang w:val="fr-FR"/>
          </w:rPr>
          <w:delText>é</w:delText>
        </w:r>
      </w:del>
      <w:del w:id="733" w:date="2024-10-15T10:16:00Z" w:author="Gabriel Frazer-Mckee">
        <w:r>
          <w:rPr>
            <w:rStyle w:val="Aucun"/>
            <w:rtl w:val="0"/>
          </w:rPr>
          <w:delText xml:space="preserve">s </w:delText>
        </w:r>
      </w:del>
      <w:del w:id="734" w:date="2024-10-15T10:16:00Z" w:author="Gabriel Frazer-Mckee">
        <w:r>
          <w:rPr>
            <w:rStyle w:val="Aucun"/>
            <w:rtl w:val="0"/>
          </w:rPr>
          <w:delText xml:space="preserve">à </w:delText>
        </w:r>
      </w:del>
      <w:del w:id="735" w:date="2024-10-15T10:16:00Z" w:author="Gabriel Frazer-Mckee">
        <w:r>
          <w:rPr>
            <w:rStyle w:val="Aucun"/>
            <w:rtl w:val="0"/>
            <w:lang w:val="fr-FR"/>
          </w:rPr>
          <w:delText xml:space="preserve">des fins techniques en grammaire. Cependant, a aussi </w:delText>
        </w:r>
      </w:del>
      <w:del w:id="736" w:date="2024-10-15T10:16:00Z" w:author="Gabriel Frazer-Mckee">
        <w:r>
          <w:rPr>
            <w:rStyle w:val="Aucun"/>
            <w:rtl w:val="0"/>
            <w:lang w:val="fr-FR"/>
          </w:rPr>
          <w:delText>é</w:delText>
        </w:r>
      </w:del>
      <w:del w:id="737" w:date="2024-10-15T10:16:00Z" w:author="Gabriel Frazer-Mckee">
        <w:r>
          <w:rPr>
            <w:rStyle w:val="Aucun"/>
            <w:rtl w:val="0"/>
          </w:rPr>
          <w:delText>t</w:delText>
        </w:r>
      </w:del>
      <w:del w:id="738" w:date="2024-10-15T10:16:00Z" w:author="Gabriel Frazer-Mckee">
        <w:r>
          <w:rPr>
            <w:rStyle w:val="Aucun"/>
            <w:rtl w:val="0"/>
            <w:lang w:val="fr-FR"/>
          </w:rPr>
          <w:delText>é é</w:delText>
        </w:r>
      </w:del>
      <w:del w:id="739" w:date="2024-10-15T10:16:00Z" w:author="Gabriel Frazer-Mckee">
        <w:r>
          <w:rPr>
            <w:rStyle w:val="Aucun"/>
            <w:rtl w:val="0"/>
            <w:lang w:val="fr-FR"/>
          </w:rPr>
          <w:delText>voqu</w:delText>
        </w:r>
      </w:del>
      <w:del w:id="740" w:date="2024-10-15T10:16:00Z" w:author="Gabriel Frazer-Mckee">
        <w:r>
          <w:rPr>
            <w:rStyle w:val="Aucun"/>
            <w:rtl w:val="0"/>
            <w:lang w:val="fr-FR"/>
          </w:rPr>
          <w:delText xml:space="preserve">é </w:delText>
        </w:r>
      </w:del>
      <w:del w:id="741" w:date="2024-10-15T10:16:00Z" w:author="Gabriel Frazer-Mckee">
        <w:r>
          <w:rPr>
            <w:rStyle w:val="Aucun"/>
            <w:rtl w:val="0"/>
            <w:lang w:val="fr-FR"/>
          </w:rPr>
          <w:delText xml:space="preserve">le fait que le terme </w:delText>
        </w:r>
      </w:del>
      <w:del w:id="742" w:date="2024-10-15T10:16:00Z" w:author="Gabriel Frazer-Mckee">
        <w:r>
          <w:rPr>
            <w:rStyle w:val="Aucun"/>
            <w:i w:val="1"/>
            <w:iCs w:val="1"/>
            <w:rtl w:val="0"/>
            <w:lang w:val="it-IT"/>
          </w:rPr>
          <w:delText>ellip</w:delText>
        </w:r>
      </w:del>
      <w:del w:id="743" w:date="2024-10-15T10:16:00Z" w:author="Gabriel Frazer-Mckee">
        <w:r>
          <w:rPr>
            <w:rStyle w:val="Aucun"/>
            <w:i w:val="1"/>
            <w:iCs w:val="1"/>
            <w:rtl w:val="0"/>
          </w:rPr>
          <w:delText>ê</w:delText>
        </w:r>
      </w:del>
      <w:del w:id="744" w:date="2024-10-15T10:16:00Z" w:author="Gabriel Frazer-Mckee">
        <w:r>
          <w:rPr>
            <w:rStyle w:val="Aucun"/>
            <w:i w:val="1"/>
            <w:iCs w:val="1"/>
            <w:rtl w:val="0"/>
          </w:rPr>
          <w:delText xml:space="preserve">s </w:delText>
        </w:r>
      </w:del>
      <w:del w:id="745" w:date="2024-10-15T10:16:00Z" w:author="Gabriel Frazer-Mckee">
        <w:r>
          <w:rPr>
            <w:rStyle w:val="Aucun"/>
            <w:rtl w:val="0"/>
            <w:lang w:val="fr-FR"/>
          </w:rPr>
          <w:delText xml:space="preserve">pouvait </w:delText>
        </w:r>
      </w:del>
      <w:del w:id="746" w:date="2024-10-15T10:16:00Z" w:author="Gabriel Frazer-Mckee">
        <w:r>
          <w:rPr>
            <w:rStyle w:val="Aucun"/>
            <w:rtl w:val="0"/>
          </w:rPr>
          <w:delText>ê</w:delText>
        </w:r>
      </w:del>
      <w:del w:id="747" w:date="2024-10-15T10:16:00Z" w:author="Gabriel Frazer-Mckee">
        <w:r>
          <w:rPr>
            <w:rStyle w:val="Aucun"/>
            <w:rtl w:val="0"/>
            <w:lang w:val="it-IT"/>
          </w:rPr>
          <w:delText>tre utilis</w:delText>
        </w:r>
      </w:del>
      <w:del w:id="748" w:date="2024-10-15T10:16:00Z" w:author="Gabriel Frazer-Mckee">
        <w:r>
          <w:rPr>
            <w:rStyle w:val="Aucun"/>
            <w:rtl w:val="0"/>
            <w:lang w:val="fr-FR"/>
          </w:rPr>
          <w:delText xml:space="preserve">é </w:delText>
        </w:r>
      </w:del>
      <w:del w:id="749" w:date="2024-10-15T10:16:00Z" w:author="Gabriel Frazer-Mckee">
        <w:r>
          <w:rPr>
            <w:rStyle w:val="Aucun"/>
            <w:rtl w:val="0"/>
            <w:lang w:val="fr-FR"/>
          </w:rPr>
          <w:delText>dans d</w:delText>
        </w:r>
      </w:del>
      <w:del w:id="750" w:date="2024-10-15T10:16:00Z" w:author="Gabriel Frazer-Mckee">
        <w:r>
          <w:rPr>
            <w:rStyle w:val="Aucun"/>
            <w:rtl w:val="1"/>
          </w:rPr>
          <w:delText>’</w:delText>
        </w:r>
      </w:del>
      <w:del w:id="751" w:date="2024-10-15T10:16:00Z" w:author="Gabriel Frazer-Mckee">
        <w:r>
          <w:rPr>
            <w:rStyle w:val="Aucun"/>
            <w:rtl w:val="0"/>
            <w:lang w:val="fr-FR"/>
          </w:rPr>
          <w:delText>autres disciplines techniques, comme la g</w:delText>
        </w:r>
      </w:del>
      <w:del w:id="752" w:date="2024-10-15T10:16:00Z" w:author="Gabriel Frazer-Mckee">
        <w:r>
          <w:rPr>
            <w:rStyle w:val="Aucun"/>
            <w:rtl w:val="0"/>
            <w:lang w:val="fr-FR"/>
          </w:rPr>
          <w:delText>é</w:delText>
        </w:r>
      </w:del>
      <w:del w:id="753" w:date="2024-10-15T10:16:00Z" w:author="Gabriel Frazer-Mckee">
        <w:r>
          <w:rPr>
            <w:rStyle w:val="Aucun"/>
            <w:rtl w:val="0"/>
          </w:rPr>
          <w:delText>om</w:delText>
        </w:r>
      </w:del>
      <w:del w:id="754" w:date="2024-10-15T10:16:00Z" w:author="Gabriel Frazer-Mckee">
        <w:r>
          <w:rPr>
            <w:rStyle w:val="Aucun"/>
            <w:rtl w:val="0"/>
            <w:lang w:val="fr-FR"/>
          </w:rPr>
          <w:delText>é</w:delText>
        </w:r>
      </w:del>
      <w:del w:id="755" w:date="2024-10-15T10:16:00Z" w:author="Gabriel Frazer-Mckee">
        <w:r>
          <w:rPr>
            <w:rStyle w:val="Aucun"/>
            <w:rtl w:val="0"/>
            <w:lang w:val="de-DE"/>
          </w:rPr>
          <w:delText>trie</w:delText>
        </w:r>
      </w:del>
      <w:del w:id="756" w:date="2024-10-15T10:16:00Z" w:author="Gabriel Frazer-Mckee">
        <w:r>
          <w:rPr>
            <w:rStyle w:val="Aucun"/>
            <w:vertAlign w:val="superscript"/>
          </w:rPr>
          <w:footnoteReference w:id="20"/>
        </w:r>
      </w:del>
      <w:del w:id="757" w:date="2024-10-15T10:16:00Z" w:author="Gabriel Frazer-Mckee">
        <w:r>
          <w:rPr>
            <w:rStyle w:val="Aucun"/>
            <w:rtl w:val="0"/>
            <w:lang w:val="fr-FR"/>
          </w:rPr>
          <w:delText>. Par exemple, l</w:delText>
        </w:r>
      </w:del>
      <w:del w:id="758" w:date="2024-10-15T10:16:00Z" w:author="Gabriel Frazer-Mckee">
        <w:r>
          <w:rPr>
            <w:rStyle w:val="Aucun"/>
            <w:rtl w:val="1"/>
          </w:rPr>
          <w:delText>’</w:delText>
        </w:r>
      </w:del>
      <w:del w:id="759" w:date="2024-10-15T10:16:00Z" w:author="Gabriel Frazer-Mckee">
        <w:r>
          <w:rPr>
            <w:rStyle w:val="Aucun"/>
            <w:rtl w:val="0"/>
            <w:lang w:val="fr-FR"/>
          </w:rPr>
          <w:delText>ensemble des r</w:delText>
        </w:r>
      </w:del>
      <w:del w:id="760" w:date="2024-10-15T10:16:00Z" w:author="Gabriel Frazer-Mckee">
        <w:r>
          <w:rPr>
            <w:rStyle w:val="Aucun"/>
            <w:rtl w:val="0"/>
            <w:lang w:val="fr-FR"/>
          </w:rPr>
          <w:delText>é</w:delText>
        </w:r>
      </w:del>
      <w:del w:id="761" w:date="2024-10-15T10:16:00Z" w:author="Gabriel Frazer-Mckee">
        <w:r>
          <w:rPr>
            <w:rStyle w:val="Aucun"/>
            <w:rtl w:val="0"/>
            <w:lang w:val="fr-FR"/>
          </w:rPr>
          <w:delText>sultats obtenus dans la LLT avant notre s</w:delText>
        </w:r>
      </w:del>
      <w:del w:id="762" w:date="2024-10-15T10:16:00Z" w:author="Gabriel Frazer-Mckee">
        <w:r>
          <w:rPr>
            <w:rStyle w:val="Aucun"/>
            <w:rtl w:val="0"/>
            <w:lang w:val="fr-FR"/>
          </w:rPr>
          <w:delText>é</w:delText>
        </w:r>
      </w:del>
      <w:del w:id="763" w:date="2024-10-15T10:16:00Z" w:author="Gabriel Frazer-Mckee">
        <w:r>
          <w:rPr>
            <w:rStyle w:val="Aucun"/>
            <w:rtl w:val="0"/>
            <w:lang w:val="fr-FR"/>
          </w:rPr>
          <w:delText xml:space="preserve">lection a mis en </w:delText>
        </w:r>
      </w:del>
      <w:del w:id="764" w:date="2024-10-15T10:16:00Z" w:author="Gabriel Frazer-Mckee">
        <w:r>
          <w:rPr>
            <w:rStyle w:val="Aucun"/>
            <w:rtl w:val="0"/>
            <w:lang w:val="fr-FR"/>
          </w:rPr>
          <w:delText>é</w:delText>
        </w:r>
      </w:del>
      <w:del w:id="765" w:date="2024-10-15T10:16:00Z" w:author="Gabriel Frazer-Mckee">
        <w:r>
          <w:rPr>
            <w:rStyle w:val="Aucun"/>
            <w:rtl w:val="0"/>
            <w:lang w:val="fr-FR"/>
          </w:rPr>
          <w:delText xml:space="preserve">vidence le fait que le terme </w:delText>
        </w:r>
      </w:del>
      <w:del w:id="766" w:date="2024-10-15T10:16:00Z" w:author="Gabriel Frazer-Mckee">
        <w:r>
          <w:rPr>
            <w:rStyle w:val="Aucun"/>
            <w:i w:val="1"/>
            <w:iCs w:val="1"/>
            <w:rtl w:val="0"/>
          </w:rPr>
          <w:delText>defectiuus</w:delText>
        </w:r>
      </w:del>
      <w:del w:id="767" w:date="2024-10-15T10:16:00Z" w:author="Gabriel Frazer-Mckee">
        <w:r>
          <w:rPr>
            <w:rStyle w:val="Aucun"/>
            <w:rtl w:val="0"/>
            <w:lang w:val="fr-FR"/>
          </w:rPr>
          <w:delText xml:space="preserve"> est largement utilis</w:delText>
        </w:r>
      </w:del>
      <w:del w:id="768" w:date="2024-10-15T10:16:00Z" w:author="Gabriel Frazer-Mckee">
        <w:r>
          <w:rPr>
            <w:rStyle w:val="Aucun"/>
            <w:rtl w:val="0"/>
            <w:lang w:val="fr-FR"/>
          </w:rPr>
          <w:delText xml:space="preserve">é </w:delText>
        </w:r>
      </w:del>
      <w:del w:id="769" w:date="2024-10-15T10:16:00Z" w:author="Gabriel Frazer-Mckee">
        <w:r>
          <w:rPr>
            <w:rStyle w:val="Aucun"/>
            <w:rtl w:val="0"/>
            <w:lang w:val="fr-FR"/>
          </w:rPr>
          <w:delText>par les auteurs chr</w:delText>
        </w:r>
      </w:del>
      <w:del w:id="770" w:date="2024-10-15T10:16:00Z" w:author="Gabriel Frazer-Mckee">
        <w:r>
          <w:rPr>
            <w:rStyle w:val="Aucun"/>
            <w:rtl w:val="0"/>
            <w:lang w:val="fr-FR"/>
          </w:rPr>
          <w:delText>é</w:delText>
        </w:r>
      </w:del>
      <w:del w:id="771" w:date="2024-10-15T10:16:00Z" w:author="Gabriel Frazer-Mckee">
        <w:r>
          <w:rPr>
            <w:rStyle w:val="Aucun"/>
            <w:rtl w:val="0"/>
            <w:lang w:val="fr-FR"/>
          </w:rPr>
          <w:delText xml:space="preserve">tiens, notamment </w:delText>
        </w:r>
      </w:del>
      <w:del w:id="772" w:date="2024-10-15T10:16:00Z" w:author="Gabriel Frazer-Mckee">
        <w:r>
          <w:rPr>
            <w:rStyle w:val="Aucun"/>
            <w:rtl w:val="0"/>
          </w:rPr>
          <w:delText xml:space="preserve">à </w:delText>
        </w:r>
      </w:del>
      <w:del w:id="773" w:date="2024-10-15T10:16:00Z" w:author="Gabriel Frazer-Mckee">
        <w:r>
          <w:rPr>
            <w:rStyle w:val="Aucun"/>
            <w:rtl w:val="0"/>
            <w:lang w:val="es-ES_tradnl"/>
          </w:rPr>
          <w:delText>partir de Tertullien (IIᵉ/IIIᵉ si</w:delText>
        </w:r>
      </w:del>
      <w:del w:id="774" w:date="2024-10-15T10:16:00Z" w:author="Gabriel Frazer-Mckee">
        <w:r>
          <w:rPr>
            <w:rStyle w:val="Aucun"/>
            <w:rtl w:val="0"/>
            <w:lang w:val="it-IT"/>
          </w:rPr>
          <w:delText>è</w:delText>
        </w:r>
      </w:del>
      <w:del w:id="775" w:date="2024-10-15T10:16:00Z" w:author="Gabriel Frazer-Mckee">
        <w:r>
          <w:rPr>
            <w:rStyle w:val="Aucun"/>
            <w:rtl w:val="0"/>
            <w:lang w:val="fr-FR"/>
          </w:rPr>
          <w:delText>cles). Quelques hypoth</w:delText>
        </w:r>
      </w:del>
      <w:del w:id="776" w:date="2024-10-15T10:16:00Z" w:author="Gabriel Frazer-Mckee">
        <w:r>
          <w:rPr>
            <w:rStyle w:val="Aucun"/>
            <w:rtl w:val="0"/>
            <w:lang w:val="it-IT"/>
          </w:rPr>
          <w:delText>è</w:delText>
        </w:r>
      </w:del>
      <w:del w:id="777" w:date="2024-10-15T10:16:00Z" w:author="Gabriel Frazer-Mckee">
        <w:r>
          <w:rPr>
            <w:rStyle w:val="Aucun"/>
            <w:rtl w:val="0"/>
            <w:lang w:val="fr-FR"/>
          </w:rPr>
          <w:delText>ses sur le sens plus pr</w:delText>
        </w:r>
      </w:del>
      <w:del w:id="778" w:date="2024-10-15T10:16:00Z" w:author="Gabriel Frazer-Mckee">
        <w:r>
          <w:rPr>
            <w:rStyle w:val="Aucun"/>
            <w:rtl w:val="0"/>
            <w:lang w:val="fr-FR"/>
          </w:rPr>
          <w:delText>é</w:delText>
        </w:r>
      </w:del>
      <w:del w:id="779" w:date="2024-10-15T10:16:00Z" w:author="Gabriel Frazer-Mckee">
        <w:r>
          <w:rPr>
            <w:rStyle w:val="Aucun"/>
            <w:rtl w:val="0"/>
            <w:lang w:val="fr-FR"/>
          </w:rPr>
          <w:delText xml:space="preserve">cis de </w:delText>
        </w:r>
      </w:del>
      <w:del w:id="780" w:date="2024-10-15T10:16:00Z" w:author="Gabriel Frazer-Mckee">
        <w:r>
          <w:rPr>
            <w:rStyle w:val="Aucun"/>
            <w:i w:val="1"/>
            <w:iCs w:val="1"/>
            <w:rtl w:val="0"/>
          </w:rPr>
          <w:delText>defectiuus</w:delText>
        </w:r>
      </w:del>
      <w:del w:id="781" w:date="2024-10-15T10:16:00Z" w:author="Gabriel Frazer-Mckee">
        <w:r>
          <w:rPr>
            <w:rStyle w:val="Aucun"/>
            <w:rtl w:val="0"/>
            <w:lang w:val="fr-FR"/>
          </w:rPr>
          <w:delText xml:space="preserve"> dans le contexte des </w:delText>
        </w:r>
      </w:del>
      <w:del w:id="782" w:date="2024-10-15T10:16:00Z" w:author="Gabriel Frazer-Mckee">
        <w:r>
          <w:rPr>
            <w:rStyle w:val="Aucun"/>
            <w:rtl w:val="0"/>
            <w:lang w:val="fr-FR"/>
          </w:rPr>
          <w:delText>é</w:delText>
        </w:r>
      </w:del>
      <w:del w:id="783" w:date="2024-10-15T10:16:00Z" w:author="Gabriel Frazer-Mckee">
        <w:r>
          <w:rPr>
            <w:rStyle w:val="Aucun"/>
            <w:rtl w:val="0"/>
            <w:lang w:val="fr-FR"/>
          </w:rPr>
          <w:delText>crits chr</w:delText>
        </w:r>
      </w:del>
      <w:del w:id="784" w:date="2024-10-15T10:16:00Z" w:author="Gabriel Frazer-Mckee">
        <w:r>
          <w:rPr>
            <w:rStyle w:val="Aucun"/>
            <w:rtl w:val="0"/>
            <w:lang w:val="fr-FR"/>
          </w:rPr>
          <w:delText>é</w:delText>
        </w:r>
      </w:del>
      <w:del w:id="785" w:date="2024-10-15T10:16:00Z" w:author="Gabriel Frazer-Mckee">
        <w:r>
          <w:rPr>
            <w:rStyle w:val="Aucun"/>
            <w:rtl w:val="0"/>
            <w:lang w:val="fr-FR"/>
          </w:rPr>
          <w:delText xml:space="preserve">tiens : il est </w:delText>
        </w:r>
      </w:del>
      <w:del w:id="786" w:date="2024-10-15T10:16:00Z" w:author="Gabriel Frazer-Mckee">
        <w:r>
          <w:rPr>
            <w:rStyle w:val="Aucun"/>
            <w:rtl w:val="0"/>
            <w:lang w:val="fr-FR"/>
          </w:rPr>
          <w:delText>é</w:delText>
        </w:r>
      </w:del>
      <w:del w:id="787" w:date="2024-10-15T10:16:00Z" w:author="Gabriel Frazer-Mckee">
        <w:r>
          <w:rPr>
            <w:rStyle w:val="Aucun"/>
            <w:rtl w:val="0"/>
            <w:lang w:val="fr-FR"/>
          </w:rPr>
          <w:delText xml:space="preserve">tabli que le terme </w:delText>
        </w:r>
      </w:del>
      <w:del w:id="788" w:date="2024-10-15T10:16:00Z" w:author="Gabriel Frazer-Mckee">
        <w:r>
          <w:rPr>
            <w:rStyle w:val="Aucun"/>
            <w:i w:val="1"/>
            <w:iCs w:val="1"/>
            <w:rtl w:val="0"/>
          </w:rPr>
          <w:delText>defectiuus</w:delText>
        </w:r>
      </w:del>
      <w:del w:id="789" w:date="2024-10-15T10:16:00Z" w:author="Gabriel Frazer-Mckee">
        <w:r>
          <w:rPr>
            <w:rStyle w:val="Aucun"/>
            <w:rtl w:val="0"/>
            <w:lang w:val="fr-FR"/>
          </w:rPr>
          <w:delText xml:space="preserve"> connote un manque, une absence, un d</w:delText>
        </w:r>
      </w:del>
      <w:del w:id="790" w:date="2024-10-15T10:16:00Z" w:author="Gabriel Frazer-Mckee">
        <w:r>
          <w:rPr>
            <w:rStyle w:val="Aucun"/>
            <w:rtl w:val="0"/>
            <w:lang w:val="fr-FR"/>
          </w:rPr>
          <w:delText>é</w:delText>
        </w:r>
      </w:del>
      <w:del w:id="791" w:date="2024-10-15T10:16:00Z" w:author="Gabriel Frazer-Mckee">
        <w:r>
          <w:rPr>
            <w:rStyle w:val="Aucun"/>
            <w:rtl w:val="0"/>
            <w:lang w:val="fr-FR"/>
          </w:rPr>
          <w:delText>faut en regard d</w:delText>
        </w:r>
      </w:del>
      <w:del w:id="792" w:date="2024-10-15T10:16:00Z" w:author="Gabriel Frazer-Mckee">
        <w:r>
          <w:rPr>
            <w:rStyle w:val="Aucun"/>
            <w:rtl w:val="1"/>
          </w:rPr>
          <w:delText>’</w:delText>
        </w:r>
      </w:del>
      <w:del w:id="793" w:date="2024-10-15T10:16:00Z" w:author="Gabriel Frazer-Mckee">
        <w:r>
          <w:rPr>
            <w:rStyle w:val="Aucun"/>
            <w:rtl w:val="0"/>
            <w:lang w:val="fr-FR"/>
          </w:rPr>
          <w:delText>un r</w:delText>
        </w:r>
      </w:del>
      <w:del w:id="794" w:date="2024-10-15T10:16:00Z" w:author="Gabriel Frazer-Mckee">
        <w:r>
          <w:rPr>
            <w:rStyle w:val="Aucun"/>
            <w:rtl w:val="0"/>
            <w:lang w:val="fr-FR"/>
          </w:rPr>
          <w:delText>é</w:delText>
        </w:r>
      </w:del>
      <w:del w:id="795" w:date="2024-10-15T10:16:00Z" w:author="Gabriel Frazer-Mckee">
        <w:r>
          <w:rPr>
            <w:rStyle w:val="Aucun"/>
            <w:rtl w:val="0"/>
          </w:rPr>
          <w:delText>f</w:delText>
        </w:r>
      </w:del>
      <w:del w:id="796" w:date="2024-10-15T10:16:00Z" w:author="Gabriel Frazer-Mckee">
        <w:r>
          <w:rPr>
            <w:rStyle w:val="Aucun"/>
            <w:rtl w:val="0"/>
            <w:lang w:val="fr-FR"/>
          </w:rPr>
          <w:delText>é</w:delText>
        </w:r>
      </w:del>
      <w:del w:id="797" w:date="2024-10-15T10:16:00Z" w:author="Gabriel Frazer-Mckee">
        <w:r>
          <w:rPr>
            <w:rStyle w:val="Aucun"/>
            <w:rtl w:val="0"/>
            <w:lang w:val="fr-FR"/>
          </w:rPr>
          <w:delText xml:space="preserve">rentiel. Dans le contexte des </w:delText>
        </w:r>
      </w:del>
      <w:del w:id="798" w:date="2024-10-15T10:16:00Z" w:author="Gabriel Frazer-Mckee">
        <w:r>
          <w:rPr>
            <w:rStyle w:val="Aucun"/>
            <w:rtl w:val="0"/>
            <w:lang w:val="fr-FR"/>
          </w:rPr>
          <w:delText>é</w:delText>
        </w:r>
      </w:del>
      <w:del w:id="799" w:date="2024-10-15T10:16:00Z" w:author="Gabriel Frazer-Mckee">
        <w:r>
          <w:rPr>
            <w:rStyle w:val="Aucun"/>
            <w:rtl w:val="0"/>
            <w:lang w:val="fr-FR"/>
          </w:rPr>
          <w:delText>crits chr</w:delText>
        </w:r>
      </w:del>
      <w:del w:id="800" w:date="2024-10-15T10:16:00Z" w:author="Gabriel Frazer-Mckee">
        <w:r>
          <w:rPr>
            <w:rStyle w:val="Aucun"/>
            <w:rtl w:val="0"/>
            <w:lang w:val="fr-FR"/>
          </w:rPr>
          <w:delText>é</w:delText>
        </w:r>
      </w:del>
      <w:del w:id="801" w:date="2024-10-15T10:16:00Z" w:author="Gabriel Frazer-Mckee">
        <w:r>
          <w:rPr>
            <w:rStyle w:val="Aucun"/>
            <w:rtl w:val="0"/>
            <w:lang w:val="fr-FR"/>
          </w:rPr>
          <w:delText>tiens, nous supposons que le mod</w:delText>
        </w:r>
      </w:del>
      <w:del w:id="802" w:date="2024-10-15T10:16:00Z" w:author="Gabriel Frazer-Mckee">
        <w:r>
          <w:rPr>
            <w:rStyle w:val="Aucun"/>
            <w:rtl w:val="0"/>
            <w:lang w:val="it-IT"/>
          </w:rPr>
          <w:delText>è</w:delText>
        </w:r>
      </w:del>
      <w:del w:id="803" w:date="2024-10-15T10:16:00Z" w:author="Gabriel Frazer-Mckee">
        <w:r>
          <w:rPr>
            <w:rStyle w:val="Aucun"/>
            <w:rtl w:val="0"/>
            <w:lang w:val="fr-FR"/>
          </w:rPr>
          <w:delText>le en question est la morale chr</w:delText>
        </w:r>
      </w:del>
      <w:del w:id="804" w:date="2024-10-15T10:16:00Z" w:author="Gabriel Frazer-Mckee">
        <w:r>
          <w:rPr>
            <w:rStyle w:val="Aucun"/>
            <w:rtl w:val="0"/>
            <w:lang w:val="fr-FR"/>
          </w:rPr>
          <w:delText>é</w:delText>
        </w:r>
      </w:del>
      <w:del w:id="805" w:date="2024-10-15T10:16:00Z" w:author="Gabriel Frazer-Mckee">
        <w:r>
          <w:rPr>
            <w:rStyle w:val="Aucun"/>
            <w:rtl w:val="0"/>
            <w:lang w:val="fr-FR"/>
          </w:rPr>
          <w:delText>tienne qui d</w:delText>
        </w:r>
      </w:del>
      <w:del w:id="806" w:date="2024-10-15T10:16:00Z" w:author="Gabriel Frazer-Mckee">
        <w:r>
          <w:rPr>
            <w:rStyle w:val="Aucun"/>
            <w:rtl w:val="0"/>
            <w:lang w:val="fr-FR"/>
          </w:rPr>
          <w:delText>é</w:delText>
        </w:r>
      </w:del>
      <w:del w:id="807" w:date="2024-10-15T10:16:00Z" w:author="Gabriel Frazer-Mckee">
        <w:r>
          <w:rPr>
            <w:rStyle w:val="Aucun"/>
            <w:rtl w:val="0"/>
            <w:lang w:val="fr-FR"/>
          </w:rPr>
          <w:delText>coule de la foi et de l</w:delText>
        </w:r>
      </w:del>
      <w:del w:id="808" w:date="2024-10-15T10:16:00Z" w:author="Gabriel Frazer-Mckee">
        <w:r>
          <w:rPr>
            <w:rStyle w:val="Aucun"/>
            <w:rtl w:val="1"/>
          </w:rPr>
          <w:delText>’</w:delText>
        </w:r>
      </w:del>
      <w:del w:id="809" w:date="2024-10-15T10:16:00Z" w:author="Gabriel Frazer-Mckee">
        <w:r>
          <w:rPr>
            <w:rStyle w:val="Aucun"/>
            <w:rtl w:val="0"/>
            <w:lang w:val="fr-FR"/>
          </w:rPr>
          <w:delText xml:space="preserve">application des principes bibliques. Nous pouvons alors supposer que le terme </w:delText>
        </w:r>
      </w:del>
      <w:del w:id="810" w:date="2024-10-15T10:16:00Z" w:author="Gabriel Frazer-Mckee">
        <w:r>
          <w:rPr>
            <w:rStyle w:val="Aucun"/>
            <w:i w:val="1"/>
            <w:iCs w:val="1"/>
            <w:rtl w:val="0"/>
          </w:rPr>
          <w:delText>defectiuus</w:delText>
        </w:r>
      </w:del>
      <w:del w:id="811" w:date="2024-10-15T10:16:00Z" w:author="Gabriel Frazer-Mckee">
        <w:r>
          <w:rPr>
            <w:rStyle w:val="Aucun"/>
            <w:rtl w:val="0"/>
          </w:rPr>
          <w:delText xml:space="preserve"> d</w:delText>
        </w:r>
      </w:del>
      <w:del w:id="812" w:date="2024-10-15T10:16:00Z" w:author="Gabriel Frazer-Mckee">
        <w:r>
          <w:rPr>
            <w:rStyle w:val="Aucun"/>
            <w:rtl w:val="0"/>
            <w:lang w:val="fr-FR"/>
          </w:rPr>
          <w:delText>é</w:delText>
        </w:r>
      </w:del>
      <w:del w:id="813" w:date="2024-10-15T10:16:00Z" w:author="Gabriel Frazer-Mckee">
        <w:r>
          <w:rPr>
            <w:rStyle w:val="Aucun"/>
            <w:rtl w:val="0"/>
            <w:lang w:val="fr-FR"/>
          </w:rPr>
          <w:delText xml:space="preserve">signerait, chez un individu, un </w:delText>
        </w:r>
      </w:del>
      <w:del w:id="814" w:date="2024-10-15T10:16:00Z" w:author="Gabriel Frazer-Mckee">
        <w:r>
          <w:rPr>
            <w:rStyle w:val="Aucun"/>
            <w:rtl w:val="0"/>
            <w:lang w:val="fr-FR"/>
          </w:rPr>
          <w:delText>é</w:delText>
        </w:r>
      </w:del>
      <w:del w:id="815" w:date="2024-10-15T10:16:00Z" w:author="Gabriel Frazer-Mckee">
        <w:r>
          <w:rPr>
            <w:rStyle w:val="Aucun"/>
            <w:rtl w:val="0"/>
            <w:lang w:val="it-IT"/>
          </w:rPr>
          <w:delText xml:space="preserve">cart </w:delText>
        </w:r>
      </w:del>
      <w:del w:id="816" w:date="2024-10-15T10:16:00Z" w:author="Gabriel Frazer-Mckee">
        <w:r>
          <w:rPr>
            <w:rStyle w:val="Aucun"/>
            <w:rtl w:val="0"/>
          </w:rPr>
          <w:delText xml:space="preserve">à </w:delText>
        </w:r>
      </w:del>
      <w:del w:id="817" w:date="2024-10-15T10:16:00Z" w:author="Gabriel Frazer-Mckee">
        <w:r>
          <w:rPr>
            <w:rStyle w:val="Aucun"/>
            <w:rtl w:val="0"/>
            <w:lang w:val="fr-FR"/>
          </w:rPr>
          <w:delText xml:space="preserve">la morale. En ce sens, il pourrait signifier </w:delText>
        </w:r>
      </w:del>
      <w:del w:id="818" w:date="2024-10-15T10:16:00Z" w:author="Gabriel Frazer-Mckee">
        <w:r>
          <w:rPr>
            <w:rStyle w:val="Aucun"/>
            <w:shd w:val="clear" w:color="auto" w:fill="ffffff"/>
            <w:rtl w:val="0"/>
            <w:lang w:val="fr-FR"/>
          </w:rPr>
          <w:delText xml:space="preserve">« </w:delText>
        </w:r>
      </w:del>
      <w:del w:id="819" w:date="2024-10-15T10:16:00Z" w:author="Gabriel Frazer-Mckee">
        <w:r>
          <w:rPr>
            <w:rStyle w:val="Aucun"/>
            <w:shd w:val="clear" w:color="auto" w:fill="ffffff"/>
            <w:rtl w:val="0"/>
            <w:lang w:val="fr-FR"/>
          </w:rPr>
          <w:delText xml:space="preserve">immoral </w:delText>
        </w:r>
      </w:del>
      <w:del w:id="820" w:date="2024-10-15T10:16:00Z" w:author="Gabriel Frazer-Mckee">
        <w:r>
          <w:rPr>
            <w:rStyle w:val="Aucun"/>
            <w:shd w:val="clear" w:color="auto" w:fill="ffffff"/>
            <w:rtl w:val="0"/>
            <w:lang w:val="it-IT"/>
          </w:rPr>
          <w:delText>»</w:delText>
        </w:r>
      </w:del>
      <w:del w:id="821" w:date="2024-10-15T10:16:00Z" w:author="Gabriel Frazer-Mckee">
        <w:r>
          <w:rPr>
            <w:rStyle w:val="Aucun"/>
            <w:shd w:val="clear" w:color="auto" w:fill="ffffff"/>
            <w:rtl w:val="0"/>
          </w:rPr>
          <w:delText xml:space="preserve">, </w:delText>
        </w:r>
      </w:del>
      <w:del w:id="822" w:date="2024-10-15T10:16:00Z" w:author="Gabriel Frazer-Mckee">
        <w:r>
          <w:rPr>
            <w:rStyle w:val="Aucun"/>
            <w:shd w:val="clear" w:color="auto" w:fill="ffffff"/>
            <w:rtl w:val="0"/>
            <w:lang w:val="fr-FR"/>
          </w:rPr>
          <w:delText xml:space="preserve">« </w:delText>
        </w:r>
      </w:del>
      <w:del w:id="823" w:date="2024-10-15T10:16:00Z" w:author="Gabriel Frazer-Mckee">
        <w:r>
          <w:rPr>
            <w:rStyle w:val="Aucun"/>
            <w:shd w:val="clear" w:color="auto" w:fill="ffffff"/>
            <w:rtl w:val="0"/>
            <w:lang w:val="pt-PT"/>
          </w:rPr>
          <w:delText xml:space="preserve">corrompu </w:delText>
        </w:r>
      </w:del>
      <w:del w:id="824" w:date="2024-10-15T10:16:00Z" w:author="Gabriel Frazer-Mckee">
        <w:r>
          <w:rPr>
            <w:rStyle w:val="Aucun"/>
            <w:shd w:val="clear" w:color="auto" w:fill="ffffff"/>
            <w:rtl w:val="0"/>
            <w:lang w:val="it-IT"/>
          </w:rPr>
          <w:delText xml:space="preserve">» </w:delText>
        </w:r>
      </w:del>
      <w:del w:id="825" w:date="2024-10-15T10:16:00Z" w:author="Gabriel Frazer-Mckee">
        <w:r>
          <w:rPr>
            <w:rStyle w:val="Aucun"/>
            <w:shd w:val="clear" w:color="auto" w:fill="ffffff"/>
            <w:rtl w:val="0"/>
            <w:lang w:val="fr-FR"/>
          </w:rPr>
          <w:delText xml:space="preserve">ou encore </w:delText>
        </w:r>
      </w:del>
      <w:del w:id="826" w:date="2024-10-15T10:16:00Z" w:author="Gabriel Frazer-Mckee">
        <w:r>
          <w:rPr>
            <w:rStyle w:val="Aucun"/>
            <w:shd w:val="clear" w:color="auto" w:fill="ffffff"/>
            <w:rtl w:val="0"/>
            <w:lang w:val="fr-FR"/>
          </w:rPr>
          <w:delText xml:space="preserve">« </w:delText>
        </w:r>
      </w:del>
      <w:del w:id="827" w:date="2024-10-15T10:16:00Z" w:author="Gabriel Frazer-Mckee">
        <w:r>
          <w:rPr>
            <w:rStyle w:val="Aucun"/>
            <w:shd w:val="clear" w:color="auto" w:fill="ffffff"/>
            <w:rtl w:val="0"/>
            <w:lang w:val="fr-FR"/>
          </w:rPr>
          <w:delText>qui commet des p</w:delText>
        </w:r>
      </w:del>
      <w:del w:id="828" w:date="2024-10-15T10:16:00Z" w:author="Gabriel Frazer-Mckee">
        <w:r>
          <w:rPr>
            <w:rStyle w:val="Aucun"/>
            <w:shd w:val="clear" w:color="auto" w:fill="ffffff"/>
            <w:rtl w:val="0"/>
            <w:lang w:val="fr-FR"/>
          </w:rPr>
          <w:delText>é</w:delText>
        </w:r>
      </w:del>
      <w:del w:id="829" w:date="2024-10-15T10:16:00Z" w:author="Gabriel Frazer-Mckee">
        <w:r>
          <w:rPr>
            <w:rStyle w:val="Aucun"/>
            <w:shd w:val="clear" w:color="auto" w:fill="ffffff"/>
            <w:rtl w:val="0"/>
          </w:rPr>
          <w:delText>ch</w:delText>
        </w:r>
      </w:del>
      <w:del w:id="830" w:date="2024-10-15T10:16:00Z" w:author="Gabriel Frazer-Mckee">
        <w:r>
          <w:rPr>
            <w:rStyle w:val="Aucun"/>
            <w:shd w:val="clear" w:color="auto" w:fill="ffffff"/>
            <w:rtl w:val="0"/>
            <w:lang w:val="fr-FR"/>
          </w:rPr>
          <w:delText>é</w:delText>
        </w:r>
      </w:del>
      <w:del w:id="831" w:date="2024-10-15T10:16:00Z" w:author="Gabriel Frazer-Mckee">
        <w:r>
          <w:rPr>
            <w:rStyle w:val="Aucun"/>
            <w:shd w:val="clear" w:color="auto" w:fill="ffffff"/>
            <w:rtl w:val="0"/>
          </w:rPr>
          <w:delText xml:space="preserve">s </w:delText>
        </w:r>
      </w:del>
      <w:del w:id="832" w:date="2024-10-15T10:16:00Z" w:author="Gabriel Frazer-Mckee">
        <w:r>
          <w:rPr>
            <w:rStyle w:val="Aucun"/>
            <w:shd w:val="clear" w:color="auto" w:fill="ffffff"/>
            <w:rtl w:val="0"/>
            <w:lang w:val="it-IT"/>
          </w:rPr>
          <w:delText>»</w:delText>
        </w:r>
      </w:del>
      <w:del w:id="833" w:date="2024-10-15T10:16:00Z" w:author="Gabriel Frazer-Mckee">
        <w:r>
          <w:rPr>
            <w:rStyle w:val="Aucun"/>
            <w:shd w:val="clear" w:color="auto" w:fill="ffffff"/>
            <w:rtl w:val="0"/>
          </w:rPr>
          <w:delText>.</w:delText>
        </w:r>
      </w:del>
      <w:del w:id="834" w:date="2024-10-15T10:16:00Z" w:author="Gabriel Frazer-Mckee">
        <w:r>
          <w:rPr>
            <w:rStyle w:val="Aucun"/>
            <w:rtl w:val="0"/>
          </w:rPr>
          <w:delText xml:space="preserve"> </w:delText>
        </w:r>
      </w:del>
    </w:p>
    <w:p>
      <w:pPr>
        <w:pStyle w:val="Corps"/>
        <w:spacing w:line="240" w:lineRule="auto"/>
        <w:ind w:left="567" w:right="524" w:firstLine="0"/>
        <w:jc w:val="both"/>
        <w:rPr>
          <w:del w:id="835" w:date="2024-10-15T10:16:00Z" w:author="Gabriel Frazer-Mckee"/>
          <w:rStyle w:val="Aucun"/>
        </w:rPr>
      </w:pPr>
    </w:p>
    <w:p>
      <w:pPr>
        <w:pStyle w:val="Corps"/>
        <w:spacing w:line="240" w:lineRule="auto"/>
        <w:ind w:left="567" w:right="524" w:firstLine="0"/>
        <w:jc w:val="both"/>
        <w:rPr>
          <w:del w:id="836" w:date="2024-10-15T10:16:00Z" w:author="Gabriel Frazer-Mckee"/>
          <w:rStyle w:val="Aucun"/>
        </w:rPr>
      </w:pPr>
      <w:del w:id="837" w:date="2024-10-15T10:16:00Z" w:author="Gabriel Frazer-Mckee">
        <w:r>
          <w:rPr>
            <w:rStyle w:val="Aucun"/>
            <w:rtl w:val="0"/>
            <w:lang w:val="fr-FR"/>
          </w:rPr>
          <w:tab/>
          <w:delText>Il est alors anticip</w:delText>
        </w:r>
      </w:del>
      <w:del w:id="838" w:date="2024-10-15T10:16:00Z" w:author="Gabriel Frazer-Mckee">
        <w:r>
          <w:rPr>
            <w:rStyle w:val="Aucun"/>
            <w:rtl w:val="0"/>
            <w:lang w:val="fr-FR"/>
          </w:rPr>
          <w:delText xml:space="preserve">é </w:delText>
        </w:r>
      </w:del>
      <w:del w:id="839" w:date="2024-10-15T10:16:00Z" w:author="Gabriel Frazer-Mckee">
        <w:r>
          <w:rPr>
            <w:rStyle w:val="Aucun"/>
            <w:rtl w:val="0"/>
            <w:lang w:val="fr-FR"/>
          </w:rPr>
          <w:delText xml:space="preserve">que les disciplines qui adaptent </w:delText>
        </w:r>
      </w:del>
      <w:del w:id="840" w:date="2024-10-15T10:16:00Z" w:author="Gabriel Frazer-Mckee">
        <w:r>
          <w:rPr>
            <w:rStyle w:val="Aucun"/>
            <w:rtl w:val="0"/>
          </w:rPr>
          <w:delText xml:space="preserve">à </w:delText>
        </w:r>
      </w:del>
      <w:del w:id="841" w:date="2024-10-15T10:16:00Z" w:author="Gabriel Frazer-Mckee">
        <w:r>
          <w:rPr>
            <w:rStyle w:val="Aucun"/>
            <w:rtl w:val="0"/>
            <w:lang w:val="fr-FR"/>
          </w:rPr>
          <w:delText xml:space="preserve">leurs besoins les termes </w:delText>
        </w:r>
      </w:del>
      <w:del w:id="842" w:date="2024-10-15T10:16:00Z" w:author="Gabriel Frazer-Mckee">
        <w:r>
          <w:rPr>
            <w:rStyle w:val="Aucun"/>
            <w:i w:val="1"/>
            <w:iCs w:val="1"/>
            <w:rtl w:val="0"/>
            <w:lang w:val="it-IT"/>
          </w:rPr>
          <w:delText>ellip</w:delText>
        </w:r>
      </w:del>
      <w:del w:id="843" w:date="2024-10-15T10:16:00Z" w:author="Gabriel Frazer-Mckee">
        <w:r>
          <w:rPr>
            <w:rStyle w:val="Aucun"/>
            <w:i w:val="1"/>
            <w:iCs w:val="1"/>
            <w:rtl w:val="0"/>
          </w:rPr>
          <w:delText>ê</w:delText>
        </w:r>
      </w:del>
      <w:del w:id="844" w:date="2024-10-15T10:16:00Z" w:author="Gabriel Frazer-Mckee">
        <w:r>
          <w:rPr>
            <w:rStyle w:val="Aucun"/>
            <w:i w:val="1"/>
            <w:iCs w:val="1"/>
            <w:rtl w:val="0"/>
          </w:rPr>
          <w:delText xml:space="preserve">s </w:delText>
        </w:r>
      </w:del>
      <w:del w:id="845" w:date="2024-10-15T10:16:00Z" w:author="Gabriel Frazer-Mckee">
        <w:r>
          <w:rPr>
            <w:rStyle w:val="Aucun"/>
            <w:rtl w:val="0"/>
            <w:lang w:val="nl-NL"/>
          </w:rPr>
          <w:delText xml:space="preserve">et </w:delText>
        </w:r>
      </w:del>
      <w:del w:id="846" w:date="2024-10-15T10:16:00Z" w:author="Gabriel Frazer-Mckee">
        <w:r>
          <w:rPr>
            <w:rStyle w:val="Aucun"/>
            <w:i w:val="1"/>
            <w:iCs w:val="1"/>
            <w:rtl w:val="0"/>
          </w:rPr>
          <w:delText>defectiuus</w:delText>
        </w:r>
      </w:del>
      <w:del w:id="847" w:date="2024-10-15T10:16:00Z" w:author="Gabriel Frazer-Mckee">
        <w:r>
          <w:rPr>
            <w:rStyle w:val="Aucun"/>
            <w:rtl w:val="0"/>
            <w:lang w:val="fr-FR"/>
          </w:rPr>
          <w:delText xml:space="preserve"> sont plus nombreuses que celles </w:delText>
        </w:r>
      </w:del>
      <w:del w:id="848" w:date="2024-10-15T10:16:00Z" w:author="Gabriel Frazer-Mckee">
        <w:r>
          <w:rPr>
            <w:rStyle w:val="Aucun"/>
            <w:rtl w:val="0"/>
            <w:lang w:val="fr-FR"/>
          </w:rPr>
          <w:delText>é</w:delText>
        </w:r>
      </w:del>
      <w:del w:id="849" w:date="2024-10-15T10:16:00Z" w:author="Gabriel Frazer-Mckee">
        <w:r>
          <w:rPr>
            <w:rStyle w:val="Aucun"/>
            <w:rtl w:val="0"/>
          </w:rPr>
          <w:delText>tudi</w:delText>
        </w:r>
      </w:del>
      <w:del w:id="850" w:date="2024-10-15T10:16:00Z" w:author="Gabriel Frazer-Mckee">
        <w:r>
          <w:rPr>
            <w:rStyle w:val="Aucun"/>
            <w:rtl w:val="0"/>
            <w:lang w:val="fr-FR"/>
          </w:rPr>
          <w:delText>é</w:delText>
        </w:r>
      </w:del>
      <w:del w:id="851" w:date="2024-10-15T10:16:00Z" w:author="Gabriel Frazer-Mckee">
        <w:r>
          <w:rPr>
            <w:rStyle w:val="Aucun"/>
            <w:rtl w:val="0"/>
            <w:lang w:val="fr-FR"/>
          </w:rPr>
          <w:delText>es dans le cadre de ce travail. Un prolongement plus g</w:delText>
        </w:r>
      </w:del>
      <w:del w:id="852" w:date="2024-10-15T10:16:00Z" w:author="Gabriel Frazer-Mckee">
        <w:r>
          <w:rPr>
            <w:rStyle w:val="Aucun"/>
            <w:rtl w:val="0"/>
            <w:lang w:val="fr-FR"/>
          </w:rPr>
          <w:delText>é</w:delText>
        </w:r>
      </w:del>
      <w:del w:id="853" w:date="2024-10-15T10:16:00Z" w:author="Gabriel Frazer-Mckee">
        <w:r>
          <w:rPr>
            <w:rStyle w:val="Aucun"/>
            <w:rtl w:val="0"/>
          </w:rPr>
          <w:delText>n</w:delText>
        </w:r>
      </w:del>
      <w:del w:id="854" w:date="2024-10-15T10:16:00Z" w:author="Gabriel Frazer-Mckee">
        <w:r>
          <w:rPr>
            <w:rStyle w:val="Aucun"/>
            <w:rtl w:val="0"/>
            <w:lang w:val="fr-FR"/>
          </w:rPr>
          <w:delText>é</w:delText>
        </w:r>
      </w:del>
      <w:del w:id="855" w:date="2024-10-15T10:16:00Z" w:author="Gabriel Frazer-Mckee">
        <w:r>
          <w:rPr>
            <w:rStyle w:val="Aucun"/>
            <w:rtl w:val="0"/>
            <w:lang w:val="fr-FR"/>
          </w:rPr>
          <w:delText>ral, qui d</w:delText>
        </w:r>
      </w:del>
      <w:del w:id="856" w:date="2024-10-15T10:16:00Z" w:author="Gabriel Frazer-Mckee">
        <w:r>
          <w:rPr>
            <w:rStyle w:val="Aucun"/>
            <w:rtl w:val="0"/>
            <w:lang w:val="fr-FR"/>
          </w:rPr>
          <w:delText>é</w:delText>
        </w:r>
      </w:del>
      <w:del w:id="857" w:date="2024-10-15T10:16:00Z" w:author="Gabriel Frazer-Mckee">
        <w:r>
          <w:rPr>
            <w:rStyle w:val="Aucun"/>
            <w:rtl w:val="0"/>
            <w:lang w:val="fr-FR"/>
          </w:rPr>
          <w:delText xml:space="preserve">passe le champ grammatical, consisterait alors </w:delText>
        </w:r>
      </w:del>
      <w:del w:id="858" w:date="2024-10-15T10:16:00Z" w:author="Gabriel Frazer-Mckee">
        <w:r>
          <w:rPr>
            <w:rStyle w:val="Aucun"/>
            <w:rtl w:val="0"/>
          </w:rPr>
          <w:delText xml:space="preserve">à </w:delText>
        </w:r>
      </w:del>
      <w:del w:id="859" w:date="2024-10-15T10:16:00Z" w:author="Gabriel Frazer-Mckee">
        <w:r>
          <w:rPr>
            <w:rStyle w:val="Aucun"/>
            <w:rtl w:val="0"/>
            <w:lang w:val="fr-FR"/>
          </w:rPr>
          <w:delText>observer l</w:delText>
        </w:r>
      </w:del>
      <w:del w:id="860" w:date="2024-10-15T10:16:00Z" w:author="Gabriel Frazer-Mckee">
        <w:r>
          <w:rPr>
            <w:rStyle w:val="Aucun"/>
            <w:rtl w:val="1"/>
          </w:rPr>
          <w:delText>’</w:delText>
        </w:r>
      </w:del>
      <w:del w:id="861" w:date="2024-10-15T10:16:00Z" w:author="Gabriel Frazer-Mckee">
        <w:r>
          <w:rPr>
            <w:rStyle w:val="Aucun"/>
            <w:rtl w:val="0"/>
            <w:lang w:val="fr-FR"/>
          </w:rPr>
          <w:delText>usage de ces termes dans l</w:delText>
        </w:r>
      </w:del>
      <w:del w:id="862" w:date="2024-10-15T10:16:00Z" w:author="Gabriel Frazer-Mckee">
        <w:r>
          <w:rPr>
            <w:rStyle w:val="Aucun"/>
            <w:rtl w:val="1"/>
          </w:rPr>
          <w:delText>’</w:delText>
        </w:r>
      </w:del>
      <w:del w:id="863" w:date="2024-10-15T10:16:00Z" w:author="Gabriel Frazer-Mckee">
        <w:r>
          <w:rPr>
            <w:rStyle w:val="Aucun"/>
            <w:rtl w:val="0"/>
            <w:lang w:val="fr-FR"/>
          </w:rPr>
          <w:delText>ensemble des litt</w:delText>
        </w:r>
      </w:del>
      <w:del w:id="864" w:date="2024-10-15T10:16:00Z" w:author="Gabriel Frazer-Mckee">
        <w:r>
          <w:rPr>
            <w:rStyle w:val="Aucun"/>
            <w:rtl w:val="0"/>
            <w:lang w:val="fr-FR"/>
          </w:rPr>
          <w:delText>é</w:delText>
        </w:r>
      </w:del>
      <w:del w:id="865" w:date="2024-10-15T10:16:00Z" w:author="Gabriel Frazer-Mckee">
        <w:r>
          <w:rPr>
            <w:rStyle w:val="Aucun"/>
            <w:rtl w:val="0"/>
            <w:lang w:val="fr-FR"/>
          </w:rPr>
          <w:delText>ratures techniques.</w:delText>
        </w:r>
      </w:del>
      <w:commentRangeEnd w:id="708"/>
      <w:r>
        <w:commentReference w:id="708"/>
      </w:r>
      <w:commentRangeEnd w:id="709"/>
      <w:r>
        <w:commentReference w:id="709"/>
      </w:r>
      <w:commentRangeEnd w:id="710"/>
      <w:r>
        <w:commentReference w:id="710"/>
      </w:r>
    </w:p>
    <w:p>
      <w:pPr>
        <w:pStyle w:val="Corps"/>
        <w:spacing w:line="240" w:lineRule="auto"/>
        <w:ind w:left="567" w:right="524" w:firstLine="0"/>
        <w:jc w:val="both"/>
      </w:pPr>
    </w:p>
    <w:p>
      <w:pPr>
        <w:pStyle w:val="Corps"/>
        <w:spacing w:line="240" w:lineRule="auto"/>
        <w:ind w:left="567" w:right="524" w:firstLine="0"/>
        <w:jc w:val="right"/>
        <w:rPr>
          <w:rStyle w:val="Aucun"/>
          <w:b w:val="1"/>
          <w:bCs w:val="1"/>
        </w:rPr>
      </w:pPr>
      <w:r>
        <w:rPr>
          <w:rStyle w:val="Aucun"/>
          <w:b w:val="1"/>
          <w:bCs w:val="1"/>
          <w:rtl w:val="0"/>
          <w:lang w:val="fr-FR"/>
        </w:rPr>
        <w:t>Nombre de mots (incluant les notes de bas de page)</w:t>
      </w:r>
      <w:r>
        <w:rPr>
          <w:rStyle w:val="Aucun"/>
          <w:b w:val="1"/>
          <w:bCs w:val="1"/>
          <w:rtl w:val="0"/>
        </w:rPr>
        <w:t> </w:t>
      </w:r>
      <w:r>
        <w:rPr>
          <w:rStyle w:val="Aucun"/>
          <w:b w:val="1"/>
          <w:bCs w:val="1"/>
          <w:rtl w:val="0"/>
        </w:rPr>
        <w:t>: 4829</w:t>
      </w:r>
    </w:p>
    <w:p>
      <w:pPr>
        <w:pStyle w:val="Corps"/>
        <w:spacing w:line="240" w:lineRule="auto"/>
        <w:ind w:left="567" w:right="524" w:firstLine="0"/>
        <w:jc w:val="both"/>
      </w:pPr>
    </w:p>
    <w:p>
      <w:pPr>
        <w:pStyle w:val="List Paragraph"/>
        <w:numPr>
          <w:ilvl w:val="0"/>
          <w:numId w:val="19"/>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Mat</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riel connexe</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rPr>
          <w:del w:id="866" w:date="2024-10-15T14:12:00Z" w:author="Gabriel Frazer-Mckee"/>
          <w:rStyle w:val="Aucun"/>
        </w:rPr>
      </w:pPr>
      <w:r>
        <w:rPr>
          <w:rStyle w:val="Aucun"/>
          <w:rtl w:val="0"/>
          <w:lang w:val="fr-FR"/>
        </w:rPr>
        <w:t>Le mat</w:t>
      </w:r>
      <w:r>
        <w:rPr>
          <w:rStyle w:val="Aucun"/>
          <w:rtl w:val="0"/>
          <w:lang w:val="fr-FR"/>
        </w:rPr>
        <w:t>é</w:t>
      </w:r>
      <w:r>
        <w:rPr>
          <w:rStyle w:val="Aucun"/>
          <w:rtl w:val="0"/>
          <w:lang w:val="fr-FR"/>
        </w:rPr>
        <w:t>riel en lien au processus d</w:t>
      </w:r>
      <w:r>
        <w:rPr>
          <w:rStyle w:val="Aucun"/>
          <w:rtl w:val="0"/>
          <w:lang w:val="fr-FR"/>
        </w:rPr>
        <w:t>’é</w:t>
      </w:r>
      <w:r>
        <w:rPr>
          <w:rStyle w:val="Aucun"/>
          <w:rtl w:val="0"/>
          <w:lang w:val="fr-FR"/>
        </w:rPr>
        <w:t>valuation de cet article est stock</w:t>
      </w:r>
      <w:r>
        <w:rPr>
          <w:rStyle w:val="Aucun"/>
          <w:rtl w:val="0"/>
          <w:lang w:val="fr-FR"/>
        </w:rPr>
        <w:t xml:space="preserve">é </w:t>
      </w:r>
      <w:r>
        <w:rPr>
          <w:rStyle w:val="Aucun"/>
          <w:rtl w:val="0"/>
          <w:lang w:val="fr-FR"/>
        </w:rPr>
        <w:t>sur Figshare</w:t>
      </w:r>
      <w:r>
        <w:rPr>
          <w:rStyle w:val="Aucun"/>
          <w:rtl w:val="0"/>
          <w:lang w:val="fr-FR"/>
        </w:rPr>
        <w:t> </w:t>
      </w:r>
      <w:r>
        <w:rPr>
          <w:rStyle w:val="Aucun"/>
          <w:rtl w:val="0"/>
          <w:lang w:val="fr-FR"/>
        </w:rPr>
        <w:t>:</w:t>
      </w:r>
    </w:p>
    <w:p>
      <w:pPr>
        <w:pStyle w:val="Corps"/>
        <w:spacing w:line="240" w:lineRule="auto"/>
        <w:ind w:left="567" w:right="524" w:firstLine="0"/>
        <w:jc w:val="both"/>
        <w:rPr>
          <w:del w:id="867" w:date="2024-10-15T14:12:00Z" w:author="Gabriel Frazer-Mckee"/>
          <w:rStyle w:val="Aucun"/>
          <w:i w:val="1"/>
          <w:iCs w:val="1"/>
        </w:rPr>
      </w:pPr>
    </w:p>
    <w:p>
      <w:pPr>
        <w:pStyle w:val="Corps"/>
        <w:spacing w:line="240" w:lineRule="auto"/>
        <w:ind w:right="524"/>
        <w:jc w:val="both"/>
        <w:rPr>
          <w:rStyle w:val="Aucun"/>
          <w:b w:val="1"/>
          <w:bCs w:val="1"/>
          <w:sz w:val="24"/>
          <w:szCs w:val="24"/>
        </w:rPr>
      </w:pPr>
    </w:p>
    <w:p>
      <w:pPr>
        <w:pStyle w:val="List Paragraph"/>
        <w:numPr>
          <w:ilvl w:val="0"/>
          <w:numId w:val="2"/>
        </w:numPr>
        <w:bidi w:val="0"/>
        <w:spacing w:line="240" w:lineRule="auto"/>
        <w:ind w:right="524"/>
        <w:jc w:val="both"/>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Remerciements</w:t>
      </w:r>
    </w:p>
    <w:p>
      <w:pPr>
        <w:pStyle w:val="Corps"/>
        <w:spacing w:line="240" w:lineRule="auto"/>
        <w:ind w:left="567" w:right="524" w:firstLine="0"/>
        <w:jc w:val="both"/>
        <w:rPr>
          <w:rStyle w:val="Aucun"/>
          <w:b w:val="1"/>
          <w:bCs w:val="1"/>
          <w:sz w:val="24"/>
          <w:szCs w:val="24"/>
        </w:rPr>
      </w:pPr>
    </w:p>
    <w:p>
      <w:pPr>
        <w:pStyle w:val="Corps"/>
        <w:spacing w:line="240" w:lineRule="auto"/>
        <w:ind w:left="567" w:right="524" w:firstLine="0"/>
        <w:jc w:val="both"/>
      </w:pPr>
      <w:r>
        <w:rPr>
          <w:rStyle w:val="Aucun"/>
          <w:rtl w:val="0"/>
          <w:lang w:val="fr-FR"/>
        </w:rPr>
        <w:t xml:space="preserve">Je tiens </w:t>
      </w:r>
      <w:r>
        <w:rPr>
          <w:rStyle w:val="Aucun"/>
          <w:rtl w:val="0"/>
        </w:rPr>
        <w:t xml:space="preserve">à </w:t>
      </w:r>
      <w:r>
        <w:rPr>
          <w:rStyle w:val="Aucun"/>
          <w:rtl w:val="0"/>
          <w:lang w:val="fr-FR"/>
        </w:rPr>
        <w:t>remercier toutes les personnes qui ont contribu</w:t>
      </w:r>
      <w:r>
        <w:rPr>
          <w:rStyle w:val="Aucun"/>
          <w:rtl w:val="0"/>
          <w:lang w:val="fr-FR"/>
        </w:rPr>
        <w:t xml:space="preserve">é à </w:t>
      </w:r>
      <w:r>
        <w:rPr>
          <w:rStyle w:val="Aucun"/>
          <w:rtl w:val="0"/>
          <w:lang w:val="fr-FR"/>
        </w:rPr>
        <w:t>ce travail et m</w:t>
      </w:r>
      <w:r>
        <w:rPr>
          <w:rStyle w:val="Aucun"/>
          <w:rtl w:val="1"/>
        </w:rPr>
        <w:t>’</w:t>
      </w:r>
      <w:r>
        <w:rPr>
          <w:rStyle w:val="Aucun"/>
          <w:rtl w:val="0"/>
          <w:lang w:val="fr-FR"/>
        </w:rPr>
        <w:t>ont aid</w:t>
      </w:r>
      <w:r>
        <w:rPr>
          <w:rStyle w:val="Aucun"/>
          <w:rtl w:val="0"/>
          <w:lang w:val="fr-FR"/>
        </w:rPr>
        <w:t>é</w:t>
      </w:r>
      <w:r>
        <w:rPr>
          <w:rStyle w:val="Aucun"/>
          <w:rtl w:val="0"/>
        </w:rPr>
        <w:t xml:space="preserve">e </w:t>
      </w:r>
      <w:r>
        <w:rPr>
          <w:rStyle w:val="Aucun"/>
          <w:rtl w:val="0"/>
        </w:rPr>
        <w:t xml:space="preserve">à </w:t>
      </w:r>
      <w:r>
        <w:rPr>
          <w:rStyle w:val="Aucun"/>
          <w:rtl w:val="0"/>
        </w:rPr>
        <w:t xml:space="preserve">le mener </w:t>
      </w:r>
      <w:r>
        <w:rPr>
          <w:rStyle w:val="Aucun"/>
          <w:rtl w:val="0"/>
        </w:rPr>
        <w:t xml:space="preserve">à </w:t>
      </w:r>
      <w:r>
        <w:rPr>
          <w:rStyle w:val="Aucun"/>
          <w:rtl w:val="0"/>
        </w:rPr>
        <w:t>bien.</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J</w:t>
      </w:r>
      <w:r>
        <w:rPr>
          <w:rStyle w:val="Aucun"/>
          <w:rtl w:val="0"/>
          <w:lang w:val="fr-FR"/>
        </w:rPr>
        <w:t>’</w:t>
      </w:r>
      <w:r>
        <w:rPr>
          <w:rStyle w:val="Aucun"/>
          <w:rtl w:val="0"/>
          <w:lang w:val="fr-FR"/>
        </w:rPr>
        <w:t>aimerais d</w:t>
      </w:r>
      <w:r>
        <w:rPr>
          <w:rStyle w:val="Aucun"/>
          <w:rtl w:val="0"/>
          <w:lang w:val="fr-FR"/>
        </w:rPr>
        <w:t>’</w:t>
      </w:r>
      <w:r>
        <w:rPr>
          <w:rStyle w:val="Aucun"/>
          <w:rtl w:val="0"/>
          <w:lang w:val="fr-FR"/>
        </w:rPr>
        <w:t>abord remercier ma directrice de m</w:t>
      </w:r>
      <w:r>
        <w:rPr>
          <w:rStyle w:val="Aucun"/>
          <w:rtl w:val="0"/>
          <w:lang w:val="fr-FR"/>
        </w:rPr>
        <w:t>é</w:t>
      </w:r>
      <w:r>
        <w:rPr>
          <w:rStyle w:val="Aucun"/>
          <w:rtl w:val="0"/>
          <w:lang w:val="fr-FR"/>
        </w:rPr>
        <w:t>moire, Ruth Webb (professeure de langue et litt</w:t>
      </w:r>
      <w:r>
        <w:rPr>
          <w:rStyle w:val="Aucun"/>
          <w:rtl w:val="0"/>
          <w:lang w:val="fr-FR"/>
        </w:rPr>
        <w:t>é</w:t>
      </w:r>
      <w:r>
        <w:rPr>
          <w:rStyle w:val="Aucun"/>
          <w:rtl w:val="0"/>
          <w:lang w:val="fr-FR"/>
        </w:rPr>
        <w:t xml:space="preserve">rature grecques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de Lille), pour avoir supervis</w:t>
      </w:r>
      <w:r>
        <w:rPr>
          <w:rStyle w:val="Aucun"/>
          <w:rtl w:val="0"/>
          <w:lang w:val="fr-FR"/>
        </w:rPr>
        <w:t xml:space="preserve">é </w:t>
      </w:r>
      <w:r>
        <w:rPr>
          <w:rStyle w:val="Aucun"/>
          <w:rtl w:val="0"/>
          <w:lang w:val="fr-FR"/>
        </w:rPr>
        <w:t>mon travail pour la deuxi</w:t>
      </w:r>
      <w:r>
        <w:rPr>
          <w:rStyle w:val="Aucun"/>
          <w:rtl w:val="0"/>
          <w:lang w:val="fr-FR"/>
        </w:rPr>
        <w:t>è</w:t>
      </w:r>
      <w:r>
        <w:rPr>
          <w:rStyle w:val="Aucun"/>
          <w:rtl w:val="0"/>
          <w:lang w:val="fr-FR"/>
        </w:rPr>
        <w:t>me ann</w:t>
      </w:r>
      <w:r>
        <w:rPr>
          <w:rStyle w:val="Aucun"/>
          <w:rtl w:val="0"/>
          <w:lang w:val="fr-FR"/>
        </w:rPr>
        <w:t>é</w:t>
      </w:r>
      <w:r>
        <w:rPr>
          <w:rStyle w:val="Aucun"/>
          <w:rtl w:val="0"/>
          <w:lang w:val="fr-FR"/>
        </w:rPr>
        <w:t>e cons</w:t>
      </w:r>
      <w:r>
        <w:rPr>
          <w:rStyle w:val="Aucun"/>
          <w:rtl w:val="0"/>
          <w:lang w:val="fr-FR"/>
        </w:rPr>
        <w:t>é</w:t>
      </w:r>
      <w:r>
        <w:rPr>
          <w:rStyle w:val="Aucun"/>
          <w:rtl w:val="0"/>
          <w:lang w:val="fr-FR"/>
        </w:rPr>
        <w:t>cutive. Le sujet pr</w:t>
      </w:r>
      <w:r>
        <w:rPr>
          <w:rStyle w:val="Aucun"/>
          <w:rtl w:val="0"/>
          <w:lang w:val="fr-FR"/>
        </w:rPr>
        <w:t>é</w:t>
      </w:r>
      <w:r>
        <w:rPr>
          <w:rStyle w:val="Aucun"/>
          <w:rtl w:val="0"/>
          <w:lang w:val="fr-FR"/>
        </w:rPr>
        <w:t>sent</w:t>
      </w:r>
      <w:r>
        <w:rPr>
          <w:rStyle w:val="Aucun"/>
          <w:rtl w:val="0"/>
          <w:lang w:val="fr-FR"/>
        </w:rPr>
        <w:t xml:space="preserve">é </w:t>
      </w:r>
      <w:r>
        <w:rPr>
          <w:rStyle w:val="Aucun"/>
          <w:rtl w:val="0"/>
          <w:lang w:val="fr-FR"/>
        </w:rPr>
        <w:t>ici repr</w:t>
      </w:r>
      <w:r>
        <w:rPr>
          <w:rStyle w:val="Aucun"/>
          <w:rtl w:val="0"/>
          <w:lang w:val="fr-FR"/>
        </w:rPr>
        <w:t>é</w:t>
      </w:r>
      <w:r>
        <w:rPr>
          <w:rStyle w:val="Aucun"/>
          <w:rtl w:val="0"/>
          <w:lang w:val="fr-FR"/>
        </w:rPr>
        <w:t>sente l</w:t>
      </w:r>
      <w:r>
        <w:rPr>
          <w:rStyle w:val="Aucun"/>
          <w:rtl w:val="0"/>
          <w:lang w:val="fr-FR"/>
        </w:rPr>
        <w:t>’</w:t>
      </w:r>
      <w:r>
        <w:rPr>
          <w:rStyle w:val="Aucun"/>
          <w:rtl w:val="0"/>
          <w:lang w:val="fr-FR"/>
        </w:rPr>
        <w:t xml:space="preserve">un des piliers centraux de ce dernier. Je voudrais </w:t>
      </w:r>
      <w:r>
        <w:rPr>
          <w:rStyle w:val="Aucun"/>
          <w:rtl w:val="0"/>
          <w:lang w:val="fr-FR"/>
        </w:rPr>
        <w:t>é</w:t>
      </w:r>
      <w:r>
        <w:rPr>
          <w:rStyle w:val="Aucun"/>
          <w:rtl w:val="0"/>
          <w:lang w:val="fr-FR"/>
        </w:rPr>
        <w:t>galement t</w:t>
      </w:r>
      <w:r>
        <w:rPr>
          <w:rStyle w:val="Aucun"/>
          <w:rtl w:val="0"/>
          <w:lang w:val="fr-FR"/>
        </w:rPr>
        <w:t>é</w:t>
      </w:r>
      <w:r>
        <w:rPr>
          <w:rStyle w:val="Aucun"/>
          <w:rtl w:val="0"/>
          <w:lang w:val="fr-FR"/>
        </w:rPr>
        <w:t xml:space="preserve">moigner toute ma reconnaissance </w:t>
      </w:r>
      <w:r>
        <w:rPr>
          <w:rStyle w:val="Aucun"/>
          <w:rtl w:val="0"/>
          <w:lang w:val="fr-FR"/>
        </w:rPr>
        <w:t xml:space="preserve">à </w:t>
      </w:r>
      <w:r>
        <w:rPr>
          <w:rStyle w:val="Aucun"/>
          <w:rtl w:val="0"/>
          <w:lang w:val="fr-FR"/>
        </w:rPr>
        <w:t>ma co-directrice, S</w:t>
      </w:r>
      <w:r>
        <w:rPr>
          <w:rStyle w:val="Aucun"/>
          <w:rtl w:val="0"/>
          <w:lang w:val="fr-FR"/>
        </w:rPr>
        <w:t>é</w:t>
      </w:r>
      <w:r>
        <w:rPr>
          <w:rStyle w:val="Aucun"/>
          <w:rtl w:val="0"/>
          <w:lang w:val="fr-FR"/>
        </w:rPr>
        <w:t>verine Issaeva-Touchard (ma</w:t>
      </w:r>
      <w:r>
        <w:rPr>
          <w:rStyle w:val="Aucun"/>
          <w:rtl w:val="0"/>
          <w:lang w:val="fr-FR"/>
        </w:rPr>
        <w:t>î</w:t>
      </w:r>
      <w:r>
        <w:rPr>
          <w:rStyle w:val="Aucun"/>
          <w:rtl w:val="0"/>
          <w:lang w:val="fr-FR"/>
        </w:rPr>
        <w:t>tresse de conf</w:t>
      </w:r>
      <w:r>
        <w:rPr>
          <w:rStyle w:val="Aucun"/>
          <w:rtl w:val="0"/>
          <w:lang w:val="fr-FR"/>
        </w:rPr>
        <w:t>é</w:t>
      </w:r>
      <w:r>
        <w:rPr>
          <w:rStyle w:val="Aucun"/>
          <w:rtl w:val="0"/>
          <w:lang w:val="fr-FR"/>
        </w:rPr>
        <w:t>rences en langue, linguistique et litt</w:t>
      </w:r>
      <w:r>
        <w:rPr>
          <w:rStyle w:val="Aucun"/>
          <w:rtl w:val="0"/>
          <w:lang w:val="fr-FR"/>
        </w:rPr>
        <w:t>é</w:t>
      </w:r>
      <w:r>
        <w:rPr>
          <w:rStyle w:val="Aucun"/>
          <w:rtl w:val="0"/>
          <w:lang w:val="fr-FR"/>
        </w:rPr>
        <w:t xml:space="preserve">rature latines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de Lille), qui a elle aussi accept</w:t>
      </w:r>
      <w:r>
        <w:rPr>
          <w:rStyle w:val="Aucun"/>
          <w:rtl w:val="0"/>
          <w:lang w:val="fr-FR"/>
        </w:rPr>
        <w:t xml:space="preserve">é </w:t>
      </w:r>
      <w:r>
        <w:rPr>
          <w:rStyle w:val="Aucun"/>
          <w:rtl w:val="0"/>
          <w:lang w:val="fr-FR"/>
        </w:rPr>
        <w:t>de reconduire sa supervision et de m</w:t>
      </w:r>
      <w:r>
        <w:rPr>
          <w:rStyle w:val="Aucun"/>
          <w:rtl w:val="0"/>
          <w:lang w:val="fr-FR"/>
        </w:rPr>
        <w:t>’</w:t>
      </w:r>
      <w:r>
        <w:rPr>
          <w:rStyle w:val="Aucun"/>
          <w:rtl w:val="0"/>
          <w:lang w:val="fr-FR"/>
        </w:rPr>
        <w:t xml:space="preserve">accompagner dans mes travaux. </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Je souhaiterais adresser tous mes remerciements </w:t>
      </w:r>
      <w:r>
        <w:rPr>
          <w:rStyle w:val="Aucun"/>
          <w:rtl w:val="0"/>
          <w:lang w:val="fr-FR"/>
        </w:rPr>
        <w:t xml:space="preserve">à </w:t>
      </w:r>
      <w:r>
        <w:rPr>
          <w:rStyle w:val="Aucun"/>
          <w:rtl w:val="0"/>
          <w:lang w:val="fr-FR"/>
        </w:rPr>
        <w:t>Valentin Decloquement (ma</w:t>
      </w:r>
      <w:r>
        <w:rPr>
          <w:rStyle w:val="Aucun"/>
          <w:rtl w:val="0"/>
          <w:lang w:val="fr-FR"/>
        </w:rPr>
        <w:t>î</w:t>
      </w:r>
      <w:r>
        <w:rPr>
          <w:rStyle w:val="Aucun"/>
          <w:rtl w:val="0"/>
          <w:lang w:val="fr-FR"/>
        </w:rPr>
        <w:t>tre de conf</w:t>
      </w:r>
      <w:r>
        <w:rPr>
          <w:rStyle w:val="Aucun"/>
          <w:rtl w:val="0"/>
          <w:lang w:val="fr-FR"/>
        </w:rPr>
        <w:t>é</w:t>
      </w:r>
      <w:r>
        <w:rPr>
          <w:rStyle w:val="Aucun"/>
          <w:rtl w:val="0"/>
          <w:lang w:val="fr-FR"/>
        </w:rPr>
        <w:t>rences en langue et litt</w:t>
      </w:r>
      <w:r>
        <w:rPr>
          <w:rStyle w:val="Aucun"/>
          <w:rtl w:val="0"/>
          <w:lang w:val="fr-FR"/>
        </w:rPr>
        <w:t>é</w:t>
      </w:r>
      <w:r>
        <w:rPr>
          <w:rStyle w:val="Aucun"/>
          <w:rtl w:val="0"/>
          <w:lang w:val="fr-FR"/>
        </w:rPr>
        <w:t xml:space="preserve">rature grecques </w:t>
      </w:r>
      <w:r>
        <w:rPr>
          <w:rStyle w:val="Aucun"/>
          <w:rtl w:val="0"/>
          <w:lang w:val="fr-FR"/>
        </w:rPr>
        <w:t xml:space="preserve">à </w:t>
      </w:r>
      <w:r>
        <w:rPr>
          <w:rStyle w:val="Aucun"/>
          <w:rtl w:val="0"/>
          <w:lang w:val="fr-FR"/>
        </w:rPr>
        <w:t>l</w:t>
      </w:r>
      <w:r>
        <w:rPr>
          <w:rStyle w:val="Aucun"/>
          <w:rtl w:val="0"/>
          <w:lang w:val="fr-FR"/>
        </w:rPr>
        <w:t>’</w:t>
      </w:r>
      <w:r>
        <w:rPr>
          <w:rStyle w:val="Aucun"/>
          <w:rtl w:val="0"/>
          <w:lang w:val="fr-FR"/>
        </w:rPr>
        <w:t>Universit</w:t>
      </w:r>
      <w:r>
        <w:rPr>
          <w:rStyle w:val="Aucun"/>
          <w:rtl w:val="0"/>
          <w:lang w:val="fr-FR"/>
        </w:rPr>
        <w:t xml:space="preserve">é </w:t>
      </w:r>
      <w:r>
        <w:rPr>
          <w:rStyle w:val="Aucun"/>
          <w:rtl w:val="0"/>
          <w:lang w:val="fr-FR"/>
        </w:rPr>
        <w:t>Lumi</w:t>
      </w:r>
      <w:r>
        <w:rPr>
          <w:rStyle w:val="Aucun"/>
          <w:rtl w:val="0"/>
          <w:lang w:val="fr-FR"/>
        </w:rPr>
        <w:t>è</w:t>
      </w:r>
      <w:r>
        <w:rPr>
          <w:rStyle w:val="Aucun"/>
          <w:rtl w:val="0"/>
          <w:lang w:val="fr-FR"/>
        </w:rPr>
        <w:t>re-Lyon 2), pour ses relectures attentives, ses suggestions, sa patience, et l</w:t>
      </w:r>
      <w:r>
        <w:rPr>
          <w:rStyle w:val="Aucun"/>
          <w:rtl w:val="0"/>
          <w:lang w:val="fr-FR"/>
        </w:rPr>
        <w:t>’</w:t>
      </w:r>
      <w:r>
        <w:rPr>
          <w:rStyle w:val="Aucun"/>
          <w:rtl w:val="0"/>
          <w:lang w:val="fr-FR"/>
        </w:rPr>
        <w:t>int</w:t>
      </w:r>
      <w:r>
        <w:rPr>
          <w:rStyle w:val="Aucun"/>
          <w:rtl w:val="0"/>
          <w:lang w:val="fr-FR"/>
        </w:rPr>
        <w:t>é</w:t>
      </w:r>
      <w:r>
        <w:rPr>
          <w:rStyle w:val="Aucun"/>
          <w:rtl w:val="0"/>
          <w:lang w:val="fr-FR"/>
        </w:rPr>
        <w:t>r</w:t>
      </w:r>
      <w:r>
        <w:rPr>
          <w:rStyle w:val="Aucun"/>
          <w:rtl w:val="0"/>
          <w:lang w:val="fr-FR"/>
        </w:rPr>
        <w:t>ê</w:t>
      </w:r>
      <w:r>
        <w:rPr>
          <w:rStyle w:val="Aucun"/>
          <w:rtl w:val="0"/>
          <w:lang w:val="fr-FR"/>
        </w:rPr>
        <w:t>t qu</w:t>
      </w:r>
      <w:r>
        <w:rPr>
          <w:rStyle w:val="Aucun"/>
          <w:rtl w:val="0"/>
          <w:lang w:val="fr-FR"/>
        </w:rPr>
        <w:t>’</w:t>
      </w:r>
      <w:r>
        <w:rPr>
          <w:rStyle w:val="Aucun"/>
          <w:rtl w:val="0"/>
          <w:lang w:val="fr-FR"/>
        </w:rPr>
        <w:t>il a toujours port</w:t>
      </w:r>
      <w:r>
        <w:rPr>
          <w:rStyle w:val="Aucun"/>
          <w:rtl w:val="0"/>
          <w:lang w:val="fr-FR"/>
        </w:rPr>
        <w:t xml:space="preserve">é à </w:t>
      </w:r>
      <w:r>
        <w:rPr>
          <w:rStyle w:val="Aucun"/>
          <w:rtl w:val="0"/>
          <w:lang w:val="fr-FR"/>
        </w:rPr>
        <w:t>mon travail.</w:t>
      </w:r>
    </w:p>
    <w:p>
      <w:pPr>
        <w:pStyle w:val="Corps"/>
        <w:spacing w:line="240" w:lineRule="auto"/>
        <w:ind w:left="567" w:right="524" w:firstLine="720"/>
        <w:jc w:val="both"/>
      </w:pPr>
    </w:p>
    <w:p>
      <w:pPr>
        <w:pStyle w:val="Corps"/>
        <w:spacing w:line="240" w:lineRule="auto"/>
        <w:ind w:left="567" w:right="524" w:firstLine="0"/>
        <w:jc w:val="both"/>
      </w:pPr>
      <w:r>
        <w:rPr>
          <w:rStyle w:val="Aucun"/>
          <w:rtl w:val="0"/>
          <w:lang w:val="fr-FR"/>
        </w:rPr>
        <w:t xml:space="preserve">Enfin, je tiens </w:t>
      </w:r>
      <w:r>
        <w:rPr>
          <w:rStyle w:val="Aucun"/>
          <w:rtl w:val="0"/>
          <w:lang w:val="fr-FR"/>
        </w:rPr>
        <w:t xml:space="preserve">à </w:t>
      </w:r>
      <w:r>
        <w:rPr>
          <w:rStyle w:val="Aucun"/>
          <w:rtl w:val="0"/>
          <w:lang w:val="fr-FR"/>
        </w:rPr>
        <w:t>manifester ma gratitude envers l</w:t>
      </w:r>
      <w:r>
        <w:rPr>
          <w:rStyle w:val="Aucun"/>
          <w:rtl w:val="0"/>
          <w:lang w:val="fr-FR"/>
        </w:rPr>
        <w:t>’</w:t>
      </w:r>
      <w:r>
        <w:rPr>
          <w:rStyle w:val="Aucun"/>
          <w:rtl w:val="0"/>
          <w:lang w:val="fr-FR"/>
        </w:rPr>
        <w:t>ensemble de l</w:t>
      </w:r>
      <w:r>
        <w:rPr>
          <w:rStyle w:val="Aucun"/>
          <w:rtl w:val="0"/>
          <w:lang w:val="fr-FR"/>
        </w:rPr>
        <w:t>’é</w:t>
      </w:r>
      <w:r>
        <w:rPr>
          <w:rStyle w:val="Aucun"/>
          <w:rtl w:val="0"/>
          <w:lang w:val="fr-FR"/>
        </w:rPr>
        <w:t xml:space="preserve">quipe </w:t>
      </w:r>
      <w:r>
        <w:rPr>
          <w:rStyle w:val="Aucun"/>
          <w:rtl w:val="0"/>
          <w:lang w:val="fr-FR"/>
        </w:rPr>
        <w:t>é</w:t>
      </w:r>
      <w:r>
        <w:rPr>
          <w:rStyle w:val="Aucun"/>
          <w:rtl w:val="0"/>
          <w:lang w:val="fr-FR"/>
        </w:rPr>
        <w:t xml:space="preserve">ditoriale des </w:t>
      </w:r>
      <w:r>
        <w:rPr>
          <w:rStyle w:val="Aucun"/>
          <w:i w:val="1"/>
          <w:iCs w:val="1"/>
          <w:rtl w:val="0"/>
          <w:lang w:val="fr-FR"/>
        </w:rPr>
        <w:t>Journ</w:t>
      </w:r>
      <w:r>
        <w:rPr>
          <w:rStyle w:val="Aucun"/>
          <w:i w:val="1"/>
          <w:iCs w:val="1"/>
          <w:rtl w:val="0"/>
          <w:lang w:val="fr-FR"/>
        </w:rPr>
        <w:t>é</w:t>
      </w:r>
      <w:r>
        <w:rPr>
          <w:rStyle w:val="Aucun"/>
          <w:i w:val="1"/>
          <w:iCs w:val="1"/>
          <w:rtl w:val="0"/>
          <w:lang w:val="fr-FR"/>
        </w:rPr>
        <w:t>es de la Linguistique</w:t>
      </w:r>
      <w:r>
        <w:rPr>
          <w:rStyle w:val="Aucun"/>
          <w:rtl w:val="0"/>
          <w:lang w:val="fr-FR"/>
        </w:rPr>
        <w:t>, pour leur fid</w:t>
      </w:r>
      <w:r>
        <w:rPr>
          <w:rStyle w:val="Aucun"/>
          <w:rtl w:val="0"/>
          <w:lang w:val="fr-FR"/>
        </w:rPr>
        <w:t>è</w:t>
      </w:r>
      <w:r>
        <w:rPr>
          <w:rStyle w:val="Aucun"/>
          <w:rtl w:val="0"/>
          <w:lang w:val="fr-FR"/>
        </w:rPr>
        <w:t>le accompagnement dans le processus de communication, d</w:t>
      </w:r>
      <w:r>
        <w:rPr>
          <w:rStyle w:val="Aucun"/>
          <w:rtl w:val="0"/>
          <w:lang w:val="fr-FR"/>
        </w:rPr>
        <w:t>’é</w:t>
      </w:r>
      <w:r>
        <w:rPr>
          <w:rStyle w:val="Aucun"/>
          <w:rtl w:val="0"/>
          <w:lang w:val="fr-FR"/>
        </w:rPr>
        <w:t>valuation et de publication, ainsi que pour leur r</w:t>
      </w:r>
      <w:r>
        <w:rPr>
          <w:rStyle w:val="Aucun"/>
          <w:rtl w:val="0"/>
          <w:lang w:val="fr-FR"/>
        </w:rPr>
        <w:t>é</w:t>
      </w:r>
      <w:r>
        <w:rPr>
          <w:rStyle w:val="Aucun"/>
          <w:rtl w:val="0"/>
          <w:lang w:val="fr-FR"/>
        </w:rPr>
        <w:t>activit</w:t>
      </w:r>
      <w:r>
        <w:rPr>
          <w:rStyle w:val="Aucun"/>
          <w:rtl w:val="0"/>
          <w:lang w:val="fr-FR"/>
        </w:rPr>
        <w:t>é</w:t>
      </w:r>
      <w:r>
        <w:rPr>
          <w:rStyle w:val="Aucun"/>
          <w:rtl w:val="0"/>
          <w:lang w:val="fr-FR"/>
        </w:rPr>
        <w:t xml:space="preserve">. </w:t>
      </w:r>
      <w:commentRangeStart w:id="868"/>
      <w:commentRangeStart w:id="869"/>
      <w:r>
        <w:rPr>
          <w:rStyle w:val="Aucun"/>
          <w:rtl w:val="0"/>
          <w:lang w:val="fr-FR"/>
        </w:rPr>
        <w:t>Je remercie tout particuli</w:t>
      </w:r>
      <w:r>
        <w:rPr>
          <w:rStyle w:val="Aucun"/>
          <w:rtl w:val="0"/>
          <w:lang w:val="fr-FR"/>
        </w:rPr>
        <w:t>è</w:t>
      </w:r>
      <w:r>
        <w:rPr>
          <w:rStyle w:val="Aucun"/>
          <w:rtl w:val="0"/>
          <w:lang w:val="fr-FR"/>
        </w:rPr>
        <w:t>rement l</w:t>
      </w:r>
      <w:r>
        <w:rPr>
          <w:rStyle w:val="Aucun"/>
          <w:rtl w:val="0"/>
          <w:lang w:val="fr-FR"/>
        </w:rPr>
        <w:t>’é</w:t>
      </w:r>
      <w:r>
        <w:rPr>
          <w:rStyle w:val="Aucun"/>
          <w:rtl w:val="0"/>
          <w:lang w:val="fr-FR"/>
        </w:rPr>
        <w:t>valuateur.trice anonyme pour sa pr</w:t>
      </w:r>
      <w:r>
        <w:rPr>
          <w:rStyle w:val="Aucun"/>
          <w:rtl w:val="0"/>
          <w:lang w:val="fr-FR"/>
        </w:rPr>
        <w:t>é</w:t>
      </w:r>
      <w:r>
        <w:rPr>
          <w:rStyle w:val="Aucun"/>
          <w:rtl w:val="0"/>
          <w:lang w:val="fr-FR"/>
        </w:rPr>
        <w:t>cieuse relecture.</w:t>
      </w:r>
      <w:commentRangeEnd w:id="868"/>
      <w:r>
        <w:commentReference w:id="868"/>
      </w:r>
      <w:commentRangeEnd w:id="869"/>
      <w:r>
        <w:commentReference w:id="869"/>
      </w:r>
    </w:p>
    <w:p>
      <w:pPr>
        <w:pStyle w:val="Corps"/>
        <w:spacing w:line="240" w:lineRule="auto"/>
        <w:ind w:left="567" w:right="524" w:firstLine="720"/>
        <w:jc w:val="both"/>
      </w:pPr>
    </w:p>
    <w:p>
      <w:pPr>
        <w:pStyle w:val="Corps"/>
        <w:spacing w:line="240" w:lineRule="auto"/>
        <w:ind w:left="567" w:right="524" w:firstLine="720"/>
        <w:jc w:val="both"/>
      </w:pPr>
    </w:p>
    <w:p>
      <w:pPr>
        <w:pStyle w:val="List Paragraph"/>
        <w:numPr>
          <w:ilvl w:val="0"/>
          <w:numId w:val="2"/>
        </w:numPr>
        <w:bidi w:val="0"/>
        <w:spacing w:line="240" w:lineRule="auto"/>
        <w:ind w:right="524"/>
        <w:jc w:val="left"/>
        <w:rPr>
          <w:b w:val="1"/>
          <w:bCs w:val="1"/>
          <w:outline w:val="0"/>
          <w:color w:val="4f81bd"/>
          <w:sz w:val="40"/>
          <w:szCs w:val="40"/>
          <w:rtl w:val="0"/>
          <w:lang w:val="fr-FR"/>
          <w14:textFill>
            <w14:solidFill>
              <w14:srgbClr w14:val="4F81BD"/>
            </w14:solidFill>
          </w14:textFill>
        </w:rPr>
      </w:pPr>
      <w:r>
        <w:rPr>
          <w:rStyle w:val="Aucun"/>
          <w:b w:val="1"/>
          <w:bCs w:val="1"/>
          <w:outline w:val="0"/>
          <w:color w:val="4f81bd"/>
          <w:sz w:val="40"/>
          <w:szCs w:val="40"/>
          <w:u w:color="4f81bd"/>
          <w:rtl w:val="0"/>
          <w:lang w:val="fr-FR"/>
          <w14:textFill>
            <w14:solidFill>
              <w14:srgbClr w14:val="4F81BD"/>
            </w14:solidFill>
          </w14:textFill>
        </w:rPr>
        <w:t>R</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f</w:t>
      </w:r>
      <w:r>
        <w:rPr>
          <w:rStyle w:val="Aucun"/>
          <w:b w:val="1"/>
          <w:bCs w:val="1"/>
          <w:outline w:val="0"/>
          <w:color w:val="4f81bd"/>
          <w:sz w:val="40"/>
          <w:szCs w:val="40"/>
          <w:u w:color="4f81bd"/>
          <w:rtl w:val="0"/>
          <w:lang w:val="fr-FR"/>
          <w14:textFill>
            <w14:solidFill>
              <w14:srgbClr w14:val="4F81BD"/>
            </w14:solidFill>
          </w14:textFill>
        </w:rPr>
        <w:t>é</w:t>
      </w:r>
      <w:r>
        <w:rPr>
          <w:rStyle w:val="Aucun"/>
          <w:b w:val="1"/>
          <w:bCs w:val="1"/>
          <w:outline w:val="0"/>
          <w:color w:val="4f81bd"/>
          <w:sz w:val="40"/>
          <w:szCs w:val="40"/>
          <w:u w:color="4f81bd"/>
          <w:rtl w:val="0"/>
          <w:lang w:val="fr-FR"/>
          <w14:textFill>
            <w14:solidFill>
              <w14:srgbClr w14:val="4F81BD"/>
            </w14:solidFill>
          </w14:textFill>
        </w:rPr>
        <w:t>rences</w:t>
      </w:r>
    </w:p>
    <w:p>
      <w:pPr>
        <w:pStyle w:val="List Paragraph"/>
        <w:numPr>
          <w:ilvl w:val="1"/>
          <w:numId w:val="20"/>
        </w:numPr>
        <w:bidi w:val="0"/>
        <w:spacing w:line="240" w:lineRule="auto"/>
        <w:ind w:right="524"/>
        <w:jc w:val="left"/>
        <w:rPr>
          <w:b w:val="1"/>
          <w:bCs w:val="1"/>
          <w:outline w:val="0"/>
          <w:color w:val="4f81bd"/>
          <w:sz w:val="28"/>
          <w:szCs w:val="28"/>
          <w:rtl w:val="0"/>
          <w:lang w:val="fr-FR"/>
          <w14:textFill>
            <w14:solidFill>
              <w14:srgbClr w14:val="4F81BD"/>
            </w14:solidFill>
          </w14:textFill>
        </w:rPr>
      </w:pPr>
      <w:r>
        <w:rPr>
          <w:rStyle w:val="Aucun"/>
          <w:b w:val="1"/>
          <w:bCs w:val="1"/>
          <w:outline w:val="0"/>
          <w:color w:val="4f81bd"/>
          <w:sz w:val="28"/>
          <w:szCs w:val="28"/>
          <w:u w:color="4f81bd"/>
          <w:rtl w:val="0"/>
          <w:lang w:val="fr-FR"/>
          <w14:textFill>
            <w14:solidFill>
              <w14:srgbClr w14:val="4F81BD"/>
            </w14:solidFill>
          </w14:textFill>
        </w:rPr>
        <w:t>Sources antiques</w:t>
      </w:r>
    </w:p>
    <w:p>
      <w:pPr>
        <w:pStyle w:val="Corps"/>
        <w:spacing w:line="240" w:lineRule="auto"/>
        <w:ind w:left="567" w:right="524" w:firstLine="0"/>
        <w:rPr>
          <w:rStyle w:val="Aucun"/>
          <w:b w:val="1"/>
          <w:bCs w:val="1"/>
          <w:outline w:val="0"/>
          <w:color w:val="4f81bd"/>
          <w:sz w:val="40"/>
          <w:szCs w:val="40"/>
          <w:u w:color="4f81bd"/>
          <w14:textFill>
            <w14:solidFill>
              <w14:srgbClr w14:val="4F81BD"/>
            </w14:solidFill>
          </w14:textFill>
        </w:rPr>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pronominibus</w:t>
      </w:r>
      <w:r>
        <w:rPr>
          <w:rStyle w:val="Aucun"/>
          <w:rtl w:val="0"/>
          <w:lang w:val="fr-FR"/>
        </w:rPr>
        <w:t xml:space="preserve">. Texte </w:t>
      </w:r>
      <w:r>
        <w:rPr>
          <w:rStyle w:val="Aucun"/>
          <w:rtl w:val="0"/>
          <w:lang w:val="fr-FR"/>
        </w:rPr>
        <w:t>é</w:t>
      </w:r>
      <w:r>
        <w:rPr>
          <w:rStyle w:val="Aucun"/>
          <w:rtl w:val="0"/>
          <w:lang w:val="fr-FR"/>
        </w:rPr>
        <w:t xml:space="preserve">tabli par Schneider, R. (1965). </w:t>
      </w:r>
      <w:r>
        <w:rPr>
          <w:rStyle w:val="Aucun"/>
          <w:i w:val="1"/>
          <w:iCs w:val="1"/>
          <w:rtl w:val="0"/>
          <w:lang w:val="fr-FR"/>
        </w:rPr>
        <w:t>Grammatici Graeci</w:t>
      </w:r>
      <w:r>
        <w:rPr>
          <w:rStyle w:val="Aucun"/>
          <w:rtl w:val="0"/>
          <w:lang w:val="fr-FR"/>
        </w:rPr>
        <w:t>, v. 2.1,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constructione</w:t>
      </w:r>
      <w:r>
        <w:rPr>
          <w:rStyle w:val="Aucun"/>
          <w:rtl w:val="0"/>
          <w:lang w:val="fr-FR"/>
        </w:rPr>
        <w:t xml:space="preserve">. Texte </w:t>
      </w:r>
      <w:r>
        <w:rPr>
          <w:rStyle w:val="Aucun"/>
          <w:rtl w:val="0"/>
          <w:lang w:val="fr-FR"/>
        </w:rPr>
        <w:t>é</w:t>
      </w:r>
      <w:r>
        <w:rPr>
          <w:rStyle w:val="Aucun"/>
          <w:rtl w:val="0"/>
          <w:lang w:val="fr-FR"/>
        </w:rPr>
        <w:t xml:space="preserve">tabli et traduit par Lallot, J. (1997). </w:t>
      </w:r>
      <w:r>
        <w:rPr>
          <w:rStyle w:val="Aucun"/>
          <w:i w:val="1"/>
          <w:iCs w:val="1"/>
          <w:rtl w:val="0"/>
          <w:lang w:val="fr-FR"/>
        </w:rPr>
        <w:t>De la construction</w:t>
      </w:r>
      <w:r>
        <w:rPr>
          <w:rStyle w:val="Aucun"/>
          <w:rtl w:val="0"/>
          <w:lang w:val="fr-FR"/>
        </w:rPr>
        <w:t>, I,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w:t>
      </w:r>
      <w:r>
        <w:rPr>
          <w:rStyle w:val="Aucun"/>
          <w:rtl w:val="0"/>
          <w:lang w:val="fr-FR"/>
        </w:rPr>
        <w:t xml:space="preserve"> </w:t>
      </w:r>
      <w:r>
        <w:rPr>
          <w:rStyle w:val="Aucun"/>
          <w:i w:val="1"/>
          <w:iCs w:val="1"/>
          <w:rtl w:val="0"/>
          <w:lang w:val="fr-FR"/>
        </w:rPr>
        <w:t>coniunctionibus</w:t>
      </w:r>
      <w:r>
        <w:rPr>
          <w:rStyle w:val="Aucun"/>
          <w:rtl w:val="0"/>
          <w:lang w:val="fr-FR"/>
        </w:rPr>
        <w:t xml:space="preserve">. Texte </w:t>
      </w:r>
      <w:r>
        <w:rPr>
          <w:rStyle w:val="Aucun"/>
          <w:rtl w:val="0"/>
          <w:lang w:val="fr-FR"/>
        </w:rPr>
        <w:t>é</w:t>
      </w:r>
      <w:r>
        <w:rPr>
          <w:rStyle w:val="Aucun"/>
          <w:rtl w:val="0"/>
          <w:lang w:val="fr-FR"/>
        </w:rPr>
        <w:t xml:space="preserve">tabli et traduit par Lallot, J. (2001). </w:t>
      </w:r>
      <w:r>
        <w:rPr>
          <w:rStyle w:val="Aucun"/>
          <w:i w:val="1"/>
          <w:iCs w:val="1"/>
          <w:rtl w:val="0"/>
          <w:lang w:val="fr-FR"/>
        </w:rPr>
        <w:t>Trait</w:t>
      </w:r>
      <w:r>
        <w:rPr>
          <w:rStyle w:val="Aucun"/>
          <w:i w:val="1"/>
          <w:iCs w:val="1"/>
          <w:rtl w:val="0"/>
          <w:lang w:val="fr-FR"/>
        </w:rPr>
        <w:t xml:space="preserve">é </w:t>
      </w:r>
      <w:r>
        <w:rPr>
          <w:rStyle w:val="Aucun"/>
          <w:i w:val="1"/>
          <w:iCs w:val="1"/>
          <w:rtl w:val="0"/>
          <w:lang w:val="fr-FR"/>
        </w:rPr>
        <w:t>des conjonctions</w:t>
      </w:r>
      <w:r>
        <w:rPr>
          <w:rStyle w:val="Aucun"/>
          <w:rtl w:val="0"/>
          <w:lang w:val="fr-FR"/>
        </w:rPr>
        <w:t>,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Apollonius Dyscole. </w:t>
      </w:r>
      <w:r>
        <w:rPr>
          <w:rStyle w:val="Aucun"/>
          <w:i w:val="1"/>
          <w:iCs w:val="1"/>
          <w:rtl w:val="0"/>
          <w:lang w:val="fr-FR"/>
        </w:rPr>
        <w:t>De aduerbiis</w:t>
      </w:r>
      <w:r>
        <w:rPr>
          <w:rStyle w:val="Aucun"/>
          <w:rtl w:val="0"/>
          <w:lang w:val="fr-FR"/>
        </w:rPr>
        <w:t xml:space="preserve">. Texte </w:t>
      </w:r>
      <w:r>
        <w:rPr>
          <w:rStyle w:val="Aucun"/>
          <w:rtl w:val="0"/>
          <w:lang w:val="fr-FR"/>
        </w:rPr>
        <w:t>é</w:t>
      </w:r>
      <w:r>
        <w:rPr>
          <w:rStyle w:val="Aucun"/>
          <w:rtl w:val="0"/>
          <w:lang w:val="fr-FR"/>
        </w:rPr>
        <w:t xml:space="preserve">tabli et traduit par Dumarty, L. (2021). </w:t>
      </w:r>
      <w:r>
        <w:rPr>
          <w:rStyle w:val="Aucun"/>
          <w:i w:val="1"/>
          <w:iCs w:val="1"/>
          <w:rtl w:val="0"/>
          <w:lang w:val="fr-FR"/>
        </w:rPr>
        <w:t>Apollonius Dyscole. Trait</w:t>
      </w:r>
      <w:r>
        <w:rPr>
          <w:rStyle w:val="Aucun"/>
          <w:i w:val="1"/>
          <w:iCs w:val="1"/>
          <w:rtl w:val="0"/>
          <w:lang w:val="fr-FR"/>
        </w:rPr>
        <w:t xml:space="preserve">é </w:t>
      </w:r>
      <w:r>
        <w:rPr>
          <w:rStyle w:val="Aucun"/>
          <w:i w:val="1"/>
          <w:iCs w:val="1"/>
          <w:rtl w:val="0"/>
          <w:lang w:val="fr-FR"/>
        </w:rPr>
        <w:t>des adverbes</w:t>
      </w:r>
      <w:r>
        <w:rPr>
          <w:rStyle w:val="Aucun"/>
          <w:rtl w:val="0"/>
          <w:lang w:val="fr-FR"/>
        </w:rPr>
        <w:t>. Introduction g</w:t>
      </w:r>
      <w:r>
        <w:rPr>
          <w:rStyle w:val="Aucun"/>
          <w:rtl w:val="0"/>
          <w:lang w:val="fr-FR"/>
        </w:rPr>
        <w:t>é</w:t>
      </w:r>
      <w:r>
        <w:rPr>
          <w:rStyle w:val="Aucun"/>
          <w:rtl w:val="0"/>
          <w:lang w:val="fr-FR"/>
        </w:rPr>
        <w:t>n</w:t>
      </w:r>
      <w:r>
        <w:rPr>
          <w:rStyle w:val="Aucun"/>
          <w:rtl w:val="0"/>
          <w:lang w:val="fr-FR"/>
        </w:rPr>
        <w:t>é</w:t>
      </w:r>
      <w:r>
        <w:rPr>
          <w:rStyle w:val="Aucun"/>
          <w:rtl w:val="0"/>
          <w:lang w:val="fr-FR"/>
        </w:rPr>
        <w:t xml:space="preserve">rale, </w:t>
      </w:r>
      <w:r>
        <w:rPr>
          <w:rStyle w:val="Aucun"/>
          <w:rtl w:val="0"/>
          <w:lang w:val="fr-FR"/>
        </w:rPr>
        <w:t>é</w:t>
      </w:r>
      <w:r>
        <w:rPr>
          <w:rStyle w:val="Aucun"/>
          <w:rtl w:val="0"/>
          <w:lang w:val="fr-FR"/>
        </w:rPr>
        <w:t>dition critique, traduction fran</w:t>
      </w:r>
      <w:r>
        <w:rPr>
          <w:rStyle w:val="Aucun"/>
          <w:rtl w:val="0"/>
          <w:lang w:val="fr-FR"/>
        </w:rPr>
        <w:t>ç</w:t>
      </w:r>
      <w:r>
        <w:rPr>
          <w:rStyle w:val="Aucun"/>
          <w:rtl w:val="0"/>
          <w:lang w:val="fr-FR"/>
        </w:rPr>
        <w:t>aise et commentaire, Vrin, Paris.</w:t>
      </w:r>
    </w:p>
    <w:p>
      <w:pPr>
        <w:pStyle w:val="Corps"/>
        <w:spacing w:line="240" w:lineRule="auto"/>
        <w:ind w:left="567" w:right="524" w:firstLine="0"/>
        <w:jc w:val="both"/>
      </w:pPr>
    </w:p>
    <w:p>
      <w:pPr>
        <w:pStyle w:val="Corps"/>
        <w:spacing w:line="240" w:lineRule="auto"/>
        <w:ind w:left="567" w:right="524" w:firstLine="0"/>
        <w:jc w:val="both"/>
        <w:rPr>
          <w:rStyle w:val="Aucun"/>
          <w:outline w:val="0"/>
          <w:color w:val="2e0a03"/>
          <w:u w:color="2e0a03"/>
          <w14:textFill>
            <w14:solidFill>
              <w14:srgbClr w14:val="2E0A03"/>
            </w14:solidFill>
          </w14:textFill>
        </w:rPr>
      </w:pPr>
      <w:r>
        <w:rPr>
          <w:rStyle w:val="Aucun"/>
          <w:outline w:val="0"/>
          <w:color w:val="2e0a03"/>
          <w:u w:color="2e0a03"/>
          <w:rtl w:val="0"/>
          <w:lang w:val="fr-FR"/>
          <w14:textFill>
            <w14:solidFill>
              <w14:srgbClr w14:val="2E0A03"/>
            </w14:solidFill>
          </w14:textFill>
        </w:rPr>
        <w:t xml:space="preserve">Aristonicus. </w:t>
      </w:r>
      <w:r>
        <w:rPr>
          <w:rStyle w:val="Aucun"/>
          <w:i w:val="1"/>
          <w:iCs w:val="1"/>
          <w:outline w:val="0"/>
          <w:color w:val="2e0a03"/>
          <w:u w:color="2e0a03"/>
          <w:rtl w:val="0"/>
          <w:lang w:val="fr-FR"/>
          <w14:textFill>
            <w14:solidFill>
              <w14:srgbClr w14:val="2E0A03"/>
            </w14:solidFill>
          </w14:textFill>
        </w:rPr>
        <w:t>De signis Odysseae</w:t>
      </w:r>
      <w:r>
        <w:rPr>
          <w:rStyle w:val="Aucun"/>
          <w:outline w:val="0"/>
          <w:color w:val="2e0a03"/>
          <w:u w:color="2e0a03"/>
          <w:rtl w:val="0"/>
          <w:lang w:val="fr-FR"/>
          <w14:textFill>
            <w14:solidFill>
              <w14:srgbClr w14:val="2E0A03"/>
            </w14:solidFill>
          </w14:textFill>
        </w:rPr>
        <w:t xml:space="preserve">. Texte </w:t>
      </w:r>
      <w:r>
        <w:rPr>
          <w:rStyle w:val="Aucun"/>
          <w:outline w:val="0"/>
          <w:color w:val="2e0a03"/>
          <w:u w:color="2e0a03"/>
          <w:rtl w:val="0"/>
          <w:lang w:val="fr-FR"/>
          <w14:textFill>
            <w14:solidFill>
              <w14:srgbClr w14:val="2E0A03"/>
            </w14:solidFill>
          </w14:textFill>
        </w:rPr>
        <w:t>é</w:t>
      </w:r>
      <w:r>
        <w:rPr>
          <w:rStyle w:val="Aucun"/>
          <w:outline w:val="0"/>
          <w:color w:val="2e0a03"/>
          <w:u w:color="2e0a03"/>
          <w:rtl w:val="0"/>
          <w:lang w:val="fr-FR"/>
          <w14:textFill>
            <w14:solidFill>
              <w14:srgbClr w14:val="2E0A03"/>
            </w14:solidFill>
          </w14:textFill>
        </w:rPr>
        <w:t xml:space="preserve">tabli par Carnuth, O. (1869). </w:t>
      </w:r>
      <w:r>
        <w:rPr>
          <w:rStyle w:val="Aucun"/>
          <w:i w:val="1"/>
          <w:iCs w:val="1"/>
          <w:outline w:val="0"/>
          <w:color w:val="2e0a03"/>
          <w:u w:color="2e0a03"/>
          <w:rtl w:val="0"/>
          <w:lang w:val="fr-FR"/>
          <w14:textFill>
            <w14:solidFill>
              <w14:srgbClr w14:val="2E0A03"/>
            </w14:solidFill>
          </w14:textFill>
        </w:rPr>
        <w:t xml:space="preserve">Περὶ σημείων Ὀδυσσείας </w:t>
      </w:r>
      <w:r>
        <w:rPr>
          <w:rStyle w:val="Aucun"/>
          <w:i w:val="1"/>
          <w:iCs w:val="1"/>
          <w:outline w:val="0"/>
          <w:color w:val="2e0a03"/>
          <w:u w:color="2e0a03"/>
          <w:rtl w:val="0"/>
          <w:lang w:val="fr-FR"/>
          <w14:textFill>
            <w14:solidFill>
              <w14:srgbClr w14:val="2E0A03"/>
            </w14:solidFill>
          </w14:textFill>
        </w:rPr>
        <w:t>reliquiae emendatiores</w:t>
      </w:r>
      <w:r>
        <w:rPr>
          <w:rStyle w:val="Aucun"/>
          <w:outline w:val="0"/>
          <w:color w:val="2e0a03"/>
          <w:u w:color="2e0a03"/>
          <w:rtl w:val="0"/>
          <w:lang w:val="fr-FR"/>
          <w14:textFill>
            <w14:solidFill>
              <w14:srgbClr w14:val="2E0A03"/>
            </w14:solidFill>
          </w14:textFill>
        </w:rPr>
        <w:t>, Hirzel, Leipzig.</w:t>
      </w:r>
    </w:p>
    <w:p>
      <w:pPr>
        <w:pStyle w:val="Corps"/>
        <w:spacing w:line="240" w:lineRule="auto"/>
        <w:ind w:left="567" w:right="524" w:firstLine="0"/>
        <w:jc w:val="both"/>
        <w:rPr>
          <w:rStyle w:val="Aucun"/>
          <w:outline w:val="0"/>
          <w:color w:val="2e0a03"/>
          <w:u w:color="2e0a03"/>
          <w14:textFill>
            <w14:solidFill>
              <w14:srgbClr w14:val="2E0A03"/>
            </w14:solidFill>
          </w14:textFill>
        </w:rPr>
      </w:pPr>
    </w:p>
    <w:p>
      <w:pPr>
        <w:pStyle w:val="Corps"/>
        <w:spacing w:line="240" w:lineRule="auto"/>
        <w:ind w:left="567" w:right="524" w:firstLine="0"/>
        <w:jc w:val="both"/>
        <w:rPr>
          <w:rStyle w:val="Aucun"/>
          <w:outline w:val="0"/>
          <w:color w:val="2e0a03"/>
          <w:u w:color="2e0a03"/>
          <w14:textFill>
            <w14:solidFill>
              <w14:srgbClr w14:val="2E0A03"/>
            </w14:solidFill>
          </w14:textFill>
        </w:rPr>
      </w:pPr>
      <w:r>
        <w:rPr>
          <w:rStyle w:val="Aucun"/>
          <w:outline w:val="0"/>
          <w:color w:val="2e0a03"/>
          <w:u w:color="2e0a03"/>
          <w:rtl w:val="0"/>
          <w:lang w:val="fr-FR"/>
          <w14:textFill>
            <w14:solidFill>
              <w14:srgbClr w14:val="2E0A03"/>
            </w14:solidFill>
          </w14:textFill>
        </w:rPr>
        <w:t xml:space="preserve">Aristonicus. </w:t>
      </w:r>
      <w:r>
        <w:rPr>
          <w:rStyle w:val="Aucun"/>
          <w:i w:val="1"/>
          <w:iCs w:val="1"/>
          <w:outline w:val="0"/>
          <w:color w:val="2e0a03"/>
          <w:u w:color="2e0a03"/>
          <w:rtl w:val="0"/>
          <w:lang w:val="fr-FR"/>
          <w14:textFill>
            <w14:solidFill>
              <w14:srgbClr w14:val="2E0A03"/>
            </w14:solidFill>
          </w14:textFill>
        </w:rPr>
        <w:t>De signis Iliadis</w:t>
      </w:r>
      <w:r>
        <w:rPr>
          <w:rStyle w:val="Aucun"/>
          <w:outline w:val="0"/>
          <w:color w:val="2e0a03"/>
          <w:u w:color="2e0a03"/>
          <w:rtl w:val="0"/>
          <w:lang w:val="fr-FR"/>
          <w14:textFill>
            <w14:solidFill>
              <w14:srgbClr w14:val="2E0A03"/>
            </w14:solidFill>
          </w14:textFill>
        </w:rPr>
        <w:t xml:space="preserve">. Texte </w:t>
      </w:r>
      <w:r>
        <w:rPr>
          <w:rStyle w:val="Aucun"/>
          <w:outline w:val="0"/>
          <w:color w:val="2e0a03"/>
          <w:u w:color="2e0a03"/>
          <w:rtl w:val="0"/>
          <w:lang w:val="fr-FR"/>
          <w14:textFill>
            <w14:solidFill>
              <w14:srgbClr w14:val="2E0A03"/>
            </w14:solidFill>
          </w14:textFill>
        </w:rPr>
        <w:t>é</w:t>
      </w:r>
      <w:r>
        <w:rPr>
          <w:rStyle w:val="Aucun"/>
          <w:outline w:val="0"/>
          <w:color w:val="2e0a03"/>
          <w:u w:color="2e0a03"/>
          <w:rtl w:val="0"/>
          <w:lang w:val="fr-FR"/>
          <w14:textFill>
            <w14:solidFill>
              <w14:srgbClr w14:val="2E0A03"/>
            </w14:solidFill>
          </w14:textFill>
        </w:rPr>
        <w:t>tabli par Friedl</w:t>
      </w:r>
      <w:r>
        <w:rPr>
          <w:rStyle w:val="Aucun"/>
          <w:outline w:val="0"/>
          <w:color w:val="2e0a03"/>
          <w:u w:color="2e0a03"/>
          <w:rtl w:val="0"/>
          <w:lang w:val="fr-FR"/>
          <w14:textFill>
            <w14:solidFill>
              <w14:srgbClr w14:val="2E0A03"/>
            </w14:solidFill>
          </w14:textFill>
        </w:rPr>
        <w:t>ä</w:t>
      </w:r>
      <w:r>
        <w:rPr>
          <w:rStyle w:val="Aucun"/>
          <w:outline w:val="0"/>
          <w:color w:val="2e0a03"/>
          <w:u w:color="2e0a03"/>
          <w:rtl w:val="0"/>
          <w:lang w:val="fr-FR"/>
          <w14:textFill>
            <w14:solidFill>
              <w14:srgbClr w14:val="2E0A03"/>
            </w14:solidFill>
          </w14:textFill>
        </w:rPr>
        <w:t xml:space="preserve">nder L. (1965). </w:t>
      </w:r>
      <w:r>
        <w:rPr>
          <w:rStyle w:val="Aucun"/>
          <w:i w:val="1"/>
          <w:iCs w:val="1"/>
          <w:outline w:val="0"/>
          <w:color w:val="2e0a03"/>
          <w:u w:color="2e0a03"/>
          <w:rtl w:val="0"/>
          <w:lang w:val="fr-FR"/>
          <w14:textFill>
            <w14:solidFill>
              <w14:srgbClr w14:val="2E0A03"/>
            </w14:solidFill>
          </w14:textFill>
        </w:rPr>
        <w:t xml:space="preserve">Aristonici </w:t>
      </w:r>
      <w:r>
        <w:rPr>
          <w:rStyle w:val="Aucun"/>
          <w:i w:val="1"/>
          <w:iCs w:val="1"/>
          <w:outline w:val="0"/>
          <w:color w:val="2e0a03"/>
          <w:u w:color="2e0a03"/>
          <w:rtl w:val="0"/>
          <w:lang w:val="fr-FR"/>
          <w14:textFill>
            <w14:solidFill>
              <w14:srgbClr w14:val="2E0A03"/>
            </w14:solidFill>
          </w14:textFill>
        </w:rPr>
        <w:t xml:space="preserve">Περὶ σημείων Ἰλιάδος </w:t>
      </w:r>
      <w:r>
        <w:rPr>
          <w:rStyle w:val="Aucun"/>
          <w:i w:val="1"/>
          <w:iCs w:val="1"/>
          <w:outline w:val="0"/>
          <w:color w:val="2e0a03"/>
          <w:u w:color="2e0a03"/>
          <w:rtl w:val="0"/>
          <w:lang w:val="fr-FR"/>
          <w14:textFill>
            <w14:solidFill>
              <w14:srgbClr w14:val="2E0A03"/>
            </w14:solidFill>
          </w14:textFill>
        </w:rPr>
        <w:t>reliquiae emendatiores</w:t>
      </w:r>
      <w:r>
        <w:rPr>
          <w:rStyle w:val="Aucun"/>
          <w:outline w:val="0"/>
          <w:color w:val="2e0a03"/>
          <w:u w:color="2e0a03"/>
          <w:rtl w:val="0"/>
          <w:lang w:val="fr-FR"/>
          <w14:textFill>
            <w14:solidFill>
              <w14:srgbClr w14:val="2E0A03"/>
            </w14:solidFill>
          </w14:textFill>
        </w:rPr>
        <w:t>, Hakkert, Amsterdam.</w:t>
      </w:r>
    </w:p>
    <w:p>
      <w:pPr>
        <w:pStyle w:val="Corps"/>
        <w:spacing w:line="240" w:lineRule="auto"/>
        <w:ind w:left="567" w:right="524" w:firstLine="0"/>
        <w:jc w:val="both"/>
        <w:rPr>
          <w:rStyle w:val="Aucun"/>
          <w:outline w:val="0"/>
          <w:color w:val="2e0a03"/>
          <w:u w:color="2e0a03"/>
          <w14:textFill>
            <w14:solidFill>
              <w14:srgbClr w14:val="2E0A03"/>
            </w14:solidFill>
          </w14:textFill>
        </w:rPr>
      </w:pPr>
    </w:p>
    <w:p>
      <w:pPr>
        <w:pStyle w:val="Corps"/>
        <w:spacing w:line="240" w:lineRule="auto"/>
        <w:ind w:left="567" w:right="524" w:firstLine="0"/>
        <w:jc w:val="both"/>
      </w:pPr>
      <w:r>
        <w:rPr>
          <w:rStyle w:val="Aucun"/>
          <w:rtl w:val="0"/>
          <w:lang w:val="fr-FR"/>
        </w:rPr>
        <w:t xml:space="preserve">Audax. </w:t>
      </w:r>
      <w:r>
        <w:rPr>
          <w:rStyle w:val="Aucun"/>
          <w:i w:val="1"/>
          <w:iCs w:val="1"/>
          <w:rtl w:val="0"/>
          <w:lang w:val="fr-FR"/>
        </w:rPr>
        <w:t>Excerpta de Scauri et Palladii libris</w:t>
      </w:r>
      <w:r>
        <w:rPr>
          <w:rStyle w:val="Aucun"/>
          <w:rtl w:val="0"/>
          <w:lang w:val="fr-FR"/>
        </w:rPr>
        <w:t xml:space="preserve">. Texte </w:t>
      </w:r>
      <w:r>
        <w:rPr>
          <w:rStyle w:val="Aucun"/>
          <w:rtl w:val="0"/>
          <w:lang w:val="fr-FR"/>
        </w:rPr>
        <w:t>é</w:t>
      </w:r>
      <w:r>
        <w:rPr>
          <w:rStyle w:val="Aucun"/>
          <w:rtl w:val="0"/>
          <w:lang w:val="fr-FR"/>
        </w:rPr>
        <w:t xml:space="preserve">tabli par Keil, H. (1880). </w:t>
      </w:r>
      <w:r>
        <w:rPr>
          <w:rStyle w:val="Aucun"/>
          <w:i w:val="1"/>
          <w:iCs w:val="1"/>
          <w:rtl w:val="0"/>
          <w:lang w:val="fr-FR"/>
        </w:rPr>
        <w:t>Grammatici Latini</w:t>
      </w:r>
      <w:r>
        <w:rPr>
          <w:rStyle w:val="Aucun"/>
          <w:rtl w:val="0"/>
          <w:lang w:val="fr-FR"/>
        </w:rPr>
        <w:t>, v. 7,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Diom</w:t>
      </w:r>
      <w:r>
        <w:rPr>
          <w:rStyle w:val="Aucun"/>
          <w:rtl w:val="0"/>
          <w:lang w:val="fr-FR"/>
        </w:rPr>
        <w:t>è</w:t>
      </w:r>
      <w:r>
        <w:rPr>
          <w:rStyle w:val="Aucun"/>
          <w:rtl w:val="0"/>
          <w:lang w:val="fr-FR"/>
        </w:rPr>
        <w:t xml:space="preserve">de.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par Keil, H. (1857). </w:t>
      </w:r>
      <w:r>
        <w:rPr>
          <w:rStyle w:val="Aucun"/>
          <w:i w:val="1"/>
          <w:iCs w:val="1"/>
          <w:rtl w:val="0"/>
          <w:lang w:val="fr-FR"/>
        </w:rPr>
        <w:t>Grammatici Latini</w:t>
      </w:r>
      <w:r>
        <w:rPr>
          <w:rStyle w:val="Aucun"/>
          <w:rtl w:val="0"/>
          <w:lang w:val="fr-FR"/>
        </w:rPr>
        <w:t>, v. 1,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Donat.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par Keil, H. (1864). </w:t>
      </w:r>
      <w:r>
        <w:rPr>
          <w:rStyle w:val="Aucun"/>
          <w:i w:val="1"/>
          <w:iCs w:val="1"/>
          <w:rtl w:val="0"/>
          <w:lang w:val="fr-FR"/>
        </w:rPr>
        <w:t>Grammatici Latini</w:t>
      </w:r>
      <w:r>
        <w:rPr>
          <w:rStyle w:val="Aucun"/>
          <w:rtl w:val="0"/>
          <w:lang w:val="fr-FR"/>
        </w:rPr>
        <w:t>, v. 4, Teubner, Leipzig.</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Priscien. </w:t>
      </w:r>
      <w:r>
        <w:rPr>
          <w:rStyle w:val="Aucun"/>
          <w:i w:val="1"/>
          <w:iCs w:val="1"/>
          <w:rtl w:val="0"/>
          <w:lang w:val="fr-FR"/>
        </w:rPr>
        <w:t>Ars Grammatica</w:t>
      </w:r>
      <w:r>
        <w:rPr>
          <w:rStyle w:val="Aucun"/>
          <w:rtl w:val="0"/>
          <w:lang w:val="fr-FR"/>
        </w:rPr>
        <w:t xml:space="preserve">. Texte </w:t>
      </w:r>
      <w:r>
        <w:rPr>
          <w:rStyle w:val="Aucun"/>
          <w:rtl w:val="0"/>
          <w:lang w:val="fr-FR"/>
        </w:rPr>
        <w:t>é</w:t>
      </w:r>
      <w:r>
        <w:rPr>
          <w:rStyle w:val="Aucun"/>
          <w:rtl w:val="0"/>
          <w:lang w:val="fr-FR"/>
        </w:rPr>
        <w:t xml:space="preserve">tabli et traduit par Groupe </w:t>
      </w:r>
      <w:r>
        <w:rPr>
          <w:rStyle w:val="Aucun"/>
          <w:i w:val="1"/>
          <w:iCs w:val="1"/>
          <w:rtl w:val="0"/>
          <w:lang w:val="fr-FR"/>
        </w:rPr>
        <w:t>Ars Grammatica</w:t>
      </w:r>
      <w:r>
        <w:rPr>
          <w:rStyle w:val="Aucun"/>
          <w:rtl w:val="0"/>
          <w:lang w:val="fr-FR"/>
        </w:rPr>
        <w:t xml:space="preserve"> (2023). </w:t>
      </w:r>
      <w:r>
        <w:rPr>
          <w:rStyle w:val="Aucun"/>
          <w:i w:val="1"/>
          <w:iCs w:val="1"/>
          <w:rtl w:val="0"/>
          <w:lang w:val="fr-FR"/>
        </w:rPr>
        <w:t>Priscien, Grammaire, livre VIII, Le Verbe, 1. Caract</w:t>
      </w:r>
      <w:r>
        <w:rPr>
          <w:rStyle w:val="Aucun"/>
          <w:i w:val="1"/>
          <w:iCs w:val="1"/>
          <w:rtl w:val="0"/>
          <w:lang w:val="fr-FR"/>
        </w:rPr>
        <w:t>è</w:t>
      </w:r>
      <w:r>
        <w:rPr>
          <w:rStyle w:val="Aucun"/>
          <w:i w:val="1"/>
          <w:iCs w:val="1"/>
          <w:rtl w:val="0"/>
          <w:lang w:val="fr-FR"/>
        </w:rPr>
        <w:t>res g</w:t>
      </w:r>
      <w:r>
        <w:rPr>
          <w:rStyle w:val="Aucun"/>
          <w:i w:val="1"/>
          <w:iCs w:val="1"/>
          <w:rtl w:val="0"/>
          <w:lang w:val="fr-FR"/>
        </w:rPr>
        <w:t>é</w:t>
      </w:r>
      <w:r>
        <w:rPr>
          <w:rStyle w:val="Aucun"/>
          <w:i w:val="1"/>
          <w:iCs w:val="1"/>
          <w:rtl w:val="0"/>
          <w:lang w:val="fr-FR"/>
        </w:rPr>
        <w:t>n</w:t>
      </w:r>
      <w:r>
        <w:rPr>
          <w:rStyle w:val="Aucun"/>
          <w:i w:val="1"/>
          <w:iCs w:val="1"/>
          <w:rtl w:val="0"/>
          <w:lang w:val="fr-FR"/>
        </w:rPr>
        <w:t>é</w:t>
      </w:r>
      <w:r>
        <w:rPr>
          <w:rStyle w:val="Aucun"/>
          <w:i w:val="1"/>
          <w:iCs w:val="1"/>
          <w:rtl w:val="0"/>
          <w:lang w:val="fr-FR"/>
        </w:rPr>
        <w:t>raux. Texte latin, traduction introduite et annot</w:t>
      </w:r>
      <w:r>
        <w:rPr>
          <w:rStyle w:val="Aucun"/>
          <w:i w:val="1"/>
          <w:iCs w:val="1"/>
          <w:rtl w:val="0"/>
          <w:lang w:val="fr-FR"/>
        </w:rPr>
        <w:t>é</w:t>
      </w:r>
      <w:r>
        <w:rPr>
          <w:rStyle w:val="Aucun"/>
          <w:i w:val="1"/>
          <w:iCs w:val="1"/>
          <w:rtl w:val="0"/>
          <w:lang w:val="fr-FR"/>
        </w:rPr>
        <w:t>e</w:t>
      </w:r>
      <w:r>
        <w:rPr>
          <w:rStyle w:val="Aucun"/>
          <w:rtl w:val="0"/>
          <w:lang w:val="fr-FR"/>
        </w:rPr>
        <w:t>, Vrin,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Sacerdos. </w:t>
      </w:r>
      <w:r>
        <w:rPr>
          <w:rStyle w:val="Aucun"/>
          <w:i w:val="1"/>
          <w:iCs w:val="1"/>
          <w:rtl w:val="0"/>
          <w:lang w:val="fr-FR"/>
        </w:rPr>
        <w:t>Artes grammaticae</w:t>
      </w:r>
      <w:r>
        <w:rPr>
          <w:rStyle w:val="Aucun"/>
          <w:rtl w:val="0"/>
          <w:lang w:val="fr-FR"/>
        </w:rPr>
        <w:t xml:space="preserve">. Texte </w:t>
      </w:r>
      <w:r>
        <w:rPr>
          <w:rStyle w:val="Aucun"/>
          <w:rtl w:val="0"/>
          <w:lang w:val="fr-FR"/>
        </w:rPr>
        <w:t>é</w:t>
      </w:r>
      <w:r>
        <w:rPr>
          <w:rStyle w:val="Aucun"/>
          <w:rtl w:val="0"/>
          <w:lang w:val="fr-FR"/>
        </w:rPr>
        <w:t xml:space="preserve">tabli par Keil, H. (1874). </w:t>
      </w:r>
      <w:r>
        <w:rPr>
          <w:rStyle w:val="Aucun"/>
          <w:i w:val="1"/>
          <w:iCs w:val="1"/>
          <w:rtl w:val="0"/>
          <w:lang w:val="fr-FR"/>
        </w:rPr>
        <w:t>Grammatici Latini</w:t>
      </w:r>
      <w:r>
        <w:rPr>
          <w:rStyle w:val="Aucun"/>
          <w:rtl w:val="0"/>
          <w:lang w:val="fr-FR"/>
        </w:rPr>
        <w:t>, v. 6, Teubner, Leipzig.</w:t>
      </w:r>
    </w:p>
    <w:p>
      <w:pPr>
        <w:pStyle w:val="Corps"/>
        <w:spacing w:line="240" w:lineRule="auto"/>
        <w:ind w:left="567" w:right="524" w:firstLine="0"/>
        <w:rPr>
          <w:rStyle w:val="Aucun"/>
          <w:b w:val="1"/>
          <w:bCs w:val="1"/>
          <w:outline w:val="0"/>
          <w:color w:val="4f81bd"/>
          <w:sz w:val="40"/>
          <w:szCs w:val="40"/>
          <w:u w:color="4f81bd"/>
          <w14:textFill>
            <w14:solidFill>
              <w14:srgbClr w14:val="4F81BD"/>
            </w14:solidFill>
          </w14:textFill>
        </w:rPr>
      </w:pPr>
    </w:p>
    <w:p>
      <w:pPr>
        <w:pStyle w:val="List Paragraph"/>
        <w:numPr>
          <w:ilvl w:val="1"/>
          <w:numId w:val="21"/>
        </w:numPr>
        <w:bidi w:val="0"/>
        <w:spacing w:line="240" w:lineRule="auto"/>
        <w:ind w:right="524"/>
        <w:jc w:val="left"/>
        <w:rPr>
          <w:b w:val="1"/>
          <w:bCs w:val="1"/>
          <w:outline w:val="0"/>
          <w:color w:val="4f81bd"/>
          <w:sz w:val="24"/>
          <w:szCs w:val="24"/>
          <w:rtl w:val="0"/>
          <w:lang w:val="fr-FR"/>
          <w14:textFill>
            <w14:solidFill>
              <w14:srgbClr w14:val="4F81BD"/>
            </w14:solidFill>
          </w14:textFill>
        </w:rPr>
      </w:pPr>
      <w:r>
        <w:rPr>
          <w:rStyle w:val="Aucun"/>
          <w:b w:val="1"/>
          <w:bCs w:val="1"/>
          <w:outline w:val="0"/>
          <w:color w:val="4f81bd"/>
          <w:sz w:val="24"/>
          <w:szCs w:val="24"/>
          <w:u w:color="4f81bd"/>
          <w:rtl w:val="0"/>
          <w:lang w:val="fr-FR"/>
          <w14:textFill>
            <w14:solidFill>
              <w14:srgbClr w14:val="4F81BD"/>
            </w14:solidFill>
          </w14:textFill>
        </w:rPr>
        <w:t>Sources modernes</w:t>
      </w:r>
    </w:p>
    <w:p>
      <w:pPr>
        <w:pStyle w:val="Corps"/>
        <w:spacing w:line="240" w:lineRule="auto"/>
        <w:ind w:left="567" w:right="524" w:firstLine="0"/>
        <w:jc w:val="both"/>
        <w:rPr>
          <w:rStyle w:val="Aucun"/>
          <w:sz w:val="20"/>
          <w:szCs w:val="20"/>
        </w:rPr>
      </w:pPr>
    </w:p>
    <w:p>
      <w:pPr>
        <w:pStyle w:val="Corps"/>
        <w:spacing w:line="240" w:lineRule="auto"/>
        <w:ind w:left="567" w:right="524" w:firstLine="0"/>
        <w:jc w:val="both"/>
      </w:pPr>
      <w:r>
        <w:rPr>
          <w:rStyle w:val="Aucun"/>
          <w:rtl w:val="0"/>
          <w:lang w:val="fr-FR"/>
        </w:rPr>
        <w:t>Adouani, A. (1994). La notion de d</w:t>
      </w:r>
      <w:r>
        <w:rPr>
          <w:rStyle w:val="Aucun"/>
          <w:rtl w:val="0"/>
          <w:lang w:val="fr-FR"/>
        </w:rPr>
        <w:t>é</w:t>
      </w:r>
      <w:r>
        <w:rPr>
          <w:rStyle w:val="Aucun"/>
          <w:rtl w:val="0"/>
          <w:lang w:val="fr-FR"/>
        </w:rPr>
        <w:t>fectivit</w:t>
      </w:r>
      <w:r>
        <w:rPr>
          <w:rStyle w:val="Aucun"/>
          <w:rtl w:val="0"/>
          <w:lang w:val="fr-FR"/>
        </w:rPr>
        <w:t xml:space="preserve">é </w:t>
      </w:r>
      <w:r>
        <w:rPr>
          <w:rStyle w:val="Aucun"/>
          <w:rtl w:val="0"/>
          <w:lang w:val="fr-FR"/>
        </w:rPr>
        <w:t xml:space="preserve">en grammaire. Dans </w:t>
      </w:r>
      <w:r>
        <w:rPr>
          <w:rStyle w:val="Aucun"/>
          <w:i w:val="1"/>
          <w:iCs w:val="1"/>
          <w:rtl w:val="0"/>
          <w:lang w:val="fr-FR"/>
        </w:rPr>
        <w:t>L</w:t>
      </w:r>
      <w:r>
        <w:rPr>
          <w:rStyle w:val="Aucun"/>
          <w:i w:val="1"/>
          <w:iCs w:val="1"/>
          <w:rtl w:val="0"/>
          <w:lang w:val="fr-FR"/>
        </w:rPr>
        <w:t>’</w:t>
      </w:r>
      <w:r>
        <w:rPr>
          <w:rStyle w:val="Aucun"/>
          <w:i w:val="1"/>
          <w:iCs w:val="1"/>
          <w:rtl w:val="0"/>
          <w:lang w:val="fr-FR"/>
        </w:rPr>
        <w:t>Information Grammaticale</w:t>
      </w:r>
      <w:r>
        <w:rPr>
          <w:rStyle w:val="Aucun"/>
          <w:rtl w:val="0"/>
          <w:lang w:val="fr-FR"/>
        </w:rPr>
        <w:t>, 61.</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it-IT"/>
        </w:rPr>
        <w:t>Arriv</w:t>
      </w:r>
      <w:r>
        <w:rPr>
          <w:rStyle w:val="Aucun"/>
          <w:rtl w:val="0"/>
          <w:lang w:val="fr-FR"/>
        </w:rPr>
        <w:t>é</w:t>
      </w:r>
      <w:r>
        <w:rPr>
          <w:rStyle w:val="Aucun"/>
          <w:rtl w:val="0"/>
        </w:rPr>
        <w:t xml:space="preserve">, M. (1986). </w:t>
      </w:r>
      <w:r>
        <w:rPr>
          <w:rStyle w:val="Aucun"/>
          <w:i w:val="1"/>
          <w:iCs w:val="1"/>
          <w:rtl w:val="0"/>
          <w:lang w:val="fr-FR"/>
        </w:rPr>
        <w:t>La grammaire d</w:t>
      </w:r>
      <w:r>
        <w:rPr>
          <w:rStyle w:val="Aucun"/>
          <w:i w:val="1"/>
          <w:iCs w:val="1"/>
          <w:rtl w:val="1"/>
        </w:rPr>
        <w:t>’</w:t>
      </w:r>
      <w:r>
        <w:rPr>
          <w:rStyle w:val="Aucun"/>
          <w:i w:val="1"/>
          <w:iCs w:val="1"/>
          <w:rtl w:val="0"/>
          <w:lang w:val="fr-FR"/>
        </w:rPr>
        <w:t>aujourd</w:t>
      </w:r>
      <w:r>
        <w:rPr>
          <w:rStyle w:val="Aucun"/>
          <w:i w:val="1"/>
          <w:iCs w:val="1"/>
          <w:rtl w:val="1"/>
        </w:rPr>
        <w:t>’</w:t>
      </w:r>
      <w:r>
        <w:rPr>
          <w:rStyle w:val="Aucun"/>
          <w:i w:val="1"/>
          <w:iCs w:val="1"/>
          <w:rtl w:val="0"/>
          <w:lang w:val="fr-FR"/>
        </w:rPr>
        <w:t>hui : guide alphab</w:t>
      </w:r>
      <w:r>
        <w:rPr>
          <w:rStyle w:val="Aucun"/>
          <w:i w:val="1"/>
          <w:iCs w:val="1"/>
          <w:rtl w:val="0"/>
          <w:lang w:val="fr-FR"/>
        </w:rPr>
        <w:t>é</w:t>
      </w:r>
      <w:r>
        <w:rPr>
          <w:rStyle w:val="Aucun"/>
          <w:i w:val="1"/>
          <w:iCs w:val="1"/>
          <w:rtl w:val="0"/>
          <w:lang w:val="fr-FR"/>
        </w:rPr>
        <w:t>tique de linguistique fran</w:t>
      </w:r>
      <w:r>
        <w:rPr>
          <w:rStyle w:val="Aucun"/>
          <w:i w:val="1"/>
          <w:iCs w:val="1"/>
          <w:rtl w:val="0"/>
        </w:rPr>
        <w:t>ç</w:t>
      </w:r>
      <w:r>
        <w:rPr>
          <w:rStyle w:val="Aucun"/>
          <w:i w:val="1"/>
          <w:iCs w:val="1"/>
          <w:rtl w:val="0"/>
        </w:rPr>
        <w:t>aise</w:t>
      </w:r>
      <w:r>
        <w:rPr>
          <w:rStyle w:val="Aucun"/>
          <w:rtl w:val="0"/>
          <w:lang w:val="it-IT"/>
        </w:rPr>
        <w:t>, Flammarion,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B</w:t>
      </w:r>
      <w:r>
        <w:rPr>
          <w:rStyle w:val="Aucun"/>
          <w:rtl w:val="0"/>
          <w:lang w:val="fr-FR"/>
        </w:rPr>
        <w:t>é</w:t>
      </w:r>
      <w:r>
        <w:rPr>
          <w:rStyle w:val="Aucun"/>
          <w:rtl w:val="0"/>
          <w:lang w:val="fr-FR"/>
        </w:rPr>
        <w:t xml:space="preserve">cares Botas, V. (1985). </w:t>
      </w:r>
      <w:r>
        <w:rPr>
          <w:rStyle w:val="Aucun"/>
          <w:i w:val="1"/>
          <w:iCs w:val="1"/>
          <w:rtl w:val="0"/>
          <w:lang w:val="fr-FR"/>
        </w:rPr>
        <w:t>Diccionario de terminolog</w:t>
      </w:r>
      <w:r>
        <w:rPr>
          <w:rStyle w:val="Aucun"/>
          <w:i w:val="1"/>
          <w:iCs w:val="1"/>
          <w:rtl w:val="0"/>
          <w:lang w:val="fr-FR"/>
        </w:rPr>
        <w:t>í</w:t>
      </w:r>
      <w:r>
        <w:rPr>
          <w:rStyle w:val="Aucun"/>
          <w:i w:val="1"/>
          <w:iCs w:val="1"/>
          <w:rtl w:val="0"/>
          <w:lang w:val="fr-FR"/>
        </w:rPr>
        <w:t>a gramatical griega</w:t>
      </w:r>
      <w:r>
        <w:rPr>
          <w:rStyle w:val="Aucun"/>
          <w:rtl w:val="0"/>
          <w:lang w:val="fr-FR"/>
        </w:rPr>
        <w:t>,</w:t>
      </w:r>
      <w:r>
        <w:rPr>
          <w:rStyle w:val="Aucun"/>
          <w:i w:val="1"/>
          <w:iCs w:val="1"/>
          <w:rtl w:val="0"/>
          <w:lang w:val="fr-FR"/>
        </w:rPr>
        <w:t xml:space="preserve"> </w:t>
      </w:r>
      <w:r>
        <w:rPr>
          <w:rStyle w:val="Aucun"/>
          <w:rtl w:val="0"/>
          <w:lang w:val="fr-FR"/>
        </w:rPr>
        <w:t>É</w:t>
      </w:r>
      <w:r>
        <w:rPr>
          <w:rStyle w:val="Aucun"/>
          <w:rtl w:val="0"/>
          <w:lang w:val="fr-FR"/>
        </w:rPr>
        <w:t>ditions Universitaires, Salamanque.</w:t>
      </w:r>
    </w:p>
    <w:p>
      <w:pPr>
        <w:pStyle w:val="Corps"/>
        <w:spacing w:line="240" w:lineRule="auto"/>
        <w:ind w:left="567" w:right="524" w:firstLine="0"/>
        <w:jc w:val="both"/>
      </w:pPr>
    </w:p>
    <w:p>
      <w:pPr>
        <w:pStyle w:val="Corps"/>
        <w:spacing w:line="240" w:lineRule="auto"/>
        <w:ind w:left="567" w:right="524" w:firstLine="0"/>
        <w:jc w:val="both"/>
      </w:pPr>
      <w:r>
        <w:rPr>
          <w:rStyle w:val="Aucun"/>
          <w:rtl w:val="0"/>
        </w:rPr>
        <w:t xml:space="preserve">Bonnard, H. (1981). </w:t>
      </w:r>
      <w:r>
        <w:rPr>
          <w:rStyle w:val="Aucun"/>
          <w:i w:val="1"/>
          <w:iCs w:val="1"/>
          <w:rtl w:val="0"/>
          <w:lang w:val="fr-FR"/>
        </w:rPr>
        <w:t>Code du fran</w:t>
      </w:r>
      <w:r>
        <w:rPr>
          <w:rStyle w:val="Aucun"/>
          <w:i w:val="1"/>
          <w:iCs w:val="1"/>
          <w:rtl w:val="0"/>
        </w:rPr>
        <w:t>ç</w:t>
      </w:r>
      <w:r>
        <w:rPr>
          <w:rStyle w:val="Aucun"/>
          <w:i w:val="1"/>
          <w:iCs w:val="1"/>
          <w:rtl w:val="0"/>
          <w:lang w:val="fr-FR"/>
        </w:rPr>
        <w:t>ais courant</w:t>
      </w:r>
      <w:r>
        <w:rPr>
          <w:rStyle w:val="Aucun"/>
          <w:rtl w:val="0"/>
          <w:lang w:val="it-IT"/>
        </w:rPr>
        <w:t>, Magnard, Paris.</w:t>
      </w:r>
    </w:p>
    <w:p>
      <w:pPr>
        <w:pStyle w:val="Corps"/>
        <w:spacing w:line="240" w:lineRule="auto"/>
        <w:ind w:left="567" w:right="524" w:firstLine="0"/>
        <w:jc w:val="both"/>
      </w:pPr>
      <w:r>
        <w:rPr>
          <w:rStyle w:val="Aucun"/>
          <w:rtl w:val="0"/>
          <w:lang w:val="fr-FR"/>
        </w:rPr>
        <w:t>Chanet, A.-M. (1983). L'ellipse dans la tradition rh</w:t>
      </w:r>
      <w:r>
        <w:rPr>
          <w:rStyle w:val="Aucun"/>
          <w:rtl w:val="0"/>
          <w:lang w:val="fr-FR"/>
        </w:rPr>
        <w:t>é</w:t>
      </w:r>
      <w:r>
        <w:rPr>
          <w:rStyle w:val="Aucun"/>
          <w:rtl w:val="0"/>
          <w:lang w:val="fr-FR"/>
        </w:rPr>
        <w:t xml:space="preserve">torique grecque, in :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mologie Langage</w:t>
      </w:r>
      <w:r>
        <w:rPr>
          <w:rStyle w:val="Aucun"/>
          <w:rtl w:val="0"/>
          <w:lang w:val="fr-FR"/>
        </w:rPr>
        <w:t>, t.</w:t>
      </w:r>
      <w:r>
        <w:rPr>
          <w:rStyle w:val="Aucun"/>
          <w:outline w:val="0"/>
          <w:color w:val="ffffff"/>
          <w:u w:color="ffffff"/>
          <w:rtl w:val="0"/>
          <w:lang w:val="fr-FR"/>
          <w14:textFill>
            <w14:solidFill>
              <w14:srgbClr w14:val="FFFFFF"/>
            </w14:solidFill>
          </w14:textFill>
        </w:rPr>
        <w:t xml:space="preserve"> </w:t>
      </w:r>
      <w:r>
        <w:rPr>
          <w:rStyle w:val="Aucun"/>
          <w:rtl w:val="0"/>
          <w:lang w:val="fr-FR"/>
        </w:rPr>
        <w:t>5, n</w:t>
      </w:r>
      <w:r>
        <w:rPr>
          <w:rStyle w:val="Aucun"/>
          <w:rtl w:val="0"/>
          <w:lang w:val="fr-FR"/>
        </w:rPr>
        <w:t xml:space="preserve">° </w:t>
      </w:r>
      <w:r>
        <w:rPr>
          <w:rStyle w:val="Aucun"/>
          <w:rtl w:val="0"/>
          <w:lang w:val="fr-FR"/>
        </w:rPr>
        <w:t>1.</w:t>
      </w:r>
    </w:p>
    <w:p>
      <w:pPr>
        <w:pStyle w:val="Corps"/>
        <w:spacing w:line="240" w:lineRule="auto"/>
        <w:ind w:left="567" w:right="524" w:firstLine="0"/>
        <w:jc w:val="both"/>
      </w:pPr>
    </w:p>
    <w:p>
      <w:pPr>
        <w:pStyle w:val="Corps"/>
        <w:spacing w:line="240" w:lineRule="auto"/>
        <w:ind w:left="567" w:right="524" w:firstLine="0"/>
        <w:jc w:val="both"/>
        <w:rPr>
          <w:rStyle w:val="Aucun"/>
        </w:rPr>
      </w:pPr>
      <w:r>
        <w:rPr>
          <w:rStyle w:val="Aucun"/>
          <w:rtl w:val="0"/>
          <w:lang w:val="en-US"/>
        </w:rPr>
        <w:t xml:space="preserve">Dickey, E. (2007). </w:t>
      </w:r>
      <w:r>
        <w:rPr>
          <w:rStyle w:val="Aucun"/>
          <w:i w:val="1"/>
          <w:iCs w:val="1"/>
          <w:rtl w:val="0"/>
          <w:lang w:val="en-US"/>
        </w:rPr>
        <w:t>Ancient Greek Scholarship: a guide to finding, reading, and understanding scholia, commentaries, lexica, and grammatical treatises, from their beginnings to the Byzantine period</w:t>
      </w:r>
      <w:r>
        <w:rPr>
          <w:rStyle w:val="Aucun"/>
          <w:shd w:val="clear" w:color="auto" w:fill="fafafa"/>
          <w:rtl w:val="0"/>
          <w:lang w:val="en-US"/>
        </w:rPr>
        <w:t>, Oxford University Press, Londres, New-York.</w:t>
      </w:r>
    </w:p>
    <w:p>
      <w:pPr>
        <w:pStyle w:val="Corps"/>
        <w:spacing w:line="240" w:lineRule="auto"/>
        <w:ind w:left="567" w:right="524" w:firstLine="0"/>
        <w:jc w:val="both"/>
        <w:rPr>
          <w:rStyle w:val="Aucun"/>
          <w:lang w:val="en-US"/>
        </w:rPr>
      </w:pPr>
    </w:p>
    <w:p>
      <w:pPr>
        <w:pStyle w:val="Corps"/>
        <w:spacing w:line="240" w:lineRule="auto"/>
        <w:ind w:left="567" w:right="524" w:firstLine="0"/>
        <w:jc w:val="both"/>
      </w:pPr>
      <w:r>
        <w:rPr>
          <w:rStyle w:val="Aucun"/>
          <w:rtl w:val="0"/>
          <w:lang w:val="fr-FR"/>
        </w:rPr>
        <w:t>Gilli</w:t>
      </w:r>
      <w:r>
        <w:rPr>
          <w:rStyle w:val="Aucun"/>
          <w:rtl w:val="0"/>
          <w:lang w:val="fr-FR"/>
        </w:rPr>
        <w:t>é</w:t>
      </w:r>
      <w:r>
        <w:rPr>
          <w:rStyle w:val="Aucun"/>
          <w:rtl w:val="0"/>
          <w:lang w:val="fr-FR"/>
        </w:rPr>
        <w:t xml:space="preserve">ron, J. (1919). </w:t>
      </w:r>
      <w:r>
        <w:rPr>
          <w:rStyle w:val="Aucun"/>
          <w:i w:val="1"/>
          <w:iCs w:val="1"/>
          <w:rtl w:val="0"/>
          <w:lang w:val="fr-FR"/>
        </w:rPr>
        <w:t>É</w:t>
      </w:r>
      <w:r>
        <w:rPr>
          <w:rStyle w:val="Aucun"/>
          <w:i w:val="1"/>
          <w:iCs w:val="1"/>
          <w:rtl w:val="0"/>
          <w:lang w:val="fr-FR"/>
        </w:rPr>
        <w:t>tude sur la d</w:t>
      </w:r>
      <w:r>
        <w:rPr>
          <w:rStyle w:val="Aucun"/>
          <w:i w:val="1"/>
          <w:iCs w:val="1"/>
          <w:rtl w:val="0"/>
          <w:lang w:val="fr-FR"/>
        </w:rPr>
        <w:t>é</w:t>
      </w:r>
      <w:r>
        <w:rPr>
          <w:rStyle w:val="Aucun"/>
          <w:i w:val="1"/>
          <w:iCs w:val="1"/>
          <w:rtl w:val="0"/>
          <w:lang w:val="fr-FR"/>
        </w:rPr>
        <w:t>fectivit</w:t>
      </w:r>
      <w:r>
        <w:rPr>
          <w:rStyle w:val="Aucun"/>
          <w:i w:val="1"/>
          <w:iCs w:val="1"/>
          <w:rtl w:val="0"/>
          <w:lang w:val="fr-FR"/>
        </w:rPr>
        <w:t xml:space="preserve">é </w:t>
      </w:r>
      <w:r>
        <w:rPr>
          <w:rStyle w:val="Aucun"/>
          <w:i w:val="1"/>
          <w:iCs w:val="1"/>
          <w:rtl w:val="0"/>
          <w:lang w:val="fr-FR"/>
        </w:rPr>
        <w:t>des verbes : la faillite de l</w:t>
      </w:r>
      <w:r>
        <w:rPr>
          <w:rStyle w:val="Aucun"/>
          <w:i w:val="1"/>
          <w:iCs w:val="1"/>
          <w:rtl w:val="0"/>
          <w:lang w:val="fr-FR"/>
        </w:rPr>
        <w:t>’é</w:t>
      </w:r>
      <w:r>
        <w:rPr>
          <w:rStyle w:val="Aucun"/>
          <w:i w:val="1"/>
          <w:iCs w:val="1"/>
          <w:rtl w:val="0"/>
          <w:lang w:val="fr-FR"/>
        </w:rPr>
        <w:t>tymologie phon</w:t>
      </w:r>
      <w:r>
        <w:rPr>
          <w:rStyle w:val="Aucun"/>
          <w:i w:val="1"/>
          <w:iCs w:val="1"/>
          <w:rtl w:val="0"/>
          <w:lang w:val="fr-FR"/>
        </w:rPr>
        <w:t>é</w:t>
      </w:r>
      <w:r>
        <w:rPr>
          <w:rStyle w:val="Aucun"/>
          <w:i w:val="1"/>
          <w:iCs w:val="1"/>
          <w:rtl w:val="0"/>
          <w:lang w:val="fr-FR"/>
        </w:rPr>
        <w:t>tique</w:t>
      </w:r>
      <w:r>
        <w:rPr>
          <w:rStyle w:val="Aucun"/>
          <w:rtl w:val="0"/>
          <w:lang w:val="fr-FR"/>
        </w:rPr>
        <w:t>, Beerstecher, Neuveville.</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Grevisse, M. (1975). </w:t>
      </w:r>
      <w:r>
        <w:rPr>
          <w:rStyle w:val="Aucun"/>
          <w:i w:val="1"/>
          <w:iCs w:val="1"/>
          <w:rtl w:val="0"/>
          <w:lang w:val="fr-FR"/>
        </w:rPr>
        <w:t>Le bon usage : grammaire fran</w:t>
      </w:r>
      <w:r>
        <w:rPr>
          <w:rStyle w:val="Aucun"/>
          <w:i w:val="1"/>
          <w:iCs w:val="1"/>
          <w:rtl w:val="0"/>
          <w:lang w:val="fr-FR"/>
        </w:rPr>
        <w:t>ç</w:t>
      </w:r>
      <w:r>
        <w:rPr>
          <w:rStyle w:val="Aucun"/>
          <w:i w:val="1"/>
          <w:iCs w:val="1"/>
          <w:rtl w:val="0"/>
          <w:lang w:val="fr-FR"/>
        </w:rPr>
        <w:t>aise avec des remarques sur la langue fran</w:t>
      </w:r>
      <w:r>
        <w:rPr>
          <w:rStyle w:val="Aucun"/>
          <w:i w:val="1"/>
          <w:iCs w:val="1"/>
          <w:rtl w:val="0"/>
          <w:lang w:val="fr-FR"/>
        </w:rPr>
        <w:t>ç</w:t>
      </w:r>
      <w:r>
        <w:rPr>
          <w:rStyle w:val="Aucun"/>
          <w:i w:val="1"/>
          <w:iCs w:val="1"/>
          <w:rtl w:val="0"/>
          <w:lang w:val="fr-FR"/>
        </w:rPr>
        <w:t>aise d</w:t>
      </w:r>
      <w:r>
        <w:rPr>
          <w:rStyle w:val="Aucun"/>
          <w:i w:val="1"/>
          <w:iCs w:val="1"/>
          <w:rtl w:val="0"/>
          <w:lang w:val="fr-FR"/>
        </w:rPr>
        <w:t>’</w:t>
      </w:r>
      <w:r>
        <w:rPr>
          <w:rStyle w:val="Aucun"/>
          <w:i w:val="1"/>
          <w:iCs w:val="1"/>
          <w:rtl w:val="0"/>
          <w:lang w:val="fr-FR"/>
        </w:rPr>
        <w:t>aujourd</w:t>
      </w:r>
      <w:r>
        <w:rPr>
          <w:rStyle w:val="Aucun"/>
          <w:i w:val="1"/>
          <w:iCs w:val="1"/>
          <w:rtl w:val="0"/>
          <w:lang w:val="fr-FR"/>
        </w:rPr>
        <w:t>’</w:t>
      </w:r>
      <w:r>
        <w:rPr>
          <w:rStyle w:val="Aucun"/>
          <w:i w:val="1"/>
          <w:iCs w:val="1"/>
          <w:rtl w:val="0"/>
          <w:lang w:val="fr-FR"/>
        </w:rPr>
        <w:t>hui</w:t>
      </w:r>
      <w:r>
        <w:rPr>
          <w:rStyle w:val="Aucun"/>
          <w:rtl w:val="0"/>
          <w:lang w:val="fr-FR"/>
        </w:rPr>
        <w:t>, Duculot, Bruxelles.</w:t>
      </w:r>
    </w:p>
    <w:p>
      <w:pPr>
        <w:pStyle w:val="Corps"/>
        <w:spacing w:line="240" w:lineRule="auto"/>
        <w:ind w:left="567" w:right="524" w:firstLine="0"/>
        <w:rPr>
          <w:rStyle w:val="Aucun"/>
          <w:sz w:val="24"/>
          <w:szCs w:val="24"/>
        </w:rPr>
      </w:pPr>
    </w:p>
    <w:p>
      <w:pPr>
        <w:pStyle w:val="Corps"/>
        <w:spacing w:line="240" w:lineRule="auto"/>
        <w:ind w:left="567" w:right="524" w:firstLine="0"/>
        <w:jc w:val="both"/>
      </w:pPr>
      <w:r>
        <w:rPr>
          <w:rStyle w:val="Aucun"/>
          <w:rtl w:val="0"/>
          <w:lang w:val="fr-FR"/>
        </w:rPr>
        <w:t xml:space="preserve">Lallot, J. (1983). L'ellipse chez Apollonius Dyscole, in :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mologie Langage</w:t>
      </w:r>
      <w:r>
        <w:rPr>
          <w:rStyle w:val="Aucun"/>
          <w:rtl w:val="0"/>
          <w:lang w:val="fr-FR"/>
        </w:rPr>
        <w:t>, t. 5, n</w:t>
      </w:r>
      <w:r>
        <w:rPr>
          <w:rStyle w:val="Aucun"/>
          <w:rtl w:val="0"/>
          <w:lang w:val="fr-FR"/>
        </w:rPr>
        <w:t xml:space="preserve">° </w:t>
      </w:r>
      <w:r>
        <w:rPr>
          <w:rStyle w:val="Aucun"/>
          <w:rtl w:val="0"/>
          <w:lang w:val="fr-FR"/>
        </w:rPr>
        <w:t>1.</w:t>
      </w:r>
    </w:p>
    <w:p>
      <w:pPr>
        <w:pStyle w:val="Corps"/>
        <w:spacing w:line="240" w:lineRule="auto"/>
        <w:ind w:left="567" w:right="524" w:firstLine="0"/>
      </w:pPr>
    </w:p>
    <w:p>
      <w:pPr>
        <w:pStyle w:val="Corps"/>
        <w:spacing w:line="240" w:lineRule="auto"/>
        <w:ind w:left="567" w:right="524" w:firstLine="0"/>
        <w:jc w:val="both"/>
      </w:pPr>
      <w:r>
        <w:rPr>
          <w:rStyle w:val="Aucun"/>
          <w:rtl w:val="0"/>
          <w:lang w:val="fr-FR"/>
        </w:rPr>
        <w:t xml:space="preserve">Lallot, J. (1985). La description des temps du verbe chez trois grammairiens grecs (Apollonius, Stephanos, Planude). In </w:t>
      </w:r>
      <w:r>
        <w:rPr>
          <w:rStyle w:val="Aucun"/>
          <w:i w:val="1"/>
          <w:iCs w:val="1"/>
          <w:rtl w:val="0"/>
          <w:lang w:val="fr-FR"/>
        </w:rPr>
        <w:t xml:space="preserve">Histoire, </w:t>
      </w:r>
      <w:r>
        <w:rPr>
          <w:rStyle w:val="Aucun"/>
          <w:i w:val="1"/>
          <w:iCs w:val="1"/>
          <w:rtl w:val="0"/>
          <w:lang w:val="fr-FR"/>
        </w:rPr>
        <w:t>é</w:t>
      </w:r>
      <w:r>
        <w:rPr>
          <w:rStyle w:val="Aucun"/>
          <w:i w:val="1"/>
          <w:iCs w:val="1"/>
          <w:rtl w:val="0"/>
          <w:lang w:val="fr-FR"/>
        </w:rPr>
        <w:t>pist</w:t>
      </w:r>
      <w:r>
        <w:rPr>
          <w:rStyle w:val="Aucun"/>
          <w:i w:val="1"/>
          <w:iCs w:val="1"/>
          <w:rtl w:val="0"/>
          <w:lang w:val="fr-FR"/>
        </w:rPr>
        <w:t>é</w:t>
      </w:r>
      <w:r>
        <w:rPr>
          <w:rStyle w:val="Aucun"/>
          <w:i w:val="1"/>
          <w:iCs w:val="1"/>
          <w:rtl w:val="0"/>
          <w:lang w:val="fr-FR"/>
        </w:rPr>
        <w:t xml:space="preserve">mologie, langage, VII, 1 : </w:t>
      </w:r>
      <w:r>
        <w:rPr>
          <w:rStyle w:val="Aucun"/>
          <w:i w:val="1"/>
          <w:iCs w:val="1"/>
          <w:rtl w:val="0"/>
          <w:lang w:val="fr-FR"/>
        </w:rPr>
        <w:t>É</w:t>
      </w:r>
      <w:r>
        <w:rPr>
          <w:rStyle w:val="Aucun"/>
          <w:i w:val="1"/>
          <w:iCs w:val="1"/>
          <w:rtl w:val="0"/>
          <w:lang w:val="fr-FR"/>
        </w:rPr>
        <w:t>tudes sur les grammairiens grecs</w:t>
      </w:r>
      <w:r>
        <w:rPr>
          <w:rStyle w:val="Aucun"/>
          <w:rtl w:val="0"/>
          <w:lang w:val="fr-FR"/>
        </w:rPr>
        <w:t>, Soci</w:t>
      </w:r>
      <w:r>
        <w:rPr>
          <w:rStyle w:val="Aucun"/>
          <w:rtl w:val="0"/>
          <w:lang w:val="fr-FR"/>
        </w:rPr>
        <w:t>é</w:t>
      </w:r>
      <w:r>
        <w:rPr>
          <w:rStyle w:val="Aucun"/>
          <w:rtl w:val="0"/>
          <w:lang w:val="fr-FR"/>
        </w:rPr>
        <w:t>t</w:t>
      </w:r>
      <w:r>
        <w:rPr>
          <w:rStyle w:val="Aucun"/>
          <w:rtl w:val="0"/>
          <w:lang w:val="fr-FR"/>
        </w:rPr>
        <w:t xml:space="preserve">é </w:t>
      </w:r>
      <w:r>
        <w:rPr>
          <w:rStyle w:val="Aucun"/>
          <w:rtl w:val="0"/>
          <w:lang w:val="fr-FR"/>
        </w:rPr>
        <w:t>d'histoire et d'</w:t>
      </w:r>
      <w:r>
        <w:rPr>
          <w:rStyle w:val="Aucun"/>
          <w:rtl w:val="0"/>
          <w:lang w:val="fr-FR"/>
        </w:rPr>
        <w:t>é</w:t>
      </w:r>
      <w:r>
        <w:rPr>
          <w:rStyle w:val="Aucun"/>
          <w:rtl w:val="0"/>
          <w:lang w:val="fr-FR"/>
        </w:rPr>
        <w:t>pist</w:t>
      </w:r>
      <w:r>
        <w:rPr>
          <w:rStyle w:val="Aucun"/>
          <w:rtl w:val="0"/>
          <w:lang w:val="fr-FR"/>
        </w:rPr>
        <w:t>é</w:t>
      </w:r>
      <w:r>
        <w:rPr>
          <w:rStyle w:val="Aucun"/>
          <w:rtl w:val="0"/>
          <w:lang w:val="fr-FR"/>
        </w:rPr>
        <w:t>mologie des sciences du langage, Paris.</w:t>
      </w:r>
    </w:p>
    <w:p>
      <w:pPr>
        <w:pStyle w:val="Corps"/>
        <w:spacing w:line="240" w:lineRule="auto"/>
        <w:ind w:left="567" w:right="524" w:firstLine="0"/>
        <w:jc w:val="both"/>
      </w:pPr>
    </w:p>
    <w:p>
      <w:pPr>
        <w:pStyle w:val="Corps"/>
        <w:spacing w:line="240" w:lineRule="auto"/>
        <w:ind w:left="567" w:right="524" w:firstLine="0"/>
        <w:jc w:val="both"/>
        <w:rPr>
          <w:rStyle w:val="Aucun"/>
        </w:rPr>
      </w:pPr>
      <w:r>
        <w:rPr>
          <w:rStyle w:val="Aucun"/>
          <w:rtl w:val="0"/>
          <w:lang w:val="en-US"/>
        </w:rPr>
        <w:t>Montanari, F. (2020). History of Ancient Greek Scholarship, Brill, Leyde, Boston.</w:t>
      </w:r>
    </w:p>
    <w:p>
      <w:pPr>
        <w:pStyle w:val="Corps"/>
        <w:spacing w:line="240" w:lineRule="auto"/>
        <w:ind w:left="567" w:right="524" w:firstLine="0"/>
        <w:jc w:val="both"/>
        <w:rPr>
          <w:rStyle w:val="Aucun"/>
          <w:lang w:val="en-US"/>
        </w:rPr>
      </w:pPr>
    </w:p>
    <w:p>
      <w:pPr>
        <w:pStyle w:val="Corps"/>
        <w:spacing w:line="240" w:lineRule="auto"/>
        <w:ind w:left="567" w:right="524" w:firstLine="0"/>
        <w:jc w:val="both"/>
      </w:pPr>
      <w:r>
        <w:rPr>
          <w:rStyle w:val="Aucun"/>
          <w:rtl w:val="0"/>
          <w:lang w:val="pt-PT"/>
        </w:rPr>
        <w:t xml:space="preserve">Neveu, F. (2017). </w:t>
      </w:r>
      <w:r>
        <w:rPr>
          <w:rStyle w:val="Aucun"/>
          <w:i w:val="1"/>
          <w:iCs w:val="1"/>
          <w:rtl w:val="0"/>
          <w:lang w:val="fr-FR"/>
        </w:rPr>
        <w:t>Lexique des notions linguistiques</w:t>
      </w:r>
      <w:r>
        <w:rPr>
          <w:rStyle w:val="Aucun"/>
          <w:rtl w:val="0"/>
          <w:lang w:val="en-US"/>
        </w:rPr>
        <w:t xml:space="preserve">, Armand Colin, </w:t>
      </w:r>
      <w:r>
        <w:rPr>
          <w:rStyle w:val="Aucun"/>
          <w:rtl w:val="0"/>
          <w:lang w:val="fr-FR"/>
        </w:rPr>
        <w:t xml:space="preserve">« </w:t>
      </w:r>
      <w:r>
        <w:rPr>
          <w:rStyle w:val="Aucun"/>
          <w:rtl w:val="0"/>
          <w:lang w:val="fr-FR"/>
        </w:rPr>
        <w:t xml:space="preserve">Cursus </w:t>
      </w:r>
      <w:r>
        <w:rPr>
          <w:rStyle w:val="Aucun"/>
          <w:rtl w:val="0"/>
          <w:lang w:val="it-IT"/>
        </w:rPr>
        <w:t>»</w:t>
      </w:r>
      <w:r>
        <w:rPr>
          <w:rStyle w:val="Aucun"/>
          <w:rtl w:val="0"/>
          <w:lang w:val="pt-PT"/>
        </w:rPr>
        <w:t>, Paris.</w:t>
      </w:r>
    </w:p>
    <w:p>
      <w:pPr>
        <w:pStyle w:val="Corps"/>
        <w:spacing w:line="240" w:lineRule="auto"/>
        <w:ind w:left="567" w:right="524" w:firstLine="0"/>
        <w:jc w:val="both"/>
      </w:pPr>
    </w:p>
    <w:p>
      <w:pPr>
        <w:pStyle w:val="Corps"/>
        <w:spacing w:line="240" w:lineRule="auto"/>
        <w:ind w:left="567" w:right="524" w:firstLine="0"/>
        <w:jc w:val="both"/>
      </w:pPr>
      <w:r>
        <w:rPr>
          <w:rStyle w:val="Aucun"/>
          <w:rtl w:val="0"/>
          <w:lang w:val="fr-FR"/>
        </w:rPr>
        <w:t xml:space="preserve">Pinchon, J. et W. R.-L. (1962). </w:t>
      </w:r>
      <w:r>
        <w:rPr>
          <w:rStyle w:val="Aucun"/>
          <w:i w:val="1"/>
          <w:iCs w:val="1"/>
          <w:rtl w:val="0"/>
          <w:lang w:val="fr-FR"/>
        </w:rPr>
        <w:t>Grammaire du fran</w:t>
      </w:r>
      <w:r>
        <w:rPr>
          <w:rStyle w:val="Aucun"/>
          <w:i w:val="1"/>
          <w:iCs w:val="1"/>
          <w:rtl w:val="0"/>
          <w:lang w:val="fr-FR"/>
        </w:rPr>
        <w:t>ç</w:t>
      </w:r>
      <w:r>
        <w:rPr>
          <w:rStyle w:val="Aucun"/>
          <w:i w:val="1"/>
          <w:iCs w:val="1"/>
          <w:rtl w:val="0"/>
          <w:lang w:val="fr-FR"/>
        </w:rPr>
        <w:t>ais classique et moderne</w:t>
      </w:r>
      <w:r>
        <w:rPr>
          <w:rStyle w:val="Aucun"/>
          <w:rtl w:val="0"/>
          <w:lang w:val="fr-FR"/>
        </w:rPr>
        <w:t>, Hachette, Paris.</w:t>
      </w:r>
    </w:p>
    <w:p>
      <w:pPr>
        <w:pStyle w:val="Corps"/>
        <w:spacing w:line="240" w:lineRule="auto"/>
        <w:ind w:left="567" w:right="524" w:firstLine="0"/>
      </w:pPr>
    </w:p>
    <w:p>
      <w:pPr>
        <w:pStyle w:val="Corps"/>
        <w:spacing w:line="240" w:lineRule="auto"/>
        <w:ind w:left="567" w:right="524" w:firstLine="0"/>
      </w:pPr>
      <w:r>
        <w:rPr>
          <w:rStyle w:val="Aucun"/>
          <w:rtl w:val="0"/>
          <w:lang w:val="fr-FR"/>
        </w:rPr>
        <w:t xml:space="preserve">Schad, S. (2007).  </w:t>
      </w:r>
      <w:r>
        <w:rPr>
          <w:rStyle w:val="Aucun"/>
          <w:i w:val="1"/>
          <w:iCs w:val="1"/>
          <w:rtl w:val="0"/>
          <w:lang w:val="fr-FR"/>
        </w:rPr>
        <w:t>A Lexicon on Latin Grammatical Terminology</w:t>
      </w:r>
      <w:r>
        <w:rPr>
          <w:rStyle w:val="Aucun"/>
          <w:rtl w:val="0"/>
          <w:lang w:val="fr-FR"/>
        </w:rPr>
        <w:t>, Fabrizio Serra, Pise.</w:t>
      </w:r>
    </w:p>
    <w:sectPr>
      <w:headerReference w:type="default" r:id="rId4"/>
      <w:headerReference w:type="even" r:id="rId5"/>
      <w:headerReference w:type="first" r:id="rId6"/>
      <w:footerReference w:type="default" r:id="rId7"/>
      <w:footerReference w:type="even" r:id="rId8"/>
      <w:footerReference w:type="first" r:id="rId9"/>
      <w:pgSz w:w="11900" w:h="16840" w:orient="portrait"/>
      <w:pgMar w:top="1440" w:right="1440" w:bottom="1440" w:left="1440" w:header="720" w:footer="720"/>
      <w:pgNumType w:start="67"/>
      <w:titlePg w:val="1"/>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Gabriel Frazer-Mckee" w:date="1900-01-01T00:00:00Z">
    <w:p w14:paraId="1111FFFF">
      <w:pPr>
        <w:pStyle w:val="Par défaut"/>
        <w:bidi w:val="0"/>
      </w:pPr>
    </w:p>
    <w:p w14:paraId="11120000">
      <w:pPr>
        <w:pStyle w:val="Par défaut"/>
        <w:bidi w:val="0"/>
      </w:pPr>
      <w:r>
        <w:rPr>
          <w:rFonts w:cs="Arial Unicode MS" w:eastAsia="Arial Unicode MS"/>
          <w:rtl w:val="0"/>
        </w:rPr>
        <w:t>Ce terme, la formalisation grammaticale, constitue un concept central, mais il n'est pas d</w:t>
      </w:r>
      <w:r>
        <w:rPr>
          <w:rFonts w:cs="Arial Unicode MS" w:eastAsia="Arial Unicode MS" w:hint="default"/>
          <w:rtl w:val="0"/>
        </w:rPr>
        <w:t>é</w:t>
      </w:r>
      <w:r>
        <w:rPr>
          <w:rFonts w:cs="Arial Unicode MS" w:eastAsia="Arial Unicode MS"/>
          <w:rtl w:val="0"/>
        </w:rPr>
        <w:t>fini dans le texte. Il est essentiel de le clarifier, sans quoi l</w:t>
      </w:r>
      <w:r>
        <w:rPr>
          <w:rFonts w:cs="Arial Unicode MS" w:eastAsia="Arial Unicode MS" w:hint="default"/>
          <w:rtl w:val="0"/>
        </w:rPr>
        <w:t>’é</w:t>
      </w:r>
      <w:r>
        <w:rPr>
          <w:rFonts w:cs="Arial Unicode MS" w:eastAsia="Arial Unicode MS"/>
          <w:rtl w:val="0"/>
        </w:rPr>
        <w:t xml:space="preserve">tude ne pourra </w:t>
      </w:r>
      <w:r>
        <w:rPr>
          <w:rFonts w:cs="Arial Unicode MS" w:eastAsia="Arial Unicode MS" w:hint="default"/>
          <w:rtl w:val="0"/>
        </w:rPr>
        <w:t>ê</w:t>
      </w:r>
      <w:r>
        <w:rPr>
          <w:rFonts w:cs="Arial Unicode MS" w:eastAsia="Arial Unicode MS"/>
          <w:rtl w:val="0"/>
        </w:rPr>
        <w:t>tre pleinement comprise par le lecteur.</w:t>
      </w:r>
    </w:p>
  </w:comment>
  <w:comment w:id="1" w:author="Gabriel Frazer-Mckee" w:date="2024-10-16T14:07:00Z">
    <w:p w14:paraId="11120001">
      <w:pPr>
        <w:pStyle w:val="Par défaut"/>
        <w:bidi w:val="0"/>
      </w:pPr>
    </w:p>
    <w:p w14:paraId="11120002">
      <w:pPr>
        <w:pStyle w:val="Par défaut"/>
        <w:bidi w:val="0"/>
      </w:pPr>
      <w:r>
        <w:rPr>
          <w:rFonts w:cs="Arial Unicode MS" w:eastAsia="Arial Unicode MS"/>
          <w:rtl w:val="0"/>
        </w:rPr>
        <w:t>Ma suggestion serait d'op</w:t>
      </w:r>
      <w:r>
        <w:rPr>
          <w:rFonts w:cs="Arial Unicode MS" w:eastAsia="Arial Unicode MS" w:hint="default"/>
          <w:rtl w:val="0"/>
        </w:rPr>
        <w:t>é</w:t>
      </w:r>
      <w:r>
        <w:rPr>
          <w:rFonts w:cs="Arial Unicode MS" w:eastAsia="Arial Unicode MS"/>
          <w:rtl w:val="0"/>
        </w:rPr>
        <w:t>rationnaliser deux aspects de la formalisation grammaticale de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 (1) les aspects sp</w:t>
      </w:r>
      <w:r>
        <w:rPr>
          <w:rFonts w:cs="Arial Unicode MS" w:eastAsia="Arial Unicode MS" w:hint="default"/>
          <w:rtl w:val="0"/>
        </w:rPr>
        <w:t>é</w:t>
      </w:r>
      <w:r>
        <w:rPr>
          <w:rFonts w:cs="Arial Unicode MS" w:eastAsia="Arial Unicode MS"/>
          <w:rtl w:val="0"/>
        </w:rPr>
        <w:t>cifiques cibl</w:t>
      </w:r>
      <w:r>
        <w:rPr>
          <w:rFonts w:cs="Arial Unicode MS" w:eastAsia="Arial Unicode MS" w:hint="default"/>
          <w:rtl w:val="0"/>
        </w:rPr>
        <w:t>é</w:t>
      </w:r>
      <w:r>
        <w:rPr>
          <w:rFonts w:cs="Arial Unicode MS" w:eastAsia="Arial Unicode MS"/>
          <w:rtl w:val="0"/>
        </w:rPr>
        <w:t>s par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dans les descriptions des grammairiens (par exemple, modes verbaux, ou cat</w:t>
      </w:r>
      <w:r>
        <w:rPr>
          <w:rFonts w:cs="Arial Unicode MS" w:eastAsia="Arial Unicode MS" w:hint="default"/>
          <w:rtl w:val="0"/>
        </w:rPr>
        <w:t>é</w:t>
      </w:r>
      <w:r>
        <w:rPr>
          <w:rFonts w:cs="Arial Unicode MS" w:eastAsia="Arial Unicode MS"/>
          <w:rtl w:val="0"/>
        </w:rPr>
        <w:t>gories grammaticales cibl</w:t>
      </w:r>
      <w:r>
        <w:rPr>
          <w:rFonts w:cs="Arial Unicode MS" w:eastAsia="Arial Unicode MS" w:hint="default"/>
          <w:rtl w:val="0"/>
        </w:rPr>
        <w:t>é</w:t>
      </w:r>
      <w:r>
        <w:rPr>
          <w:rFonts w:cs="Arial Unicode MS" w:eastAsia="Arial Unicode MS"/>
          <w:rtl w:val="0"/>
        </w:rPr>
        <w:t>es, etc) ; et (2) la fr</w:t>
      </w:r>
      <w:r>
        <w:rPr>
          <w:rFonts w:cs="Arial Unicode MS" w:eastAsia="Arial Unicode MS" w:hint="default"/>
          <w:rtl w:val="0"/>
        </w:rPr>
        <w:t>é</w:t>
      </w:r>
      <w:r>
        <w:rPr>
          <w:rFonts w:cs="Arial Unicode MS" w:eastAsia="Arial Unicode MS"/>
          <w:rtl w:val="0"/>
        </w:rPr>
        <w:t xml:space="preserve">quence absolue </w:t>
      </w:r>
      <w:r>
        <w:rPr>
          <w:rFonts w:cs="Arial Unicode MS" w:eastAsia="Arial Unicode MS" w:hint="default"/>
          <w:rtl w:val="0"/>
        </w:rPr>
        <w:t xml:space="preserve">à </w:t>
      </w:r>
      <w:r>
        <w:rPr>
          <w:rFonts w:cs="Arial Unicode MS" w:eastAsia="Arial Unicode MS"/>
          <w:rtl w:val="0"/>
        </w:rPr>
        <w:t>laquelle ces aspects sont mentionn</w:t>
      </w:r>
      <w:r>
        <w:rPr>
          <w:rFonts w:cs="Arial Unicode MS" w:eastAsia="Arial Unicode MS" w:hint="default"/>
          <w:rtl w:val="0"/>
        </w:rPr>
        <w:t>é</w:t>
      </w:r>
      <w:r>
        <w:rPr>
          <w:rFonts w:cs="Arial Unicode MS" w:eastAsia="Arial Unicode MS"/>
          <w:rtl w:val="0"/>
        </w:rPr>
        <w:t>s dans le corpus (qui est un niveau m</w:t>
      </w:r>
      <w:r>
        <w:rPr>
          <w:rFonts w:cs="Arial Unicode MS" w:eastAsia="Arial Unicode MS" w:hint="default"/>
          <w:rtl w:val="0"/>
        </w:rPr>
        <w:t>é</w:t>
      </w:r>
      <w:r>
        <w:rPr>
          <w:rFonts w:cs="Arial Unicode MS" w:eastAsia="Arial Unicode MS"/>
          <w:rtl w:val="0"/>
        </w:rPr>
        <w:t>ta de la formalisation ; elle pourrait potentiellement indiquer des priorit</w:t>
      </w:r>
      <w:r>
        <w:rPr>
          <w:rFonts w:cs="Arial Unicode MS" w:eastAsia="Arial Unicode MS" w:hint="default"/>
          <w:rtl w:val="0"/>
        </w:rPr>
        <w:t>é</w:t>
      </w:r>
      <w:r>
        <w:rPr>
          <w:rFonts w:cs="Arial Unicode MS" w:eastAsia="Arial Unicode MS"/>
          <w:rtl w:val="0"/>
        </w:rPr>
        <w:t>s ou des pr</w:t>
      </w:r>
      <w:r>
        <w:rPr>
          <w:rFonts w:cs="Arial Unicode MS" w:eastAsia="Arial Unicode MS" w:hint="default"/>
          <w:rtl w:val="0"/>
        </w:rPr>
        <w:t>é</w:t>
      </w:r>
      <w:r>
        <w:rPr>
          <w:rFonts w:cs="Arial Unicode MS" w:eastAsia="Arial Unicode MS"/>
          <w:rtl w:val="0"/>
        </w:rPr>
        <w:t>occupations sp</w:t>
      </w:r>
      <w:r>
        <w:rPr>
          <w:rFonts w:cs="Arial Unicode MS" w:eastAsia="Arial Unicode MS" w:hint="default"/>
          <w:rtl w:val="0"/>
        </w:rPr>
        <w:t>é</w:t>
      </w:r>
      <w:r>
        <w:rPr>
          <w:rFonts w:cs="Arial Unicode MS" w:eastAsia="Arial Unicode MS"/>
          <w:rtl w:val="0"/>
        </w:rPr>
        <w:t>cifiques des grammairiens en fonction de l</w:t>
      </w:r>
      <w:r>
        <w:rPr>
          <w:rFonts w:cs="Arial Unicode MS" w:eastAsia="Arial Unicode MS" w:hint="default"/>
          <w:rtl w:val="0"/>
        </w:rPr>
        <w:t>’é</w:t>
      </w:r>
      <w:r>
        <w:rPr>
          <w:rFonts w:cs="Arial Unicode MS" w:eastAsia="Arial Unicode MS"/>
          <w:rtl w:val="0"/>
        </w:rPr>
        <w:t>poque, des auteurs, ou des contextes d</w:t>
      </w:r>
      <w:r>
        <w:rPr>
          <w:rFonts w:cs="Arial Unicode MS" w:eastAsia="Arial Unicode MS" w:hint="default"/>
          <w:rtl w:val="0"/>
        </w:rPr>
        <w:t>’</w:t>
      </w:r>
      <w:r>
        <w:rPr>
          <w:rFonts w:cs="Arial Unicode MS" w:eastAsia="Arial Unicode MS"/>
          <w:rtl w:val="0"/>
        </w:rPr>
        <w:t>usage qu</w:t>
      </w:r>
      <w:r>
        <w:rPr>
          <w:rFonts w:cs="Arial Unicode MS" w:eastAsia="Arial Unicode MS" w:hint="default"/>
          <w:rtl w:val="0"/>
        </w:rPr>
        <w:t>’</w:t>
      </w:r>
      <w:r>
        <w:rPr>
          <w:rFonts w:cs="Arial Unicode MS" w:eastAsia="Arial Unicode MS"/>
          <w:rtl w:val="0"/>
        </w:rPr>
        <w:t xml:space="preserve">ils visaient </w:t>
      </w:r>
      <w:r>
        <w:rPr>
          <w:rFonts w:cs="Arial Unicode MS" w:eastAsia="Arial Unicode MS" w:hint="default"/>
          <w:rtl w:val="0"/>
        </w:rPr>
        <w:t xml:space="preserve">à </w:t>
      </w:r>
      <w:r>
        <w:rPr>
          <w:rFonts w:cs="Arial Unicode MS" w:eastAsia="Arial Unicode MS"/>
          <w:rtl w:val="0"/>
        </w:rPr>
        <w:t>codifier. Cette fr</w:t>
      </w:r>
      <w:r>
        <w:rPr>
          <w:rFonts w:cs="Arial Unicode MS" w:eastAsia="Arial Unicode MS" w:hint="default"/>
          <w:rtl w:val="0"/>
        </w:rPr>
        <w:t>é</w:t>
      </w:r>
      <w:r>
        <w:rPr>
          <w:rFonts w:cs="Arial Unicode MS" w:eastAsia="Arial Unicode MS"/>
          <w:rtl w:val="0"/>
        </w:rPr>
        <w:t xml:space="preserve">quence pourrait </w:t>
      </w:r>
      <w:r>
        <w:rPr>
          <w:rFonts w:cs="Arial Unicode MS" w:eastAsia="Arial Unicode MS" w:hint="default"/>
          <w:rtl w:val="0"/>
        </w:rPr>
        <w:t>é</w:t>
      </w:r>
      <w:r>
        <w:rPr>
          <w:rFonts w:cs="Arial Unicode MS" w:eastAsia="Arial Unicode MS"/>
          <w:rtl w:val="0"/>
        </w:rPr>
        <w:t>galement r</w:t>
      </w:r>
      <w:r>
        <w:rPr>
          <w:rFonts w:cs="Arial Unicode MS" w:eastAsia="Arial Unicode MS" w:hint="default"/>
          <w:rtl w:val="0"/>
        </w:rPr>
        <w:t>é</w:t>
      </w:r>
      <w:r>
        <w:rPr>
          <w:rFonts w:cs="Arial Unicode MS" w:eastAsia="Arial Unicode MS"/>
          <w:rtl w:val="0"/>
        </w:rPr>
        <w:t>v</w:t>
      </w:r>
      <w:r>
        <w:rPr>
          <w:rFonts w:cs="Arial Unicode MS" w:eastAsia="Arial Unicode MS" w:hint="default"/>
          <w:rtl w:val="0"/>
        </w:rPr>
        <w:t>é</w:t>
      </w:r>
      <w:r>
        <w:rPr>
          <w:rFonts w:cs="Arial Unicode MS" w:eastAsia="Arial Unicode MS"/>
          <w:rtl w:val="0"/>
        </w:rPr>
        <w:t>ler des divergences d'approche entre les traditions grecque et latine, notamment sur l</w:t>
      </w:r>
      <w:r>
        <w:rPr>
          <w:rFonts w:cs="Arial Unicode MS" w:eastAsia="Arial Unicode MS" w:hint="default"/>
          <w:rtl w:val="0"/>
        </w:rPr>
        <w:t>’</w:t>
      </w:r>
      <w:r>
        <w:rPr>
          <w:rFonts w:cs="Arial Unicode MS" w:eastAsia="Arial Unicode MS"/>
          <w:rtl w:val="0"/>
        </w:rPr>
        <w:t>importance accord</w:t>
      </w:r>
      <w:r>
        <w:rPr>
          <w:rFonts w:cs="Arial Unicode MS" w:eastAsia="Arial Unicode MS" w:hint="default"/>
          <w:rtl w:val="0"/>
        </w:rPr>
        <w:t>é</w:t>
      </w:r>
      <w:r>
        <w:rPr>
          <w:rFonts w:cs="Arial Unicode MS" w:eastAsia="Arial Unicode MS"/>
          <w:rtl w:val="0"/>
        </w:rPr>
        <w:t xml:space="preserve">e </w:t>
      </w:r>
      <w:r>
        <w:rPr>
          <w:rFonts w:cs="Arial Unicode MS" w:eastAsia="Arial Unicode MS" w:hint="default"/>
          <w:rtl w:val="0"/>
        </w:rPr>
        <w:t xml:space="preserve">à </w:t>
      </w:r>
      <w:r>
        <w:rPr>
          <w:rFonts w:cs="Arial Unicode MS" w:eastAsia="Arial Unicode MS"/>
          <w:rtl w:val="0"/>
        </w:rPr>
        <w:t>certains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nes linguistiques ou sur la mani</w:t>
      </w:r>
      <w:r>
        <w:rPr>
          <w:rFonts w:cs="Arial Unicode MS" w:eastAsia="Arial Unicode MS" w:hint="default"/>
          <w:rtl w:val="0"/>
        </w:rPr>
        <w:t>è</w:t>
      </w:r>
      <w:r>
        <w:rPr>
          <w:rFonts w:cs="Arial Unicode MS" w:eastAsia="Arial Unicode MS"/>
          <w:rtl w:val="0"/>
        </w:rPr>
        <w:t>re dont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 é</w:t>
      </w:r>
      <w:r>
        <w:rPr>
          <w:rFonts w:cs="Arial Unicode MS" w:eastAsia="Arial Unicode MS"/>
          <w:rtl w:val="0"/>
        </w:rPr>
        <w:t>tait per</w:t>
      </w:r>
      <w:r>
        <w:rPr>
          <w:rFonts w:cs="Arial Unicode MS" w:eastAsia="Arial Unicode MS" w:hint="default"/>
          <w:rtl w:val="0"/>
        </w:rPr>
        <w:t>ç</w:t>
      </w:r>
      <w:r>
        <w:rPr>
          <w:rFonts w:cs="Arial Unicode MS" w:eastAsia="Arial Unicode MS"/>
          <w:rtl w:val="0"/>
        </w:rPr>
        <w:t>ue et trait</w:t>
      </w:r>
      <w:r>
        <w:rPr>
          <w:rFonts w:cs="Arial Unicode MS" w:eastAsia="Arial Unicode MS" w:hint="default"/>
          <w:rtl w:val="0"/>
        </w:rPr>
        <w:t>é</w:t>
      </w:r>
      <w:r>
        <w:rPr>
          <w:rFonts w:cs="Arial Unicode MS" w:eastAsia="Arial Unicode MS"/>
          <w:rtl w:val="0"/>
        </w:rPr>
        <w:t>e dans la grammaire normative).</w:t>
      </w:r>
    </w:p>
    <w:p w14:paraId="11120003">
      <w:pPr>
        <w:pStyle w:val="Par défaut"/>
        <w:bidi w:val="0"/>
      </w:pPr>
    </w:p>
    <w:p w14:paraId="11120004">
      <w:pPr>
        <w:pStyle w:val="Par défaut"/>
        <w:bidi w:val="0"/>
      </w:pPr>
      <w:r>
        <w:rPr>
          <w:rFonts w:cs="Arial Unicode MS" w:eastAsia="Arial Unicode MS"/>
          <w:rtl w:val="0"/>
        </w:rPr>
        <w:t xml:space="preserve">Cela permettrait de faire ressortir deux </w:t>
      </w:r>
      <w:r>
        <w:rPr>
          <w:rFonts w:cs="Arial Unicode MS" w:eastAsia="Arial Unicode MS" w:hint="default"/>
          <w:rtl w:val="0"/>
        </w:rPr>
        <w:t>é</w:t>
      </w:r>
      <w:r>
        <w:rPr>
          <w:rFonts w:cs="Arial Unicode MS" w:eastAsia="Arial Unicode MS"/>
          <w:rtl w:val="0"/>
        </w:rPr>
        <w:t>l</w:t>
      </w:r>
      <w:r>
        <w:rPr>
          <w:rFonts w:cs="Arial Unicode MS" w:eastAsia="Arial Unicode MS" w:hint="default"/>
          <w:rtl w:val="0"/>
        </w:rPr>
        <w:t>é</w:t>
      </w:r>
      <w:r>
        <w:rPr>
          <w:rFonts w:cs="Arial Unicode MS" w:eastAsia="Arial Unicode MS"/>
          <w:rtl w:val="0"/>
        </w:rPr>
        <w:t>ments : (a) les fortes ressemblances dans la mani</w:t>
      </w:r>
      <w:r>
        <w:rPr>
          <w:rFonts w:cs="Arial Unicode MS" w:eastAsia="Arial Unicode MS" w:hint="default"/>
          <w:rtl w:val="0"/>
        </w:rPr>
        <w:t>è</w:t>
      </w:r>
      <w:r>
        <w:rPr>
          <w:rFonts w:cs="Arial Unicode MS" w:eastAsia="Arial Unicode MS"/>
          <w:rtl w:val="0"/>
        </w:rPr>
        <w:t>re dont les grammairiens grecs et latins abordent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et (b) les diff</w:t>
      </w:r>
      <w:r>
        <w:rPr>
          <w:rFonts w:cs="Arial Unicode MS" w:eastAsia="Arial Unicode MS" w:hint="default"/>
          <w:rtl w:val="0"/>
        </w:rPr>
        <w:t>é</w:t>
      </w:r>
      <w:r>
        <w:rPr>
          <w:rFonts w:cs="Arial Unicode MS" w:eastAsia="Arial Unicode MS"/>
          <w:rtl w:val="0"/>
        </w:rPr>
        <w:t>rences en termes de fr</w:t>
      </w:r>
      <w:r>
        <w:rPr>
          <w:rFonts w:cs="Arial Unicode MS" w:eastAsia="Arial Unicode MS" w:hint="default"/>
          <w:rtl w:val="0"/>
        </w:rPr>
        <w:t>é</w:t>
      </w:r>
      <w:r>
        <w:rPr>
          <w:rFonts w:cs="Arial Unicode MS" w:eastAsia="Arial Unicode MS"/>
          <w:rtl w:val="0"/>
        </w:rPr>
        <w:t>quence absolue des discussions sur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xml:space="preserve">, les grammairiens latins ayant tendance </w:t>
      </w:r>
      <w:r>
        <w:rPr>
          <w:rFonts w:cs="Arial Unicode MS" w:eastAsia="Arial Unicode MS" w:hint="default"/>
          <w:rtl w:val="0"/>
        </w:rPr>
        <w:t xml:space="preserve">à </w:t>
      </w:r>
      <w:r>
        <w:rPr>
          <w:rFonts w:cs="Arial Unicode MS" w:eastAsia="Arial Unicode MS"/>
          <w:rtl w:val="0"/>
        </w:rPr>
        <w:t>en parler plus souvent que leurs homologues grecs. Bien entendu, il sera important de prendre en compte les limites du corpus disponible dans la Discussion...</w:t>
      </w:r>
    </w:p>
  </w:comment>
  <w:comment w:id="2" w:author="Lucie Cordier" w:date="2024-11-08T08:36:35Z">
    <w:p w14:paraId="11120005">
      <w:pPr>
        <w:pStyle w:val="Par défaut"/>
        <w:bidi w:val="0"/>
      </w:pPr>
    </w:p>
    <w:p w14:paraId="11120006">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07">
      <w:pPr>
        <w:pStyle w:val="Par défaut"/>
        <w:bidi w:val="0"/>
      </w:pPr>
      <w:r>
        <w:rPr>
          <w:rFonts w:cs="Arial Unicode MS" w:eastAsia="Arial Unicode MS"/>
          <w:rtl w:val="0"/>
        </w:rPr>
        <w:t>Je vais d</w:t>
      </w:r>
      <w:r>
        <w:rPr>
          <w:rFonts w:cs="Arial Unicode MS" w:eastAsia="Arial Unicode MS" w:hint="default"/>
          <w:rtl w:val="0"/>
        </w:rPr>
        <w:t>é</w:t>
      </w:r>
      <w:r>
        <w:rPr>
          <w:rFonts w:cs="Arial Unicode MS" w:eastAsia="Arial Unicode MS"/>
          <w:rtl w:val="0"/>
        </w:rPr>
        <w:t xml:space="preserve">finir le concept selon ces deux niveaux. </w:t>
      </w:r>
    </w:p>
    <w:p w14:paraId="11120008">
      <w:pPr>
        <w:pStyle w:val="Par défaut"/>
        <w:bidi w:val="0"/>
      </w:pPr>
      <w:r>
        <w:rPr>
          <w:rFonts w:cs="Arial Unicode MS" w:eastAsia="Arial Unicode MS"/>
          <w:rtl w:val="0"/>
        </w:rPr>
        <w:t>Pour le point de la fr</w:t>
      </w:r>
      <w:r>
        <w:rPr>
          <w:rFonts w:cs="Arial Unicode MS" w:eastAsia="Arial Unicode MS" w:hint="default"/>
          <w:rtl w:val="0"/>
        </w:rPr>
        <w:t>é</w:t>
      </w:r>
      <w:r>
        <w:rPr>
          <w:rFonts w:cs="Arial Unicode MS" w:eastAsia="Arial Unicode MS"/>
          <w:rtl w:val="0"/>
        </w:rPr>
        <w:t>quence absolue : je pense que certains points sont trop ambitieux ou glissants (priorit</w:t>
      </w:r>
      <w:r>
        <w:rPr>
          <w:rFonts w:cs="Arial Unicode MS" w:eastAsia="Arial Unicode MS" w:hint="default"/>
          <w:rtl w:val="0"/>
        </w:rPr>
        <w:t>é</w:t>
      </w:r>
      <w:r>
        <w:rPr>
          <w:rFonts w:cs="Arial Unicode MS" w:eastAsia="Arial Unicode MS"/>
          <w:rtl w:val="0"/>
        </w:rPr>
        <w:t>s en fonction de l</w:t>
      </w:r>
      <w:r>
        <w:rPr>
          <w:rFonts w:cs="Arial Unicode MS" w:eastAsia="Arial Unicode MS" w:hint="default"/>
          <w:rtl w:val="0"/>
        </w:rPr>
        <w:t>’é</w:t>
      </w:r>
      <w:r>
        <w:rPr>
          <w:rFonts w:cs="Arial Unicode MS" w:eastAsia="Arial Unicode MS"/>
          <w:rtl w:val="0"/>
        </w:rPr>
        <w:t>poque, contextes d</w:t>
      </w:r>
      <w:r>
        <w:rPr>
          <w:rFonts w:cs="Arial Unicode MS" w:eastAsia="Arial Unicode MS" w:hint="default"/>
          <w:rtl w:val="0"/>
        </w:rPr>
        <w:t>’</w:t>
      </w:r>
      <w:r>
        <w:rPr>
          <w:rFonts w:cs="Arial Unicode MS" w:eastAsia="Arial Unicode MS"/>
          <w:rtl w:val="0"/>
        </w:rPr>
        <w:t xml:space="preserve">usage que les grammairiens visaient </w:t>
      </w:r>
      <w:r>
        <w:rPr>
          <w:rFonts w:cs="Arial Unicode MS" w:eastAsia="Arial Unicode MS" w:hint="default"/>
          <w:rtl w:val="0"/>
        </w:rPr>
        <w:t xml:space="preserve">à </w:t>
      </w:r>
      <w:r>
        <w:rPr>
          <w:rFonts w:cs="Arial Unicode MS" w:eastAsia="Arial Unicode MS"/>
          <w:rtl w:val="0"/>
        </w:rPr>
        <w:t>codifier) car j</w:t>
      </w:r>
      <w:r>
        <w:rPr>
          <w:rFonts w:cs="Arial Unicode MS" w:eastAsia="Arial Unicode MS" w:hint="default"/>
          <w:rtl w:val="0"/>
        </w:rPr>
        <w:t>’</w:t>
      </w:r>
      <w:r>
        <w:rPr>
          <w:rFonts w:cs="Arial Unicode MS" w:eastAsia="Arial Unicode MS"/>
          <w:rtl w:val="0"/>
        </w:rPr>
        <w:t>ai travaill</w:t>
      </w:r>
      <w:r>
        <w:rPr>
          <w:rFonts w:cs="Arial Unicode MS" w:eastAsia="Arial Unicode MS" w:hint="default"/>
          <w:rtl w:val="0"/>
        </w:rPr>
        <w:t xml:space="preserve">é </w:t>
      </w:r>
      <w:r>
        <w:rPr>
          <w:rFonts w:cs="Arial Unicode MS" w:eastAsia="Arial Unicode MS"/>
          <w:rtl w:val="0"/>
        </w:rPr>
        <w:t xml:space="preserve">pour cette article </w:t>
      </w:r>
      <w:r>
        <w:rPr>
          <w:rFonts w:cs="Arial Unicode MS" w:eastAsia="Arial Unicode MS" w:hint="default"/>
          <w:rtl w:val="0"/>
        </w:rPr>
        <w:t xml:space="preserve">à </w:t>
      </w:r>
      <w:r>
        <w:rPr>
          <w:rFonts w:cs="Arial Unicode MS" w:eastAsia="Arial Unicode MS"/>
          <w:rtl w:val="0"/>
        </w:rPr>
        <w:t>partir d</w:t>
      </w:r>
      <w:r>
        <w:rPr>
          <w:rFonts w:cs="Arial Unicode MS" w:eastAsia="Arial Unicode MS" w:hint="default"/>
          <w:rtl w:val="0"/>
        </w:rPr>
        <w:t>’</w:t>
      </w:r>
      <w:r>
        <w:rPr>
          <w:rFonts w:cs="Arial Unicode MS" w:eastAsia="Arial Unicode MS"/>
          <w:rtl w:val="0"/>
        </w:rPr>
        <w:t xml:space="preserve">occurrences, et non pas sur des passages entiers. En revanche je peux tout </w:t>
      </w:r>
      <w:r>
        <w:rPr>
          <w:rFonts w:cs="Arial Unicode MS" w:eastAsia="Arial Unicode MS" w:hint="default"/>
          <w:rtl w:val="0"/>
        </w:rPr>
        <w:t xml:space="preserve">à </w:t>
      </w:r>
      <w:r>
        <w:rPr>
          <w:rFonts w:cs="Arial Unicode MS" w:eastAsia="Arial Unicode MS"/>
          <w:rtl w:val="0"/>
        </w:rPr>
        <w:t>fait sur l</w:t>
      </w:r>
      <w:r>
        <w:rPr>
          <w:rFonts w:cs="Arial Unicode MS" w:eastAsia="Arial Unicode MS" w:hint="default"/>
          <w:rtl w:val="0"/>
        </w:rPr>
        <w:t>’</w:t>
      </w:r>
      <w:r>
        <w:rPr>
          <w:rFonts w:cs="Arial Unicode MS" w:eastAsia="Arial Unicode MS"/>
          <w:rtl w:val="0"/>
        </w:rPr>
        <w:t>importance de certains param</w:t>
      </w:r>
      <w:r>
        <w:rPr>
          <w:rFonts w:cs="Arial Unicode MS" w:eastAsia="Arial Unicode MS" w:hint="default"/>
          <w:rtl w:val="0"/>
        </w:rPr>
        <w:t>è</w:t>
      </w:r>
      <w:r>
        <w:rPr>
          <w:rFonts w:cs="Arial Unicode MS" w:eastAsia="Arial Unicode MS"/>
          <w:rtl w:val="0"/>
        </w:rPr>
        <w:t>tres grammaticaux concern</w:t>
      </w:r>
      <w:r>
        <w:rPr>
          <w:rFonts w:cs="Arial Unicode MS" w:eastAsia="Arial Unicode MS" w:hint="default"/>
          <w:rtl w:val="0"/>
        </w:rPr>
        <w:t>é</w:t>
      </w:r>
      <w:r>
        <w:rPr>
          <w:rFonts w:cs="Arial Unicode MS" w:eastAsia="Arial Unicode MS"/>
          <w:rtl w:val="0"/>
        </w:rPr>
        <w:t>s par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(ce qui est d</w:t>
      </w:r>
      <w:r>
        <w:rPr>
          <w:rFonts w:cs="Arial Unicode MS" w:eastAsia="Arial Unicode MS" w:hint="default"/>
          <w:rtl w:val="0"/>
        </w:rPr>
        <w:t>é</w:t>
      </w:r>
      <w:r>
        <w:rPr>
          <w:rFonts w:cs="Arial Unicode MS" w:eastAsia="Arial Unicode MS"/>
          <w:rtl w:val="0"/>
        </w:rPr>
        <w:t>j</w:t>
      </w:r>
      <w:r>
        <w:rPr>
          <w:rFonts w:cs="Arial Unicode MS" w:eastAsia="Arial Unicode MS" w:hint="default"/>
          <w:rtl w:val="0"/>
        </w:rPr>
        <w:t xml:space="preserve">à </w:t>
      </w:r>
      <w:r>
        <w:rPr>
          <w:rFonts w:cs="Arial Unicode MS" w:eastAsia="Arial Unicode MS"/>
          <w:rtl w:val="0"/>
        </w:rPr>
        <w:t xml:space="preserve">mis en </w:t>
      </w:r>
      <w:r>
        <w:rPr>
          <w:rFonts w:cs="Arial Unicode MS" w:eastAsia="Arial Unicode MS" w:hint="default"/>
          <w:rtl w:val="0"/>
        </w:rPr>
        <w:t>é</w:t>
      </w:r>
      <w:r>
        <w:rPr>
          <w:rFonts w:cs="Arial Unicode MS" w:eastAsia="Arial Unicode MS"/>
          <w:rtl w:val="0"/>
        </w:rPr>
        <w:t>vidence avec les tableaux) et sur le fait que m</w:t>
      </w:r>
      <w:r>
        <w:rPr>
          <w:rFonts w:cs="Arial Unicode MS" w:eastAsia="Arial Unicode MS" w:hint="default"/>
          <w:rtl w:val="0"/>
        </w:rPr>
        <w:t>ê</w:t>
      </w:r>
      <w:r>
        <w:rPr>
          <w:rFonts w:cs="Arial Unicode MS" w:eastAsia="Arial Unicode MS"/>
          <w:rtl w:val="0"/>
        </w:rPr>
        <w:t>me si les grammairiens grecs et latins antiques appliquaient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à </w:t>
      </w:r>
      <w:r>
        <w:rPr>
          <w:rFonts w:cs="Arial Unicode MS" w:eastAsia="Arial Unicode MS"/>
          <w:rtl w:val="0"/>
        </w:rPr>
        <w:t>toute classe grammaticale, il y a tout de m</w:t>
      </w:r>
      <w:r>
        <w:rPr>
          <w:rFonts w:cs="Arial Unicode MS" w:eastAsia="Arial Unicode MS" w:hint="default"/>
          <w:rtl w:val="0"/>
        </w:rPr>
        <w:t>ê</w:t>
      </w:r>
      <w:r>
        <w:rPr>
          <w:rFonts w:cs="Arial Unicode MS" w:eastAsia="Arial Unicode MS"/>
          <w:rtl w:val="0"/>
        </w:rPr>
        <w:t>me une pr</w:t>
      </w:r>
      <w:r>
        <w:rPr>
          <w:rFonts w:cs="Arial Unicode MS" w:eastAsia="Arial Unicode MS" w:hint="default"/>
          <w:rtl w:val="0"/>
        </w:rPr>
        <w:t>é</w:t>
      </w:r>
      <w:r>
        <w:rPr>
          <w:rFonts w:cs="Arial Unicode MS" w:eastAsia="Arial Unicode MS"/>
          <w:rtl w:val="0"/>
        </w:rPr>
        <w:t>dominance du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dans la cat</w:t>
      </w:r>
      <w:r>
        <w:rPr>
          <w:rFonts w:cs="Arial Unicode MS" w:eastAsia="Arial Unicode MS" w:hint="default"/>
          <w:rtl w:val="0"/>
        </w:rPr>
        <w:t>é</w:t>
      </w:r>
      <w:r>
        <w:rPr>
          <w:rFonts w:cs="Arial Unicode MS" w:eastAsia="Arial Unicode MS"/>
          <w:rtl w:val="0"/>
        </w:rPr>
        <w:t>gorie verbale (cela fait le lien avec l</w:t>
      </w:r>
      <w:r>
        <w:rPr>
          <w:rFonts w:cs="Arial Unicode MS" w:eastAsia="Arial Unicode MS" w:hint="default"/>
          <w:rtl w:val="0"/>
        </w:rPr>
        <w:t>’é</w:t>
      </w:r>
      <w:r>
        <w:rPr>
          <w:rFonts w:cs="Arial Unicode MS" w:eastAsia="Arial Unicode MS"/>
          <w:rtl w:val="0"/>
        </w:rPr>
        <w:t xml:space="preserve">tat de la recherche, en introduction). </w:t>
      </w:r>
    </w:p>
    <w:p w14:paraId="11120009">
      <w:pPr>
        <w:pStyle w:val="Par défaut"/>
        <w:bidi w:val="0"/>
      </w:pPr>
      <w:r>
        <w:rPr>
          <w:rFonts w:cs="Arial Unicode MS" w:eastAsia="Arial Unicode MS"/>
          <w:rtl w:val="0"/>
        </w:rPr>
        <w:t xml:space="preserve">Pour les </w:t>
      </w:r>
      <w:r>
        <w:rPr>
          <w:rFonts w:cs="Arial Unicode MS" w:eastAsia="Arial Unicode MS" w:hint="default"/>
          <w:rtl w:val="0"/>
        </w:rPr>
        <w:t>é</w:t>
      </w:r>
      <w:r>
        <w:rPr>
          <w:rFonts w:cs="Arial Unicode MS" w:eastAsia="Arial Unicode MS"/>
          <w:rtl w:val="0"/>
        </w:rPr>
        <w:t>l</w:t>
      </w:r>
      <w:r>
        <w:rPr>
          <w:rFonts w:cs="Arial Unicode MS" w:eastAsia="Arial Unicode MS" w:hint="default"/>
          <w:rtl w:val="0"/>
        </w:rPr>
        <w:t>é</w:t>
      </w:r>
      <w:r>
        <w:rPr>
          <w:rFonts w:cs="Arial Unicode MS" w:eastAsia="Arial Unicode MS"/>
          <w:rtl w:val="0"/>
        </w:rPr>
        <w:t xml:space="preserve">ments que cela pourrait faire ressortir : effectivement les limites du corpus sont contraignantes pour engager ce type de discussion. Mais je peux mettre en </w:t>
      </w:r>
      <w:r>
        <w:rPr>
          <w:rFonts w:cs="Arial Unicode MS" w:eastAsia="Arial Unicode MS" w:hint="default"/>
          <w:rtl w:val="0"/>
        </w:rPr>
        <w:t>é</w:t>
      </w:r>
      <w:r>
        <w:rPr>
          <w:rFonts w:cs="Arial Unicode MS" w:eastAsia="Arial Unicode MS"/>
          <w:rtl w:val="0"/>
        </w:rPr>
        <w:t>vidence les param</w:t>
      </w:r>
      <w:r>
        <w:rPr>
          <w:rFonts w:cs="Arial Unicode MS" w:eastAsia="Arial Unicode MS" w:hint="default"/>
          <w:rtl w:val="0"/>
        </w:rPr>
        <w:t>è</w:t>
      </w:r>
      <w:r>
        <w:rPr>
          <w:rFonts w:cs="Arial Unicode MS" w:eastAsia="Arial Unicode MS"/>
          <w:rtl w:val="0"/>
        </w:rPr>
        <w:t xml:space="preserve">tres grammaticaux communs </w:t>
      </w:r>
      <w:r>
        <w:rPr>
          <w:rFonts w:cs="Arial Unicode MS" w:eastAsia="Arial Unicode MS" w:hint="default"/>
          <w:rtl w:val="0"/>
        </w:rPr>
        <w:t>é</w:t>
      </w:r>
      <w:r>
        <w:rPr>
          <w:rFonts w:cs="Arial Unicode MS" w:eastAsia="Arial Unicode MS"/>
          <w:rtl w:val="0"/>
        </w:rPr>
        <w:t>voqu</w:t>
      </w:r>
      <w:r>
        <w:rPr>
          <w:rFonts w:cs="Arial Unicode MS" w:eastAsia="Arial Unicode MS" w:hint="default"/>
          <w:rtl w:val="0"/>
        </w:rPr>
        <w:t>é</w:t>
      </w:r>
      <w:r>
        <w:rPr>
          <w:rFonts w:cs="Arial Unicode MS" w:eastAsia="Arial Unicode MS"/>
          <w:rtl w:val="0"/>
        </w:rPr>
        <w:t>s. En revanche pour la fr</w:t>
      </w:r>
      <w:r>
        <w:rPr>
          <w:rFonts w:cs="Arial Unicode MS" w:eastAsia="Arial Unicode MS" w:hint="default"/>
          <w:rtl w:val="0"/>
        </w:rPr>
        <w:t>é</w:t>
      </w:r>
      <w:r>
        <w:rPr>
          <w:rFonts w:cs="Arial Unicode MS" w:eastAsia="Arial Unicode MS"/>
          <w:rtl w:val="0"/>
        </w:rPr>
        <w:t>quence, le probl</w:t>
      </w:r>
      <w:r>
        <w:rPr>
          <w:rFonts w:cs="Arial Unicode MS" w:eastAsia="Arial Unicode MS" w:hint="default"/>
          <w:rtl w:val="0"/>
        </w:rPr>
        <w:t>è</w:t>
      </w:r>
      <w:r>
        <w:rPr>
          <w:rFonts w:cs="Arial Unicode MS" w:eastAsia="Arial Unicode MS"/>
          <w:rtl w:val="0"/>
        </w:rPr>
        <w:t>me pour le corpus grec est encore et toujours l</w:t>
      </w:r>
      <w:r>
        <w:rPr>
          <w:rFonts w:cs="Arial Unicode MS" w:eastAsia="Arial Unicode MS" w:hint="default"/>
          <w:rtl w:val="0"/>
        </w:rPr>
        <w:t>’é</w:t>
      </w:r>
      <w:r>
        <w:rPr>
          <w:rFonts w:cs="Arial Unicode MS" w:eastAsia="Arial Unicode MS"/>
          <w:rtl w:val="0"/>
        </w:rPr>
        <w:t>tat des textes : il n</w:t>
      </w:r>
      <w:r>
        <w:rPr>
          <w:rFonts w:cs="Arial Unicode MS" w:eastAsia="Arial Unicode MS" w:hint="default"/>
          <w:rtl w:val="0"/>
        </w:rPr>
        <w:t>’</w:t>
      </w:r>
      <w:r>
        <w:rPr>
          <w:rFonts w:cs="Arial Unicode MS" w:eastAsia="Arial Unicode MS"/>
          <w:rtl w:val="0"/>
        </w:rPr>
        <w:t>est pas certain que les Latins traitaient plus du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que leurs homologues grecs, puisque leur grammaire est en grande majorit</w:t>
      </w:r>
      <w:r>
        <w:rPr>
          <w:rFonts w:cs="Arial Unicode MS" w:eastAsia="Arial Unicode MS" w:hint="default"/>
          <w:rtl w:val="0"/>
        </w:rPr>
        <w:t xml:space="preserve">é </w:t>
      </w:r>
      <w:r>
        <w:rPr>
          <w:rFonts w:cs="Arial Unicode MS" w:eastAsia="Arial Unicode MS"/>
          <w:rtl w:val="0"/>
        </w:rPr>
        <w:t>inspir</w:t>
      </w:r>
      <w:r>
        <w:rPr>
          <w:rFonts w:cs="Arial Unicode MS" w:eastAsia="Arial Unicode MS" w:hint="default"/>
          <w:rtl w:val="0"/>
        </w:rPr>
        <w:t>é</w:t>
      </w:r>
      <w:r>
        <w:rPr>
          <w:rFonts w:cs="Arial Unicode MS" w:eastAsia="Arial Unicode MS"/>
          <w:rtl w:val="0"/>
        </w:rPr>
        <w:t>e de celle des Grecs, c</w:t>
      </w:r>
      <w:r>
        <w:rPr>
          <w:rFonts w:cs="Arial Unicode MS" w:eastAsia="Arial Unicode MS" w:hint="default"/>
          <w:rtl w:val="0"/>
        </w:rPr>
        <w:t>’</w:t>
      </w:r>
      <w:r>
        <w:rPr>
          <w:rFonts w:cs="Arial Unicode MS" w:eastAsia="Arial Unicode MS"/>
          <w:rtl w:val="0"/>
        </w:rPr>
        <w:t>est seulement que nous n</w:t>
      </w:r>
      <w:r>
        <w:rPr>
          <w:rFonts w:cs="Arial Unicode MS" w:eastAsia="Arial Unicode MS" w:hint="default"/>
          <w:rtl w:val="0"/>
        </w:rPr>
        <w:t>’</w:t>
      </w:r>
      <w:r>
        <w:rPr>
          <w:rFonts w:cs="Arial Unicode MS" w:eastAsia="Arial Unicode MS"/>
          <w:rtl w:val="0"/>
        </w:rPr>
        <w:t>avons pas conserv</w:t>
      </w:r>
      <w:r>
        <w:rPr>
          <w:rFonts w:cs="Arial Unicode MS" w:eastAsia="Arial Unicode MS" w:hint="default"/>
          <w:rtl w:val="0"/>
        </w:rPr>
        <w:t xml:space="preserve">é </w:t>
      </w:r>
      <w:r>
        <w:rPr>
          <w:rFonts w:cs="Arial Unicode MS" w:eastAsia="Arial Unicode MS"/>
          <w:rtl w:val="0"/>
        </w:rPr>
        <w:t>les textes grecs ou qu</w:t>
      </w:r>
      <w:r>
        <w:rPr>
          <w:rFonts w:cs="Arial Unicode MS" w:eastAsia="Arial Unicode MS" w:hint="default"/>
          <w:rtl w:val="0"/>
        </w:rPr>
        <w:t>’</w:t>
      </w:r>
      <w:r>
        <w:rPr>
          <w:rFonts w:cs="Arial Unicode MS" w:eastAsia="Arial Unicode MS"/>
          <w:rtl w:val="0"/>
        </w:rPr>
        <w:t>il faut les reconstruire. Mais les consid</w:t>
      </w:r>
      <w:r>
        <w:rPr>
          <w:rFonts w:cs="Arial Unicode MS" w:eastAsia="Arial Unicode MS" w:hint="default"/>
          <w:rtl w:val="0"/>
        </w:rPr>
        <w:t>é</w:t>
      </w:r>
      <w:r>
        <w:rPr>
          <w:rFonts w:cs="Arial Unicode MS" w:eastAsia="Arial Unicode MS"/>
          <w:rtl w:val="0"/>
        </w:rPr>
        <w:t>rations philologiques ne sont peut-</w:t>
      </w:r>
      <w:r>
        <w:rPr>
          <w:rFonts w:cs="Arial Unicode MS" w:eastAsia="Arial Unicode MS" w:hint="default"/>
          <w:rtl w:val="0"/>
        </w:rPr>
        <w:t>ê</w:t>
      </w:r>
      <w:r>
        <w:rPr>
          <w:rFonts w:cs="Arial Unicode MS" w:eastAsia="Arial Unicode MS"/>
          <w:rtl w:val="0"/>
        </w:rPr>
        <w:t>tre pas adapt</w:t>
      </w:r>
      <w:r>
        <w:rPr>
          <w:rFonts w:cs="Arial Unicode MS" w:eastAsia="Arial Unicode MS" w:hint="default"/>
          <w:rtl w:val="0"/>
        </w:rPr>
        <w:t>é</w:t>
      </w:r>
      <w:r>
        <w:rPr>
          <w:rFonts w:cs="Arial Unicode MS" w:eastAsia="Arial Unicode MS"/>
          <w:rtl w:val="0"/>
        </w:rPr>
        <w:t>es pour l</w:t>
      </w:r>
      <w:r>
        <w:rPr>
          <w:rFonts w:cs="Arial Unicode MS" w:eastAsia="Arial Unicode MS" w:hint="default"/>
          <w:rtl w:val="0"/>
        </w:rPr>
        <w:t>’</w:t>
      </w:r>
      <w:r>
        <w:rPr>
          <w:rFonts w:cs="Arial Unicode MS" w:eastAsia="Arial Unicode MS"/>
          <w:rtl w:val="0"/>
        </w:rPr>
        <w:t>article, si l</w:t>
      </w:r>
      <w:r>
        <w:rPr>
          <w:rFonts w:cs="Arial Unicode MS" w:eastAsia="Arial Unicode MS" w:hint="default"/>
          <w:rtl w:val="0"/>
        </w:rPr>
        <w:t>’</w:t>
      </w:r>
      <w:r>
        <w:rPr>
          <w:rFonts w:cs="Arial Unicode MS" w:eastAsia="Arial Unicode MS"/>
          <w:rtl w:val="0"/>
        </w:rPr>
        <w:t xml:space="preserve">on veut que je reste pleinement dans le sujet. </w:t>
      </w:r>
    </w:p>
  </w:comment>
  <w:comment w:id="23" w:author="Gabriel Frazer-Mckee" w:date="2024-10-15T09:36:00Z">
    <w:p w14:paraId="1112000A">
      <w:pPr>
        <w:pStyle w:val="Par défaut"/>
        <w:bidi w:val="0"/>
      </w:pPr>
    </w:p>
    <w:p w14:paraId="1112000B">
      <w:pPr>
        <w:pStyle w:val="Par défaut"/>
        <w:bidi w:val="0"/>
      </w:pPr>
      <w:r>
        <w:rPr>
          <w:rFonts w:cs="Arial Unicode MS" w:eastAsia="Arial Unicode MS"/>
          <w:rtl w:val="0"/>
        </w:rPr>
        <w:t>Nous reviendrons au r</w:t>
      </w:r>
      <w:r>
        <w:rPr>
          <w:rFonts w:cs="Arial Unicode MS" w:eastAsia="Arial Unicode MS" w:hint="default"/>
          <w:rtl w:val="0"/>
        </w:rPr>
        <w:t>é</w:t>
      </w:r>
      <w:r>
        <w:rPr>
          <w:rFonts w:cs="Arial Unicode MS" w:eastAsia="Arial Unicode MS"/>
          <w:rtl w:val="0"/>
        </w:rPr>
        <w:t>sum</w:t>
      </w:r>
      <w:r>
        <w:rPr>
          <w:rFonts w:cs="Arial Unicode MS" w:eastAsia="Arial Unicode MS" w:hint="default"/>
          <w:rtl w:val="0"/>
        </w:rPr>
        <w:t xml:space="preserve">é </w:t>
      </w:r>
      <w:r>
        <w:rPr>
          <w:rFonts w:cs="Arial Unicode MS" w:eastAsia="Arial Unicode MS"/>
          <w:rtl w:val="0"/>
        </w:rPr>
        <w:t>apr</w:t>
      </w:r>
      <w:r>
        <w:rPr>
          <w:rFonts w:cs="Arial Unicode MS" w:eastAsia="Arial Unicode MS" w:hint="default"/>
          <w:rtl w:val="0"/>
        </w:rPr>
        <w:t>è</w:t>
      </w:r>
      <w:r>
        <w:rPr>
          <w:rFonts w:cs="Arial Unicode MS" w:eastAsia="Arial Unicode MS"/>
          <w:rtl w:val="0"/>
        </w:rPr>
        <w:t>s que la version finale du texte soit en place. Il doit refl</w:t>
      </w:r>
      <w:r>
        <w:rPr>
          <w:rFonts w:cs="Arial Unicode MS" w:eastAsia="Arial Unicode MS" w:hint="default"/>
          <w:rtl w:val="0"/>
        </w:rPr>
        <w:t>é</w:t>
      </w:r>
      <w:r>
        <w:rPr>
          <w:rFonts w:cs="Arial Unicode MS" w:eastAsia="Arial Unicode MS"/>
          <w:rtl w:val="0"/>
        </w:rPr>
        <w:t>ter les contenus retravaill</w:t>
      </w:r>
      <w:r>
        <w:rPr>
          <w:rFonts w:cs="Arial Unicode MS" w:eastAsia="Arial Unicode MS" w:hint="default"/>
          <w:rtl w:val="0"/>
        </w:rPr>
        <w:t>é</w:t>
      </w:r>
      <w:r>
        <w:rPr>
          <w:rFonts w:cs="Arial Unicode MS" w:eastAsia="Arial Unicode MS"/>
          <w:rtl w:val="0"/>
        </w:rPr>
        <w:t>s de l</w:t>
      </w:r>
      <w:r>
        <w:rPr>
          <w:rFonts w:cs="Arial Unicode MS" w:eastAsia="Arial Unicode MS" w:hint="default"/>
          <w:rtl w:val="0"/>
        </w:rPr>
        <w:t>’é</w:t>
      </w:r>
      <w:r>
        <w:rPr>
          <w:rFonts w:cs="Arial Unicode MS" w:eastAsia="Arial Unicode MS"/>
          <w:rtl w:val="0"/>
        </w:rPr>
        <w:t>tude et avoir la structure qui suit: Introduction, Objectifs, M</w:t>
      </w:r>
      <w:r>
        <w:rPr>
          <w:rFonts w:cs="Arial Unicode MS" w:eastAsia="Arial Unicode MS" w:hint="default"/>
          <w:rtl w:val="0"/>
        </w:rPr>
        <w:t>é</w:t>
      </w:r>
      <w:r>
        <w:rPr>
          <w:rFonts w:cs="Arial Unicode MS" w:eastAsia="Arial Unicode MS"/>
          <w:rtl w:val="0"/>
        </w:rPr>
        <w:t>thode, R</w:t>
      </w:r>
      <w:r>
        <w:rPr>
          <w:rFonts w:cs="Arial Unicode MS" w:eastAsia="Arial Unicode MS" w:hint="default"/>
          <w:rtl w:val="0"/>
        </w:rPr>
        <w:t>é</w:t>
      </w:r>
      <w:r>
        <w:rPr>
          <w:rFonts w:cs="Arial Unicode MS" w:eastAsia="Arial Unicode MS"/>
          <w:rtl w:val="0"/>
        </w:rPr>
        <w:t>sultats, Conclusions.</w:t>
      </w:r>
    </w:p>
  </w:comment>
  <w:comment w:id="24" w:author="Lucie Cordier" w:date="2024-11-08T08:49:36Z">
    <w:p w14:paraId="1112000C">
      <w:pPr>
        <w:pStyle w:val="Par défaut"/>
        <w:bidi w:val="0"/>
      </w:pPr>
    </w:p>
    <w:p w14:paraId="1112000D">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0E">
      <w:pPr>
        <w:pStyle w:val="Par défaut"/>
        <w:bidi w:val="0"/>
      </w:pPr>
      <w:r>
        <w:rPr>
          <w:rFonts w:cs="Arial Unicode MS" w:eastAsia="Arial Unicode MS"/>
          <w:rtl w:val="0"/>
        </w:rPr>
        <w:t>Conform</w:t>
      </w:r>
      <w:r>
        <w:rPr>
          <w:rFonts w:cs="Arial Unicode MS" w:eastAsia="Arial Unicode MS" w:hint="default"/>
          <w:rtl w:val="0"/>
        </w:rPr>
        <w:t>é</w:t>
      </w:r>
      <w:r>
        <w:rPr>
          <w:rFonts w:cs="Arial Unicode MS" w:eastAsia="Arial Unicode MS"/>
          <w:rtl w:val="0"/>
        </w:rPr>
        <w:t xml:space="preserve">ment </w:t>
      </w:r>
      <w:r>
        <w:rPr>
          <w:rFonts w:cs="Arial Unicode MS" w:eastAsia="Arial Unicode MS" w:hint="default"/>
          <w:rtl w:val="0"/>
        </w:rPr>
        <w:t xml:space="preserve">à </w:t>
      </w:r>
      <w:r>
        <w:rPr>
          <w:rFonts w:cs="Arial Unicode MS" w:eastAsia="Arial Unicode MS"/>
          <w:rtl w:val="0"/>
        </w:rPr>
        <w:t>ce qui est indiqu</w:t>
      </w:r>
      <w:r>
        <w:rPr>
          <w:rFonts w:cs="Arial Unicode MS" w:eastAsia="Arial Unicode MS" w:hint="default"/>
          <w:rtl w:val="0"/>
        </w:rPr>
        <w:t xml:space="preserve">é </w:t>
      </w:r>
      <w:r>
        <w:rPr>
          <w:rFonts w:cs="Arial Unicode MS" w:eastAsia="Arial Unicode MS"/>
          <w:rtl w:val="0"/>
        </w:rPr>
        <w:t>dans le mail, je retravaillerai le r</w:t>
      </w:r>
      <w:r>
        <w:rPr>
          <w:rFonts w:cs="Arial Unicode MS" w:eastAsia="Arial Unicode MS" w:hint="default"/>
          <w:rtl w:val="0"/>
        </w:rPr>
        <w:t>é</w:t>
      </w:r>
      <w:r>
        <w:rPr>
          <w:rFonts w:cs="Arial Unicode MS" w:eastAsia="Arial Unicode MS"/>
          <w:rtl w:val="0"/>
        </w:rPr>
        <w:t>sum</w:t>
      </w:r>
      <w:r>
        <w:rPr>
          <w:rFonts w:cs="Arial Unicode MS" w:eastAsia="Arial Unicode MS" w:hint="default"/>
          <w:rtl w:val="0"/>
        </w:rPr>
        <w:t xml:space="preserve">é </w:t>
      </w:r>
      <w:r>
        <w:rPr>
          <w:rFonts w:cs="Arial Unicode MS" w:eastAsia="Arial Unicode MS"/>
          <w:rtl w:val="0"/>
        </w:rPr>
        <w:t>quand le corps du texte sera fix</w:t>
      </w:r>
      <w:r>
        <w:rPr>
          <w:rFonts w:cs="Arial Unicode MS" w:eastAsia="Arial Unicode MS" w:hint="default"/>
          <w:rtl w:val="0"/>
        </w:rPr>
        <w:t>é</w:t>
      </w:r>
      <w:r>
        <w:rPr>
          <w:rFonts w:cs="Arial Unicode MS" w:eastAsia="Arial Unicode MS"/>
          <w:rtl w:val="0"/>
        </w:rPr>
        <w:t xml:space="preserve">. </w:t>
      </w:r>
    </w:p>
  </w:comment>
  <w:comment w:id="25" w:author="Gabriel Frazer-Mckee" w:date="2024-10-15T12:39:00Z">
    <w:p w14:paraId="1112000F">
      <w:pPr>
        <w:pStyle w:val="Par défaut"/>
        <w:bidi w:val="0"/>
      </w:pPr>
    </w:p>
    <w:p w14:paraId="11120010">
      <w:pPr>
        <w:pStyle w:val="Par défaut"/>
        <w:bidi w:val="0"/>
      </w:pPr>
      <w:r>
        <w:rPr>
          <w:rFonts w:cs="Arial Unicode MS" w:eastAsia="Arial Unicode MS"/>
          <w:rtl w:val="0"/>
        </w:rPr>
        <w:t xml:space="preserve">Ce point sera </w:t>
      </w:r>
      <w:r>
        <w:rPr>
          <w:rFonts w:cs="Arial Unicode MS" w:eastAsia="Arial Unicode MS" w:hint="default"/>
          <w:rtl w:val="0"/>
        </w:rPr>
        <w:t xml:space="preserve">à </w:t>
      </w:r>
      <w:r>
        <w:rPr>
          <w:rFonts w:cs="Arial Unicode MS" w:eastAsia="Arial Unicode MS"/>
          <w:rtl w:val="0"/>
        </w:rPr>
        <w:t>nuancer consid</w:t>
      </w:r>
      <w:r>
        <w:rPr>
          <w:rFonts w:cs="Arial Unicode MS" w:eastAsia="Arial Unicode MS" w:hint="default"/>
          <w:rtl w:val="0"/>
        </w:rPr>
        <w:t>é</w:t>
      </w:r>
      <w:r>
        <w:rPr>
          <w:rFonts w:cs="Arial Unicode MS" w:eastAsia="Arial Unicode MS"/>
          <w:rtl w:val="0"/>
        </w:rPr>
        <w:t xml:space="preserve">rablement. </w:t>
      </w:r>
      <w:r>
        <w:rPr>
          <w:rFonts w:cs="Arial Unicode MS" w:eastAsia="Arial Unicode MS" w:hint="default"/>
          <w:rtl w:val="0"/>
        </w:rPr>
        <w:t xml:space="preserve">À </w:t>
      </w:r>
      <w:r>
        <w:rPr>
          <w:rFonts w:cs="Arial Unicode MS" w:eastAsia="Arial Unicode MS"/>
          <w:rtl w:val="0"/>
        </w:rPr>
        <w:t>ce sujet, voir mon commentaire sur le point (1) dans la Discussion</w:t>
      </w:r>
    </w:p>
  </w:comment>
  <w:comment w:id="26" w:author="Lucie Cordier" w:date="2024-11-08T08:50:20Z">
    <w:p w14:paraId="11120011">
      <w:pPr>
        <w:pStyle w:val="Par défaut"/>
        <w:bidi w:val="0"/>
      </w:pPr>
    </w:p>
    <w:p w14:paraId="11120012">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13">
      <w:pPr>
        <w:pStyle w:val="Par défaut"/>
        <w:bidi w:val="0"/>
      </w:pPr>
      <w:r>
        <w:rPr>
          <w:rFonts w:cs="Arial Unicode MS" w:eastAsia="Arial Unicode MS"/>
          <w:rtl w:val="0"/>
        </w:rPr>
        <w:t>Voir la remarque au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dent commentaire.</w:t>
      </w:r>
    </w:p>
  </w:comment>
  <w:comment w:id="27" w:author="Gabriel Frazer-Mckee" w:date="2024-10-15T09:42:00Z">
    <w:p w14:paraId="11120014">
      <w:pPr>
        <w:pStyle w:val="Par défaut"/>
        <w:bidi w:val="0"/>
      </w:pPr>
    </w:p>
    <w:p w14:paraId="11120015">
      <w:pPr>
        <w:pStyle w:val="Par défaut"/>
        <w:bidi w:val="0"/>
      </w:pPr>
      <w:r>
        <w:rPr>
          <w:rFonts w:cs="Arial Unicode MS" w:eastAsia="Arial Unicode MS"/>
          <w:rtl w:val="0"/>
        </w:rPr>
        <w:t>Donnez un exemple; cela aidera la compr</w:t>
      </w:r>
      <w:r>
        <w:rPr>
          <w:rFonts w:cs="Arial Unicode MS" w:eastAsia="Arial Unicode MS" w:hint="default"/>
          <w:rtl w:val="0"/>
        </w:rPr>
        <w:t>é</w:t>
      </w:r>
      <w:r>
        <w:rPr>
          <w:rFonts w:cs="Arial Unicode MS" w:eastAsia="Arial Unicode MS"/>
          <w:rtl w:val="0"/>
        </w:rPr>
        <w:t xml:space="preserve">hension du lecteur moyen, qui ne connait rien par rapport </w:t>
      </w:r>
      <w:r>
        <w:rPr>
          <w:rFonts w:cs="Arial Unicode MS" w:eastAsia="Arial Unicode MS" w:hint="default"/>
          <w:rtl w:val="0"/>
        </w:rPr>
        <w:t xml:space="preserve">à </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p>
  </w:comment>
  <w:comment w:id="28" w:author="Lucie Cordier" w:date="2024-11-08T08:50:42Z">
    <w:p w14:paraId="11120016">
      <w:pPr>
        <w:pStyle w:val="Par défaut"/>
        <w:bidi w:val="0"/>
      </w:pPr>
    </w:p>
    <w:p w14:paraId="11120017">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18">
      <w:pPr>
        <w:pStyle w:val="Par défaut"/>
        <w:bidi w:val="0"/>
      </w:pPr>
      <w:r>
        <w:rPr>
          <w:rFonts w:cs="Arial Unicode MS" w:eastAsia="Arial Unicode MS"/>
          <w:rtl w:val="0"/>
        </w:rPr>
        <w:t>L</w:t>
      </w:r>
      <w:r>
        <w:rPr>
          <w:rFonts w:cs="Arial Unicode MS" w:eastAsia="Arial Unicode MS" w:hint="default"/>
          <w:rtl w:val="0"/>
        </w:rPr>
        <w:t>’</w:t>
      </w:r>
      <w:r>
        <w:rPr>
          <w:rFonts w:cs="Arial Unicode MS" w:eastAsia="Arial Unicode MS"/>
          <w:rtl w:val="0"/>
        </w:rPr>
        <w:t xml:space="preserve">ajout a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fait dans la nouvelle version.</w:t>
      </w:r>
    </w:p>
  </w:comment>
  <w:comment w:id="29" w:author="Gabriel Frazer-Mckee" w:date="2024-10-15T09:55:00Z">
    <w:p w14:paraId="11120019">
      <w:pPr>
        <w:pStyle w:val="Par défaut"/>
        <w:bidi w:val="0"/>
      </w:pPr>
    </w:p>
    <w:p w14:paraId="1112001A">
      <w:pPr>
        <w:pStyle w:val="Par défaut"/>
        <w:bidi w:val="0"/>
      </w:pPr>
      <w:r>
        <w:rPr>
          <w:rFonts w:cs="Arial Unicode MS" w:eastAsia="Arial Unicode MS"/>
          <w:rtl w:val="0"/>
        </w:rPr>
        <w:t>Dans l</w:t>
      </w:r>
      <w:r>
        <w:rPr>
          <w:rFonts w:cs="Arial Unicode MS" w:eastAsia="Arial Unicode MS" w:hint="default"/>
          <w:rtl w:val="0"/>
        </w:rPr>
        <w:t>’</w:t>
      </w:r>
      <w:r>
        <w:rPr>
          <w:rFonts w:cs="Arial Unicode MS" w:eastAsia="Arial Unicode MS"/>
          <w:rtl w:val="0"/>
        </w:rPr>
        <w:t>une de vos r</w:t>
      </w:r>
      <w:r>
        <w:rPr>
          <w:rFonts w:cs="Arial Unicode MS" w:eastAsia="Arial Unicode MS" w:hint="default"/>
          <w:rtl w:val="0"/>
        </w:rPr>
        <w:t>é</w:t>
      </w:r>
      <w:r>
        <w:rPr>
          <w:rFonts w:cs="Arial Unicode MS" w:eastAsia="Arial Unicode MS"/>
          <w:rtl w:val="0"/>
        </w:rPr>
        <w:t xml:space="preserve">ponses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 xml:space="preserve">valuation </w:t>
      </w:r>
      <w:r>
        <w:rPr>
          <w:rFonts w:cs="Arial Unicode MS" w:eastAsia="Arial Unicode MS" w:hint="default"/>
          <w:rtl w:val="0"/>
        </w:rPr>
        <w:t>é</w:t>
      </w:r>
      <w:r>
        <w:rPr>
          <w:rFonts w:cs="Arial Unicode MS" w:eastAsia="Arial Unicode MS"/>
          <w:rtl w:val="0"/>
        </w:rPr>
        <w:t>ditoriale, vous avez remarqu</w:t>
      </w:r>
      <w:r>
        <w:rPr>
          <w:rFonts w:cs="Arial Unicode MS" w:eastAsia="Arial Unicode MS" w:hint="default"/>
          <w:rtl w:val="0"/>
        </w:rPr>
        <w:t xml:space="preserve">é </w:t>
      </w:r>
      <w:r>
        <w:rPr>
          <w:rFonts w:cs="Arial Unicode MS" w:eastAsia="Arial Unicode MS"/>
          <w:rtl w:val="0"/>
        </w:rPr>
        <w:t>que la litt</w:t>
      </w:r>
      <w:r>
        <w:rPr>
          <w:rFonts w:cs="Arial Unicode MS" w:eastAsia="Arial Unicode MS" w:hint="default"/>
          <w:rtl w:val="0"/>
        </w:rPr>
        <w:t>é</w:t>
      </w:r>
      <w:r>
        <w:rPr>
          <w:rFonts w:cs="Arial Unicode MS" w:eastAsia="Arial Unicode MS"/>
          <w:rtl w:val="0"/>
        </w:rPr>
        <w:t>rature existante ne contient pas vraiment d</w:t>
      </w:r>
      <w:r>
        <w:rPr>
          <w:rFonts w:cs="Arial Unicode MS" w:eastAsia="Arial Unicode MS" w:hint="default"/>
          <w:rtl w:val="0"/>
        </w:rPr>
        <w:t>’é</w:t>
      </w:r>
      <w:r>
        <w:rPr>
          <w:rFonts w:cs="Arial Unicode MS" w:eastAsia="Arial Unicode MS"/>
          <w:rtl w:val="0"/>
        </w:rPr>
        <w:t>tudes en tant que telles. Si c</w:t>
      </w:r>
      <w:r>
        <w:rPr>
          <w:rFonts w:cs="Arial Unicode MS" w:eastAsia="Arial Unicode MS" w:hint="default"/>
          <w:rtl w:val="0"/>
        </w:rPr>
        <w:t>’</w:t>
      </w:r>
      <w:r>
        <w:rPr>
          <w:rFonts w:cs="Arial Unicode MS" w:eastAsia="Arial Unicode MS"/>
          <w:rtl w:val="0"/>
        </w:rPr>
        <w:t>est le cas, il faudrait trouver un autre terme pour d</w:t>
      </w:r>
      <w:r>
        <w:rPr>
          <w:rFonts w:cs="Arial Unicode MS" w:eastAsia="Arial Unicode MS" w:hint="default"/>
          <w:rtl w:val="0"/>
        </w:rPr>
        <w:t>é</w:t>
      </w:r>
      <w:r>
        <w:rPr>
          <w:rFonts w:cs="Arial Unicode MS" w:eastAsia="Arial Unicode MS"/>
          <w:rtl w:val="0"/>
        </w:rPr>
        <w:t>noter cette litt</w:t>
      </w:r>
      <w:r>
        <w:rPr>
          <w:rFonts w:cs="Arial Unicode MS" w:eastAsia="Arial Unicode MS" w:hint="default"/>
          <w:rtl w:val="0"/>
        </w:rPr>
        <w:t>é</w:t>
      </w:r>
      <w:r>
        <w:rPr>
          <w:rFonts w:cs="Arial Unicode MS" w:eastAsia="Arial Unicode MS"/>
          <w:rtl w:val="0"/>
        </w:rPr>
        <w:t xml:space="preserve">rature, car une </w:t>
      </w:r>
      <w:r>
        <w:rPr>
          <w:rFonts w:cs="Arial Unicode MS" w:eastAsia="Arial Unicode MS" w:hint="default"/>
          <w:rtl w:val="0"/>
        </w:rPr>
        <w:t>é</w:t>
      </w:r>
      <w:r>
        <w:rPr>
          <w:rFonts w:cs="Arial Unicode MS" w:eastAsia="Arial Unicode MS"/>
          <w:rtl w:val="0"/>
        </w:rPr>
        <w:t xml:space="preserve">tude est un objet de recherche assez </w:t>
      </w:r>
      <w:r>
        <w:rPr>
          <w:rFonts w:cs="Arial Unicode MS" w:eastAsia="Arial Unicode MS" w:hint="default"/>
          <w:rtl w:val="0"/>
        </w:rPr>
        <w:t>é</w:t>
      </w:r>
      <w:r>
        <w:rPr>
          <w:rFonts w:cs="Arial Unicode MS" w:eastAsia="Arial Unicode MS"/>
          <w:rtl w:val="0"/>
        </w:rPr>
        <w:t>toff</w:t>
      </w:r>
      <w:r>
        <w:rPr>
          <w:rFonts w:cs="Arial Unicode MS" w:eastAsia="Arial Unicode MS" w:hint="default"/>
          <w:rtl w:val="0"/>
        </w:rPr>
        <w:t xml:space="preserve">é </w:t>
      </w:r>
      <w:r>
        <w:rPr>
          <w:rFonts w:cs="Arial Unicode MS" w:eastAsia="Arial Unicode MS"/>
          <w:rtl w:val="0"/>
        </w:rPr>
        <w:t>(cela peut induire le lecteur en erreur, qui s</w:t>
      </w:r>
      <w:r>
        <w:rPr>
          <w:rFonts w:cs="Arial Unicode MS" w:eastAsia="Arial Unicode MS" w:hint="default"/>
          <w:rtl w:val="0"/>
        </w:rPr>
        <w:t>’</w:t>
      </w:r>
      <w:r>
        <w:rPr>
          <w:rFonts w:cs="Arial Unicode MS" w:eastAsia="Arial Unicode MS"/>
          <w:rtl w:val="0"/>
        </w:rPr>
        <w:t xml:space="preserve">imagine que votre objet a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quand m</w:t>
      </w:r>
      <w:r>
        <w:rPr>
          <w:rFonts w:cs="Arial Unicode MS" w:eastAsia="Arial Unicode MS" w:hint="default"/>
          <w:rtl w:val="0"/>
        </w:rPr>
        <w:t>ê</w:t>
      </w:r>
      <w:r>
        <w:rPr>
          <w:rFonts w:cs="Arial Unicode MS" w:eastAsia="Arial Unicode MS"/>
          <w:rtl w:val="0"/>
        </w:rPr>
        <w:t xml:space="preserve">me assez </w:t>
      </w:r>
      <w:r>
        <w:rPr>
          <w:rFonts w:cs="Arial Unicode MS" w:eastAsia="Arial Unicode MS" w:hint="default"/>
          <w:rtl w:val="0"/>
        </w:rPr>
        <w:t>é</w:t>
      </w:r>
      <w:r>
        <w:rPr>
          <w:rFonts w:cs="Arial Unicode MS" w:eastAsia="Arial Unicode MS"/>
          <w:rtl w:val="0"/>
        </w:rPr>
        <w:t>tudi</w:t>
      </w:r>
      <w:r>
        <w:rPr>
          <w:rFonts w:cs="Arial Unicode MS" w:eastAsia="Arial Unicode MS" w:hint="default"/>
          <w:rtl w:val="0"/>
        </w:rPr>
        <w:t>é</w:t>
      </w:r>
      <w:r>
        <w:rPr>
          <w:rFonts w:cs="Arial Unicode MS" w:eastAsia="Arial Unicode MS"/>
          <w:rtl w:val="0"/>
        </w:rPr>
        <w:t>). Est-il question de commentaires isol</w:t>
      </w:r>
      <w:r>
        <w:rPr>
          <w:rFonts w:cs="Arial Unicode MS" w:eastAsia="Arial Unicode MS" w:hint="default"/>
          <w:rtl w:val="0"/>
        </w:rPr>
        <w:t>é</w:t>
      </w:r>
      <w:r>
        <w:rPr>
          <w:rFonts w:cs="Arial Unicode MS" w:eastAsia="Arial Unicode MS"/>
          <w:rtl w:val="0"/>
        </w:rPr>
        <w:t>s? De quelques paragraphes? Il faudrait pr</w:t>
      </w:r>
      <w:r>
        <w:rPr>
          <w:rFonts w:cs="Arial Unicode MS" w:eastAsia="Arial Unicode MS" w:hint="default"/>
          <w:rtl w:val="0"/>
        </w:rPr>
        <w:t>é</w:t>
      </w:r>
      <w:r>
        <w:rPr>
          <w:rFonts w:cs="Arial Unicode MS" w:eastAsia="Arial Unicode MS"/>
          <w:rtl w:val="0"/>
        </w:rPr>
        <w:t>ciser...</w:t>
      </w:r>
    </w:p>
  </w:comment>
  <w:comment w:id="30" w:author="Lucie Cordier" w:date="2024-11-08T08:51:47Z">
    <w:p w14:paraId="1112001B">
      <w:pPr>
        <w:pStyle w:val="Par défaut"/>
        <w:bidi w:val="0"/>
      </w:pPr>
    </w:p>
    <w:p w14:paraId="1112001C">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1D">
      <w:pPr>
        <w:pStyle w:val="Par défaut"/>
        <w:bidi w:val="0"/>
      </w:pPr>
      <w:r>
        <w:rPr>
          <w:rFonts w:cs="Arial Unicode MS" w:eastAsia="Arial Unicode MS"/>
          <w:rtl w:val="0"/>
        </w:rPr>
        <w:t xml:space="preserve">Je crois que le terme </w:t>
      </w:r>
      <w:r>
        <w:rPr>
          <w:rFonts w:cs="Arial Unicode MS" w:eastAsia="Arial Unicode MS" w:hint="default"/>
          <w:rtl w:val="0"/>
        </w:rPr>
        <w:t>« é</w:t>
      </w:r>
      <w:r>
        <w:rPr>
          <w:rFonts w:cs="Arial Unicode MS" w:eastAsia="Arial Unicode MS"/>
          <w:rtl w:val="0"/>
        </w:rPr>
        <w:t>tude</w:t>
      </w:r>
      <w:r>
        <w:rPr>
          <w:rFonts w:cs="Arial Unicode MS" w:eastAsia="Arial Unicode MS" w:hint="default"/>
          <w:rtl w:val="0"/>
        </w:rPr>
        <w:t xml:space="preserve"> » </w:t>
      </w:r>
      <w:r>
        <w:rPr>
          <w:rFonts w:cs="Arial Unicode MS" w:eastAsia="Arial Unicode MS"/>
          <w:rtl w:val="0"/>
        </w:rPr>
        <w:t>est justifi</w:t>
      </w:r>
      <w:r>
        <w:rPr>
          <w:rFonts w:cs="Arial Unicode MS" w:eastAsia="Arial Unicode MS" w:hint="default"/>
          <w:rtl w:val="0"/>
        </w:rPr>
        <w:t xml:space="preserve">é </w:t>
      </w:r>
      <w:r>
        <w:rPr>
          <w:rFonts w:cs="Arial Unicode MS" w:eastAsia="Arial Unicode MS"/>
          <w:rtl w:val="0"/>
        </w:rPr>
        <w:t>: le travail de Gilli</w:t>
      </w:r>
      <w:r>
        <w:rPr>
          <w:rFonts w:cs="Arial Unicode MS" w:eastAsia="Arial Unicode MS" w:hint="default"/>
          <w:rtl w:val="0"/>
        </w:rPr>
        <w:t>é</w:t>
      </w:r>
      <w:r>
        <w:rPr>
          <w:rFonts w:cs="Arial Unicode MS" w:eastAsia="Arial Unicode MS"/>
          <w:rtl w:val="0"/>
        </w:rPr>
        <w:t>ron (1919), bien qu</w:t>
      </w:r>
      <w:r>
        <w:rPr>
          <w:rFonts w:cs="Arial Unicode MS" w:eastAsia="Arial Unicode MS" w:hint="default"/>
          <w:rtl w:val="0"/>
        </w:rPr>
        <w:t>’</w:t>
      </w:r>
      <w:r>
        <w:rPr>
          <w:rFonts w:cs="Arial Unicode MS" w:eastAsia="Arial Unicode MS"/>
          <w:rtl w:val="0"/>
        </w:rPr>
        <w:t>un peu dat</w:t>
      </w:r>
      <w:r>
        <w:rPr>
          <w:rFonts w:cs="Arial Unicode MS" w:eastAsia="Arial Unicode MS" w:hint="default"/>
          <w:rtl w:val="0"/>
        </w:rPr>
        <w:t xml:space="preserve">é </w:t>
      </w:r>
      <w:r>
        <w:rPr>
          <w:rFonts w:cs="Arial Unicode MS" w:eastAsia="Arial Unicode MS"/>
          <w:rtl w:val="0"/>
        </w:rPr>
        <w:t>maintenant, est une th</w:t>
      </w:r>
      <w:r>
        <w:rPr>
          <w:rFonts w:cs="Arial Unicode MS" w:eastAsia="Arial Unicode MS" w:hint="default"/>
          <w:rtl w:val="0"/>
        </w:rPr>
        <w:t>è</w:t>
      </w:r>
      <w:r>
        <w:rPr>
          <w:rFonts w:cs="Arial Unicode MS" w:eastAsia="Arial Unicode MS"/>
          <w:rtl w:val="0"/>
        </w:rPr>
        <w:t>se. Le travail d</w:t>
      </w:r>
      <w:r>
        <w:rPr>
          <w:rFonts w:cs="Arial Unicode MS" w:eastAsia="Arial Unicode MS" w:hint="default"/>
          <w:rtl w:val="0"/>
        </w:rPr>
        <w:t>’</w:t>
      </w:r>
      <w:r>
        <w:rPr>
          <w:rFonts w:cs="Arial Unicode MS" w:eastAsia="Arial Unicode MS"/>
          <w:rtl w:val="0"/>
        </w:rPr>
        <w:t>Adouani (1994) est un article scientifique consacr</w:t>
      </w:r>
      <w:r>
        <w:rPr>
          <w:rFonts w:cs="Arial Unicode MS" w:eastAsia="Arial Unicode MS" w:hint="default"/>
          <w:rtl w:val="0"/>
        </w:rPr>
        <w:t xml:space="preserve">é </w:t>
      </w:r>
      <w:r>
        <w:rPr>
          <w:rFonts w:cs="Arial Unicode MS" w:eastAsia="Arial Unicode MS"/>
          <w:rtl w:val="0"/>
        </w:rPr>
        <w:t xml:space="preserve">au sujet. En revanche ce ne sont pas des </w:t>
      </w:r>
      <w:r>
        <w:rPr>
          <w:rFonts w:cs="Arial Unicode MS" w:eastAsia="Arial Unicode MS" w:hint="default"/>
          <w:rtl w:val="0"/>
        </w:rPr>
        <w:t>é</w:t>
      </w:r>
      <w:r>
        <w:rPr>
          <w:rFonts w:cs="Arial Unicode MS" w:eastAsia="Arial Unicode MS"/>
          <w:rtl w:val="0"/>
        </w:rPr>
        <w:t>tudes exhaustives du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effectivement : je pr</w:t>
      </w:r>
      <w:r>
        <w:rPr>
          <w:rFonts w:cs="Arial Unicode MS" w:eastAsia="Arial Unicode MS" w:hint="default"/>
          <w:rtl w:val="0"/>
        </w:rPr>
        <w:t>é</w:t>
      </w:r>
      <w:r>
        <w:rPr>
          <w:rFonts w:cs="Arial Unicode MS" w:eastAsia="Arial Unicode MS"/>
          <w:rtl w:val="0"/>
        </w:rPr>
        <w:t xml:space="preserve">cise la nature de chacune de ces deux </w:t>
      </w:r>
      <w:r>
        <w:rPr>
          <w:rFonts w:cs="Arial Unicode MS" w:eastAsia="Arial Unicode MS" w:hint="default"/>
          <w:rtl w:val="0"/>
        </w:rPr>
        <w:t>é</w:t>
      </w:r>
      <w:r>
        <w:rPr>
          <w:rFonts w:cs="Arial Unicode MS" w:eastAsia="Arial Unicode MS"/>
          <w:rtl w:val="0"/>
        </w:rPr>
        <w:t>tudes dans les deux phrases qui suivent. Je peux pr</w:t>
      </w:r>
      <w:r>
        <w:rPr>
          <w:rFonts w:cs="Arial Unicode MS" w:eastAsia="Arial Unicode MS" w:hint="default"/>
          <w:rtl w:val="0"/>
        </w:rPr>
        <w:t>é</w:t>
      </w:r>
      <w:r>
        <w:rPr>
          <w:rFonts w:cs="Arial Unicode MS" w:eastAsia="Arial Unicode MS"/>
          <w:rtl w:val="0"/>
        </w:rPr>
        <w:t xml:space="preserve">ciser clairement : </w:t>
      </w:r>
      <w:r>
        <w:rPr>
          <w:rFonts w:cs="Arial Unicode MS" w:eastAsia="Arial Unicode MS" w:hint="default"/>
          <w:rtl w:val="0"/>
        </w:rPr>
        <w:t>« </w:t>
      </w:r>
      <w:r>
        <w:rPr>
          <w:rFonts w:cs="Arial Unicode MS" w:eastAsia="Arial Unicode MS"/>
          <w:rtl w:val="0"/>
        </w:rPr>
        <w:t xml:space="preserve">Les </w:t>
      </w:r>
      <w:r>
        <w:rPr>
          <w:rFonts w:cs="Arial Unicode MS" w:eastAsia="Arial Unicode MS" w:hint="default"/>
          <w:rtl w:val="0"/>
        </w:rPr>
        <w:t>é</w:t>
      </w:r>
      <w:r>
        <w:rPr>
          <w:rFonts w:cs="Arial Unicode MS" w:eastAsia="Arial Unicode MS"/>
          <w:rtl w:val="0"/>
        </w:rPr>
        <w:t>tudes sur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sont peu nombreuses et non exhaustives.</w:t>
      </w:r>
      <w:r>
        <w:rPr>
          <w:rFonts w:cs="Arial Unicode MS" w:eastAsia="Arial Unicode MS" w:hint="default"/>
          <w:rtl w:val="0"/>
        </w:rPr>
        <w:t xml:space="preserve"> » </w:t>
      </w:r>
      <w:r>
        <w:rPr>
          <w:rFonts w:cs="Arial Unicode MS" w:eastAsia="Arial Unicode MS"/>
          <w:rtl w:val="0"/>
        </w:rPr>
        <w:t>mais cela serait-il per</w:t>
      </w:r>
      <w:r>
        <w:rPr>
          <w:rFonts w:cs="Arial Unicode MS" w:eastAsia="Arial Unicode MS" w:hint="default"/>
          <w:rtl w:val="0"/>
        </w:rPr>
        <w:t>ç</w:t>
      </w:r>
      <w:r>
        <w:rPr>
          <w:rFonts w:cs="Arial Unicode MS" w:eastAsia="Arial Unicode MS"/>
          <w:rtl w:val="0"/>
        </w:rPr>
        <w:t>u comme une critique ? En soi, il s</w:t>
      </w:r>
      <w:r>
        <w:rPr>
          <w:rFonts w:cs="Arial Unicode MS" w:eastAsia="Arial Unicode MS" w:hint="default"/>
          <w:rtl w:val="0"/>
        </w:rPr>
        <w:t>’</w:t>
      </w:r>
      <w:r>
        <w:rPr>
          <w:rFonts w:cs="Arial Unicode MS" w:eastAsia="Arial Unicode MS"/>
          <w:rtl w:val="0"/>
        </w:rPr>
        <w:t>agit seulement d</w:t>
      </w:r>
      <w:r>
        <w:rPr>
          <w:rFonts w:cs="Arial Unicode MS" w:eastAsia="Arial Unicode MS" w:hint="default"/>
          <w:rtl w:val="0"/>
        </w:rPr>
        <w:t>’</w:t>
      </w:r>
      <w:r>
        <w:rPr>
          <w:rFonts w:cs="Arial Unicode MS" w:eastAsia="Arial Unicode MS"/>
          <w:rtl w:val="0"/>
        </w:rPr>
        <w:t>un constat, mais je vous laisse me dire ce que vous en pensez. J</w:t>
      </w:r>
      <w:r>
        <w:rPr>
          <w:rFonts w:cs="Arial Unicode MS" w:eastAsia="Arial Unicode MS" w:hint="default"/>
          <w:rtl w:val="0"/>
        </w:rPr>
        <w:t>’</w:t>
      </w:r>
      <w:r>
        <w:rPr>
          <w:rFonts w:cs="Arial Unicode MS" w:eastAsia="Arial Unicode MS"/>
          <w:rtl w:val="0"/>
        </w:rPr>
        <w:t>ai laiss</w:t>
      </w:r>
      <w:r>
        <w:rPr>
          <w:rFonts w:cs="Arial Unicode MS" w:eastAsia="Arial Unicode MS" w:hint="default"/>
          <w:rtl w:val="0"/>
        </w:rPr>
        <w:t xml:space="preserve">é </w:t>
      </w:r>
      <w:r>
        <w:rPr>
          <w:rFonts w:cs="Arial Unicode MS" w:eastAsia="Arial Unicode MS"/>
          <w:rtl w:val="0"/>
        </w:rPr>
        <w:t>ce point inchang</w:t>
      </w:r>
      <w:r>
        <w:rPr>
          <w:rFonts w:cs="Arial Unicode MS" w:eastAsia="Arial Unicode MS" w:hint="default"/>
          <w:rtl w:val="0"/>
        </w:rPr>
        <w:t xml:space="preserve">é </w:t>
      </w:r>
      <w:r>
        <w:rPr>
          <w:rFonts w:cs="Arial Unicode MS" w:eastAsia="Arial Unicode MS"/>
          <w:rtl w:val="0"/>
        </w:rPr>
        <w:t>dans la nouvelle version pour le moment.</w:t>
      </w:r>
    </w:p>
  </w:comment>
  <w:comment w:id="37" w:author="Gabriel Frazer-Mckee" w:date="2024-10-15T09:27:00Z">
    <w:p w14:paraId="1112001E">
      <w:pPr>
        <w:pStyle w:val="Par défaut"/>
        <w:bidi w:val="0"/>
      </w:pPr>
    </w:p>
    <w:p w14:paraId="1112001F">
      <w:pPr>
        <w:pStyle w:val="Par défaut"/>
        <w:bidi w:val="0"/>
      </w:pPr>
      <w:r>
        <w:rPr>
          <w:rFonts w:cs="Arial Unicode MS" w:eastAsia="Arial Unicode MS" w:hint="default"/>
          <w:rtl w:val="0"/>
        </w:rPr>
        <w:t xml:space="preserve">À </w:t>
      </w:r>
      <w:r>
        <w:rPr>
          <w:rFonts w:cs="Arial Unicode MS" w:eastAsia="Arial Unicode MS"/>
          <w:rtl w:val="0"/>
        </w:rPr>
        <w:t>reformuler.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...se caract</w:t>
      </w:r>
      <w:r>
        <w:rPr>
          <w:rFonts w:cs="Arial Unicode MS" w:eastAsia="Arial Unicode MS" w:hint="default"/>
          <w:rtl w:val="0"/>
        </w:rPr>
        <w:t>é</w:t>
      </w:r>
      <w:r>
        <w:rPr>
          <w:rFonts w:cs="Arial Unicode MS" w:eastAsia="Arial Unicode MS"/>
          <w:rtl w:val="0"/>
        </w:rPr>
        <w:t>rise par des limites importantes. (En fait, c</w:t>
      </w:r>
      <w:r>
        <w:rPr>
          <w:rFonts w:cs="Arial Unicode MS" w:eastAsia="Arial Unicode MS" w:hint="default"/>
          <w:rtl w:val="0"/>
        </w:rPr>
        <w:t>’</w:t>
      </w:r>
      <w:r>
        <w:rPr>
          <w:rFonts w:cs="Arial Unicode MS" w:eastAsia="Arial Unicode MS"/>
          <w:rtl w:val="0"/>
        </w:rPr>
        <w:t>est l</w:t>
      </w:r>
      <w:r>
        <w:rPr>
          <w:rFonts w:cs="Arial Unicode MS" w:eastAsia="Arial Unicode MS" w:hint="default"/>
          <w:rtl w:val="0"/>
        </w:rPr>
        <w:t>’é</w:t>
      </w:r>
      <w:r>
        <w:rPr>
          <w:rFonts w:cs="Arial Unicode MS" w:eastAsia="Arial Unicode MS"/>
          <w:rtl w:val="0"/>
        </w:rPr>
        <w:t>tude de X et non X en tant que tel qui se caract</w:t>
      </w:r>
      <w:r>
        <w:rPr>
          <w:rFonts w:cs="Arial Unicode MS" w:eastAsia="Arial Unicode MS" w:hint="default"/>
          <w:rtl w:val="0"/>
        </w:rPr>
        <w:t>é</w:t>
      </w:r>
      <w:r>
        <w:rPr>
          <w:rFonts w:cs="Arial Unicode MS" w:eastAsia="Arial Unicode MS"/>
          <w:rtl w:val="0"/>
        </w:rPr>
        <w:t>rise par ces limites)</w:t>
      </w:r>
    </w:p>
  </w:comment>
  <w:comment w:id="38" w:author="Lucie Cordier" w:date="2024-11-08T08:54:44Z">
    <w:p w14:paraId="11120020">
      <w:pPr>
        <w:pStyle w:val="Par défaut"/>
        <w:bidi w:val="0"/>
      </w:pPr>
    </w:p>
    <w:p w14:paraId="11120021">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22">
      <w:pPr>
        <w:pStyle w:val="Par défaut"/>
        <w:bidi w:val="0"/>
      </w:pPr>
      <w:r>
        <w:rPr>
          <w:rFonts w:cs="Arial Unicode MS" w:eastAsia="Arial Unicode MS"/>
          <w:rtl w:val="0"/>
        </w:rPr>
        <w:t>C</w:t>
      </w:r>
      <w:r>
        <w:rPr>
          <w:rFonts w:cs="Arial Unicode MS" w:eastAsia="Arial Unicode MS" w:hint="default"/>
          <w:rtl w:val="0"/>
        </w:rPr>
        <w:t>’</w:t>
      </w:r>
      <w:r>
        <w:rPr>
          <w:rFonts w:cs="Arial Unicode MS" w:eastAsia="Arial Unicode MS"/>
          <w:rtl w:val="0"/>
        </w:rPr>
        <w:t xml:space="preserve">est bien </w:t>
      </w:r>
      <w:r>
        <w:rPr>
          <w:rFonts w:cs="Arial Unicode MS" w:eastAsia="Arial Unicode MS" w:hint="default"/>
          <w:rtl w:val="0"/>
        </w:rPr>
        <w:t>« </w:t>
      </w:r>
      <w:r>
        <w:rPr>
          <w:rFonts w:cs="Arial Unicode MS" w:eastAsia="Arial Unicode MS"/>
          <w:rtl w:val="0"/>
        </w:rPr>
        <w:t>l</w:t>
      </w:r>
      <w:r>
        <w:rPr>
          <w:rFonts w:cs="Arial Unicode MS" w:eastAsia="Arial Unicode MS" w:hint="default"/>
          <w:rtl w:val="0"/>
        </w:rPr>
        <w:t>’é</w:t>
      </w:r>
      <w:r>
        <w:rPr>
          <w:rFonts w:cs="Arial Unicode MS" w:eastAsia="Arial Unicode MS"/>
          <w:rtl w:val="0"/>
        </w:rPr>
        <w:t>tat actuel de la recherche</w:t>
      </w:r>
      <w:r>
        <w:rPr>
          <w:rFonts w:cs="Arial Unicode MS" w:eastAsia="Arial Unicode MS" w:hint="default"/>
          <w:rtl w:val="0"/>
        </w:rPr>
        <w:t xml:space="preserve"> » </w:t>
      </w:r>
      <w:r>
        <w:rPr>
          <w:rFonts w:cs="Arial Unicode MS" w:eastAsia="Arial Unicode MS"/>
          <w:rtl w:val="0"/>
        </w:rPr>
        <w:t xml:space="preserve">qui est sujet du verbe </w:t>
      </w:r>
      <w:r>
        <w:rPr>
          <w:rFonts w:cs="Arial Unicode MS" w:eastAsia="Arial Unicode MS" w:hint="default"/>
          <w:rtl w:val="0"/>
        </w:rPr>
        <w:t>« </w:t>
      </w:r>
      <w:r>
        <w:rPr>
          <w:rFonts w:cs="Arial Unicode MS" w:eastAsia="Arial Unicode MS"/>
          <w:rtl w:val="0"/>
        </w:rPr>
        <w:t>se caract</w:t>
      </w:r>
      <w:r>
        <w:rPr>
          <w:rFonts w:cs="Arial Unicode MS" w:eastAsia="Arial Unicode MS" w:hint="default"/>
          <w:rtl w:val="0"/>
        </w:rPr>
        <w:t>é</w:t>
      </w:r>
      <w:r>
        <w:rPr>
          <w:rFonts w:cs="Arial Unicode MS" w:eastAsia="Arial Unicode MS"/>
          <w:rtl w:val="0"/>
        </w:rPr>
        <w:t>rise</w:t>
      </w:r>
      <w:r>
        <w:rPr>
          <w:rFonts w:cs="Arial Unicode MS" w:eastAsia="Arial Unicode MS" w:hint="default"/>
          <w:rtl w:val="0"/>
        </w:rPr>
        <w:t xml:space="preserve"> » </w:t>
      </w:r>
      <w:r>
        <w:rPr>
          <w:rFonts w:cs="Arial Unicode MS" w:eastAsia="Arial Unicode MS"/>
          <w:rtl w:val="0"/>
        </w:rPr>
        <w:t>dans cette phrase. Pour clarifier, je propose de d</w:t>
      </w:r>
      <w:r>
        <w:rPr>
          <w:rFonts w:cs="Arial Unicode MS" w:eastAsia="Arial Unicode MS" w:hint="default"/>
          <w:rtl w:val="0"/>
        </w:rPr>
        <w:t>é</w:t>
      </w:r>
      <w:r>
        <w:rPr>
          <w:rFonts w:cs="Arial Unicode MS" w:eastAsia="Arial Unicode MS"/>
          <w:rtl w:val="0"/>
        </w:rPr>
        <w:t xml:space="preserve">composer la phrase en deux phrases. </w:t>
      </w:r>
    </w:p>
  </w:comment>
  <w:comment w:id="39" w:author="Gabriel Frazer-Mckee" w:date="2024-10-15T09:40:00Z">
    <w:p w14:paraId="11120023">
      <w:pPr>
        <w:pStyle w:val="Par défaut"/>
        <w:bidi w:val="0"/>
      </w:pPr>
    </w:p>
    <w:p w14:paraId="11120024">
      <w:pPr>
        <w:pStyle w:val="Par défaut"/>
        <w:bidi w:val="0"/>
      </w:pPr>
      <w:r>
        <w:rPr>
          <w:rFonts w:cs="Arial Unicode MS" w:eastAsia="Arial Unicode MS"/>
          <w:rtl w:val="0"/>
        </w:rPr>
        <w:t>Je recommande d</w:t>
      </w:r>
      <w:r>
        <w:rPr>
          <w:rFonts w:cs="Arial Unicode MS" w:eastAsia="Arial Unicode MS" w:hint="default"/>
          <w:rtl w:val="0"/>
        </w:rPr>
        <w:t>’</w:t>
      </w:r>
      <w:r>
        <w:rPr>
          <w:rFonts w:cs="Arial Unicode MS" w:eastAsia="Arial Unicode MS"/>
          <w:rtl w:val="0"/>
        </w:rPr>
        <w:t xml:space="preserve">adoucir cette critique. Votre travail doit beaucoup </w:t>
      </w:r>
      <w:r>
        <w:rPr>
          <w:rFonts w:cs="Arial Unicode MS" w:eastAsia="Arial Unicode MS" w:hint="default"/>
          <w:rtl w:val="0"/>
        </w:rPr>
        <w:t xml:space="preserve">à </w:t>
      </w:r>
      <w:r>
        <w:rPr>
          <w:rFonts w:cs="Arial Unicode MS" w:eastAsia="Arial Unicode MS"/>
          <w:rtl w:val="0"/>
        </w:rPr>
        <w:t>celui d</w:t>
      </w:r>
      <w:r>
        <w:rPr>
          <w:rFonts w:cs="Arial Unicode MS" w:eastAsia="Arial Unicode MS" w:hint="default"/>
          <w:rtl w:val="0"/>
        </w:rPr>
        <w:t>’</w:t>
      </w:r>
      <w:r>
        <w:rPr>
          <w:rFonts w:cs="Arial Unicode MS" w:eastAsia="Arial Unicode MS"/>
          <w:rtl w:val="0"/>
        </w:rPr>
        <w:t>Adouani, quand m</w:t>
      </w:r>
      <w:r>
        <w:rPr>
          <w:rFonts w:cs="Arial Unicode MS" w:eastAsia="Arial Unicode MS" w:hint="default"/>
          <w:rtl w:val="0"/>
        </w:rPr>
        <w:t>ê</w:t>
      </w:r>
      <w:r>
        <w:rPr>
          <w:rFonts w:cs="Arial Unicode MS" w:eastAsia="Arial Unicode MS"/>
          <w:rtl w:val="0"/>
        </w:rPr>
        <w:t>me</w:t>
      </w:r>
      <w:r>
        <w:rPr>
          <w:rFonts w:cs="Arial Unicode MS" w:eastAsia="Arial Unicode MS" w:hint="default"/>
          <w:rtl w:val="0"/>
        </w:rPr>
        <w:t xml:space="preserve">… </w:t>
      </w:r>
      <w:r>
        <w:rPr>
          <w:rFonts w:cs="Arial Unicode MS" w:eastAsia="Arial Unicode MS"/>
          <w:rtl w:val="0"/>
        </w:rPr>
        <w:t xml:space="preserve">vous le citez </w:t>
      </w:r>
      <w:r>
        <w:rPr>
          <w:rFonts w:cs="Arial Unicode MS" w:eastAsia="Arial Unicode MS" w:hint="default"/>
          <w:rtl w:val="0"/>
        </w:rPr>
        <w:t xml:space="preserve">à </w:t>
      </w:r>
      <w:r>
        <w:rPr>
          <w:rFonts w:cs="Arial Unicode MS" w:eastAsia="Arial Unicode MS"/>
          <w:rtl w:val="0"/>
        </w:rPr>
        <w:t>plusieurs endroits...</w:t>
      </w:r>
    </w:p>
  </w:comment>
  <w:comment w:id="40" w:author="Lucie Cordier" w:date="2024-11-08T08:58:03Z">
    <w:p w14:paraId="11120025">
      <w:pPr>
        <w:pStyle w:val="Par défaut"/>
        <w:bidi w:val="0"/>
      </w:pPr>
    </w:p>
    <w:p w14:paraId="11120026">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27">
      <w:pPr>
        <w:pStyle w:val="Par défaut"/>
        <w:bidi w:val="0"/>
      </w:pPr>
      <w:r>
        <w:rPr>
          <w:rFonts w:cs="Arial Unicode MS" w:eastAsia="Arial Unicode MS"/>
          <w:rtl w:val="0"/>
        </w:rPr>
        <w:t>Vous avez plusieurs fois fait la remarque de certaines formulations critiques de ma part : lorsque je r</w:t>
      </w:r>
      <w:r>
        <w:rPr>
          <w:rFonts w:cs="Arial Unicode MS" w:eastAsia="Arial Unicode MS" w:hint="default"/>
          <w:rtl w:val="0"/>
        </w:rPr>
        <w:t>é</w:t>
      </w:r>
      <w:r>
        <w:rPr>
          <w:rFonts w:cs="Arial Unicode MS" w:eastAsia="Arial Unicode MS"/>
          <w:rtl w:val="0"/>
        </w:rPr>
        <w:t xml:space="preserve">dige ce genre de passage, je ne le fais pas du tout </w:t>
      </w:r>
      <w:r>
        <w:rPr>
          <w:rFonts w:cs="Arial Unicode MS" w:eastAsia="Arial Unicode MS" w:hint="default"/>
          <w:rtl w:val="0"/>
        </w:rPr>
        <w:t xml:space="preserve">à </w:t>
      </w:r>
      <w:r>
        <w:rPr>
          <w:rFonts w:cs="Arial Unicode MS" w:eastAsia="Arial Unicode MS"/>
          <w:rtl w:val="0"/>
        </w:rPr>
        <w:t>charge contre Adouani (1994). En tout cas ce n</w:t>
      </w:r>
      <w:r>
        <w:rPr>
          <w:rFonts w:cs="Arial Unicode MS" w:eastAsia="Arial Unicode MS" w:hint="default"/>
          <w:rtl w:val="0"/>
        </w:rPr>
        <w:t>’</w:t>
      </w:r>
      <w:r>
        <w:rPr>
          <w:rFonts w:cs="Arial Unicode MS" w:eastAsia="Arial Unicode MS"/>
          <w:rtl w:val="0"/>
        </w:rPr>
        <w:t>est pas mon sentiment, j</w:t>
      </w:r>
      <w:r>
        <w:rPr>
          <w:rFonts w:cs="Arial Unicode MS" w:eastAsia="Arial Unicode MS" w:hint="default"/>
          <w:rtl w:val="0"/>
        </w:rPr>
        <w:t>’</w:t>
      </w:r>
      <w:r>
        <w:rPr>
          <w:rFonts w:cs="Arial Unicode MS" w:eastAsia="Arial Unicode MS"/>
          <w:rtl w:val="0"/>
        </w:rPr>
        <w:t>ai simplement l</w:t>
      </w:r>
      <w:r>
        <w:rPr>
          <w:rFonts w:cs="Arial Unicode MS" w:eastAsia="Arial Unicode MS" w:hint="default"/>
          <w:rtl w:val="0"/>
        </w:rPr>
        <w:t>’</w:t>
      </w:r>
      <w:r>
        <w:rPr>
          <w:rFonts w:cs="Arial Unicode MS" w:eastAsia="Arial Unicode MS"/>
          <w:rtl w:val="0"/>
        </w:rPr>
        <w:t xml:space="preserve">impression de formuler un constat, et je trouve </w:t>
      </w:r>
      <w:r>
        <w:rPr>
          <w:rFonts w:cs="Arial Unicode MS" w:eastAsia="Arial Unicode MS" w:hint="default"/>
          <w:rtl w:val="0"/>
        </w:rPr>
        <w:t>ç</w:t>
      </w:r>
      <w:r>
        <w:rPr>
          <w:rFonts w:cs="Arial Unicode MS" w:eastAsia="Arial Unicode MS"/>
          <w:rtl w:val="0"/>
        </w:rPr>
        <w:t>a bien normal qu</w:t>
      </w:r>
      <w:r>
        <w:rPr>
          <w:rFonts w:cs="Arial Unicode MS" w:eastAsia="Arial Unicode MS" w:hint="default"/>
          <w:rtl w:val="0"/>
        </w:rPr>
        <w:t>’</w:t>
      </w:r>
      <w:r>
        <w:rPr>
          <w:rFonts w:cs="Arial Unicode MS" w:eastAsia="Arial Unicode MS"/>
          <w:rtl w:val="0"/>
        </w:rPr>
        <w:t>Adouani n</w:t>
      </w:r>
      <w:r>
        <w:rPr>
          <w:rFonts w:cs="Arial Unicode MS" w:eastAsia="Arial Unicode MS" w:hint="default"/>
          <w:rtl w:val="0"/>
        </w:rPr>
        <w:t>’</w:t>
      </w:r>
      <w:r>
        <w:rPr>
          <w:rFonts w:cs="Arial Unicode MS" w:eastAsia="Arial Unicode MS"/>
          <w:rtl w:val="0"/>
        </w:rPr>
        <w:t xml:space="preserve">ait pas pu </w:t>
      </w:r>
      <w:r>
        <w:rPr>
          <w:rFonts w:cs="Arial Unicode MS" w:eastAsia="Arial Unicode MS" w:hint="default"/>
          <w:rtl w:val="0"/>
        </w:rPr>
        <w:t>ê</w:t>
      </w:r>
      <w:r>
        <w:rPr>
          <w:rFonts w:cs="Arial Unicode MS" w:eastAsia="Arial Unicode MS"/>
          <w:rtl w:val="0"/>
        </w:rPr>
        <w:t>tre exhaustif dans son article (je ne le suis pas moi-m</w:t>
      </w:r>
      <w:r>
        <w:rPr>
          <w:rFonts w:cs="Arial Unicode MS" w:eastAsia="Arial Unicode MS" w:hint="default"/>
          <w:rtl w:val="0"/>
        </w:rPr>
        <w:t>ê</w:t>
      </w:r>
      <w:r>
        <w:rPr>
          <w:rFonts w:cs="Arial Unicode MS" w:eastAsia="Arial Unicode MS"/>
          <w:rtl w:val="0"/>
        </w:rPr>
        <w:t xml:space="preserve">me dans le mien). Mais je comprends que cela puisse </w:t>
      </w:r>
      <w:r>
        <w:rPr>
          <w:rFonts w:cs="Arial Unicode MS" w:eastAsia="Arial Unicode MS" w:hint="default"/>
          <w:rtl w:val="0"/>
        </w:rPr>
        <w:t>ê</w:t>
      </w:r>
      <w:r>
        <w:rPr>
          <w:rFonts w:cs="Arial Unicode MS" w:eastAsia="Arial Unicode MS"/>
          <w:rtl w:val="0"/>
        </w:rPr>
        <w:t>tre per</w:t>
      </w:r>
      <w:r>
        <w:rPr>
          <w:rFonts w:cs="Arial Unicode MS" w:eastAsia="Arial Unicode MS" w:hint="default"/>
          <w:rtl w:val="0"/>
        </w:rPr>
        <w:t>ç</w:t>
      </w:r>
      <w:r>
        <w:rPr>
          <w:rFonts w:cs="Arial Unicode MS" w:eastAsia="Arial Unicode MS"/>
          <w:rtl w:val="0"/>
        </w:rPr>
        <w:t>u comme une critique. Je propose de changer la voix de la phrase, ce qui en adoucit la port</w:t>
      </w:r>
      <w:r>
        <w:rPr>
          <w:rFonts w:cs="Arial Unicode MS" w:eastAsia="Arial Unicode MS" w:hint="default"/>
          <w:rtl w:val="0"/>
        </w:rPr>
        <w:t>é</w:t>
      </w:r>
      <w:r>
        <w:rPr>
          <w:rFonts w:cs="Arial Unicode MS" w:eastAsia="Arial Unicode MS"/>
          <w:rtl w:val="0"/>
        </w:rPr>
        <w:t xml:space="preserve">e, je crois. </w:t>
      </w:r>
    </w:p>
  </w:comment>
  <w:comment w:id="41" w:author="Gabriel Frazer-Mckee" w:date="2024-10-15T09:49:00Z">
    <w:p w14:paraId="11120028">
      <w:pPr>
        <w:pStyle w:val="Par défaut"/>
        <w:bidi w:val="0"/>
      </w:pPr>
    </w:p>
    <w:p w14:paraId="11120029">
      <w:pPr>
        <w:pStyle w:val="Par défaut"/>
        <w:bidi w:val="0"/>
      </w:pPr>
      <w:r>
        <w:rPr>
          <w:rFonts w:cs="Arial Unicode MS" w:eastAsia="Arial Unicode MS"/>
          <w:rtl w:val="0"/>
        </w:rPr>
        <w:t>Il semble y avoir une contradiction apparente ici. Si ce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n</w:t>
      </w:r>
      <w:r>
        <w:rPr>
          <w:rFonts w:cs="Arial Unicode MS" w:eastAsia="Arial Unicode MS" w:hint="default"/>
          <w:rtl w:val="0"/>
        </w:rPr>
        <w:t>’</w:t>
      </w:r>
      <w:r>
        <w:rPr>
          <w:rFonts w:cs="Arial Unicode MS" w:eastAsia="Arial Unicode MS"/>
          <w:rtl w:val="0"/>
        </w:rPr>
        <w:t xml:space="preserve">est pas </w:t>
      </w:r>
      <w:r>
        <w:rPr>
          <w:rFonts w:cs="Arial Unicode MS" w:eastAsia="Arial Unicode MS" w:hint="default"/>
          <w:rtl w:val="0"/>
        </w:rPr>
        <w:t>‘é</w:t>
      </w:r>
      <w:r>
        <w:rPr>
          <w:rFonts w:cs="Arial Unicode MS" w:eastAsia="Arial Unicode MS"/>
          <w:rtl w:val="0"/>
        </w:rPr>
        <w:t>rig</w:t>
      </w:r>
      <w:r>
        <w:rPr>
          <w:rFonts w:cs="Arial Unicode MS" w:eastAsia="Arial Unicode MS" w:hint="default"/>
          <w:rtl w:val="0"/>
        </w:rPr>
        <w:t xml:space="preserve">é </w:t>
      </w:r>
      <w:r>
        <w:rPr>
          <w:rFonts w:cs="Arial Unicode MS" w:eastAsia="Arial Unicode MS"/>
          <w:rtl w:val="0"/>
        </w:rPr>
        <w:t>comme un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grammatical chez les grammairiens grecs</w:t>
      </w:r>
      <w:r>
        <w:rPr>
          <w:rFonts w:cs="Arial Unicode MS" w:eastAsia="Arial Unicode MS" w:hint="default"/>
          <w:rtl w:val="0"/>
        </w:rPr>
        <w:t xml:space="preserve">’ </w:t>
      </w:r>
      <w:r>
        <w:rPr>
          <w:rFonts w:cs="Arial Unicode MS" w:eastAsia="Arial Unicode MS"/>
          <w:rtl w:val="0"/>
        </w:rPr>
        <w:t>(comme mentionn</w:t>
      </w:r>
      <w:r>
        <w:rPr>
          <w:rFonts w:cs="Arial Unicode MS" w:eastAsia="Arial Unicode MS" w:hint="default"/>
          <w:rtl w:val="0"/>
        </w:rPr>
        <w:t xml:space="preserve">é </w:t>
      </w:r>
      <w:r>
        <w:rPr>
          <w:rFonts w:cs="Arial Unicode MS" w:eastAsia="Arial Unicode MS"/>
          <w:rtl w:val="0"/>
        </w:rPr>
        <w:t>dans le r</w:t>
      </w:r>
      <w:r>
        <w:rPr>
          <w:rFonts w:cs="Arial Unicode MS" w:eastAsia="Arial Unicode MS" w:hint="default"/>
          <w:rtl w:val="0"/>
        </w:rPr>
        <w:t>é</w:t>
      </w:r>
      <w:r>
        <w:rPr>
          <w:rFonts w:cs="Arial Unicode MS" w:eastAsia="Arial Unicode MS"/>
          <w:rtl w:val="0"/>
        </w:rPr>
        <w:t>sum</w:t>
      </w:r>
      <w:r>
        <w:rPr>
          <w:rFonts w:cs="Arial Unicode MS" w:eastAsia="Arial Unicode MS" w:hint="default"/>
          <w:rtl w:val="0"/>
        </w:rPr>
        <w:t>é</w:t>
      </w:r>
      <w:r>
        <w:rPr>
          <w:rFonts w:cs="Arial Unicode MS" w:eastAsia="Arial Unicode MS"/>
          <w:rtl w:val="0"/>
        </w:rPr>
        <w:t>), pourquoi serait-il alors 'hautement probable' qu'ils l'aient trait</w:t>
      </w:r>
      <w:r>
        <w:rPr>
          <w:rFonts w:cs="Arial Unicode MS" w:eastAsia="Arial Unicode MS" w:hint="default"/>
          <w:rtl w:val="0"/>
        </w:rPr>
        <w:t xml:space="preserve">é </w:t>
      </w:r>
      <w:r>
        <w:rPr>
          <w:rFonts w:cs="Arial Unicode MS" w:eastAsia="Arial Unicode MS"/>
          <w:rtl w:val="0"/>
        </w:rPr>
        <w:t>? Il serait utile de clarifier cette id</w:t>
      </w:r>
      <w:r>
        <w:rPr>
          <w:rFonts w:cs="Arial Unicode MS" w:eastAsia="Arial Unicode MS" w:hint="default"/>
          <w:rtl w:val="0"/>
        </w:rPr>
        <w:t>é</w:t>
      </w:r>
      <w:r>
        <w:rPr>
          <w:rFonts w:cs="Arial Unicode MS" w:eastAsia="Arial Unicode MS"/>
          <w:rtl w:val="0"/>
        </w:rPr>
        <w:t xml:space="preserve">e. Je vous renvoie </w:t>
      </w:r>
      <w:r>
        <w:rPr>
          <w:rFonts w:cs="Arial Unicode MS" w:eastAsia="Arial Unicode MS" w:hint="default"/>
          <w:rtl w:val="0"/>
        </w:rPr>
        <w:t>é</w:t>
      </w:r>
      <w:r>
        <w:rPr>
          <w:rFonts w:cs="Arial Unicode MS" w:eastAsia="Arial Unicode MS"/>
          <w:rtl w:val="0"/>
        </w:rPr>
        <w:t xml:space="preserve">galement </w:t>
      </w:r>
      <w:r>
        <w:rPr>
          <w:rFonts w:cs="Arial Unicode MS" w:eastAsia="Arial Unicode MS" w:hint="default"/>
          <w:rtl w:val="0"/>
        </w:rPr>
        <w:t xml:space="preserve">à </w:t>
      </w:r>
      <w:r>
        <w:rPr>
          <w:rFonts w:cs="Arial Unicode MS" w:eastAsia="Arial Unicode MS"/>
          <w:rtl w:val="0"/>
        </w:rPr>
        <w:t>mon commentaire concernant le point (1) de la Discussion.</w:t>
      </w:r>
    </w:p>
  </w:comment>
  <w:comment w:id="42" w:author="Lucie Cordier" w:date="2024-11-08T09:03:15Z">
    <w:p w14:paraId="1112002A">
      <w:pPr>
        <w:pStyle w:val="Par défaut"/>
        <w:bidi w:val="0"/>
      </w:pPr>
    </w:p>
    <w:p w14:paraId="1112002B">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2C">
      <w:pPr>
        <w:pStyle w:val="Par défaut"/>
        <w:bidi w:val="0"/>
      </w:pPr>
      <w:r>
        <w:rPr>
          <w:rFonts w:cs="Arial Unicode MS" w:eastAsia="Arial Unicode MS"/>
          <w:rtl w:val="0"/>
        </w:rPr>
        <w:t>La justification de cette phrase est apport</w:t>
      </w:r>
      <w:r>
        <w:rPr>
          <w:rFonts w:cs="Arial Unicode MS" w:eastAsia="Arial Unicode MS" w:hint="default"/>
          <w:rtl w:val="0"/>
        </w:rPr>
        <w:t>é</w:t>
      </w:r>
      <w:r>
        <w:rPr>
          <w:rFonts w:cs="Arial Unicode MS" w:eastAsia="Arial Unicode MS"/>
          <w:rtl w:val="0"/>
        </w:rPr>
        <w:t>e dans les phrases suivantes : si les grammairiens traitent la notion, il est hautement probable que les grammairiens grecs l</w:t>
      </w:r>
      <w:r>
        <w:rPr>
          <w:rFonts w:cs="Arial Unicode MS" w:eastAsia="Arial Unicode MS" w:hint="default"/>
          <w:rtl w:val="0"/>
        </w:rPr>
        <w:t>’</w:t>
      </w:r>
      <w:r>
        <w:rPr>
          <w:rFonts w:cs="Arial Unicode MS" w:eastAsia="Arial Unicode MS"/>
          <w:rtl w:val="0"/>
        </w:rPr>
        <w:t>aient trait</w:t>
      </w:r>
      <w:r>
        <w:rPr>
          <w:rFonts w:cs="Arial Unicode MS" w:eastAsia="Arial Unicode MS" w:hint="default"/>
          <w:rtl w:val="0"/>
        </w:rPr>
        <w:t>é</w:t>
      </w:r>
      <w:r>
        <w:rPr>
          <w:rFonts w:cs="Arial Unicode MS" w:eastAsia="Arial Unicode MS"/>
          <w:rtl w:val="0"/>
        </w:rPr>
        <w:t>e aussi, car la grammaire latine est fond</w:t>
      </w:r>
      <w:r>
        <w:rPr>
          <w:rFonts w:cs="Arial Unicode MS" w:eastAsia="Arial Unicode MS" w:hint="default"/>
          <w:rtl w:val="0"/>
        </w:rPr>
        <w:t>é</w:t>
      </w:r>
      <w:r>
        <w:rPr>
          <w:rFonts w:cs="Arial Unicode MS" w:eastAsia="Arial Unicode MS"/>
          <w:rtl w:val="0"/>
        </w:rPr>
        <w:t>e et pens</w:t>
      </w:r>
      <w:r>
        <w:rPr>
          <w:rFonts w:cs="Arial Unicode MS" w:eastAsia="Arial Unicode MS" w:hint="default"/>
          <w:rtl w:val="0"/>
        </w:rPr>
        <w:t>é</w:t>
      </w:r>
      <w:r>
        <w:rPr>
          <w:rFonts w:cs="Arial Unicode MS" w:eastAsia="Arial Unicode MS"/>
          <w:rtl w:val="0"/>
        </w:rPr>
        <w:t>e sur la grammaire grecque (les grammairiens latins le disent eux-m</w:t>
      </w:r>
      <w:r>
        <w:rPr>
          <w:rFonts w:cs="Arial Unicode MS" w:eastAsia="Arial Unicode MS" w:hint="default"/>
          <w:rtl w:val="0"/>
        </w:rPr>
        <w:t>ê</w:t>
      </w:r>
      <w:r>
        <w:rPr>
          <w:rFonts w:cs="Arial Unicode MS" w:eastAsia="Arial Unicode MS"/>
          <w:rtl w:val="0"/>
        </w:rPr>
        <w:t>mes dans leurs textes). Je peux peut-</w:t>
      </w:r>
      <w:r>
        <w:rPr>
          <w:rFonts w:cs="Arial Unicode MS" w:eastAsia="Arial Unicode MS" w:hint="default"/>
          <w:rtl w:val="0"/>
        </w:rPr>
        <w:t>ê</w:t>
      </w:r>
      <w:r>
        <w:rPr>
          <w:rFonts w:cs="Arial Unicode MS" w:eastAsia="Arial Unicode MS"/>
          <w:rtl w:val="0"/>
        </w:rPr>
        <w:t>tre li</w:t>
      </w:r>
      <w:r>
        <w:rPr>
          <w:rFonts w:cs="Arial Unicode MS" w:eastAsia="Arial Unicode MS" w:hint="default"/>
          <w:rtl w:val="0"/>
        </w:rPr>
        <w:t>é</w:t>
      </w:r>
      <w:r>
        <w:rPr>
          <w:rFonts w:cs="Arial Unicode MS" w:eastAsia="Arial Unicode MS"/>
          <w:rtl w:val="0"/>
        </w:rPr>
        <w:t>e davantage cette phrase et sa suite pour bien faire ressortir le lien de corr</w:t>
      </w:r>
      <w:r>
        <w:rPr>
          <w:rFonts w:cs="Arial Unicode MS" w:eastAsia="Arial Unicode MS" w:hint="default"/>
          <w:rtl w:val="0"/>
        </w:rPr>
        <w:t>é</w:t>
      </w:r>
      <w:r>
        <w:rPr>
          <w:rFonts w:cs="Arial Unicode MS" w:eastAsia="Arial Unicode MS"/>
          <w:rtl w:val="0"/>
        </w:rPr>
        <w:t>lation, je propose un changement de ponctuation dans la nouvelle version.</w:t>
      </w:r>
    </w:p>
    <w:p w14:paraId="1112002D">
      <w:pPr>
        <w:pStyle w:val="Par défaut"/>
        <w:bidi w:val="0"/>
      </w:pPr>
      <w:r>
        <w:rPr>
          <w:rFonts w:cs="Arial Unicode MS" w:eastAsia="Arial Unicode MS"/>
          <w:rtl w:val="0"/>
        </w:rPr>
        <w:t>En revanche je devrai effectivement apporter une grande nuance dans le r</w:t>
      </w:r>
      <w:r>
        <w:rPr>
          <w:rFonts w:cs="Arial Unicode MS" w:eastAsia="Arial Unicode MS" w:hint="default"/>
          <w:rtl w:val="0"/>
        </w:rPr>
        <w:t>é</w:t>
      </w:r>
      <w:r>
        <w:rPr>
          <w:rFonts w:cs="Arial Unicode MS" w:eastAsia="Arial Unicode MS"/>
          <w:rtl w:val="0"/>
        </w:rPr>
        <w:t>sum</w:t>
      </w:r>
      <w:r>
        <w:rPr>
          <w:rFonts w:cs="Arial Unicode MS" w:eastAsia="Arial Unicode MS" w:hint="default"/>
          <w:rtl w:val="0"/>
        </w:rPr>
        <w:t xml:space="preserve">é </w:t>
      </w:r>
      <w:r>
        <w:rPr>
          <w:rFonts w:cs="Arial Unicode MS" w:eastAsia="Arial Unicode MS"/>
          <w:rtl w:val="0"/>
        </w:rPr>
        <w:t>sur le fait que le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n</w:t>
      </w:r>
      <w:r>
        <w:rPr>
          <w:rFonts w:cs="Arial Unicode MS" w:eastAsia="Arial Unicode MS" w:hint="default"/>
          <w:rtl w:val="0"/>
        </w:rPr>
        <w:t>’</w:t>
      </w:r>
      <w:r>
        <w:rPr>
          <w:rFonts w:cs="Arial Unicode MS" w:eastAsia="Arial Unicode MS"/>
          <w:rtl w:val="0"/>
        </w:rPr>
        <w:t xml:space="preserve">est pas encore </w:t>
      </w:r>
      <w:r>
        <w:rPr>
          <w:rFonts w:cs="Arial Unicode MS" w:eastAsia="Arial Unicode MS" w:hint="default"/>
          <w:rtl w:val="0"/>
        </w:rPr>
        <w:t>é</w:t>
      </w:r>
      <w:r>
        <w:rPr>
          <w:rFonts w:cs="Arial Unicode MS" w:eastAsia="Arial Unicode MS"/>
          <w:rtl w:val="0"/>
        </w:rPr>
        <w:t>rig</w:t>
      </w:r>
      <w:r>
        <w:rPr>
          <w:rFonts w:cs="Arial Unicode MS" w:eastAsia="Arial Unicode MS" w:hint="default"/>
          <w:rtl w:val="0"/>
        </w:rPr>
        <w:t xml:space="preserve">é </w:t>
      </w:r>
      <w:r>
        <w:rPr>
          <w:rFonts w:cs="Arial Unicode MS" w:eastAsia="Arial Unicode MS"/>
          <w:rtl w:val="0"/>
        </w:rPr>
        <w:t>comme un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 xml:space="preserve">ne grammatical chez les grammairiens grecs. Pour une </w:t>
      </w:r>
      <w:r>
        <w:rPr>
          <w:rFonts w:cs="Arial Unicode MS" w:eastAsia="Arial Unicode MS" w:hint="default"/>
          <w:rtl w:val="0"/>
        </w:rPr>
        <w:t>é</w:t>
      </w:r>
      <w:r>
        <w:rPr>
          <w:rFonts w:cs="Arial Unicode MS" w:eastAsia="Arial Unicode MS"/>
          <w:rtl w:val="0"/>
        </w:rPr>
        <w:t>bauche : je pense plut</w:t>
      </w:r>
      <w:r>
        <w:rPr>
          <w:rFonts w:cs="Arial Unicode MS" w:eastAsia="Arial Unicode MS" w:hint="default"/>
          <w:rtl w:val="0"/>
        </w:rPr>
        <w:t>ô</w:t>
      </w:r>
      <w:r>
        <w:rPr>
          <w:rFonts w:cs="Arial Unicode MS" w:eastAsia="Arial Unicode MS"/>
          <w:rtl w:val="0"/>
        </w:rPr>
        <w:t>t modifier en disant que le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 xml:space="preserve">ne </w:t>
      </w:r>
      <w:r>
        <w:rPr>
          <w:rFonts w:cs="Arial Unicode MS" w:eastAsia="Arial Unicode MS" w:hint="default"/>
          <w:rtl w:val="0"/>
        </w:rPr>
        <w:t>é</w:t>
      </w:r>
      <w:r>
        <w:rPr>
          <w:rFonts w:cs="Arial Unicode MS" w:eastAsia="Arial Unicode MS"/>
          <w:rtl w:val="0"/>
        </w:rPr>
        <w:t xml:space="preserve">tait bien </w:t>
      </w:r>
      <w:r>
        <w:rPr>
          <w:rFonts w:cs="Arial Unicode MS" w:eastAsia="Arial Unicode MS" w:hint="default"/>
          <w:rtl w:val="0"/>
        </w:rPr>
        <w:t>é</w:t>
      </w:r>
      <w:r>
        <w:rPr>
          <w:rFonts w:cs="Arial Unicode MS" w:eastAsia="Arial Unicode MS"/>
          <w:rtl w:val="0"/>
        </w:rPr>
        <w:t>rig</w:t>
      </w:r>
      <w:r>
        <w:rPr>
          <w:rFonts w:cs="Arial Unicode MS" w:eastAsia="Arial Unicode MS" w:hint="default"/>
          <w:rtl w:val="0"/>
        </w:rPr>
        <w:t xml:space="preserve">é </w:t>
      </w:r>
      <w:r>
        <w:rPr>
          <w:rFonts w:cs="Arial Unicode MS" w:eastAsia="Arial Unicode MS"/>
          <w:rtl w:val="0"/>
        </w:rPr>
        <w:t>comme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grammatical, car il est bien lexicalis</w:t>
      </w:r>
      <w:r>
        <w:rPr>
          <w:rFonts w:cs="Arial Unicode MS" w:eastAsia="Arial Unicode MS" w:hint="default"/>
          <w:rtl w:val="0"/>
        </w:rPr>
        <w:t xml:space="preserve">é </w:t>
      </w:r>
      <w:r>
        <w:rPr>
          <w:rFonts w:cs="Arial Unicode MS" w:eastAsia="Arial Unicode MS"/>
          <w:rtl w:val="0"/>
        </w:rPr>
        <w:t>(m</w:t>
      </w:r>
      <w:r>
        <w:rPr>
          <w:rFonts w:cs="Arial Unicode MS" w:eastAsia="Arial Unicode MS" w:hint="default"/>
          <w:rtl w:val="0"/>
        </w:rPr>
        <w:t>ê</w:t>
      </w:r>
      <w:r>
        <w:rPr>
          <w:rFonts w:cs="Arial Unicode MS" w:eastAsia="Arial Unicode MS"/>
          <w:rtl w:val="0"/>
        </w:rPr>
        <w:t>me si le terme en question est polys</w:t>
      </w:r>
      <w:r>
        <w:rPr>
          <w:rFonts w:cs="Arial Unicode MS" w:eastAsia="Arial Unicode MS" w:hint="default"/>
          <w:rtl w:val="0"/>
        </w:rPr>
        <w:t>é</w:t>
      </w:r>
      <w:r>
        <w:rPr>
          <w:rFonts w:cs="Arial Unicode MS" w:eastAsia="Arial Unicode MS"/>
          <w:rtl w:val="0"/>
        </w:rPr>
        <w:t>mique), mais simplement que nous en trouvons moins trace chez les Grecs (en raison de l</w:t>
      </w:r>
      <w:r>
        <w:rPr>
          <w:rFonts w:cs="Arial Unicode MS" w:eastAsia="Arial Unicode MS" w:hint="default"/>
          <w:rtl w:val="0"/>
        </w:rPr>
        <w:t>’é</w:t>
      </w:r>
      <w:r>
        <w:rPr>
          <w:rFonts w:cs="Arial Unicode MS" w:eastAsia="Arial Unicode MS"/>
          <w:rtl w:val="0"/>
        </w:rPr>
        <w:t xml:space="preserve">tat et de la limite du corpus). Cela vous semble-t-il valable ?  </w:t>
      </w:r>
    </w:p>
  </w:comment>
  <w:comment w:id="43" w:author="Gabriel Frazer-Mckee" w:date="2024-10-15T15:23:00Z">
    <w:p w14:paraId="1112002E">
      <w:pPr>
        <w:pStyle w:val="Par défaut"/>
        <w:bidi w:val="0"/>
      </w:pPr>
    </w:p>
    <w:p w14:paraId="1112002F">
      <w:pPr>
        <w:pStyle w:val="Par défaut"/>
        <w:bidi w:val="0"/>
      </w:pPr>
      <w:r>
        <w:rPr>
          <w:rFonts w:cs="Arial Unicode MS" w:eastAsia="Arial Unicode MS"/>
          <w:rtl w:val="0"/>
        </w:rPr>
        <w:t>Ce n</w:t>
      </w:r>
      <w:r>
        <w:rPr>
          <w:rFonts w:cs="Arial Unicode MS" w:eastAsia="Arial Unicode MS" w:hint="default"/>
          <w:rtl w:val="0"/>
        </w:rPr>
        <w:t>’</w:t>
      </w:r>
      <w:r>
        <w:rPr>
          <w:rFonts w:cs="Arial Unicode MS" w:eastAsia="Arial Unicode MS"/>
          <w:rtl w:val="0"/>
        </w:rPr>
        <w:t>est pas vraiment une limite</w:t>
      </w:r>
      <w:r>
        <w:rPr>
          <w:rFonts w:cs="Arial Unicode MS" w:eastAsia="Arial Unicode MS" w:hint="default"/>
          <w:rtl w:val="0"/>
        </w:rPr>
        <w:t xml:space="preserve">… </w:t>
      </w:r>
      <w:r>
        <w:rPr>
          <w:rFonts w:cs="Arial Unicode MS" w:eastAsia="Arial Unicode MS"/>
          <w:rtl w:val="0"/>
        </w:rPr>
        <w:t>mais une opportunit</w:t>
      </w:r>
      <w:r>
        <w:rPr>
          <w:rFonts w:cs="Arial Unicode MS" w:eastAsia="Arial Unicode MS" w:hint="default"/>
          <w:rtl w:val="0"/>
        </w:rPr>
        <w:t>é</w:t>
      </w:r>
      <w:r>
        <w:rPr>
          <w:rFonts w:cs="Arial Unicode MS" w:eastAsia="Arial Unicode MS"/>
          <w:rtl w:val="0"/>
        </w:rPr>
        <w:t>. (2) la pertinence de cette limite pour votre objet d</w:t>
      </w:r>
      <w:r>
        <w:rPr>
          <w:rFonts w:cs="Arial Unicode MS" w:eastAsia="Arial Unicode MS" w:hint="default"/>
          <w:rtl w:val="0"/>
        </w:rPr>
        <w:t>’é</w:t>
      </w:r>
      <w:r>
        <w:rPr>
          <w:rFonts w:cs="Arial Unicode MS" w:eastAsia="Arial Unicode MS"/>
          <w:rtl w:val="0"/>
        </w:rPr>
        <w:t>tude (la formalisation de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n</w:t>
      </w:r>
      <w:r>
        <w:rPr>
          <w:rFonts w:cs="Arial Unicode MS" w:eastAsia="Arial Unicode MS" w:hint="default"/>
          <w:rtl w:val="0"/>
        </w:rPr>
        <w:t>’é</w:t>
      </w:r>
      <w:r>
        <w:rPr>
          <w:rFonts w:cs="Arial Unicode MS" w:eastAsia="Arial Unicode MS"/>
          <w:rtl w:val="0"/>
        </w:rPr>
        <w:t xml:space="preserve">tant pas apparente, elle devrait </w:t>
      </w:r>
      <w:r>
        <w:rPr>
          <w:rFonts w:cs="Arial Unicode MS" w:eastAsia="Arial Unicode MS" w:hint="default"/>
          <w:rtl w:val="0"/>
        </w:rPr>
        <w:t>ê</w:t>
      </w:r>
      <w:r>
        <w:rPr>
          <w:rFonts w:cs="Arial Unicode MS" w:eastAsia="Arial Unicode MS"/>
          <w:rtl w:val="0"/>
        </w:rPr>
        <w:t xml:space="preserve">tre </w:t>
      </w:r>
      <w:r>
        <w:rPr>
          <w:rFonts w:cs="Arial Unicode MS" w:eastAsia="Arial Unicode MS" w:hint="default"/>
          <w:rtl w:val="0"/>
        </w:rPr>
        <w:t>é</w:t>
      </w:r>
      <w:r>
        <w:rPr>
          <w:rFonts w:cs="Arial Unicode MS" w:eastAsia="Arial Unicode MS"/>
          <w:rtl w:val="0"/>
        </w:rPr>
        <w:t>limin</w:t>
      </w:r>
      <w:r>
        <w:rPr>
          <w:rFonts w:cs="Arial Unicode MS" w:eastAsia="Arial Unicode MS" w:hint="default"/>
          <w:rtl w:val="0"/>
        </w:rPr>
        <w:t>é</w:t>
      </w:r>
      <w:r>
        <w:rPr>
          <w:rFonts w:cs="Arial Unicode MS" w:eastAsia="Arial Unicode MS"/>
          <w:rtl w:val="0"/>
        </w:rPr>
        <w:t>e du manuscrit, pour augmenter sa coh</w:t>
      </w:r>
      <w:r>
        <w:rPr>
          <w:rFonts w:cs="Arial Unicode MS" w:eastAsia="Arial Unicode MS" w:hint="default"/>
          <w:rtl w:val="0"/>
        </w:rPr>
        <w:t>é</w:t>
      </w:r>
      <w:r>
        <w:rPr>
          <w:rFonts w:cs="Arial Unicode MS" w:eastAsia="Arial Unicode MS"/>
          <w:rtl w:val="0"/>
        </w:rPr>
        <w:t>rence.</w:t>
      </w:r>
    </w:p>
  </w:comment>
  <w:comment w:id="44" w:author="Lucie Cordier" w:date="2024-11-08T09:14:02Z">
    <w:p w14:paraId="11120030">
      <w:pPr>
        <w:pStyle w:val="Par défaut"/>
        <w:bidi w:val="0"/>
      </w:pPr>
    </w:p>
    <w:p w14:paraId="11120031">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32">
      <w:pPr>
        <w:pStyle w:val="Par défaut"/>
        <w:bidi w:val="0"/>
      </w:pPr>
      <w:r>
        <w:rPr>
          <w:rFonts w:cs="Arial Unicode MS" w:eastAsia="Arial Unicode MS"/>
          <w:rtl w:val="0"/>
        </w:rPr>
        <w:t xml:space="preserve">Je vous remercie pour ce commentaire-ci qui a grandement </w:t>
      </w:r>
      <w:r>
        <w:rPr>
          <w:rFonts w:cs="Arial Unicode MS" w:eastAsia="Arial Unicode MS" w:hint="default"/>
          <w:rtl w:val="0"/>
        </w:rPr>
        <w:t>é</w:t>
      </w:r>
      <w:r>
        <w:rPr>
          <w:rFonts w:cs="Arial Unicode MS" w:eastAsia="Arial Unicode MS"/>
          <w:rtl w:val="0"/>
        </w:rPr>
        <w:t>clair</w:t>
      </w:r>
      <w:r>
        <w:rPr>
          <w:rFonts w:cs="Arial Unicode MS" w:eastAsia="Arial Unicode MS" w:hint="default"/>
          <w:rtl w:val="0"/>
        </w:rPr>
        <w:t xml:space="preserve">é </w:t>
      </w:r>
      <w:r>
        <w:rPr>
          <w:rFonts w:cs="Arial Unicode MS" w:eastAsia="Arial Unicode MS"/>
          <w:rtl w:val="0"/>
        </w:rPr>
        <w:t>la vision globale de l</w:t>
      </w:r>
      <w:r>
        <w:rPr>
          <w:rFonts w:cs="Arial Unicode MS" w:eastAsia="Arial Unicode MS" w:hint="default"/>
          <w:rtl w:val="0"/>
        </w:rPr>
        <w:t>’é</w:t>
      </w:r>
      <w:r>
        <w:rPr>
          <w:rFonts w:cs="Arial Unicode MS" w:eastAsia="Arial Unicode MS"/>
          <w:rtl w:val="0"/>
        </w:rPr>
        <w:t>tude : pour un chercheur antique, ce point est bien une limite ; pour un non-sp</w:t>
      </w:r>
      <w:r>
        <w:rPr>
          <w:rFonts w:cs="Arial Unicode MS" w:eastAsia="Arial Unicode MS" w:hint="default"/>
          <w:rtl w:val="0"/>
        </w:rPr>
        <w:t>é</w:t>
      </w:r>
      <w:r>
        <w:rPr>
          <w:rFonts w:cs="Arial Unicode MS" w:eastAsia="Arial Unicode MS"/>
          <w:rtl w:val="0"/>
        </w:rPr>
        <w:t>cialiste, il repr</w:t>
      </w:r>
      <w:r>
        <w:rPr>
          <w:rFonts w:cs="Arial Unicode MS" w:eastAsia="Arial Unicode MS" w:hint="default"/>
          <w:rtl w:val="0"/>
        </w:rPr>
        <w:t>é</w:t>
      </w:r>
      <w:r>
        <w:rPr>
          <w:rFonts w:cs="Arial Unicode MS" w:eastAsia="Arial Unicode MS"/>
          <w:rtl w:val="0"/>
        </w:rPr>
        <w:t>sente plut</w:t>
      </w:r>
      <w:r>
        <w:rPr>
          <w:rFonts w:cs="Arial Unicode MS" w:eastAsia="Arial Unicode MS" w:hint="default"/>
          <w:rtl w:val="0"/>
        </w:rPr>
        <w:t>ô</w:t>
      </w:r>
      <w:r>
        <w:rPr>
          <w:rFonts w:cs="Arial Unicode MS" w:eastAsia="Arial Unicode MS"/>
          <w:rtl w:val="0"/>
        </w:rPr>
        <w:t>t une opportunit</w:t>
      </w:r>
      <w:r>
        <w:rPr>
          <w:rFonts w:cs="Arial Unicode MS" w:eastAsia="Arial Unicode MS" w:hint="default"/>
          <w:rtl w:val="0"/>
        </w:rPr>
        <w:t xml:space="preserve">é </w:t>
      </w:r>
      <w:r>
        <w:rPr>
          <w:rFonts w:cs="Arial Unicode MS" w:eastAsia="Arial Unicode MS"/>
          <w:rtl w:val="0"/>
        </w:rPr>
        <w:t>secondaire dans l</w:t>
      </w:r>
      <w:r>
        <w:rPr>
          <w:rFonts w:cs="Arial Unicode MS" w:eastAsia="Arial Unicode MS" w:hint="default"/>
          <w:rtl w:val="0"/>
        </w:rPr>
        <w:t>’é</w:t>
      </w:r>
      <w:r>
        <w:rPr>
          <w:rFonts w:cs="Arial Unicode MS" w:eastAsia="Arial Unicode MS"/>
          <w:rtl w:val="0"/>
        </w:rPr>
        <w:t>tude. Pr</w:t>
      </w:r>
      <w:r>
        <w:rPr>
          <w:rFonts w:cs="Arial Unicode MS" w:eastAsia="Arial Unicode MS" w:hint="default"/>
          <w:rtl w:val="0"/>
        </w:rPr>
        <w:t>é</w:t>
      </w:r>
      <w:r>
        <w:rPr>
          <w:rFonts w:cs="Arial Unicode MS" w:eastAsia="Arial Unicode MS"/>
          <w:rtl w:val="0"/>
        </w:rPr>
        <w:t>senter ce point comme une opportunit</w:t>
      </w:r>
      <w:r>
        <w:rPr>
          <w:rFonts w:cs="Arial Unicode MS" w:eastAsia="Arial Unicode MS" w:hint="default"/>
          <w:rtl w:val="0"/>
        </w:rPr>
        <w:t xml:space="preserve">é </w:t>
      </w:r>
      <w:r>
        <w:rPr>
          <w:rFonts w:cs="Arial Unicode MS" w:eastAsia="Arial Unicode MS"/>
          <w:rtl w:val="0"/>
        </w:rPr>
        <w:t>permet de ne pas totalement l</w:t>
      </w:r>
      <w:r>
        <w:rPr>
          <w:rFonts w:cs="Arial Unicode MS" w:eastAsia="Arial Unicode MS" w:hint="default"/>
          <w:rtl w:val="0"/>
        </w:rPr>
        <w:t>’é</w:t>
      </w:r>
      <w:r>
        <w:rPr>
          <w:rFonts w:cs="Arial Unicode MS" w:eastAsia="Arial Unicode MS"/>
          <w:rtl w:val="0"/>
        </w:rPr>
        <w:t>vincer de l</w:t>
      </w:r>
      <w:r>
        <w:rPr>
          <w:rFonts w:cs="Arial Unicode MS" w:eastAsia="Arial Unicode MS" w:hint="default"/>
          <w:rtl w:val="0"/>
        </w:rPr>
        <w:t>’é</w:t>
      </w:r>
      <w:r>
        <w:rPr>
          <w:rFonts w:cs="Arial Unicode MS" w:eastAsia="Arial Unicode MS"/>
          <w:rtl w:val="0"/>
        </w:rPr>
        <w:t>tude, puisqu</w:t>
      </w:r>
      <w:r>
        <w:rPr>
          <w:rFonts w:cs="Arial Unicode MS" w:eastAsia="Arial Unicode MS" w:hint="default"/>
          <w:rtl w:val="0"/>
        </w:rPr>
        <w:t>’</w:t>
      </w:r>
      <w:r>
        <w:rPr>
          <w:rFonts w:cs="Arial Unicode MS" w:eastAsia="Arial Unicode MS"/>
          <w:rtl w:val="0"/>
        </w:rPr>
        <w:t xml:space="preserve">il peut ainsi </w:t>
      </w:r>
      <w:r>
        <w:rPr>
          <w:rFonts w:cs="Arial Unicode MS" w:eastAsia="Arial Unicode MS" w:hint="default"/>
          <w:rtl w:val="0"/>
        </w:rPr>
        <w:t>ê</w:t>
      </w:r>
      <w:r>
        <w:rPr>
          <w:rFonts w:cs="Arial Unicode MS" w:eastAsia="Arial Unicode MS"/>
          <w:rtl w:val="0"/>
        </w:rPr>
        <w:t xml:space="preserve">tre </w:t>
      </w:r>
      <w:r>
        <w:rPr>
          <w:rFonts w:cs="Arial Unicode MS" w:eastAsia="Arial Unicode MS" w:hint="default"/>
          <w:rtl w:val="0"/>
        </w:rPr>
        <w:t>é</w:t>
      </w:r>
      <w:r>
        <w:rPr>
          <w:rFonts w:cs="Arial Unicode MS" w:eastAsia="Arial Unicode MS"/>
          <w:rtl w:val="0"/>
        </w:rPr>
        <w:t>voqu</w:t>
      </w:r>
      <w:r>
        <w:rPr>
          <w:rFonts w:cs="Arial Unicode MS" w:eastAsia="Arial Unicode MS" w:hint="default"/>
          <w:rtl w:val="0"/>
        </w:rPr>
        <w:t xml:space="preserve">é </w:t>
      </w:r>
      <w:r>
        <w:rPr>
          <w:rFonts w:cs="Arial Unicode MS" w:eastAsia="Arial Unicode MS"/>
          <w:rtl w:val="0"/>
        </w:rPr>
        <w:t>bri</w:t>
      </w:r>
      <w:r>
        <w:rPr>
          <w:rFonts w:cs="Arial Unicode MS" w:eastAsia="Arial Unicode MS" w:hint="default"/>
          <w:rtl w:val="0"/>
        </w:rPr>
        <w:t>è</w:t>
      </w:r>
      <w:r>
        <w:rPr>
          <w:rFonts w:cs="Arial Unicode MS" w:eastAsia="Arial Unicode MS"/>
          <w:rtl w:val="0"/>
        </w:rPr>
        <w:t>vement dans les futures avenues de recherche (tout en restant attendu, puisque l</w:t>
      </w:r>
      <w:r>
        <w:rPr>
          <w:rFonts w:cs="Arial Unicode MS" w:eastAsia="Arial Unicode MS" w:hint="default"/>
          <w:rtl w:val="0"/>
        </w:rPr>
        <w:t>’</w:t>
      </w:r>
      <w:r>
        <w:rPr>
          <w:rFonts w:cs="Arial Unicode MS" w:eastAsia="Arial Unicode MS"/>
          <w:rtl w:val="0"/>
        </w:rPr>
        <w:t>aspect rh</w:t>
      </w:r>
      <w:r>
        <w:rPr>
          <w:rFonts w:cs="Arial Unicode MS" w:eastAsia="Arial Unicode MS" w:hint="default"/>
          <w:rtl w:val="0"/>
        </w:rPr>
        <w:t>é</w:t>
      </w:r>
      <w:r>
        <w:rPr>
          <w:rFonts w:cs="Arial Unicode MS" w:eastAsia="Arial Unicode MS"/>
          <w:rtl w:val="0"/>
        </w:rPr>
        <w:t>torique a d</w:t>
      </w:r>
      <w:r>
        <w:rPr>
          <w:rFonts w:cs="Arial Unicode MS" w:eastAsia="Arial Unicode MS" w:hint="default"/>
          <w:rtl w:val="0"/>
        </w:rPr>
        <w:t>é</w:t>
      </w:r>
      <w:r>
        <w:rPr>
          <w:rFonts w:cs="Arial Unicode MS" w:eastAsia="Arial Unicode MS"/>
          <w:rtl w:val="0"/>
        </w:rPr>
        <w:t>j</w:t>
      </w:r>
      <w:r>
        <w:rPr>
          <w:rFonts w:cs="Arial Unicode MS" w:eastAsia="Arial Unicode MS" w:hint="default"/>
          <w:rtl w:val="0"/>
        </w:rPr>
        <w:t>à é</w:t>
      </w:r>
      <w:r>
        <w:rPr>
          <w:rFonts w:cs="Arial Unicode MS" w:eastAsia="Arial Unicode MS"/>
          <w:rtl w:val="0"/>
        </w:rPr>
        <w:t>t</w:t>
      </w:r>
      <w:r>
        <w:rPr>
          <w:rFonts w:cs="Arial Unicode MS" w:eastAsia="Arial Unicode MS" w:hint="default"/>
          <w:rtl w:val="0"/>
        </w:rPr>
        <w:t>é é</w:t>
      </w:r>
      <w:r>
        <w:rPr>
          <w:rFonts w:cs="Arial Unicode MS" w:eastAsia="Arial Unicode MS"/>
          <w:rtl w:val="0"/>
        </w:rPr>
        <w:t>voqu</w:t>
      </w:r>
      <w:r>
        <w:rPr>
          <w:rFonts w:cs="Arial Unicode MS" w:eastAsia="Arial Unicode MS" w:hint="default"/>
          <w:rtl w:val="0"/>
        </w:rPr>
        <w:t xml:space="preserve">é </w:t>
      </w:r>
      <w:r>
        <w:rPr>
          <w:rFonts w:cs="Arial Unicode MS" w:eastAsia="Arial Unicode MS"/>
          <w:rtl w:val="0"/>
        </w:rPr>
        <w:t>en filigrane dans l</w:t>
      </w:r>
      <w:r>
        <w:rPr>
          <w:rFonts w:cs="Arial Unicode MS" w:eastAsia="Arial Unicode MS" w:hint="default"/>
          <w:rtl w:val="0"/>
        </w:rPr>
        <w:t>’</w:t>
      </w:r>
      <w:r>
        <w:rPr>
          <w:rFonts w:cs="Arial Unicode MS" w:eastAsia="Arial Unicode MS"/>
          <w:rtl w:val="0"/>
        </w:rPr>
        <w:t xml:space="preserve">article). Je la supprime donc dans la nouvelle version (ainsi que la note de bas de page qui y </w:t>
      </w:r>
      <w:r>
        <w:rPr>
          <w:rFonts w:cs="Arial Unicode MS" w:eastAsia="Arial Unicode MS" w:hint="default"/>
          <w:rtl w:val="0"/>
        </w:rPr>
        <w:t>é</w:t>
      </w:r>
      <w:r>
        <w:rPr>
          <w:rFonts w:cs="Arial Unicode MS" w:eastAsia="Arial Unicode MS"/>
          <w:rtl w:val="0"/>
        </w:rPr>
        <w:t>tait associ</w:t>
      </w:r>
      <w:r>
        <w:rPr>
          <w:rFonts w:cs="Arial Unicode MS" w:eastAsia="Arial Unicode MS" w:hint="default"/>
          <w:rtl w:val="0"/>
        </w:rPr>
        <w:t>é</w:t>
      </w:r>
      <w:r>
        <w:rPr>
          <w:rFonts w:cs="Arial Unicode MS" w:eastAsia="Arial Unicode MS"/>
          <w:rtl w:val="0"/>
        </w:rPr>
        <w:t xml:space="preserve">e). </w:t>
      </w:r>
    </w:p>
  </w:comment>
  <w:comment w:id="68" w:author="Gabriel Frazer-Mckee" w:date="1900-01-01T00:00:00Z">
    <w:p w14:paraId="11120033">
      <w:pPr>
        <w:pStyle w:val="Par défaut"/>
        <w:bidi w:val="0"/>
      </w:pPr>
    </w:p>
    <w:p w14:paraId="11120034">
      <w:pPr>
        <w:pStyle w:val="Par défaut"/>
        <w:bidi w:val="0"/>
      </w:pPr>
      <w:r>
        <w:rPr>
          <w:rFonts w:cs="Arial Unicode MS" w:eastAsia="Arial Unicode MS"/>
          <w:rtl w:val="0"/>
        </w:rPr>
        <w:t>Cet objectif pr</w:t>
      </w:r>
      <w:r>
        <w:rPr>
          <w:rFonts w:cs="Arial Unicode MS" w:eastAsia="Arial Unicode MS" w:hint="default"/>
          <w:rtl w:val="0"/>
        </w:rPr>
        <w:t>é</w:t>
      </w:r>
      <w:r>
        <w:rPr>
          <w:rFonts w:cs="Arial Unicode MS" w:eastAsia="Arial Unicode MS"/>
          <w:rtl w:val="0"/>
        </w:rPr>
        <w:t>sente plusieurs probl</w:t>
      </w:r>
      <w:r>
        <w:rPr>
          <w:rFonts w:cs="Arial Unicode MS" w:eastAsia="Arial Unicode MS" w:hint="default"/>
          <w:rtl w:val="0"/>
        </w:rPr>
        <w:t>è</w:t>
      </w:r>
      <w:r>
        <w:rPr>
          <w:rFonts w:cs="Arial Unicode MS" w:eastAsia="Arial Unicode MS"/>
          <w:rtl w:val="0"/>
        </w:rPr>
        <w:t>mes et n</w:t>
      </w:r>
      <w:r>
        <w:rPr>
          <w:rFonts w:cs="Arial Unicode MS" w:eastAsia="Arial Unicode MS" w:hint="default"/>
          <w:rtl w:val="0"/>
        </w:rPr>
        <w:t>é</w:t>
      </w:r>
      <w:r>
        <w:rPr>
          <w:rFonts w:cs="Arial Unicode MS" w:eastAsia="Arial Unicode MS"/>
          <w:rtl w:val="0"/>
        </w:rPr>
        <w:t>cessite d</w:t>
      </w:r>
      <w:r>
        <w:rPr>
          <w:rFonts w:cs="Arial Unicode MS" w:eastAsia="Arial Unicode MS" w:hint="default"/>
          <w:rtl w:val="0"/>
        </w:rPr>
        <w:t>’ê</w:t>
      </w:r>
      <w:r>
        <w:rPr>
          <w:rFonts w:cs="Arial Unicode MS" w:eastAsia="Arial Unicode MS"/>
          <w:rtl w:val="0"/>
        </w:rPr>
        <w:t>tre retravaill</w:t>
      </w:r>
      <w:r>
        <w:rPr>
          <w:rFonts w:cs="Arial Unicode MS" w:eastAsia="Arial Unicode MS" w:hint="default"/>
          <w:rtl w:val="0"/>
        </w:rPr>
        <w:t>é</w:t>
      </w:r>
      <w:r>
        <w:rPr>
          <w:rFonts w:cs="Arial Unicode MS" w:eastAsia="Arial Unicode MS"/>
          <w:rtl w:val="0"/>
        </w:rPr>
        <w:t>. (1) Il est formul</w:t>
      </w:r>
      <w:r>
        <w:rPr>
          <w:rFonts w:cs="Arial Unicode MS" w:eastAsia="Arial Unicode MS" w:hint="default"/>
          <w:rtl w:val="0"/>
        </w:rPr>
        <w:t xml:space="preserve">é </w:t>
      </w:r>
      <w:r>
        <w:rPr>
          <w:rFonts w:cs="Arial Unicode MS" w:eastAsia="Arial Unicode MS"/>
          <w:rtl w:val="0"/>
        </w:rPr>
        <w:t xml:space="preserve">comme si une seule conceptualisation de la formalisation grammaticale </w:t>
      </w:r>
      <w:r>
        <w:rPr>
          <w:rFonts w:cs="Arial Unicode MS" w:eastAsia="Arial Unicode MS" w:hint="default"/>
          <w:rtl w:val="0"/>
        </w:rPr>
        <w:t>é</w:t>
      </w:r>
      <w:r>
        <w:rPr>
          <w:rFonts w:cs="Arial Unicode MS" w:eastAsia="Arial Unicode MS"/>
          <w:rtl w:val="0"/>
        </w:rPr>
        <w:t xml:space="preserve">tait valable, alors que le sujet est complexe et peut donner lieu </w:t>
      </w:r>
      <w:r>
        <w:rPr>
          <w:rFonts w:cs="Arial Unicode MS" w:eastAsia="Arial Unicode MS" w:hint="default"/>
          <w:rtl w:val="0"/>
        </w:rPr>
        <w:t xml:space="preserve">à </w:t>
      </w:r>
      <w:r>
        <w:rPr>
          <w:rFonts w:cs="Arial Unicode MS" w:eastAsia="Arial Unicode MS"/>
          <w:rtl w:val="0"/>
        </w:rPr>
        <w:t>diverses interpr</w:t>
      </w:r>
      <w:r>
        <w:rPr>
          <w:rFonts w:cs="Arial Unicode MS" w:eastAsia="Arial Unicode MS" w:hint="default"/>
          <w:rtl w:val="0"/>
        </w:rPr>
        <w:t>é</w:t>
      </w:r>
      <w:r>
        <w:rPr>
          <w:rFonts w:cs="Arial Unicode MS" w:eastAsia="Arial Unicode MS"/>
          <w:rtl w:val="0"/>
        </w:rPr>
        <w:t>tations (c'est bien le cas selon vos propres donn</w:t>
      </w:r>
      <w:r>
        <w:rPr>
          <w:rFonts w:cs="Arial Unicode MS" w:eastAsia="Arial Unicode MS" w:hint="default"/>
          <w:rtl w:val="0"/>
        </w:rPr>
        <w:t>é</w:t>
      </w:r>
      <w:r>
        <w:rPr>
          <w:rFonts w:cs="Arial Unicode MS" w:eastAsia="Arial Unicode MS"/>
          <w:rtl w:val="0"/>
        </w:rPr>
        <w:t>es). (2) Le concept de formalisation grammaticale n</w:t>
      </w:r>
      <w:r>
        <w:rPr>
          <w:rFonts w:cs="Arial Unicode MS" w:eastAsia="Arial Unicode MS" w:hint="default"/>
          <w:rtl w:val="0"/>
        </w:rPr>
        <w:t>’</w:t>
      </w:r>
      <w:r>
        <w:rPr>
          <w:rFonts w:cs="Arial Unicode MS" w:eastAsia="Arial Unicode MS"/>
          <w:rtl w:val="0"/>
        </w:rPr>
        <w:t>est pas d</w:t>
      </w:r>
      <w:r>
        <w:rPr>
          <w:rFonts w:cs="Arial Unicode MS" w:eastAsia="Arial Unicode MS" w:hint="default"/>
          <w:rtl w:val="0"/>
        </w:rPr>
        <w:t>é</w:t>
      </w:r>
      <w:r>
        <w:rPr>
          <w:rFonts w:cs="Arial Unicode MS" w:eastAsia="Arial Unicode MS"/>
          <w:rtl w:val="0"/>
        </w:rPr>
        <w:t>fini dans le texte, ce qui laisse le lecteur dans l</w:t>
      </w:r>
      <w:r>
        <w:rPr>
          <w:rFonts w:cs="Arial Unicode MS" w:eastAsia="Arial Unicode MS" w:hint="default"/>
          <w:rtl w:val="0"/>
        </w:rPr>
        <w:t>’</w:t>
      </w:r>
      <w:r>
        <w:rPr>
          <w:rFonts w:cs="Arial Unicode MS" w:eastAsia="Arial Unicode MS"/>
          <w:rtl w:val="0"/>
        </w:rPr>
        <w:t xml:space="preserve">incertitude quant </w:t>
      </w:r>
      <w:r>
        <w:rPr>
          <w:rFonts w:cs="Arial Unicode MS" w:eastAsia="Arial Unicode MS" w:hint="default"/>
          <w:rtl w:val="0"/>
        </w:rPr>
        <w:t xml:space="preserve">à </w:t>
      </w:r>
      <w:r>
        <w:rPr>
          <w:rFonts w:cs="Arial Unicode MS" w:eastAsia="Arial Unicode MS"/>
          <w:rtl w:val="0"/>
        </w:rPr>
        <w:t>sa signification exacte. (3) Dans la section M</w:t>
      </w:r>
      <w:r>
        <w:rPr>
          <w:rFonts w:cs="Arial Unicode MS" w:eastAsia="Arial Unicode MS" w:hint="default"/>
          <w:rtl w:val="0"/>
        </w:rPr>
        <w:t>é</w:t>
      </w:r>
      <w:r>
        <w:rPr>
          <w:rFonts w:cs="Arial Unicode MS" w:eastAsia="Arial Unicode MS"/>
          <w:rtl w:val="0"/>
        </w:rPr>
        <w:t>thode, il n</w:t>
      </w:r>
      <w:r>
        <w:rPr>
          <w:rFonts w:cs="Arial Unicode MS" w:eastAsia="Arial Unicode MS" w:hint="default"/>
          <w:rtl w:val="0"/>
        </w:rPr>
        <w:t>’</w:t>
      </w:r>
      <w:r>
        <w:rPr>
          <w:rFonts w:cs="Arial Unicode MS" w:eastAsia="Arial Unicode MS"/>
          <w:rtl w:val="0"/>
        </w:rPr>
        <w:t>est pas clair comment la formalisation grammaticale est int</w:t>
      </w:r>
      <w:r>
        <w:rPr>
          <w:rFonts w:cs="Arial Unicode MS" w:eastAsia="Arial Unicode MS" w:hint="default"/>
          <w:rtl w:val="0"/>
        </w:rPr>
        <w:t>é</w:t>
      </w:r>
      <w:r>
        <w:rPr>
          <w:rFonts w:cs="Arial Unicode MS" w:eastAsia="Arial Unicode MS"/>
          <w:rtl w:val="0"/>
        </w:rPr>
        <w:t>gr</w:t>
      </w:r>
      <w:r>
        <w:rPr>
          <w:rFonts w:cs="Arial Unicode MS" w:eastAsia="Arial Unicode MS" w:hint="default"/>
          <w:rtl w:val="0"/>
        </w:rPr>
        <w:t>é</w:t>
      </w:r>
      <w:r>
        <w:rPr>
          <w:rFonts w:cs="Arial Unicode MS" w:eastAsia="Arial Unicode MS"/>
          <w:rtl w:val="0"/>
        </w:rPr>
        <w:t xml:space="preserve">e </w:t>
      </w:r>
      <w:r>
        <w:rPr>
          <w:rFonts w:cs="Arial Unicode MS" w:eastAsia="Arial Unicode MS" w:hint="default"/>
          <w:rtl w:val="0"/>
        </w:rPr>
        <w:t xml:space="preserve">à </w:t>
      </w:r>
      <w:r>
        <w:rPr>
          <w:rFonts w:cs="Arial Unicode MS" w:eastAsia="Arial Unicode MS"/>
          <w:rtl w:val="0"/>
        </w:rPr>
        <w:t>votre m</w:t>
      </w:r>
      <w:r>
        <w:rPr>
          <w:rFonts w:cs="Arial Unicode MS" w:eastAsia="Arial Unicode MS" w:hint="default"/>
          <w:rtl w:val="0"/>
        </w:rPr>
        <w:t>é</w:t>
      </w:r>
      <w:r>
        <w:rPr>
          <w:rFonts w:cs="Arial Unicode MS" w:eastAsia="Arial Unicode MS"/>
          <w:rtl w:val="0"/>
        </w:rPr>
        <w:t xml:space="preserve">thodologie. Si votre approche repose sur une distinction entre les usages techniques et non techniques, cela doit </w:t>
      </w:r>
      <w:r>
        <w:rPr>
          <w:rFonts w:cs="Arial Unicode MS" w:eastAsia="Arial Unicode MS" w:hint="default"/>
          <w:rtl w:val="0"/>
        </w:rPr>
        <w:t>ê</w:t>
      </w:r>
      <w:r>
        <w:rPr>
          <w:rFonts w:cs="Arial Unicode MS" w:eastAsia="Arial Unicode MS"/>
          <w:rtl w:val="0"/>
        </w:rPr>
        <w:t>tre explicitement mentionn</w:t>
      </w:r>
      <w:r>
        <w:rPr>
          <w:rFonts w:cs="Arial Unicode MS" w:eastAsia="Arial Unicode MS" w:hint="default"/>
          <w:rtl w:val="0"/>
        </w:rPr>
        <w:t>é</w:t>
      </w:r>
      <w:r>
        <w:rPr>
          <w:rFonts w:cs="Arial Unicode MS" w:eastAsia="Arial Unicode MS"/>
          <w:rtl w:val="0"/>
        </w:rPr>
        <w:t>, car ce n</w:t>
      </w:r>
      <w:r>
        <w:rPr>
          <w:rFonts w:cs="Arial Unicode MS" w:eastAsia="Arial Unicode MS" w:hint="default"/>
          <w:rtl w:val="0"/>
        </w:rPr>
        <w:t>’</w:t>
      </w:r>
      <w:r>
        <w:rPr>
          <w:rFonts w:cs="Arial Unicode MS" w:eastAsia="Arial Unicode MS"/>
          <w:rtl w:val="0"/>
        </w:rPr>
        <w:t xml:space="preserve">est pas </w:t>
      </w:r>
      <w:r>
        <w:rPr>
          <w:rFonts w:cs="Arial Unicode MS" w:eastAsia="Arial Unicode MS" w:hint="default"/>
          <w:rtl w:val="0"/>
        </w:rPr>
        <w:t>é</w:t>
      </w:r>
      <w:r>
        <w:rPr>
          <w:rFonts w:cs="Arial Unicode MS" w:eastAsia="Arial Unicode MS"/>
          <w:rtl w:val="0"/>
        </w:rPr>
        <w:t>vident pour les lecteurs non sp</w:t>
      </w:r>
      <w:r>
        <w:rPr>
          <w:rFonts w:cs="Arial Unicode MS" w:eastAsia="Arial Unicode MS" w:hint="default"/>
          <w:rtl w:val="0"/>
        </w:rPr>
        <w:t>é</w:t>
      </w:r>
      <w:r>
        <w:rPr>
          <w:rFonts w:cs="Arial Unicode MS" w:eastAsia="Arial Unicode MS"/>
          <w:rtl w:val="0"/>
        </w:rPr>
        <w:t>cialis</w:t>
      </w:r>
      <w:r>
        <w:rPr>
          <w:rFonts w:cs="Arial Unicode MS" w:eastAsia="Arial Unicode MS" w:hint="default"/>
          <w:rtl w:val="0"/>
        </w:rPr>
        <w:t>é</w:t>
      </w:r>
      <w:r>
        <w:rPr>
          <w:rFonts w:cs="Arial Unicode MS" w:eastAsia="Arial Unicode MS"/>
          <w:rtl w:val="0"/>
        </w:rPr>
        <w:t>s.</w:t>
      </w:r>
    </w:p>
  </w:comment>
  <w:comment w:id="69" w:author="Gabriel Frazer-Mckee" w:date="2024-10-15T16:20:00Z">
    <w:p w14:paraId="11120035">
      <w:pPr>
        <w:pStyle w:val="Par défaut"/>
        <w:bidi w:val="0"/>
      </w:pPr>
    </w:p>
    <w:p w14:paraId="11120036">
      <w:pPr>
        <w:pStyle w:val="Par défaut"/>
        <w:bidi w:val="0"/>
      </w:pPr>
      <w:r>
        <w:rPr>
          <w:rFonts w:cs="Arial Unicode MS" w:eastAsia="Arial Unicode MS"/>
          <w:rtl w:val="0"/>
        </w:rPr>
        <w:t>Je recommande d'adopter un objectif moins ambitieux, tel que "D</w:t>
      </w:r>
      <w:r>
        <w:rPr>
          <w:rFonts w:cs="Arial Unicode MS" w:eastAsia="Arial Unicode MS" w:hint="default"/>
          <w:rtl w:val="0"/>
        </w:rPr>
        <w:t>é</w:t>
      </w:r>
      <w:r>
        <w:rPr>
          <w:rFonts w:cs="Arial Unicode MS" w:eastAsia="Arial Unicode MS"/>
          <w:rtl w:val="0"/>
        </w:rPr>
        <w:t>terminer dans quelle mesure les grammairiens grecs ont reconnu et trait</w:t>
      </w:r>
      <w:r>
        <w:rPr>
          <w:rFonts w:cs="Arial Unicode MS" w:eastAsia="Arial Unicode MS" w:hint="default"/>
          <w:rtl w:val="0"/>
        </w:rPr>
        <w:t xml:space="preserve">é </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en tant que concept grammatical." Dans la section Discussion, vous pourrez alors explorer l'id</w:t>
      </w:r>
      <w:r>
        <w:rPr>
          <w:rFonts w:cs="Arial Unicode MS" w:eastAsia="Arial Unicode MS" w:hint="default"/>
          <w:rtl w:val="0"/>
        </w:rPr>
        <w:t>é</w:t>
      </w:r>
      <w:r>
        <w:rPr>
          <w:rFonts w:cs="Arial Unicode MS" w:eastAsia="Arial Unicode MS"/>
          <w:rtl w:val="0"/>
        </w:rPr>
        <w:t>e de l'influence potentielle des grammairiens grecs sur les latins (mais que vous n</w:t>
      </w:r>
      <w:r>
        <w:rPr>
          <w:rFonts w:cs="Arial Unicode MS" w:eastAsia="Arial Unicode MS" w:hint="default"/>
          <w:rtl w:val="0"/>
        </w:rPr>
        <w:t>’</w:t>
      </w:r>
      <w:r>
        <w:rPr>
          <w:rFonts w:cs="Arial Unicode MS" w:eastAsia="Arial Unicode MS"/>
          <w:rtl w:val="0"/>
        </w:rPr>
        <w:t>avez pas mesur</w:t>
      </w:r>
      <w:r>
        <w:rPr>
          <w:rFonts w:cs="Arial Unicode MS" w:eastAsia="Arial Unicode MS" w:hint="default"/>
          <w:rtl w:val="0"/>
        </w:rPr>
        <w:t>é</w:t>
      </w:r>
      <w:r>
        <w:rPr>
          <w:rFonts w:cs="Arial Unicode MS" w:eastAsia="Arial Unicode MS"/>
          <w:rtl w:val="0"/>
        </w:rPr>
        <w:t>/</w:t>
      </w:r>
      <w:r>
        <w:rPr>
          <w:rFonts w:cs="Arial Unicode MS" w:eastAsia="Arial Unicode MS" w:hint="default"/>
          <w:rtl w:val="0"/>
        </w:rPr>
        <w:t>é</w:t>
      </w:r>
      <w:r>
        <w:rPr>
          <w:rFonts w:cs="Arial Unicode MS" w:eastAsia="Arial Unicode MS"/>
          <w:rtl w:val="0"/>
        </w:rPr>
        <w:t>valu</w:t>
      </w:r>
      <w:r>
        <w:rPr>
          <w:rFonts w:cs="Arial Unicode MS" w:eastAsia="Arial Unicode MS" w:hint="default"/>
          <w:rtl w:val="0"/>
        </w:rPr>
        <w:t xml:space="preserve">é </w:t>
      </w:r>
      <w:r>
        <w:rPr>
          <w:rFonts w:cs="Arial Unicode MS" w:eastAsia="Arial Unicode MS"/>
          <w:rtl w:val="0"/>
        </w:rPr>
        <w:t>directement).</w:t>
      </w:r>
    </w:p>
  </w:comment>
  <w:comment w:id="70" w:author="Lucie Cordier" w:date="2024-11-08T09:33:22Z">
    <w:p w14:paraId="11120037">
      <w:pPr>
        <w:pStyle w:val="Par défaut"/>
        <w:bidi w:val="0"/>
      </w:pPr>
    </w:p>
    <w:p w14:paraId="11120038">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39">
      <w:pPr>
        <w:pStyle w:val="Par défaut"/>
        <w:bidi w:val="0"/>
      </w:pPr>
      <w:r>
        <w:rPr>
          <w:rFonts w:cs="Arial Unicode MS" w:eastAsia="Arial Unicode MS"/>
          <w:rtl w:val="0"/>
        </w:rPr>
        <w:t>Je suis d</w:t>
      </w:r>
      <w:r>
        <w:rPr>
          <w:rFonts w:cs="Arial Unicode MS" w:eastAsia="Arial Unicode MS" w:hint="default"/>
          <w:rtl w:val="0"/>
        </w:rPr>
        <w:t>’</w:t>
      </w:r>
      <w:r>
        <w:rPr>
          <w:rFonts w:cs="Arial Unicode MS" w:eastAsia="Arial Unicode MS"/>
          <w:rtl w:val="0"/>
        </w:rPr>
        <w:t>accord avec chacun des points. Voici les changements propos</w:t>
      </w:r>
      <w:r>
        <w:rPr>
          <w:rFonts w:cs="Arial Unicode MS" w:eastAsia="Arial Unicode MS" w:hint="default"/>
          <w:rtl w:val="0"/>
        </w:rPr>
        <w:t>é</w:t>
      </w:r>
      <w:r>
        <w:rPr>
          <w:rFonts w:cs="Arial Unicode MS" w:eastAsia="Arial Unicode MS"/>
          <w:rtl w:val="0"/>
        </w:rPr>
        <w:t xml:space="preserve">s : </w:t>
      </w:r>
    </w:p>
    <w:p w14:paraId="1112003A">
      <w:pPr>
        <w:pStyle w:val="Par défaut"/>
        <w:bidi w:val="0"/>
      </w:pPr>
      <w:r>
        <w:rPr>
          <w:rFonts w:cs="Arial Unicode MS" w:eastAsia="Arial Unicode MS"/>
          <w:rtl w:val="0"/>
        </w:rPr>
        <w:t>(1) reformulation de l</w:t>
      </w:r>
      <w:r>
        <w:rPr>
          <w:rFonts w:cs="Arial Unicode MS" w:eastAsia="Arial Unicode MS" w:hint="default"/>
          <w:rtl w:val="0"/>
        </w:rPr>
        <w:t>’</w:t>
      </w:r>
      <w:r>
        <w:rPr>
          <w:rFonts w:cs="Arial Unicode MS" w:eastAsia="Arial Unicode MS"/>
          <w:rtl w:val="0"/>
        </w:rPr>
        <w:t xml:space="preserve">objectif de recherche ; </w:t>
      </w:r>
    </w:p>
    <w:p w14:paraId="1112003B">
      <w:pPr>
        <w:pStyle w:val="Par défaut"/>
        <w:bidi w:val="0"/>
      </w:pPr>
      <w:r>
        <w:rPr>
          <w:rFonts w:cs="Arial Unicode MS" w:eastAsia="Arial Unicode MS"/>
          <w:rtl w:val="0"/>
        </w:rPr>
        <w:t>(2) d</w:t>
      </w:r>
      <w:r>
        <w:rPr>
          <w:rFonts w:cs="Arial Unicode MS" w:eastAsia="Arial Unicode MS" w:hint="default"/>
          <w:rtl w:val="0"/>
        </w:rPr>
        <w:t>é</w:t>
      </w:r>
      <w:r>
        <w:rPr>
          <w:rFonts w:cs="Arial Unicode MS" w:eastAsia="Arial Unicode MS"/>
          <w:rtl w:val="0"/>
        </w:rPr>
        <w:t>finition du concept de formalisation grammaticale dans le paragraphe qui suit, et clarification du lien entre formalisation grammaticale, lexicalisation et les param</w:t>
      </w:r>
      <w:r>
        <w:rPr>
          <w:rFonts w:cs="Arial Unicode MS" w:eastAsia="Arial Unicode MS" w:hint="default"/>
          <w:rtl w:val="0"/>
        </w:rPr>
        <w:t>è</w:t>
      </w:r>
      <w:r>
        <w:rPr>
          <w:rFonts w:cs="Arial Unicode MS" w:eastAsia="Arial Unicode MS"/>
          <w:rtl w:val="0"/>
        </w:rPr>
        <w:t>tres d</w:t>
      </w:r>
      <w:r>
        <w:rPr>
          <w:rFonts w:cs="Arial Unicode MS" w:eastAsia="Arial Unicode MS" w:hint="default"/>
          <w:rtl w:val="0"/>
        </w:rPr>
        <w:t>’</w:t>
      </w:r>
      <w:r>
        <w:rPr>
          <w:rFonts w:cs="Arial Unicode MS" w:eastAsia="Arial Unicode MS"/>
          <w:rtl w:val="0"/>
        </w:rPr>
        <w:t xml:space="preserve">analyse </w:t>
      </w:r>
      <w:r>
        <w:rPr>
          <w:rFonts w:cs="Arial Unicode MS" w:eastAsia="Arial Unicode MS" w:hint="default"/>
          <w:rtl w:val="0"/>
        </w:rPr>
        <w:t>« </w:t>
      </w:r>
      <w:r>
        <w:rPr>
          <w:rFonts w:cs="Arial Unicode MS" w:eastAsia="Arial Unicode MS"/>
          <w:rtl w:val="0"/>
        </w:rPr>
        <w:t>usage technique</w:t>
      </w:r>
      <w:r>
        <w:rPr>
          <w:rFonts w:cs="Arial Unicode MS" w:eastAsia="Arial Unicode MS" w:hint="default"/>
          <w:rtl w:val="0"/>
        </w:rPr>
        <w:t xml:space="preserve"> » </w:t>
      </w:r>
      <w:r>
        <w:rPr>
          <w:rFonts w:cs="Arial Unicode MS" w:eastAsia="Arial Unicode MS"/>
          <w:rtl w:val="0"/>
        </w:rPr>
        <w:t xml:space="preserve">et </w:t>
      </w:r>
      <w:r>
        <w:rPr>
          <w:rFonts w:cs="Arial Unicode MS" w:eastAsia="Arial Unicode MS" w:hint="default"/>
          <w:rtl w:val="0"/>
        </w:rPr>
        <w:t>« </w:t>
      </w:r>
      <w:r>
        <w:rPr>
          <w:rFonts w:cs="Arial Unicode MS" w:eastAsia="Arial Unicode MS"/>
          <w:rtl w:val="0"/>
        </w:rPr>
        <w:t>usage non-technique</w:t>
      </w:r>
      <w:r>
        <w:rPr>
          <w:rFonts w:cs="Arial Unicode MS" w:eastAsia="Arial Unicode MS" w:hint="default"/>
          <w:rtl w:val="0"/>
        </w:rPr>
        <w:t xml:space="preserve"> » </w:t>
      </w:r>
      <w:r>
        <w:rPr>
          <w:rFonts w:cs="Arial Unicode MS" w:eastAsia="Arial Unicode MS"/>
          <w:rtl w:val="0"/>
        </w:rPr>
        <w:t>;</w:t>
      </w:r>
    </w:p>
    <w:p w14:paraId="1112003C">
      <w:pPr>
        <w:pStyle w:val="Par défaut"/>
        <w:bidi w:val="0"/>
      </w:pPr>
      <w:r>
        <w:rPr>
          <w:rFonts w:cs="Arial Unicode MS" w:eastAsia="Arial Unicode MS"/>
          <w:rtl w:val="0"/>
        </w:rPr>
        <w:t>(3) dans ce m</w:t>
      </w:r>
      <w:r>
        <w:rPr>
          <w:rFonts w:cs="Arial Unicode MS" w:eastAsia="Arial Unicode MS" w:hint="default"/>
          <w:rtl w:val="0"/>
        </w:rPr>
        <w:t>ê</w:t>
      </w:r>
      <w:r>
        <w:rPr>
          <w:rFonts w:cs="Arial Unicode MS" w:eastAsia="Arial Unicode MS"/>
          <w:rtl w:val="0"/>
        </w:rPr>
        <w:t>me paragraphe, suppression de l</w:t>
      </w:r>
      <w:r>
        <w:rPr>
          <w:rFonts w:cs="Arial Unicode MS" w:eastAsia="Arial Unicode MS" w:hint="default"/>
          <w:rtl w:val="0"/>
        </w:rPr>
        <w:t>’</w:t>
      </w:r>
      <w:r>
        <w:rPr>
          <w:rFonts w:cs="Arial Unicode MS" w:eastAsia="Arial Unicode MS"/>
          <w:rtl w:val="0"/>
        </w:rPr>
        <w:t>allusion au domaine rh</w:t>
      </w:r>
      <w:r>
        <w:rPr>
          <w:rFonts w:cs="Arial Unicode MS" w:eastAsia="Arial Unicode MS" w:hint="default"/>
          <w:rtl w:val="0"/>
        </w:rPr>
        <w:t>é</w:t>
      </w:r>
      <w:r>
        <w:rPr>
          <w:rFonts w:cs="Arial Unicode MS" w:eastAsia="Arial Unicode MS"/>
          <w:rtl w:val="0"/>
        </w:rPr>
        <w:t>torique, conform</w:t>
      </w:r>
      <w:r>
        <w:rPr>
          <w:rFonts w:cs="Arial Unicode MS" w:eastAsia="Arial Unicode MS" w:hint="default"/>
          <w:rtl w:val="0"/>
        </w:rPr>
        <w:t>é</w:t>
      </w:r>
      <w:r>
        <w:rPr>
          <w:rFonts w:cs="Arial Unicode MS" w:eastAsia="Arial Unicode MS"/>
          <w:rtl w:val="0"/>
        </w:rPr>
        <w:t>ment aux suppressions apport</w:t>
      </w:r>
      <w:r>
        <w:rPr>
          <w:rFonts w:cs="Arial Unicode MS" w:eastAsia="Arial Unicode MS" w:hint="default"/>
          <w:rtl w:val="0"/>
        </w:rPr>
        <w:t>é</w:t>
      </w:r>
      <w:r>
        <w:rPr>
          <w:rFonts w:cs="Arial Unicode MS" w:eastAsia="Arial Unicode MS"/>
          <w:rtl w:val="0"/>
        </w:rPr>
        <w:t>es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demment.</w:t>
      </w:r>
    </w:p>
  </w:comment>
  <w:comment w:id="71" w:author="Gabriel Frazer-Mckee" w:date="2024-10-15T10:05:00Z">
    <w:p w14:paraId="1112003D">
      <w:pPr>
        <w:pStyle w:val="Par défaut"/>
        <w:bidi w:val="0"/>
      </w:pPr>
    </w:p>
    <w:p w14:paraId="1112003E">
      <w:pPr>
        <w:pStyle w:val="Par défaut"/>
        <w:bidi w:val="0"/>
      </w:pPr>
      <w:r>
        <w:rPr>
          <w:rFonts w:cs="Arial Unicode MS" w:eastAsia="Arial Unicode MS"/>
          <w:rtl w:val="0"/>
        </w:rPr>
        <w:t>Tr</w:t>
      </w:r>
      <w:r>
        <w:rPr>
          <w:rFonts w:cs="Arial Unicode MS" w:eastAsia="Arial Unicode MS" w:hint="default"/>
          <w:rtl w:val="0"/>
        </w:rPr>
        <w:t>è</w:t>
      </w:r>
      <w:r>
        <w:rPr>
          <w:rFonts w:cs="Arial Unicode MS" w:eastAsia="Arial Unicode MS"/>
          <w:rtl w:val="0"/>
        </w:rPr>
        <w:t>s bien</w:t>
      </w:r>
    </w:p>
  </w:comment>
  <w:comment w:id="72" w:author="Lucie Cordier" w:date="2024-11-08T09:37:17Z">
    <w:p w14:paraId="1112003F">
      <w:pPr>
        <w:pStyle w:val="Par défaut"/>
        <w:bidi w:val="0"/>
      </w:pPr>
    </w:p>
    <w:p w14:paraId="11120040">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41">
      <w:pPr>
        <w:pStyle w:val="Par défaut"/>
        <w:bidi w:val="0"/>
      </w:pPr>
      <w:r>
        <w:rPr>
          <w:rFonts w:cs="Arial Unicode MS" w:eastAsia="Arial Unicode MS"/>
          <w:rtl w:val="0"/>
        </w:rPr>
        <w:t>Je compl</w:t>
      </w:r>
      <w:r>
        <w:rPr>
          <w:rFonts w:cs="Arial Unicode MS" w:eastAsia="Arial Unicode MS" w:hint="default"/>
          <w:rtl w:val="0"/>
        </w:rPr>
        <w:t>è</w:t>
      </w:r>
      <w:r>
        <w:rPr>
          <w:rFonts w:cs="Arial Unicode MS" w:eastAsia="Arial Unicode MS"/>
          <w:rtl w:val="0"/>
        </w:rPr>
        <w:t>te le paragraphe avec, comme dit dans la paragraphe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 xml:space="preserve">dent : </w:t>
      </w:r>
    </w:p>
    <w:p w14:paraId="11120042">
      <w:pPr>
        <w:pStyle w:val="Par défaut"/>
        <w:bidi w:val="0"/>
      </w:pPr>
      <w:r>
        <w:rPr>
          <w:rFonts w:cs="Arial Unicode MS" w:eastAsia="Arial Unicode MS"/>
          <w:rtl w:val="0"/>
        </w:rPr>
        <w:t>(1) la d</w:t>
      </w:r>
      <w:r>
        <w:rPr>
          <w:rFonts w:cs="Arial Unicode MS" w:eastAsia="Arial Unicode MS" w:hint="default"/>
          <w:rtl w:val="0"/>
        </w:rPr>
        <w:t>é</w:t>
      </w:r>
      <w:r>
        <w:rPr>
          <w:rFonts w:cs="Arial Unicode MS" w:eastAsia="Arial Unicode MS"/>
          <w:rtl w:val="0"/>
        </w:rPr>
        <w:t>finition de la formalisation grammaticale et ses liens avec la lexicalisation et les param</w:t>
      </w:r>
      <w:r>
        <w:rPr>
          <w:rFonts w:cs="Arial Unicode MS" w:eastAsia="Arial Unicode MS" w:hint="default"/>
          <w:rtl w:val="0"/>
        </w:rPr>
        <w:t>è</w:t>
      </w:r>
      <w:r>
        <w:rPr>
          <w:rFonts w:cs="Arial Unicode MS" w:eastAsia="Arial Unicode MS"/>
          <w:rtl w:val="0"/>
        </w:rPr>
        <w:t xml:space="preserve">tres </w:t>
      </w:r>
      <w:r>
        <w:rPr>
          <w:rFonts w:cs="Arial Unicode MS" w:eastAsia="Arial Unicode MS" w:hint="default"/>
          <w:rtl w:val="0"/>
        </w:rPr>
        <w:t>« </w:t>
      </w:r>
      <w:r>
        <w:rPr>
          <w:rFonts w:cs="Arial Unicode MS" w:eastAsia="Arial Unicode MS"/>
          <w:rtl w:val="0"/>
        </w:rPr>
        <w:t>usage technique</w:t>
      </w:r>
      <w:r>
        <w:rPr>
          <w:rFonts w:cs="Arial Unicode MS" w:eastAsia="Arial Unicode MS" w:hint="default"/>
          <w:rtl w:val="0"/>
        </w:rPr>
        <w:t xml:space="preserve"> » </w:t>
      </w:r>
      <w:r>
        <w:rPr>
          <w:rFonts w:cs="Arial Unicode MS" w:eastAsia="Arial Unicode MS"/>
          <w:rtl w:val="0"/>
        </w:rPr>
        <w:t xml:space="preserve">et </w:t>
      </w:r>
      <w:r>
        <w:rPr>
          <w:rFonts w:cs="Arial Unicode MS" w:eastAsia="Arial Unicode MS" w:hint="default"/>
          <w:rtl w:val="0"/>
        </w:rPr>
        <w:t>« </w:t>
      </w:r>
      <w:r>
        <w:rPr>
          <w:rFonts w:cs="Arial Unicode MS" w:eastAsia="Arial Unicode MS"/>
          <w:rtl w:val="0"/>
        </w:rPr>
        <w:t>usage non-technique</w:t>
      </w:r>
      <w:r>
        <w:rPr>
          <w:rFonts w:cs="Arial Unicode MS" w:eastAsia="Arial Unicode MS" w:hint="default"/>
          <w:rtl w:val="0"/>
        </w:rPr>
        <w:t xml:space="preserve"> » </w:t>
      </w:r>
      <w:r>
        <w:rPr>
          <w:rFonts w:cs="Arial Unicode MS" w:eastAsia="Arial Unicode MS"/>
          <w:rtl w:val="0"/>
        </w:rPr>
        <w:t xml:space="preserve">; </w:t>
      </w:r>
    </w:p>
    <w:p w14:paraId="11120043">
      <w:pPr>
        <w:pStyle w:val="Par défaut"/>
        <w:bidi w:val="0"/>
      </w:pPr>
      <w:r>
        <w:rPr>
          <w:rFonts w:cs="Arial Unicode MS" w:eastAsia="Arial Unicode MS"/>
          <w:rtl w:val="0"/>
        </w:rPr>
        <w:t>(2) la suppression de l</w:t>
      </w:r>
      <w:r>
        <w:rPr>
          <w:rFonts w:cs="Arial Unicode MS" w:eastAsia="Arial Unicode MS" w:hint="default"/>
          <w:rtl w:val="0"/>
        </w:rPr>
        <w:t>’</w:t>
      </w:r>
      <w:r>
        <w:rPr>
          <w:rFonts w:cs="Arial Unicode MS" w:eastAsia="Arial Unicode MS"/>
          <w:rtl w:val="0"/>
        </w:rPr>
        <w:t>allusion au domaine rh</w:t>
      </w:r>
      <w:r>
        <w:rPr>
          <w:rFonts w:cs="Arial Unicode MS" w:eastAsia="Arial Unicode MS" w:hint="default"/>
          <w:rtl w:val="0"/>
        </w:rPr>
        <w:t>é</w:t>
      </w:r>
      <w:r>
        <w:rPr>
          <w:rFonts w:cs="Arial Unicode MS" w:eastAsia="Arial Unicode MS"/>
          <w:rtl w:val="0"/>
        </w:rPr>
        <w:t xml:space="preserve">torique. </w:t>
      </w:r>
    </w:p>
    <w:p w14:paraId="11120044">
      <w:pPr>
        <w:pStyle w:val="Par défaut"/>
        <w:bidi w:val="0"/>
      </w:pPr>
      <w:r>
        <w:rPr>
          <w:rFonts w:cs="Arial Unicode MS" w:eastAsia="Arial Unicode MS"/>
          <w:rtl w:val="0"/>
        </w:rPr>
        <w:t xml:space="preserve">Le paragraphe a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d</w:t>
      </w:r>
      <w:r>
        <w:rPr>
          <w:rFonts w:cs="Arial Unicode MS" w:eastAsia="Arial Unicode MS" w:hint="default"/>
          <w:rtl w:val="0"/>
        </w:rPr>
        <w:t>é</w:t>
      </w:r>
      <w:r>
        <w:rPr>
          <w:rFonts w:cs="Arial Unicode MS" w:eastAsia="Arial Unicode MS"/>
          <w:rtl w:val="0"/>
        </w:rPr>
        <w:t>plac</w:t>
      </w:r>
      <w:r>
        <w:rPr>
          <w:rFonts w:cs="Arial Unicode MS" w:eastAsia="Arial Unicode MS" w:hint="default"/>
          <w:rtl w:val="0"/>
        </w:rPr>
        <w:t xml:space="preserve">é </w:t>
      </w:r>
      <w:r>
        <w:rPr>
          <w:rFonts w:cs="Arial Unicode MS" w:eastAsia="Arial Unicode MS"/>
          <w:rtl w:val="0"/>
        </w:rPr>
        <w:t>dans une section d</w:t>
      </w:r>
      <w:r>
        <w:rPr>
          <w:rFonts w:cs="Arial Unicode MS" w:eastAsia="Arial Unicode MS" w:hint="default"/>
          <w:rtl w:val="0"/>
        </w:rPr>
        <w:t>é</w:t>
      </w:r>
      <w:r>
        <w:rPr>
          <w:rFonts w:cs="Arial Unicode MS" w:eastAsia="Arial Unicode MS"/>
          <w:rtl w:val="0"/>
        </w:rPr>
        <w:t>di</w:t>
      </w:r>
      <w:r>
        <w:rPr>
          <w:rFonts w:cs="Arial Unicode MS" w:eastAsia="Arial Unicode MS" w:hint="default"/>
          <w:rtl w:val="0"/>
        </w:rPr>
        <w:t>é</w:t>
      </w:r>
      <w:r>
        <w:rPr>
          <w:rFonts w:cs="Arial Unicode MS" w:eastAsia="Arial Unicode MS"/>
          <w:rtl w:val="0"/>
        </w:rPr>
        <w:t xml:space="preserve">e, </w:t>
      </w:r>
      <w:r>
        <w:rPr>
          <w:rFonts w:cs="Arial Unicode MS" w:eastAsia="Arial Unicode MS" w:hint="default"/>
          <w:rtl w:val="0"/>
        </w:rPr>
        <w:t>« </w:t>
      </w:r>
      <w:r>
        <w:rPr>
          <w:rFonts w:cs="Arial Unicode MS" w:eastAsia="Arial Unicode MS"/>
          <w:rtl w:val="0"/>
        </w:rPr>
        <w:t>Op</w:t>
      </w:r>
      <w:r>
        <w:rPr>
          <w:rFonts w:cs="Arial Unicode MS" w:eastAsia="Arial Unicode MS" w:hint="default"/>
          <w:rtl w:val="0"/>
        </w:rPr>
        <w:t>é</w:t>
      </w:r>
      <w:r>
        <w:rPr>
          <w:rFonts w:cs="Arial Unicode MS" w:eastAsia="Arial Unicode MS"/>
          <w:rtl w:val="0"/>
        </w:rPr>
        <w:t>rationnalisation de la formalisation grammaticale</w:t>
      </w:r>
      <w:r>
        <w:rPr>
          <w:rFonts w:cs="Arial Unicode MS" w:eastAsia="Arial Unicode MS" w:hint="default"/>
          <w:rtl w:val="0"/>
        </w:rPr>
        <w:t> »</w:t>
      </w:r>
      <w:r>
        <w:rPr>
          <w:rFonts w:cs="Arial Unicode MS" w:eastAsia="Arial Unicode MS"/>
          <w:rtl w:val="0"/>
        </w:rPr>
        <w:t>.</w:t>
      </w:r>
    </w:p>
  </w:comment>
  <w:comment w:id="74" w:author="Gabriel Frazer-Mckee [2]" w:date="2024-10-19T15:47:00Z">
    <w:p w14:paraId="11120045">
      <w:pPr>
        <w:pStyle w:val="Par défaut"/>
        <w:bidi w:val="0"/>
      </w:pPr>
    </w:p>
    <w:p w14:paraId="11120046">
      <w:pPr>
        <w:pStyle w:val="Par défaut"/>
        <w:bidi w:val="0"/>
      </w:pPr>
      <w:r>
        <w:rPr>
          <w:rFonts w:cs="Arial Unicode MS" w:eastAsia="Arial Unicode MS"/>
          <w:rtl w:val="0"/>
        </w:rPr>
        <w:t xml:space="preserve">La formalisation grammaticale doit </w:t>
      </w:r>
      <w:r>
        <w:rPr>
          <w:rFonts w:cs="Arial Unicode MS" w:eastAsia="Arial Unicode MS" w:hint="default"/>
          <w:rtl w:val="0"/>
        </w:rPr>
        <w:t>ê</w:t>
      </w:r>
      <w:r>
        <w:rPr>
          <w:rFonts w:cs="Arial Unicode MS" w:eastAsia="Arial Unicode MS"/>
          <w:rtl w:val="0"/>
        </w:rPr>
        <w:t>tre d</w:t>
      </w:r>
      <w:r>
        <w:rPr>
          <w:rFonts w:cs="Arial Unicode MS" w:eastAsia="Arial Unicode MS" w:hint="default"/>
          <w:rtl w:val="0"/>
        </w:rPr>
        <w:t>é</w:t>
      </w:r>
      <w:r>
        <w:rPr>
          <w:rFonts w:cs="Arial Unicode MS" w:eastAsia="Arial Unicode MS"/>
          <w:rtl w:val="0"/>
        </w:rPr>
        <w:t>finie (op</w:t>
      </w:r>
      <w:r>
        <w:rPr>
          <w:rFonts w:cs="Arial Unicode MS" w:eastAsia="Arial Unicode MS" w:hint="default"/>
          <w:rtl w:val="0"/>
        </w:rPr>
        <w:t>é</w:t>
      </w:r>
      <w:r>
        <w:rPr>
          <w:rFonts w:cs="Arial Unicode MS" w:eastAsia="Arial Unicode MS"/>
          <w:rtl w:val="0"/>
        </w:rPr>
        <w:t>rationnalis</w:t>
      </w:r>
      <w:r>
        <w:rPr>
          <w:rFonts w:cs="Arial Unicode MS" w:eastAsia="Arial Unicode MS" w:hint="default"/>
          <w:rtl w:val="0"/>
        </w:rPr>
        <w:t>é</w:t>
      </w:r>
      <w:r>
        <w:rPr>
          <w:rFonts w:cs="Arial Unicode MS" w:eastAsia="Arial Unicode MS"/>
          <w:rtl w:val="0"/>
        </w:rPr>
        <w:t>e) dans la M</w:t>
      </w:r>
      <w:r>
        <w:rPr>
          <w:rFonts w:cs="Arial Unicode MS" w:eastAsia="Arial Unicode MS" w:hint="default"/>
          <w:rtl w:val="0"/>
        </w:rPr>
        <w:t>é</w:t>
      </w:r>
      <w:r>
        <w:rPr>
          <w:rFonts w:cs="Arial Unicode MS" w:eastAsia="Arial Unicode MS"/>
          <w:rtl w:val="0"/>
        </w:rPr>
        <w:t>thode</w:t>
      </w:r>
    </w:p>
  </w:comment>
  <w:comment w:id="75" w:author="Lucie Cordier" w:date="2024-11-08T13:05:13Z">
    <w:p w14:paraId="11120047">
      <w:pPr>
        <w:pStyle w:val="Par défaut"/>
        <w:bidi w:val="0"/>
      </w:pPr>
    </w:p>
    <w:p w14:paraId="11120048">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49">
      <w:pPr>
        <w:pStyle w:val="Par défaut"/>
        <w:bidi w:val="0"/>
      </w:pPr>
      <w:r>
        <w:rPr>
          <w:rFonts w:cs="Arial Unicode MS" w:eastAsia="Arial Unicode MS"/>
          <w:rtl w:val="0"/>
        </w:rPr>
        <w:t>La d</w:t>
      </w:r>
      <w:r>
        <w:rPr>
          <w:rFonts w:cs="Arial Unicode MS" w:eastAsia="Arial Unicode MS" w:hint="default"/>
          <w:rtl w:val="0"/>
        </w:rPr>
        <w:t>é</w:t>
      </w:r>
      <w:r>
        <w:rPr>
          <w:rFonts w:cs="Arial Unicode MS" w:eastAsia="Arial Unicode MS"/>
          <w:rtl w:val="0"/>
        </w:rPr>
        <w:t>finition est pour l</w:t>
      </w:r>
      <w:r>
        <w:rPr>
          <w:rFonts w:cs="Arial Unicode MS" w:eastAsia="Arial Unicode MS" w:hint="default"/>
          <w:rtl w:val="0"/>
        </w:rPr>
        <w:t>’</w:t>
      </w:r>
      <w:r>
        <w:rPr>
          <w:rFonts w:cs="Arial Unicode MS" w:eastAsia="Arial Unicode MS"/>
          <w:rtl w:val="0"/>
        </w:rPr>
        <w:t xml:space="preserve">instant </w:t>
      </w:r>
      <w:r>
        <w:rPr>
          <w:rFonts w:cs="Arial Unicode MS" w:eastAsia="Arial Unicode MS" w:hint="default"/>
          <w:rtl w:val="0"/>
        </w:rPr>
        <w:t xml:space="preserve">à </w:t>
      </w:r>
      <w:r>
        <w:rPr>
          <w:rFonts w:cs="Arial Unicode MS" w:eastAsia="Arial Unicode MS"/>
          <w:rtl w:val="0"/>
        </w:rPr>
        <w:t>la fin de la section qui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è</w:t>
      </w:r>
      <w:r>
        <w:rPr>
          <w:rFonts w:cs="Arial Unicode MS" w:eastAsia="Arial Unicode MS"/>
          <w:rtl w:val="0"/>
        </w:rPr>
        <w:t>de, car il me semble que les questions de recherche et le petit paragraphe de fin l</w:t>
      </w:r>
      <w:r>
        <w:rPr>
          <w:rFonts w:cs="Arial Unicode MS" w:eastAsia="Arial Unicode MS" w:hint="default"/>
          <w:rtl w:val="0"/>
        </w:rPr>
        <w:t>’</w:t>
      </w:r>
      <w:r>
        <w:rPr>
          <w:rFonts w:cs="Arial Unicode MS" w:eastAsia="Arial Unicode MS"/>
          <w:rtl w:val="0"/>
        </w:rPr>
        <w:t>am</w:t>
      </w:r>
      <w:r>
        <w:rPr>
          <w:rFonts w:cs="Arial Unicode MS" w:eastAsia="Arial Unicode MS" w:hint="default"/>
          <w:rtl w:val="0"/>
        </w:rPr>
        <w:t>è</w:t>
      </w:r>
      <w:r>
        <w:rPr>
          <w:rFonts w:cs="Arial Unicode MS" w:eastAsia="Arial Unicode MS"/>
          <w:rtl w:val="0"/>
        </w:rPr>
        <w:t>nent naturellement. Mais je vous laisse au besoin d</w:t>
      </w:r>
      <w:r>
        <w:rPr>
          <w:rFonts w:cs="Arial Unicode MS" w:eastAsia="Arial Unicode MS" w:hint="default"/>
          <w:rtl w:val="0"/>
        </w:rPr>
        <w:t>é</w:t>
      </w:r>
      <w:r>
        <w:rPr>
          <w:rFonts w:cs="Arial Unicode MS" w:eastAsia="Arial Unicode MS"/>
          <w:rtl w:val="0"/>
        </w:rPr>
        <w:t xml:space="preserve">placer le paragraphe. </w:t>
      </w:r>
    </w:p>
  </w:comment>
  <w:comment w:id="129" w:author="Gabriel Frazer-Mckee" w:date="1900-01-01T00:00:00Z">
    <w:p w14:paraId="1112004A">
      <w:pPr>
        <w:pStyle w:val="Par défaut"/>
        <w:bidi w:val="0"/>
      </w:pPr>
    </w:p>
    <w:p w14:paraId="1112004B">
      <w:pPr>
        <w:pStyle w:val="Par défaut"/>
        <w:bidi w:val="0"/>
      </w:pPr>
      <w:r>
        <w:rPr>
          <w:rFonts w:cs="Arial Unicode MS" w:eastAsia="Arial Unicode MS"/>
          <w:rtl w:val="0"/>
        </w:rPr>
        <w:t>(d</w:t>
      </w:r>
      <w:r>
        <w:rPr>
          <w:rFonts w:cs="Arial Unicode MS" w:eastAsia="Arial Unicode MS" w:hint="default"/>
          <w:rtl w:val="0"/>
        </w:rPr>
        <w:t>é</w:t>
      </w:r>
      <w:r>
        <w:rPr>
          <w:rFonts w:cs="Arial Unicode MS" w:eastAsia="Arial Unicode MS"/>
          <w:rtl w:val="0"/>
        </w:rPr>
        <w:t>placement) Ce paragraphe pr</w:t>
      </w:r>
      <w:r>
        <w:rPr>
          <w:rFonts w:cs="Arial Unicode MS" w:eastAsia="Arial Unicode MS" w:hint="default"/>
          <w:rtl w:val="0"/>
        </w:rPr>
        <w:t>é</w:t>
      </w:r>
      <w:r>
        <w:rPr>
          <w:rFonts w:cs="Arial Unicode MS" w:eastAsia="Arial Unicode MS"/>
          <w:rtl w:val="0"/>
        </w:rPr>
        <w:t>sente une partie de la constitution du corpus; il faudrait l</w:t>
      </w:r>
      <w:r>
        <w:rPr>
          <w:rFonts w:cs="Arial Unicode MS" w:eastAsia="Arial Unicode MS" w:hint="default"/>
          <w:rtl w:val="0"/>
        </w:rPr>
        <w:t>’</w:t>
      </w:r>
      <w:r>
        <w:rPr>
          <w:rFonts w:cs="Arial Unicode MS" w:eastAsia="Arial Unicode MS"/>
          <w:rtl w:val="0"/>
        </w:rPr>
        <w:t>int</w:t>
      </w:r>
      <w:r>
        <w:rPr>
          <w:rFonts w:cs="Arial Unicode MS" w:eastAsia="Arial Unicode MS" w:hint="default"/>
          <w:rtl w:val="0"/>
        </w:rPr>
        <w:t>é</w:t>
      </w:r>
      <w:r>
        <w:rPr>
          <w:rFonts w:cs="Arial Unicode MS" w:eastAsia="Arial Unicode MS"/>
          <w:rtl w:val="0"/>
        </w:rPr>
        <w:t xml:space="preserve">grer </w:t>
      </w:r>
      <w:r>
        <w:rPr>
          <w:rFonts w:cs="Arial Unicode MS" w:eastAsia="Arial Unicode MS" w:hint="default"/>
          <w:rtl w:val="0"/>
        </w:rPr>
        <w:t xml:space="preserve">à </w:t>
      </w:r>
      <w:r>
        <w:rPr>
          <w:rFonts w:cs="Arial Unicode MS" w:eastAsia="Arial Unicode MS"/>
          <w:rtl w:val="0"/>
        </w:rPr>
        <w:t>ce qui est d</w:t>
      </w:r>
      <w:r>
        <w:rPr>
          <w:rFonts w:cs="Arial Unicode MS" w:eastAsia="Arial Unicode MS" w:hint="default"/>
          <w:rtl w:val="0"/>
        </w:rPr>
        <w:t>é</w:t>
      </w:r>
      <w:r>
        <w:rPr>
          <w:rFonts w:cs="Arial Unicode MS" w:eastAsia="Arial Unicode MS"/>
          <w:rtl w:val="0"/>
        </w:rPr>
        <w:t>j</w:t>
      </w:r>
      <w:r>
        <w:rPr>
          <w:rFonts w:cs="Arial Unicode MS" w:eastAsia="Arial Unicode MS" w:hint="default"/>
          <w:rtl w:val="0"/>
        </w:rPr>
        <w:t xml:space="preserve">à </w:t>
      </w:r>
      <w:r>
        <w:rPr>
          <w:rFonts w:cs="Arial Unicode MS" w:eastAsia="Arial Unicode MS"/>
          <w:rtl w:val="0"/>
        </w:rPr>
        <w:t>propos</w:t>
      </w:r>
      <w:r>
        <w:rPr>
          <w:rFonts w:cs="Arial Unicode MS" w:eastAsia="Arial Unicode MS" w:hint="default"/>
          <w:rtl w:val="0"/>
        </w:rPr>
        <w:t xml:space="preserve">é </w:t>
      </w:r>
      <w:r>
        <w:rPr>
          <w:rFonts w:cs="Arial Unicode MS" w:eastAsia="Arial Unicode MS"/>
          <w:rtl w:val="0"/>
        </w:rPr>
        <w:t>dans la section 2.2.</w:t>
      </w:r>
    </w:p>
  </w:comment>
  <w:comment w:id="130" w:author="Lucie Cordier" w:date="2024-11-08T13:13:22Z">
    <w:p w14:paraId="1112004C">
      <w:pPr>
        <w:pStyle w:val="Par défaut"/>
        <w:bidi w:val="0"/>
      </w:pPr>
    </w:p>
    <w:p w14:paraId="1112004D">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4E">
      <w:pPr>
        <w:pStyle w:val="Par défaut"/>
        <w:bidi w:val="0"/>
      </w:pPr>
      <w:r>
        <w:rPr>
          <w:rFonts w:cs="Arial Unicode MS" w:eastAsia="Arial Unicode MS"/>
          <w:rtl w:val="0"/>
        </w:rPr>
        <w:t>D</w:t>
      </w:r>
      <w:r>
        <w:rPr>
          <w:rFonts w:cs="Arial Unicode MS" w:eastAsia="Arial Unicode MS" w:hint="default"/>
          <w:rtl w:val="0"/>
        </w:rPr>
        <w:t>’</w:t>
      </w:r>
      <w:r>
        <w:rPr>
          <w:rFonts w:cs="Arial Unicode MS" w:eastAsia="Arial Unicode MS"/>
          <w:rtl w:val="0"/>
        </w:rPr>
        <w:t>accord pour le d</w:t>
      </w:r>
      <w:r>
        <w:rPr>
          <w:rFonts w:cs="Arial Unicode MS" w:eastAsia="Arial Unicode MS" w:hint="default"/>
          <w:rtl w:val="0"/>
        </w:rPr>
        <w:t>é</w:t>
      </w:r>
      <w:r>
        <w:rPr>
          <w:rFonts w:cs="Arial Unicode MS" w:eastAsia="Arial Unicode MS"/>
          <w:rtl w:val="0"/>
        </w:rPr>
        <w:t>placement.</w:t>
      </w:r>
    </w:p>
  </w:comment>
  <w:comment w:id="175" w:author="Gabriel Frazer-Mckee" w:date="1900-01-01T00:00:00Z">
    <w:p w14:paraId="1112004F">
      <w:pPr>
        <w:pStyle w:val="Par défaut"/>
        <w:bidi w:val="0"/>
      </w:pPr>
    </w:p>
    <w:p w14:paraId="11120050">
      <w:pPr>
        <w:pStyle w:val="Par défaut"/>
        <w:bidi w:val="0"/>
      </w:pPr>
      <w:r>
        <w:rPr>
          <w:rFonts w:cs="Arial Unicode MS" w:eastAsia="Arial Unicode MS"/>
          <w:rtl w:val="0"/>
        </w:rPr>
        <w:t>Cette partie de la m</w:t>
      </w:r>
      <w:r>
        <w:rPr>
          <w:rFonts w:cs="Arial Unicode MS" w:eastAsia="Arial Unicode MS" w:hint="default"/>
          <w:rtl w:val="0"/>
        </w:rPr>
        <w:t>é</w:t>
      </w:r>
      <w:r>
        <w:rPr>
          <w:rFonts w:cs="Arial Unicode MS" w:eastAsia="Arial Unicode MS"/>
          <w:rtl w:val="0"/>
        </w:rPr>
        <w:t>thode est assez opaque. Id</w:t>
      </w:r>
      <w:r>
        <w:rPr>
          <w:rFonts w:cs="Arial Unicode MS" w:eastAsia="Arial Unicode MS" w:hint="default"/>
          <w:rtl w:val="0"/>
        </w:rPr>
        <w:t>é</w:t>
      </w:r>
      <w:r>
        <w:rPr>
          <w:rFonts w:cs="Arial Unicode MS" w:eastAsia="Arial Unicode MS"/>
          <w:rtl w:val="0"/>
        </w:rPr>
        <w:t>alement, il faudrait identifier un seuil assez exact afin de rendre l</w:t>
      </w:r>
      <w:r>
        <w:rPr>
          <w:rFonts w:cs="Arial Unicode MS" w:eastAsia="Arial Unicode MS" w:hint="default"/>
          <w:rtl w:val="0"/>
        </w:rPr>
        <w:t>’é</w:t>
      </w:r>
      <w:r>
        <w:rPr>
          <w:rFonts w:cs="Arial Unicode MS" w:eastAsia="Arial Unicode MS"/>
          <w:rtl w:val="0"/>
        </w:rPr>
        <w:t xml:space="preserve">tude reproductible. Le seuil peut </w:t>
      </w:r>
      <w:r>
        <w:rPr>
          <w:rFonts w:cs="Arial Unicode MS" w:eastAsia="Arial Unicode MS" w:hint="default"/>
          <w:rtl w:val="0"/>
        </w:rPr>
        <w:t>ê</w:t>
      </w:r>
      <w:r>
        <w:rPr>
          <w:rFonts w:cs="Arial Unicode MS" w:eastAsia="Arial Unicode MS"/>
          <w:rtl w:val="0"/>
        </w:rPr>
        <w:t>tre tr</w:t>
      </w:r>
      <w:r>
        <w:rPr>
          <w:rFonts w:cs="Arial Unicode MS" w:eastAsia="Arial Unicode MS" w:hint="default"/>
          <w:rtl w:val="0"/>
        </w:rPr>
        <w:t>è</w:t>
      </w:r>
      <w:r>
        <w:rPr>
          <w:rFonts w:cs="Arial Unicode MS" w:eastAsia="Arial Unicode MS"/>
          <w:rtl w:val="0"/>
        </w:rPr>
        <w:t>s bas, nous comprenons que l</w:t>
      </w:r>
      <w:r>
        <w:rPr>
          <w:rFonts w:cs="Arial Unicode MS" w:eastAsia="Arial Unicode MS" w:hint="default"/>
          <w:rtl w:val="0"/>
        </w:rPr>
        <w:t>’é</w:t>
      </w:r>
      <w:r>
        <w:rPr>
          <w:rFonts w:cs="Arial Unicode MS" w:eastAsia="Arial Unicode MS"/>
          <w:rtl w:val="0"/>
        </w:rPr>
        <w:t>tude s</w:t>
      </w:r>
      <w:r>
        <w:rPr>
          <w:rFonts w:cs="Arial Unicode MS" w:eastAsia="Arial Unicode MS" w:hint="default"/>
          <w:rtl w:val="0"/>
        </w:rPr>
        <w:t>’</w:t>
      </w:r>
      <w:r>
        <w:rPr>
          <w:rFonts w:cs="Arial Unicode MS" w:eastAsia="Arial Unicode MS"/>
          <w:rtl w:val="0"/>
        </w:rPr>
        <w:t>appuie sur peu de donn</w:t>
      </w:r>
      <w:r>
        <w:rPr>
          <w:rFonts w:cs="Arial Unicode MS" w:eastAsia="Arial Unicode MS" w:hint="default"/>
          <w:rtl w:val="0"/>
        </w:rPr>
        <w:t>é</w:t>
      </w:r>
      <w:r>
        <w:rPr>
          <w:rFonts w:cs="Arial Unicode MS" w:eastAsia="Arial Unicode MS"/>
          <w:rtl w:val="0"/>
        </w:rPr>
        <w:t>es (p. ex. au moins 3 instances, crit</w:t>
      </w:r>
      <w:r>
        <w:rPr>
          <w:rFonts w:cs="Arial Unicode MS" w:eastAsia="Arial Unicode MS" w:hint="default"/>
          <w:rtl w:val="0"/>
        </w:rPr>
        <w:t>è</w:t>
      </w:r>
      <w:r>
        <w:rPr>
          <w:rFonts w:cs="Arial Unicode MS" w:eastAsia="Arial Unicode MS"/>
          <w:rtl w:val="0"/>
        </w:rPr>
        <w:t>re mentionn</w:t>
      </w:r>
      <w:r>
        <w:rPr>
          <w:rFonts w:cs="Arial Unicode MS" w:eastAsia="Arial Unicode MS" w:hint="default"/>
          <w:rtl w:val="0"/>
        </w:rPr>
        <w:t xml:space="preserve">é </w:t>
      </w:r>
      <w:r>
        <w:rPr>
          <w:rFonts w:cs="Arial Unicode MS" w:eastAsia="Arial Unicode MS"/>
          <w:rtl w:val="0"/>
        </w:rPr>
        <w:t>dans votre r</w:t>
      </w:r>
      <w:r>
        <w:rPr>
          <w:rFonts w:cs="Arial Unicode MS" w:eastAsia="Arial Unicode MS" w:hint="default"/>
          <w:rtl w:val="0"/>
        </w:rPr>
        <w:t>é</w:t>
      </w:r>
      <w:r>
        <w:rPr>
          <w:rFonts w:cs="Arial Unicode MS" w:eastAsia="Arial Unicode MS"/>
          <w:rtl w:val="0"/>
        </w:rPr>
        <w:t xml:space="preserve">ponse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 xml:space="preserve">valuation </w:t>
      </w:r>
      <w:r>
        <w:rPr>
          <w:rFonts w:cs="Arial Unicode MS" w:eastAsia="Arial Unicode MS" w:hint="default"/>
          <w:rtl w:val="0"/>
        </w:rPr>
        <w:t>é</w:t>
      </w:r>
      <w:r>
        <w:rPr>
          <w:rFonts w:cs="Arial Unicode MS" w:eastAsia="Arial Unicode MS"/>
          <w:rtl w:val="0"/>
        </w:rPr>
        <w:t>ditoriale)</w:t>
      </w:r>
    </w:p>
  </w:comment>
  <w:comment w:id="176" w:author="Lucie Cordier" w:date="2024-11-08T13:16:45Z">
    <w:p w14:paraId="11120051">
      <w:pPr>
        <w:pStyle w:val="Par défaut"/>
        <w:bidi w:val="0"/>
      </w:pPr>
    </w:p>
    <w:p w14:paraId="11120052">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53">
      <w:pPr>
        <w:pStyle w:val="Par défaut"/>
        <w:bidi w:val="0"/>
      </w:pPr>
      <w:r>
        <w:rPr>
          <w:rFonts w:cs="Arial Unicode MS" w:eastAsia="Arial Unicode MS"/>
          <w:rtl w:val="0"/>
        </w:rPr>
        <w:t>J</w:t>
      </w:r>
      <w:r>
        <w:rPr>
          <w:rFonts w:cs="Arial Unicode MS" w:eastAsia="Arial Unicode MS" w:hint="default"/>
          <w:rtl w:val="0"/>
        </w:rPr>
        <w:t>’</w:t>
      </w:r>
      <w:r>
        <w:rPr>
          <w:rFonts w:cs="Arial Unicode MS" w:eastAsia="Arial Unicode MS"/>
          <w:rtl w:val="0"/>
        </w:rPr>
        <w:t>ai indiqu</w:t>
      </w:r>
      <w:r>
        <w:rPr>
          <w:rFonts w:cs="Arial Unicode MS" w:eastAsia="Arial Unicode MS" w:hint="default"/>
          <w:rtl w:val="0"/>
        </w:rPr>
        <w:t xml:space="preserve">é </w:t>
      </w:r>
      <w:r>
        <w:rPr>
          <w:rFonts w:cs="Arial Unicode MS" w:eastAsia="Arial Unicode MS"/>
          <w:rtl w:val="0"/>
        </w:rPr>
        <w:t>le seuil le plus bas des occurrences que j</w:t>
      </w:r>
      <w:r>
        <w:rPr>
          <w:rFonts w:cs="Arial Unicode MS" w:eastAsia="Arial Unicode MS" w:hint="default"/>
          <w:rtl w:val="0"/>
        </w:rPr>
        <w:t>’</w:t>
      </w:r>
      <w:r>
        <w:rPr>
          <w:rFonts w:cs="Arial Unicode MS" w:eastAsia="Arial Unicode MS"/>
          <w:rtl w:val="0"/>
        </w:rPr>
        <w:t xml:space="preserve">ai pu obtenir dans les recherches, </w:t>
      </w:r>
      <w:r>
        <w:rPr>
          <w:rFonts w:cs="Arial Unicode MS" w:eastAsia="Arial Unicode MS" w:hint="default"/>
          <w:rtl w:val="0"/>
        </w:rPr>
        <w:t xml:space="preserve">à </w:t>
      </w:r>
      <w:r>
        <w:rPr>
          <w:rFonts w:cs="Arial Unicode MS" w:eastAsia="Arial Unicode MS"/>
          <w:rtl w:val="0"/>
        </w:rPr>
        <w:t>savoir 3 occurrences (pour le terme ellip</w:t>
      </w:r>
      <w:r>
        <w:rPr>
          <w:rFonts w:cs="Arial Unicode MS" w:eastAsia="Arial Unicode MS" w:hint="default"/>
          <w:rtl w:val="0"/>
        </w:rPr>
        <w:t>ê</w:t>
      </w:r>
      <w:r>
        <w:rPr>
          <w:rFonts w:cs="Arial Unicode MS" w:eastAsia="Arial Unicode MS"/>
          <w:rtl w:val="0"/>
        </w:rPr>
        <w:t>s chez Apollonius Dyscole).</w:t>
      </w:r>
    </w:p>
  </w:comment>
  <w:comment w:id="177" w:author="Gabriel Frazer-Mckee" w:date="1900-01-01T00:00:00Z">
    <w:p w14:paraId="11120054">
      <w:pPr>
        <w:pStyle w:val="Par défaut"/>
        <w:bidi w:val="0"/>
      </w:pPr>
    </w:p>
    <w:p w14:paraId="11120055">
      <w:pPr>
        <w:pStyle w:val="Par défaut"/>
        <w:bidi w:val="0"/>
      </w:pPr>
      <w:r>
        <w:rPr>
          <w:rFonts w:cs="Arial Unicode MS" w:eastAsia="Arial Unicode MS"/>
          <w:rtl w:val="0"/>
        </w:rPr>
        <w:t>Actuellement, ce paragraphe d</w:t>
      </w:r>
      <w:r>
        <w:rPr>
          <w:rFonts w:cs="Arial Unicode MS" w:eastAsia="Arial Unicode MS" w:hint="default"/>
          <w:rtl w:val="0"/>
        </w:rPr>
        <w:t>é</w:t>
      </w:r>
      <w:r>
        <w:rPr>
          <w:rFonts w:cs="Arial Unicode MS" w:eastAsia="Arial Unicode MS"/>
          <w:rtl w:val="0"/>
        </w:rPr>
        <w:t>crit un tri des donn</w:t>
      </w:r>
      <w:r>
        <w:rPr>
          <w:rFonts w:cs="Arial Unicode MS" w:eastAsia="Arial Unicode MS" w:hint="default"/>
          <w:rtl w:val="0"/>
        </w:rPr>
        <w:t>é</w:t>
      </w:r>
      <w:r>
        <w:rPr>
          <w:rFonts w:cs="Arial Unicode MS" w:eastAsia="Arial Unicode MS"/>
          <w:rtl w:val="0"/>
        </w:rPr>
        <w:t xml:space="preserve">es, qui est une </w:t>
      </w:r>
      <w:r>
        <w:rPr>
          <w:rFonts w:cs="Arial Unicode MS" w:eastAsia="Arial Unicode MS" w:hint="default"/>
          <w:rtl w:val="0"/>
        </w:rPr>
        <w:t>é</w:t>
      </w:r>
      <w:r>
        <w:rPr>
          <w:rFonts w:cs="Arial Unicode MS" w:eastAsia="Arial Unicode MS"/>
          <w:rtl w:val="0"/>
        </w:rPr>
        <w:t>tape avant l</w:t>
      </w:r>
      <w:r>
        <w:rPr>
          <w:rFonts w:cs="Arial Unicode MS" w:eastAsia="Arial Unicode MS" w:hint="default"/>
          <w:rtl w:val="0"/>
        </w:rPr>
        <w:t>’</w:t>
      </w:r>
      <w:r>
        <w:rPr>
          <w:rFonts w:cs="Arial Unicode MS" w:eastAsia="Arial Unicode MS"/>
          <w:rtl w:val="0"/>
        </w:rPr>
        <w:t>analyse (s</w:t>
      </w:r>
      <w:r>
        <w:rPr>
          <w:rFonts w:cs="Arial Unicode MS" w:eastAsia="Arial Unicode MS" w:hint="default"/>
          <w:rtl w:val="0"/>
        </w:rPr>
        <w:t>é</w:t>
      </w:r>
      <w:r>
        <w:rPr>
          <w:rFonts w:cs="Arial Unicode MS" w:eastAsia="Arial Unicode MS"/>
          <w:rtl w:val="0"/>
        </w:rPr>
        <w:t>lection des donn</w:t>
      </w:r>
      <w:r>
        <w:rPr>
          <w:rFonts w:cs="Arial Unicode MS" w:eastAsia="Arial Unicode MS" w:hint="default"/>
          <w:rtl w:val="0"/>
        </w:rPr>
        <w:t>é</w:t>
      </w:r>
      <w:r>
        <w:rPr>
          <w:rFonts w:cs="Arial Unicode MS" w:eastAsia="Arial Unicode MS"/>
          <w:rtl w:val="0"/>
        </w:rPr>
        <w:t>es qui seront analys</w:t>
      </w:r>
      <w:r>
        <w:rPr>
          <w:rFonts w:cs="Arial Unicode MS" w:eastAsia="Arial Unicode MS" w:hint="default"/>
          <w:rtl w:val="0"/>
        </w:rPr>
        <w:t>é</w:t>
      </w:r>
      <w:r>
        <w:rPr>
          <w:rFonts w:cs="Arial Unicode MS" w:eastAsia="Arial Unicode MS"/>
          <w:rtl w:val="0"/>
        </w:rPr>
        <w:t xml:space="preserve">es). Il faudrait revenir </w:t>
      </w:r>
      <w:r>
        <w:rPr>
          <w:rFonts w:cs="Arial Unicode MS" w:eastAsia="Arial Unicode MS" w:hint="default"/>
          <w:rtl w:val="0"/>
        </w:rPr>
        <w:t xml:space="preserve">à </w:t>
      </w:r>
      <w:r>
        <w:rPr>
          <w:rFonts w:cs="Arial Unicode MS" w:eastAsia="Arial Unicode MS"/>
          <w:rtl w:val="0"/>
        </w:rPr>
        <w:t>quelque chose de plus pr</w:t>
      </w:r>
      <w:r>
        <w:rPr>
          <w:rFonts w:cs="Arial Unicode MS" w:eastAsia="Arial Unicode MS" w:hint="default"/>
          <w:rtl w:val="0"/>
        </w:rPr>
        <w:t>è</w:t>
      </w:r>
      <w:r>
        <w:rPr>
          <w:rFonts w:cs="Arial Unicode MS" w:eastAsia="Arial Unicode MS"/>
          <w:rtl w:val="0"/>
        </w:rPr>
        <w:t xml:space="preserve">s </w:t>
      </w:r>
      <w:r>
        <w:rPr>
          <w:rFonts w:cs="Arial Unicode MS" w:eastAsia="Arial Unicode MS" w:hint="default"/>
          <w:rtl w:val="0"/>
        </w:rPr>
        <w:t xml:space="preserve">à </w:t>
      </w:r>
      <w:r>
        <w:rPr>
          <w:rFonts w:cs="Arial Unicode MS" w:eastAsia="Arial Unicode MS"/>
          <w:rtl w:val="0"/>
        </w:rPr>
        <w:t>ce que je vous ai propos</w:t>
      </w:r>
      <w:r>
        <w:rPr>
          <w:rFonts w:cs="Arial Unicode MS" w:eastAsia="Arial Unicode MS" w:hint="default"/>
          <w:rtl w:val="0"/>
        </w:rPr>
        <w:t>é</w:t>
      </w:r>
      <w:r>
        <w:rPr>
          <w:rFonts w:cs="Arial Unicode MS" w:eastAsia="Arial Unicode MS"/>
          <w:rtl w:val="0"/>
        </w:rPr>
        <w:t>. Comment avez-vous g</w:t>
      </w:r>
      <w:r>
        <w:rPr>
          <w:rFonts w:cs="Arial Unicode MS" w:eastAsia="Arial Unicode MS" w:hint="default"/>
          <w:rtl w:val="0"/>
        </w:rPr>
        <w:t>é</w:t>
      </w:r>
      <w:r>
        <w:rPr>
          <w:rFonts w:cs="Arial Unicode MS" w:eastAsia="Arial Unicode MS"/>
          <w:rtl w:val="0"/>
        </w:rPr>
        <w:t>n</w:t>
      </w:r>
      <w:r>
        <w:rPr>
          <w:rFonts w:cs="Arial Unicode MS" w:eastAsia="Arial Unicode MS" w:hint="default"/>
          <w:rtl w:val="0"/>
        </w:rPr>
        <w:t>é</w:t>
      </w:r>
      <w:r>
        <w:rPr>
          <w:rFonts w:cs="Arial Unicode MS" w:eastAsia="Arial Unicode MS"/>
          <w:rtl w:val="0"/>
        </w:rPr>
        <w:t>r</w:t>
      </w:r>
      <w:r>
        <w:rPr>
          <w:rFonts w:cs="Arial Unicode MS" w:eastAsia="Arial Unicode MS" w:hint="default"/>
          <w:rtl w:val="0"/>
        </w:rPr>
        <w:t xml:space="preserve">é </w:t>
      </w:r>
      <w:r>
        <w:rPr>
          <w:rFonts w:cs="Arial Unicode MS" w:eastAsia="Arial Unicode MS"/>
          <w:rtl w:val="0"/>
        </w:rPr>
        <w:t>les tableaux dans la section R</w:t>
      </w:r>
      <w:r>
        <w:rPr>
          <w:rFonts w:cs="Arial Unicode MS" w:eastAsia="Arial Unicode MS" w:hint="default"/>
          <w:rtl w:val="0"/>
        </w:rPr>
        <w:t>é</w:t>
      </w:r>
      <w:r>
        <w:rPr>
          <w:rFonts w:cs="Arial Unicode MS" w:eastAsia="Arial Unicode MS"/>
          <w:rtl w:val="0"/>
        </w:rPr>
        <w:t>sultats? C</w:t>
      </w:r>
      <w:r>
        <w:rPr>
          <w:rFonts w:cs="Arial Unicode MS" w:eastAsia="Arial Unicode MS" w:hint="default"/>
          <w:rtl w:val="0"/>
        </w:rPr>
        <w:t>’</w:t>
      </w:r>
      <w:r>
        <w:rPr>
          <w:rFonts w:cs="Arial Unicode MS" w:eastAsia="Arial Unicode MS"/>
          <w:rtl w:val="0"/>
        </w:rPr>
        <w:t>est cela que vous devez expliquer...</w:t>
      </w:r>
    </w:p>
  </w:comment>
  <w:comment w:id="178" w:author="Gabriel Frazer-Mckee" w:date="1900-01-01T00:00:00Z">
    <w:p w14:paraId="11120056">
      <w:pPr>
        <w:pStyle w:val="Par défaut"/>
        <w:bidi w:val="0"/>
      </w:pPr>
    </w:p>
    <w:p w14:paraId="11120057">
      <w:pPr>
        <w:pStyle w:val="Par défaut"/>
        <w:bidi w:val="0"/>
      </w:pPr>
      <w:r>
        <w:rPr>
          <w:rFonts w:cs="Arial Unicode MS" w:eastAsia="Arial Unicode MS"/>
          <w:rtl w:val="0"/>
        </w:rPr>
        <w:t>Termes dont vous questionniez le sens : (1) param</w:t>
      </w:r>
      <w:r>
        <w:rPr>
          <w:rFonts w:cs="Arial Unicode MS" w:eastAsia="Arial Unicode MS" w:hint="default"/>
          <w:rtl w:val="0"/>
        </w:rPr>
        <w:t>è</w:t>
      </w:r>
      <w:r>
        <w:rPr>
          <w:rFonts w:cs="Arial Unicode MS" w:eastAsia="Arial Unicode MS"/>
          <w:rtl w:val="0"/>
        </w:rPr>
        <w:t>tre : il s</w:t>
      </w:r>
      <w:r>
        <w:rPr>
          <w:rFonts w:cs="Arial Unicode MS" w:eastAsia="Arial Unicode MS" w:hint="default"/>
          <w:rtl w:val="0"/>
        </w:rPr>
        <w:t>’</w:t>
      </w:r>
      <w:r>
        <w:rPr>
          <w:rFonts w:cs="Arial Unicode MS" w:eastAsia="Arial Unicode MS"/>
          <w:rtl w:val="0"/>
        </w:rPr>
        <w:t>agit simplement d</w:t>
      </w:r>
      <w:r>
        <w:rPr>
          <w:rFonts w:cs="Arial Unicode MS" w:eastAsia="Arial Unicode MS" w:hint="default"/>
          <w:rtl w:val="0"/>
        </w:rPr>
        <w:t>’</w:t>
      </w:r>
      <w:r>
        <w:rPr>
          <w:rFonts w:cs="Arial Unicode MS" w:eastAsia="Arial Unicode MS"/>
          <w:rtl w:val="0"/>
        </w:rPr>
        <w:t>une autre fa</w:t>
      </w:r>
      <w:r>
        <w:rPr>
          <w:rFonts w:cs="Arial Unicode MS" w:eastAsia="Arial Unicode MS" w:hint="default"/>
          <w:rtl w:val="0"/>
        </w:rPr>
        <w:t>ç</w:t>
      </w:r>
      <w:r>
        <w:rPr>
          <w:rFonts w:cs="Arial Unicode MS" w:eastAsia="Arial Unicode MS"/>
          <w:rtl w:val="0"/>
        </w:rPr>
        <w:t>on de d</w:t>
      </w:r>
      <w:r>
        <w:rPr>
          <w:rFonts w:cs="Arial Unicode MS" w:eastAsia="Arial Unicode MS" w:hint="default"/>
          <w:rtl w:val="0"/>
        </w:rPr>
        <w:t>é</w:t>
      </w:r>
      <w:r>
        <w:rPr>
          <w:rFonts w:cs="Arial Unicode MS" w:eastAsia="Arial Unicode MS"/>
          <w:rtl w:val="0"/>
        </w:rPr>
        <w:t>signer une variable (les variables de l</w:t>
      </w:r>
      <w:r>
        <w:rPr>
          <w:rFonts w:cs="Arial Unicode MS" w:eastAsia="Arial Unicode MS" w:hint="default"/>
          <w:rtl w:val="0"/>
        </w:rPr>
        <w:t>’é</w:t>
      </w:r>
      <w:r>
        <w:rPr>
          <w:rFonts w:cs="Arial Unicode MS" w:eastAsia="Arial Unicode MS"/>
          <w:rtl w:val="0"/>
        </w:rPr>
        <w:t>tude, c</w:t>
      </w:r>
      <w:r>
        <w:rPr>
          <w:rFonts w:cs="Arial Unicode MS" w:eastAsia="Arial Unicode MS" w:hint="default"/>
          <w:rtl w:val="0"/>
        </w:rPr>
        <w:t>’</w:t>
      </w:r>
      <w:r>
        <w:rPr>
          <w:rFonts w:cs="Arial Unicode MS" w:eastAsia="Arial Unicode MS"/>
          <w:rtl w:val="0"/>
        </w:rPr>
        <w:t>est-</w:t>
      </w:r>
      <w:r>
        <w:rPr>
          <w:rFonts w:cs="Arial Unicode MS" w:eastAsia="Arial Unicode MS" w:hint="default"/>
          <w:rtl w:val="0"/>
        </w:rPr>
        <w:t>à</w:t>
      </w:r>
      <w:r>
        <w:rPr>
          <w:rFonts w:cs="Arial Unicode MS" w:eastAsia="Arial Unicode MS"/>
          <w:rtl w:val="0"/>
        </w:rPr>
        <w:t xml:space="preserve">-dire les </w:t>
      </w:r>
      <w:r>
        <w:rPr>
          <w:rFonts w:cs="Arial Unicode MS" w:eastAsia="Arial Unicode MS" w:hint="default"/>
          <w:rtl w:val="0"/>
        </w:rPr>
        <w:t>é</w:t>
      </w:r>
      <w:r>
        <w:rPr>
          <w:rFonts w:cs="Arial Unicode MS" w:eastAsia="Arial Unicode MS"/>
          <w:rtl w:val="0"/>
        </w:rPr>
        <w:t>l</w:t>
      </w:r>
      <w:r>
        <w:rPr>
          <w:rFonts w:cs="Arial Unicode MS" w:eastAsia="Arial Unicode MS" w:hint="default"/>
          <w:rtl w:val="0"/>
        </w:rPr>
        <w:t>é</w:t>
      </w:r>
      <w:r>
        <w:rPr>
          <w:rFonts w:cs="Arial Unicode MS" w:eastAsia="Arial Unicode MS"/>
          <w:rtl w:val="0"/>
        </w:rPr>
        <w:t>ments sp</w:t>
      </w:r>
      <w:r>
        <w:rPr>
          <w:rFonts w:cs="Arial Unicode MS" w:eastAsia="Arial Unicode MS" w:hint="default"/>
          <w:rtl w:val="0"/>
        </w:rPr>
        <w:t>é</w:t>
      </w:r>
      <w:r>
        <w:rPr>
          <w:rFonts w:cs="Arial Unicode MS" w:eastAsia="Arial Unicode MS"/>
          <w:rtl w:val="0"/>
        </w:rPr>
        <w:t>cifiques sur lesquels le chercheur porte son attention --p. ex. le nom du grammairien, le terme qu'il a employ</w:t>
      </w:r>
      <w:r>
        <w:rPr>
          <w:rFonts w:cs="Arial Unicode MS" w:eastAsia="Arial Unicode MS" w:hint="default"/>
          <w:rtl w:val="0"/>
        </w:rPr>
        <w:t>é</w:t>
      </w:r>
      <w:r>
        <w:rPr>
          <w:rFonts w:cs="Arial Unicode MS" w:eastAsia="Arial Unicode MS"/>
          <w:rtl w:val="0"/>
        </w:rPr>
        <w:t>, le si</w:t>
      </w:r>
      <w:r>
        <w:rPr>
          <w:rFonts w:cs="Arial Unicode MS" w:eastAsia="Arial Unicode MS" w:hint="default"/>
          <w:rtl w:val="0"/>
        </w:rPr>
        <w:t>è</w:t>
      </w:r>
      <w:r>
        <w:rPr>
          <w:rFonts w:cs="Arial Unicode MS" w:eastAsia="Arial Unicode MS"/>
          <w:rtl w:val="0"/>
        </w:rPr>
        <w:t>cle approximatif dans lequel il a oeuvr</w:t>
      </w:r>
      <w:r>
        <w:rPr>
          <w:rFonts w:cs="Arial Unicode MS" w:eastAsia="Arial Unicode MS" w:hint="default"/>
          <w:rtl w:val="0"/>
        </w:rPr>
        <w:t>é</w:t>
      </w:r>
      <w:r>
        <w:rPr>
          <w:rFonts w:cs="Arial Unicode MS" w:eastAsia="Arial Unicode MS"/>
          <w:rtl w:val="0"/>
        </w:rPr>
        <w:t>, la nature de l'usage du terme: technique vs non-technique). (2) annotations : cela fait r</w:t>
      </w:r>
      <w:r>
        <w:rPr>
          <w:rFonts w:cs="Arial Unicode MS" w:eastAsia="Arial Unicode MS" w:hint="default"/>
          <w:rtl w:val="0"/>
        </w:rPr>
        <w:t>é</w:t>
      </w:r>
      <w:r>
        <w:rPr>
          <w:rFonts w:cs="Arial Unicode MS" w:eastAsia="Arial Unicode MS"/>
          <w:rtl w:val="0"/>
        </w:rPr>
        <w:t>f</w:t>
      </w:r>
      <w:r>
        <w:rPr>
          <w:rFonts w:cs="Arial Unicode MS" w:eastAsia="Arial Unicode MS" w:hint="default"/>
          <w:rtl w:val="0"/>
        </w:rPr>
        <w:t>é</w:t>
      </w:r>
      <w:r>
        <w:rPr>
          <w:rFonts w:cs="Arial Unicode MS" w:eastAsia="Arial Unicode MS"/>
          <w:rtl w:val="0"/>
        </w:rPr>
        <w:t xml:space="preserve">rence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w:t>
      </w:r>
      <w:r>
        <w:rPr>
          <w:rFonts w:cs="Arial Unicode MS" w:eastAsia="Arial Unicode MS"/>
          <w:rtl w:val="0"/>
        </w:rPr>
        <w:t>ajout d</w:t>
      </w:r>
      <w:r>
        <w:rPr>
          <w:rFonts w:cs="Arial Unicode MS" w:eastAsia="Arial Unicode MS" w:hint="default"/>
          <w:rtl w:val="0"/>
        </w:rPr>
        <w:t>’</w:t>
      </w:r>
      <w:r>
        <w:rPr>
          <w:rFonts w:cs="Arial Unicode MS" w:eastAsia="Arial Unicode MS"/>
          <w:rtl w:val="0"/>
        </w:rPr>
        <w:t xml:space="preserve">informations au corpus par le chercheur </w:t>
      </w:r>
      <w:r>
        <w:rPr>
          <w:rFonts w:cs="Arial Unicode MS" w:eastAsia="Arial Unicode MS" w:hint="default"/>
          <w:rtl w:val="0"/>
        </w:rPr>
        <w:t xml:space="preserve">— </w:t>
      </w:r>
      <w:r>
        <w:rPr>
          <w:rFonts w:cs="Arial Unicode MS" w:eastAsia="Arial Unicode MS"/>
          <w:rtl w:val="0"/>
        </w:rPr>
        <w:t>par exemple, indiquer si l</w:t>
      </w:r>
      <w:r>
        <w:rPr>
          <w:rFonts w:cs="Arial Unicode MS" w:eastAsia="Arial Unicode MS" w:hint="default"/>
          <w:rtl w:val="0"/>
        </w:rPr>
        <w:t>’</w:t>
      </w:r>
      <w:r>
        <w:rPr>
          <w:rFonts w:cs="Arial Unicode MS" w:eastAsia="Arial Unicode MS"/>
          <w:rtl w:val="0"/>
        </w:rPr>
        <w:t>usage d</w:t>
      </w:r>
      <w:r>
        <w:rPr>
          <w:rFonts w:cs="Arial Unicode MS" w:eastAsia="Arial Unicode MS" w:hint="default"/>
          <w:rtl w:val="0"/>
        </w:rPr>
        <w:t>’</w:t>
      </w:r>
      <w:r>
        <w:rPr>
          <w:rFonts w:cs="Arial Unicode MS" w:eastAsia="Arial Unicode MS"/>
          <w:rtl w:val="0"/>
        </w:rPr>
        <w:t>un terme est technique ou non-technique est une forme d</w:t>
      </w:r>
      <w:r>
        <w:rPr>
          <w:rFonts w:cs="Arial Unicode MS" w:eastAsia="Arial Unicode MS" w:hint="default"/>
          <w:rtl w:val="0"/>
        </w:rPr>
        <w:t>’</w:t>
      </w:r>
      <w:r>
        <w:rPr>
          <w:rFonts w:cs="Arial Unicode MS" w:eastAsia="Arial Unicode MS"/>
          <w:rtl w:val="0"/>
        </w:rPr>
        <w:t>annotation. Actuellement, l'annotation de ces informations n</w:t>
      </w:r>
      <w:r>
        <w:rPr>
          <w:rFonts w:cs="Arial Unicode MS" w:eastAsia="Arial Unicode MS" w:hint="default"/>
          <w:rtl w:val="0"/>
        </w:rPr>
        <w:t>’</w:t>
      </w:r>
      <w:r>
        <w:rPr>
          <w:rFonts w:cs="Arial Unicode MS" w:eastAsia="Arial Unicode MS"/>
          <w:rtl w:val="0"/>
        </w:rPr>
        <w:t>est pas mentionn</w:t>
      </w:r>
      <w:r>
        <w:rPr>
          <w:rFonts w:cs="Arial Unicode MS" w:eastAsia="Arial Unicode MS" w:hint="default"/>
          <w:rtl w:val="0"/>
        </w:rPr>
        <w:t>é</w:t>
      </w:r>
      <w:r>
        <w:rPr>
          <w:rFonts w:cs="Arial Unicode MS" w:eastAsia="Arial Unicode MS"/>
          <w:rtl w:val="0"/>
        </w:rPr>
        <w:t>e dans votre texte, ce qui risque de surprendre le lecteur au moment de d</w:t>
      </w:r>
      <w:r>
        <w:rPr>
          <w:rFonts w:cs="Arial Unicode MS" w:eastAsia="Arial Unicode MS" w:hint="default"/>
          <w:rtl w:val="0"/>
        </w:rPr>
        <w:t>é</w:t>
      </w:r>
      <w:r>
        <w:rPr>
          <w:rFonts w:cs="Arial Unicode MS" w:eastAsia="Arial Unicode MS"/>
          <w:rtl w:val="0"/>
        </w:rPr>
        <w:t>couvrir les r</w:t>
      </w:r>
      <w:r>
        <w:rPr>
          <w:rFonts w:cs="Arial Unicode MS" w:eastAsia="Arial Unicode MS" w:hint="default"/>
          <w:rtl w:val="0"/>
        </w:rPr>
        <w:t>é</w:t>
      </w:r>
      <w:r>
        <w:rPr>
          <w:rFonts w:cs="Arial Unicode MS" w:eastAsia="Arial Unicode MS"/>
          <w:rtl w:val="0"/>
        </w:rPr>
        <w:t>sultats. Il serait donc crucial d</w:t>
      </w:r>
      <w:r>
        <w:rPr>
          <w:rFonts w:cs="Arial Unicode MS" w:eastAsia="Arial Unicode MS" w:hint="default"/>
          <w:rtl w:val="0"/>
        </w:rPr>
        <w:t>’</w:t>
      </w:r>
      <w:r>
        <w:rPr>
          <w:rFonts w:cs="Arial Unicode MS" w:eastAsia="Arial Unicode MS"/>
          <w:rtl w:val="0"/>
        </w:rPr>
        <w:t>introduire ce concept d</w:t>
      </w:r>
      <w:r>
        <w:rPr>
          <w:rFonts w:cs="Arial Unicode MS" w:eastAsia="Arial Unicode MS" w:hint="default"/>
          <w:rtl w:val="0"/>
        </w:rPr>
        <w:t>è</w:t>
      </w:r>
      <w:r>
        <w:rPr>
          <w:rFonts w:cs="Arial Unicode MS" w:eastAsia="Arial Unicode MS"/>
          <w:rtl w:val="0"/>
        </w:rPr>
        <w:t>s le d</w:t>
      </w:r>
      <w:r>
        <w:rPr>
          <w:rFonts w:cs="Arial Unicode MS" w:eastAsia="Arial Unicode MS" w:hint="default"/>
          <w:rtl w:val="0"/>
        </w:rPr>
        <w:t>é</w:t>
      </w:r>
      <w:r>
        <w:rPr>
          <w:rFonts w:cs="Arial Unicode MS" w:eastAsia="Arial Unicode MS"/>
          <w:rtl w:val="0"/>
        </w:rPr>
        <w:t>but afin de clarifier votre m</w:t>
      </w:r>
      <w:r>
        <w:rPr>
          <w:rFonts w:cs="Arial Unicode MS" w:eastAsia="Arial Unicode MS" w:hint="default"/>
          <w:rtl w:val="0"/>
        </w:rPr>
        <w:t>é</w:t>
      </w:r>
      <w:r>
        <w:rPr>
          <w:rFonts w:cs="Arial Unicode MS" w:eastAsia="Arial Unicode MS"/>
          <w:rtl w:val="0"/>
        </w:rPr>
        <w:t>thodologie.</w:t>
      </w:r>
    </w:p>
  </w:comment>
  <w:comment w:id="179" w:author="Lucie Cordier" w:date="2024-11-08T13:57:45Z">
    <w:p w14:paraId="11120058">
      <w:pPr>
        <w:pStyle w:val="Par défaut"/>
        <w:bidi w:val="0"/>
      </w:pPr>
    </w:p>
    <w:p w14:paraId="11120059">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5A">
      <w:pPr>
        <w:pStyle w:val="Par défaut"/>
        <w:bidi w:val="0"/>
      </w:pPr>
      <w:r>
        <w:rPr>
          <w:rFonts w:cs="Arial Unicode MS" w:eastAsia="Arial Unicode MS"/>
          <w:rtl w:val="0"/>
        </w:rPr>
        <w:t>Je comprends mieux ainsi. Je pr</w:t>
      </w:r>
      <w:r>
        <w:rPr>
          <w:rFonts w:cs="Arial Unicode MS" w:eastAsia="Arial Unicode MS" w:hint="default"/>
          <w:rtl w:val="0"/>
        </w:rPr>
        <w:t>é</w:t>
      </w:r>
      <w:r>
        <w:rPr>
          <w:rFonts w:cs="Arial Unicode MS" w:eastAsia="Arial Unicode MS"/>
          <w:rtl w:val="0"/>
        </w:rPr>
        <w:t>cise donc dans la nouvelle version que les variables de l</w:t>
      </w:r>
      <w:r>
        <w:rPr>
          <w:rFonts w:cs="Arial Unicode MS" w:eastAsia="Arial Unicode MS" w:hint="default"/>
          <w:rtl w:val="0"/>
        </w:rPr>
        <w:t>’é</w:t>
      </w:r>
      <w:r>
        <w:rPr>
          <w:rFonts w:cs="Arial Unicode MS" w:eastAsia="Arial Unicode MS"/>
          <w:rtl w:val="0"/>
        </w:rPr>
        <w:t>tude sont, selon l</w:t>
      </w:r>
      <w:r>
        <w:rPr>
          <w:rFonts w:cs="Arial Unicode MS" w:eastAsia="Arial Unicode MS" w:hint="default"/>
          <w:rtl w:val="0"/>
        </w:rPr>
        <w:t>’</w:t>
      </w:r>
      <w:r>
        <w:rPr>
          <w:rFonts w:cs="Arial Unicode MS" w:eastAsia="Arial Unicode MS"/>
          <w:rtl w:val="0"/>
        </w:rPr>
        <w:t xml:space="preserve">enjeu des tableaux : </w:t>
      </w:r>
    </w:p>
    <w:p w14:paraId="1112005B">
      <w:pPr>
        <w:pStyle w:val="Par défaut"/>
        <w:bidi w:val="0"/>
      </w:pPr>
      <w:r>
        <w:rPr>
          <w:rFonts w:cs="Arial Unicode MS" w:eastAsia="Arial Unicode MS"/>
          <w:rtl w:val="0"/>
        </w:rPr>
        <w:t>(1) le nom du grammairien ;</w:t>
      </w:r>
    </w:p>
    <w:p w14:paraId="1112005C">
      <w:pPr>
        <w:pStyle w:val="Par défaut"/>
        <w:bidi w:val="0"/>
      </w:pPr>
      <w:r>
        <w:rPr>
          <w:rFonts w:cs="Arial Unicode MS" w:eastAsia="Arial Unicode MS"/>
          <w:rtl w:val="0"/>
        </w:rPr>
        <w:t>(2) l</w:t>
      </w:r>
      <w:r>
        <w:rPr>
          <w:rFonts w:cs="Arial Unicode MS" w:eastAsia="Arial Unicode MS" w:hint="default"/>
          <w:rtl w:val="0"/>
        </w:rPr>
        <w:t>’é</w:t>
      </w:r>
      <w:r>
        <w:rPr>
          <w:rFonts w:cs="Arial Unicode MS" w:eastAsia="Arial Unicode MS"/>
          <w:rtl w:val="0"/>
        </w:rPr>
        <w:t>poque d</w:t>
      </w:r>
      <w:r>
        <w:rPr>
          <w:rFonts w:cs="Arial Unicode MS" w:eastAsia="Arial Unicode MS" w:hint="default"/>
          <w:rtl w:val="0"/>
        </w:rPr>
        <w:t>’é</w:t>
      </w:r>
      <w:r>
        <w:rPr>
          <w:rFonts w:cs="Arial Unicode MS" w:eastAsia="Arial Unicode MS"/>
          <w:rtl w:val="0"/>
        </w:rPr>
        <w:t xml:space="preserve">criture ; </w:t>
      </w:r>
    </w:p>
    <w:p w14:paraId="1112005D">
      <w:pPr>
        <w:pStyle w:val="Par défaut"/>
        <w:bidi w:val="0"/>
      </w:pPr>
      <w:r>
        <w:rPr>
          <w:rFonts w:cs="Arial Unicode MS" w:eastAsia="Arial Unicode MS"/>
          <w:rtl w:val="0"/>
        </w:rPr>
        <w:t>(3) l</w:t>
      </w:r>
      <w:r>
        <w:rPr>
          <w:rFonts w:cs="Arial Unicode MS" w:eastAsia="Arial Unicode MS" w:hint="default"/>
          <w:rtl w:val="0"/>
        </w:rPr>
        <w:t>’</w:t>
      </w:r>
      <w:r>
        <w:rPr>
          <w:rFonts w:cs="Arial Unicode MS" w:eastAsia="Arial Unicode MS"/>
          <w:rtl w:val="0"/>
        </w:rPr>
        <w:t xml:space="preserve">usage technique ou non-technique du terme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 xml:space="preserve">tude ; </w:t>
      </w:r>
    </w:p>
    <w:p w14:paraId="1112005E">
      <w:pPr>
        <w:pStyle w:val="Par défaut"/>
        <w:bidi w:val="0"/>
      </w:pPr>
      <w:r>
        <w:rPr>
          <w:rFonts w:cs="Arial Unicode MS" w:eastAsia="Arial Unicode MS"/>
          <w:rtl w:val="0"/>
        </w:rPr>
        <w:t xml:space="preserve">(4) </w:t>
      </w:r>
      <w:r>
        <w:rPr>
          <w:rFonts w:cs="Arial Unicode MS" w:eastAsia="Arial Unicode MS" w:hint="default"/>
          <w:rtl w:val="0"/>
        </w:rPr>
        <w:t xml:space="preserve">à </w:t>
      </w:r>
      <w:r>
        <w:rPr>
          <w:rFonts w:cs="Arial Unicode MS" w:eastAsia="Arial Unicode MS"/>
          <w:rtl w:val="0"/>
        </w:rPr>
        <w:t>partir des l</w:t>
      </w:r>
      <w:r>
        <w:rPr>
          <w:rFonts w:cs="Arial Unicode MS" w:eastAsia="Arial Unicode MS" w:hint="default"/>
          <w:rtl w:val="0"/>
        </w:rPr>
        <w:t>’é</w:t>
      </w:r>
      <w:r>
        <w:rPr>
          <w:rFonts w:cs="Arial Unicode MS" w:eastAsia="Arial Unicode MS"/>
          <w:rtl w:val="0"/>
        </w:rPr>
        <w:t>tude des occurrences, la classe grammaticale et les param</w:t>
      </w:r>
      <w:r>
        <w:rPr>
          <w:rFonts w:cs="Arial Unicode MS" w:eastAsia="Arial Unicode MS" w:hint="default"/>
          <w:rtl w:val="0"/>
        </w:rPr>
        <w:t>è</w:t>
      </w:r>
      <w:r>
        <w:rPr>
          <w:rFonts w:cs="Arial Unicode MS" w:eastAsia="Arial Unicode MS"/>
          <w:rtl w:val="0"/>
        </w:rPr>
        <w:t>tres grammaticaux concern</w:t>
      </w:r>
      <w:r>
        <w:rPr>
          <w:rFonts w:cs="Arial Unicode MS" w:eastAsia="Arial Unicode MS" w:hint="default"/>
          <w:rtl w:val="0"/>
        </w:rPr>
        <w:t>é</w:t>
      </w:r>
      <w:r>
        <w:rPr>
          <w:rFonts w:cs="Arial Unicode MS" w:eastAsia="Arial Unicode MS"/>
          <w:rtl w:val="0"/>
        </w:rPr>
        <w:t>s par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xml:space="preserve">. </w:t>
      </w:r>
    </w:p>
    <w:p w14:paraId="1112005F">
      <w:pPr>
        <w:pStyle w:val="Par défaut"/>
        <w:bidi w:val="0"/>
      </w:pPr>
      <w:r>
        <w:rPr>
          <w:rFonts w:cs="Arial Unicode MS" w:eastAsia="Arial Unicode MS"/>
          <w:rtl w:val="0"/>
        </w:rPr>
        <w:t>J</w:t>
      </w:r>
      <w:r>
        <w:rPr>
          <w:rFonts w:cs="Arial Unicode MS" w:eastAsia="Arial Unicode MS" w:hint="default"/>
          <w:rtl w:val="0"/>
        </w:rPr>
        <w:t>’</w:t>
      </w:r>
      <w:r>
        <w:rPr>
          <w:rFonts w:cs="Arial Unicode MS" w:eastAsia="Arial Unicode MS"/>
          <w:rtl w:val="0"/>
        </w:rPr>
        <w:t xml:space="preserve">ai </w:t>
      </w:r>
      <w:r>
        <w:rPr>
          <w:rFonts w:cs="Arial Unicode MS" w:eastAsia="Arial Unicode MS" w:hint="default"/>
          <w:rtl w:val="0"/>
        </w:rPr>
        <w:t>é</w:t>
      </w:r>
      <w:r>
        <w:rPr>
          <w:rFonts w:cs="Arial Unicode MS" w:eastAsia="Arial Unicode MS"/>
          <w:rtl w:val="0"/>
        </w:rPr>
        <w:t>galement supprim</w:t>
      </w:r>
      <w:r>
        <w:rPr>
          <w:rFonts w:cs="Arial Unicode MS" w:eastAsia="Arial Unicode MS" w:hint="default"/>
          <w:rtl w:val="0"/>
        </w:rPr>
        <w:t xml:space="preserve">é </w:t>
      </w:r>
      <w:r>
        <w:rPr>
          <w:rFonts w:cs="Arial Unicode MS" w:eastAsia="Arial Unicode MS"/>
          <w:rtl w:val="0"/>
        </w:rPr>
        <w:t>le point (2).</w:t>
      </w:r>
    </w:p>
  </w:comment>
  <w:comment w:id="180" w:author="Gabriel Frazer-Mckee" w:date="1900-01-01T00:00:00Z">
    <w:p w14:paraId="11120060">
      <w:pPr>
        <w:pStyle w:val="Par défaut"/>
        <w:bidi w:val="0"/>
      </w:pPr>
    </w:p>
    <w:p w14:paraId="11120061">
      <w:pPr>
        <w:pStyle w:val="Par défaut"/>
        <w:bidi w:val="0"/>
      </w:pPr>
      <w:r>
        <w:rPr>
          <w:rFonts w:cs="Arial Unicode MS" w:eastAsia="Arial Unicode MS"/>
          <w:rtl w:val="0"/>
        </w:rPr>
        <w:t>Si je comprends bien, vous avez annot</w:t>
      </w:r>
      <w:r>
        <w:rPr>
          <w:rFonts w:cs="Arial Unicode MS" w:eastAsia="Arial Unicode MS" w:hint="default"/>
          <w:rtl w:val="0"/>
        </w:rPr>
        <w:t xml:space="preserve">é </w:t>
      </w:r>
      <w:r>
        <w:rPr>
          <w:rFonts w:cs="Arial Unicode MS" w:eastAsia="Arial Unicode MS"/>
          <w:rtl w:val="0"/>
        </w:rPr>
        <w:t>chaque extrait en vous concentrant sur certaines informations (nom du grammairien, sens de l'usage du terme, si</w:t>
      </w:r>
      <w:r>
        <w:rPr>
          <w:rFonts w:cs="Arial Unicode MS" w:eastAsia="Arial Unicode MS" w:hint="default"/>
          <w:rtl w:val="0"/>
        </w:rPr>
        <w:t>è</w:t>
      </w:r>
      <w:r>
        <w:rPr>
          <w:rFonts w:cs="Arial Unicode MS" w:eastAsia="Arial Unicode MS"/>
          <w:rtl w:val="0"/>
        </w:rPr>
        <w:t>cle approximatif de la parution de l'extrait, etc.), parfois de mani</w:t>
      </w:r>
      <w:r>
        <w:rPr>
          <w:rFonts w:cs="Arial Unicode MS" w:eastAsia="Arial Unicode MS" w:hint="default"/>
          <w:rtl w:val="0"/>
        </w:rPr>
        <w:t>è</w:t>
      </w:r>
      <w:r>
        <w:rPr>
          <w:rFonts w:cs="Arial Unicode MS" w:eastAsia="Arial Unicode MS"/>
          <w:rtl w:val="0"/>
        </w:rPr>
        <w:t>re implicite. Ce sont pr</w:t>
      </w:r>
      <w:r>
        <w:rPr>
          <w:rFonts w:cs="Arial Unicode MS" w:eastAsia="Arial Unicode MS" w:hint="default"/>
          <w:rtl w:val="0"/>
        </w:rPr>
        <w:t>é</w:t>
      </w:r>
      <w:r>
        <w:rPr>
          <w:rFonts w:cs="Arial Unicode MS" w:eastAsia="Arial Unicode MS"/>
          <w:rtl w:val="0"/>
        </w:rPr>
        <w:t>cis</w:t>
      </w:r>
      <w:r>
        <w:rPr>
          <w:rFonts w:cs="Arial Unicode MS" w:eastAsia="Arial Unicode MS" w:hint="default"/>
          <w:rtl w:val="0"/>
        </w:rPr>
        <w:t>é</w:t>
      </w:r>
      <w:r>
        <w:rPr>
          <w:rFonts w:cs="Arial Unicode MS" w:eastAsia="Arial Unicode MS"/>
          <w:rtl w:val="0"/>
        </w:rPr>
        <w:t xml:space="preserve">ment ces informations que je cherchais </w:t>
      </w:r>
      <w:r>
        <w:rPr>
          <w:rFonts w:cs="Arial Unicode MS" w:eastAsia="Arial Unicode MS" w:hint="default"/>
          <w:rtl w:val="0"/>
        </w:rPr>
        <w:t xml:space="preserve">à </w:t>
      </w:r>
      <w:r>
        <w:rPr>
          <w:rFonts w:cs="Arial Unicode MS" w:eastAsia="Arial Unicode MS"/>
          <w:rtl w:val="0"/>
        </w:rPr>
        <w:t>mettre en avant dans ma proposition initiale.</w:t>
      </w:r>
    </w:p>
  </w:comment>
  <w:comment w:id="181" w:author="Lucie Cordier" w:date="2024-11-08T14:00:17Z">
    <w:p w14:paraId="11120062">
      <w:pPr>
        <w:pStyle w:val="Par défaut"/>
        <w:bidi w:val="0"/>
      </w:pPr>
    </w:p>
    <w:p w14:paraId="11120063">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64">
      <w:pPr>
        <w:pStyle w:val="Par défaut"/>
        <w:bidi w:val="0"/>
      </w:pPr>
      <w:r>
        <w:rPr>
          <w:rFonts w:cs="Arial Unicode MS" w:eastAsia="Arial Unicode MS"/>
          <w:rtl w:val="0"/>
        </w:rPr>
        <w:t>Voir ma r</w:t>
      </w:r>
      <w:r>
        <w:rPr>
          <w:rFonts w:cs="Arial Unicode MS" w:eastAsia="Arial Unicode MS" w:hint="default"/>
          <w:rtl w:val="0"/>
        </w:rPr>
        <w:t>é</w:t>
      </w:r>
      <w:r>
        <w:rPr>
          <w:rFonts w:cs="Arial Unicode MS" w:eastAsia="Arial Unicode MS"/>
          <w:rtl w:val="0"/>
        </w:rPr>
        <w:t>ponse au dernier commentaire.</w:t>
      </w:r>
    </w:p>
  </w:comment>
  <w:comment w:id="185" w:author="Gabriel Frazer-Mckee" w:date="1900-01-01T00:00:00Z">
    <w:p w14:paraId="11120065">
      <w:pPr>
        <w:pStyle w:val="Par défaut"/>
        <w:bidi w:val="0"/>
      </w:pPr>
    </w:p>
    <w:p w14:paraId="11120066">
      <w:pPr>
        <w:pStyle w:val="Par défaut"/>
        <w:bidi w:val="0"/>
      </w:pPr>
      <w:r>
        <w:rPr>
          <w:rFonts w:cs="Arial Unicode MS" w:eastAsia="Arial Unicode MS"/>
          <w:rtl w:val="0"/>
        </w:rPr>
        <w:t xml:space="preserve">Merci de rendre tous les tableaux </w:t>
      </w:r>
      <w:r>
        <w:rPr>
          <w:rFonts w:cs="Arial Unicode MS" w:eastAsia="Arial Unicode MS" w:hint="default"/>
          <w:rtl w:val="0"/>
        </w:rPr>
        <w:t>é</w:t>
      </w:r>
      <w:r>
        <w:rPr>
          <w:rFonts w:cs="Arial Unicode MS" w:eastAsia="Arial Unicode MS"/>
          <w:rtl w:val="0"/>
        </w:rPr>
        <w:t>ditables, comme c'</w:t>
      </w:r>
      <w:r>
        <w:rPr>
          <w:rFonts w:cs="Arial Unicode MS" w:eastAsia="Arial Unicode MS" w:hint="default"/>
          <w:rtl w:val="0"/>
        </w:rPr>
        <w:t>é</w:t>
      </w:r>
      <w:r>
        <w:rPr>
          <w:rFonts w:cs="Arial Unicode MS" w:eastAsia="Arial Unicode MS"/>
          <w:rtl w:val="0"/>
        </w:rPr>
        <w:t>tait le cas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demment. Les tableaux doivent respecter des normes de pr</w:t>
      </w:r>
      <w:r>
        <w:rPr>
          <w:rFonts w:cs="Arial Unicode MS" w:eastAsia="Arial Unicode MS" w:hint="default"/>
          <w:rtl w:val="0"/>
        </w:rPr>
        <w:t>é</w:t>
      </w:r>
      <w:r>
        <w:rPr>
          <w:rFonts w:cs="Arial Unicode MS" w:eastAsia="Arial Unicode MS"/>
          <w:rtl w:val="0"/>
        </w:rPr>
        <w:t>sentation pr</w:t>
      </w:r>
      <w:r>
        <w:rPr>
          <w:rFonts w:cs="Arial Unicode MS" w:eastAsia="Arial Unicode MS" w:hint="default"/>
          <w:rtl w:val="0"/>
        </w:rPr>
        <w:t>é</w:t>
      </w:r>
      <w:r>
        <w:rPr>
          <w:rFonts w:cs="Arial Unicode MS" w:eastAsia="Arial Unicode MS"/>
          <w:rtl w:val="0"/>
        </w:rPr>
        <w:t>cises afin de garantir l'homog</w:t>
      </w:r>
      <w:r>
        <w:rPr>
          <w:rFonts w:cs="Arial Unicode MS" w:eastAsia="Arial Unicode MS" w:hint="default"/>
          <w:rtl w:val="0"/>
        </w:rPr>
        <w:t>é</w:t>
      </w:r>
      <w:r>
        <w:rPr>
          <w:rFonts w:cs="Arial Unicode MS" w:eastAsia="Arial Unicode MS"/>
          <w:rtl w:val="0"/>
        </w:rPr>
        <w:t>n</w:t>
      </w:r>
      <w:r>
        <w:rPr>
          <w:rFonts w:cs="Arial Unicode MS" w:eastAsia="Arial Unicode MS" w:hint="default"/>
          <w:rtl w:val="0"/>
        </w:rPr>
        <w:t>é</w:t>
      </w:r>
      <w:r>
        <w:rPr>
          <w:rFonts w:cs="Arial Unicode MS" w:eastAsia="Arial Unicode MS"/>
          <w:rtl w:val="0"/>
        </w:rPr>
        <w:t>it</w:t>
      </w:r>
      <w:r>
        <w:rPr>
          <w:rFonts w:cs="Arial Unicode MS" w:eastAsia="Arial Unicode MS" w:hint="default"/>
          <w:rtl w:val="0"/>
        </w:rPr>
        <w:t xml:space="preserve">é </w:t>
      </w:r>
      <w:r>
        <w:rPr>
          <w:rFonts w:cs="Arial Unicode MS" w:eastAsia="Arial Unicode MS"/>
          <w:rtl w:val="0"/>
        </w:rPr>
        <w:t>entre les diff</w:t>
      </w:r>
      <w:r>
        <w:rPr>
          <w:rFonts w:cs="Arial Unicode MS" w:eastAsia="Arial Unicode MS" w:hint="default"/>
          <w:rtl w:val="0"/>
        </w:rPr>
        <w:t>é</w:t>
      </w:r>
      <w:r>
        <w:rPr>
          <w:rFonts w:cs="Arial Unicode MS" w:eastAsia="Arial Unicode MS"/>
          <w:rtl w:val="0"/>
        </w:rPr>
        <w:t>rents articles du num</w:t>
      </w:r>
      <w:r>
        <w:rPr>
          <w:rFonts w:cs="Arial Unicode MS" w:eastAsia="Arial Unicode MS" w:hint="default"/>
          <w:rtl w:val="0"/>
        </w:rPr>
        <w:t>é</w:t>
      </w:r>
      <w:r>
        <w:rPr>
          <w:rFonts w:cs="Arial Unicode MS" w:eastAsia="Arial Unicode MS"/>
          <w:rtl w:val="0"/>
        </w:rPr>
        <w:t xml:space="preserve">ro. Assurez-vous </w:t>
      </w:r>
      <w:r>
        <w:rPr>
          <w:rFonts w:cs="Arial Unicode MS" w:eastAsia="Arial Unicode MS" w:hint="default"/>
          <w:rtl w:val="0"/>
        </w:rPr>
        <w:t>é</w:t>
      </w:r>
      <w:r>
        <w:rPr>
          <w:rFonts w:cs="Arial Unicode MS" w:eastAsia="Arial Unicode MS"/>
          <w:rtl w:val="0"/>
        </w:rPr>
        <w:t>galement que chaque tableau s'ins</w:t>
      </w:r>
      <w:r>
        <w:rPr>
          <w:rFonts w:cs="Arial Unicode MS" w:eastAsia="Arial Unicode MS" w:hint="default"/>
          <w:rtl w:val="0"/>
        </w:rPr>
        <w:t>è</w:t>
      </w:r>
      <w:r>
        <w:rPr>
          <w:rFonts w:cs="Arial Unicode MS" w:eastAsia="Arial Unicode MS"/>
          <w:rtl w:val="0"/>
        </w:rPr>
        <w:t>re correctement dans les marges du document.</w:t>
      </w:r>
    </w:p>
  </w:comment>
  <w:comment w:id="186" w:author="Lucie Cordier" w:date="2024-11-08T16:10:47Z">
    <w:p w14:paraId="11120067">
      <w:pPr>
        <w:pStyle w:val="Par défaut"/>
        <w:bidi w:val="0"/>
      </w:pPr>
    </w:p>
    <w:p w14:paraId="11120068">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69">
      <w:pPr>
        <w:pStyle w:val="Par défaut"/>
        <w:bidi w:val="0"/>
      </w:pPr>
      <w:r>
        <w:rPr>
          <w:rFonts w:cs="Arial Unicode MS" w:eastAsia="Arial Unicode MS"/>
          <w:rtl w:val="0"/>
        </w:rPr>
        <w:t>J</w:t>
      </w:r>
      <w:r>
        <w:rPr>
          <w:rFonts w:cs="Arial Unicode MS" w:eastAsia="Arial Unicode MS" w:hint="default"/>
          <w:rtl w:val="0"/>
        </w:rPr>
        <w:t>’</w:t>
      </w:r>
      <w:r>
        <w:rPr>
          <w:rFonts w:cs="Arial Unicode MS" w:eastAsia="Arial Unicode MS"/>
          <w:rtl w:val="0"/>
        </w:rPr>
        <w:t>ai modifi</w:t>
      </w:r>
      <w:r>
        <w:rPr>
          <w:rFonts w:cs="Arial Unicode MS" w:eastAsia="Arial Unicode MS" w:hint="default"/>
          <w:rtl w:val="0"/>
        </w:rPr>
        <w:t xml:space="preserve">é </w:t>
      </w:r>
      <w:r>
        <w:rPr>
          <w:rFonts w:cs="Arial Unicode MS" w:eastAsia="Arial Unicode MS"/>
          <w:rtl w:val="0"/>
        </w:rPr>
        <w:t>ce point, je travaille avec un logiciel diff</w:t>
      </w:r>
      <w:r>
        <w:rPr>
          <w:rFonts w:cs="Arial Unicode MS" w:eastAsia="Arial Unicode MS" w:hint="default"/>
          <w:rtl w:val="0"/>
        </w:rPr>
        <w:t>é</w:t>
      </w:r>
      <w:r>
        <w:rPr>
          <w:rFonts w:cs="Arial Unicode MS" w:eastAsia="Arial Unicode MS"/>
          <w:rtl w:val="0"/>
        </w:rPr>
        <w:t>rent pour mes r</w:t>
      </w:r>
      <w:r>
        <w:rPr>
          <w:rFonts w:cs="Arial Unicode MS" w:eastAsia="Arial Unicode MS" w:hint="default"/>
          <w:rtl w:val="0"/>
        </w:rPr>
        <w:t>é</w:t>
      </w:r>
      <w:r>
        <w:rPr>
          <w:rFonts w:cs="Arial Unicode MS" w:eastAsia="Arial Unicode MS"/>
          <w:rtl w:val="0"/>
        </w:rPr>
        <w:t>dactions et cela m</w:t>
      </w:r>
      <w:r>
        <w:rPr>
          <w:rFonts w:cs="Arial Unicode MS" w:eastAsia="Arial Unicode MS" w:hint="default"/>
          <w:rtl w:val="0"/>
        </w:rPr>
        <w:t>’</w:t>
      </w:r>
      <w:r>
        <w:rPr>
          <w:rFonts w:cs="Arial Unicode MS" w:eastAsia="Arial Unicode MS"/>
          <w:rtl w:val="0"/>
        </w:rPr>
        <w:t xml:space="preserve">avait </w:t>
      </w:r>
      <w:r>
        <w:rPr>
          <w:rFonts w:cs="Arial Unicode MS" w:eastAsia="Arial Unicode MS" w:hint="default"/>
          <w:rtl w:val="0"/>
        </w:rPr>
        <w:t>é</w:t>
      </w:r>
      <w:r>
        <w:rPr>
          <w:rFonts w:cs="Arial Unicode MS" w:eastAsia="Arial Unicode MS"/>
          <w:rtl w:val="0"/>
        </w:rPr>
        <w:t>chapp</w:t>
      </w:r>
      <w:r>
        <w:rPr>
          <w:rFonts w:cs="Arial Unicode MS" w:eastAsia="Arial Unicode MS" w:hint="default"/>
          <w:rtl w:val="0"/>
        </w:rPr>
        <w:t>é</w:t>
      </w:r>
      <w:r>
        <w:rPr>
          <w:rFonts w:cs="Arial Unicode MS" w:eastAsia="Arial Unicode MS"/>
          <w:rtl w:val="0"/>
        </w:rPr>
        <w:t xml:space="preserve">. </w:t>
      </w:r>
    </w:p>
  </w:comment>
  <w:comment w:id="188" w:author="Gabriel Frazer-Mckee" w:date="2024-10-15T08:46:00Z">
    <w:p w14:paraId="1112006A">
      <w:pPr>
        <w:pStyle w:val="Par défaut"/>
        <w:bidi w:val="0"/>
      </w:pPr>
    </w:p>
    <w:p w14:paraId="1112006B">
      <w:pPr>
        <w:pStyle w:val="Par défaut"/>
        <w:bidi w:val="0"/>
      </w:pPr>
      <w:r>
        <w:rPr>
          <w:rFonts w:cs="Arial Unicode MS" w:eastAsia="Arial Unicode MS" w:hint="default"/>
          <w:rtl w:val="0"/>
        </w:rPr>
        <w:t>É</w:t>
      </w:r>
      <w:r>
        <w:rPr>
          <w:rFonts w:cs="Arial Unicode MS" w:eastAsia="Arial Unicode MS"/>
          <w:rtl w:val="0"/>
        </w:rPr>
        <w:t>tant donn</w:t>
      </w:r>
      <w:r>
        <w:rPr>
          <w:rFonts w:cs="Arial Unicode MS" w:eastAsia="Arial Unicode MS" w:hint="default"/>
          <w:rtl w:val="0"/>
        </w:rPr>
        <w:t xml:space="preserve">é </w:t>
      </w:r>
      <w:r>
        <w:rPr>
          <w:rFonts w:cs="Arial Unicode MS" w:eastAsia="Arial Unicode MS"/>
          <w:rtl w:val="0"/>
        </w:rPr>
        <w:t>que nous d</w:t>
      </w:r>
      <w:r>
        <w:rPr>
          <w:rFonts w:cs="Arial Unicode MS" w:eastAsia="Arial Unicode MS" w:hint="default"/>
          <w:rtl w:val="0"/>
        </w:rPr>
        <w:t>é</w:t>
      </w:r>
      <w:r>
        <w:rPr>
          <w:rFonts w:cs="Arial Unicode MS" w:eastAsia="Arial Unicode MS"/>
          <w:rtl w:val="0"/>
        </w:rPr>
        <w:t>bordons de beaucoup la limite de mots et que cette section ne permet pas vraiment de r</w:t>
      </w:r>
      <w:r>
        <w:rPr>
          <w:rFonts w:cs="Arial Unicode MS" w:eastAsia="Arial Unicode MS" w:hint="default"/>
          <w:rtl w:val="0"/>
        </w:rPr>
        <w:t>é</w:t>
      </w:r>
      <w:r>
        <w:rPr>
          <w:rFonts w:cs="Arial Unicode MS" w:eastAsia="Arial Unicode MS"/>
          <w:rtl w:val="0"/>
        </w:rPr>
        <w:t xml:space="preserve">pondre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w:t>
      </w:r>
      <w:r>
        <w:rPr>
          <w:rFonts w:cs="Arial Unicode MS" w:eastAsia="Arial Unicode MS"/>
          <w:rtl w:val="0"/>
        </w:rPr>
        <w:t>une de vos questions de recherche et n</w:t>
      </w:r>
      <w:r>
        <w:rPr>
          <w:rFonts w:cs="Arial Unicode MS" w:eastAsia="Arial Unicode MS" w:hint="default"/>
          <w:rtl w:val="0"/>
        </w:rPr>
        <w:t>’</w:t>
      </w:r>
      <w:r>
        <w:rPr>
          <w:rFonts w:cs="Arial Unicode MS" w:eastAsia="Arial Unicode MS"/>
          <w:rtl w:val="0"/>
        </w:rPr>
        <w:t>est pas anticip</w:t>
      </w:r>
      <w:r>
        <w:rPr>
          <w:rFonts w:cs="Arial Unicode MS" w:eastAsia="Arial Unicode MS" w:hint="default"/>
          <w:rtl w:val="0"/>
        </w:rPr>
        <w:t xml:space="preserve">é </w:t>
      </w:r>
      <w:r>
        <w:rPr>
          <w:rFonts w:cs="Arial Unicode MS" w:eastAsia="Arial Unicode MS"/>
          <w:rtl w:val="0"/>
        </w:rPr>
        <w:t>par la m</w:t>
      </w:r>
      <w:r>
        <w:rPr>
          <w:rFonts w:cs="Arial Unicode MS" w:eastAsia="Arial Unicode MS" w:hint="default"/>
          <w:rtl w:val="0"/>
        </w:rPr>
        <w:t>é</w:t>
      </w:r>
      <w:r>
        <w:rPr>
          <w:rFonts w:cs="Arial Unicode MS" w:eastAsia="Arial Unicode MS"/>
          <w:rtl w:val="0"/>
        </w:rPr>
        <w:t>thode, je vous demanderais de simplement mentionner l</w:t>
      </w:r>
      <w:r>
        <w:rPr>
          <w:rFonts w:cs="Arial Unicode MS" w:eastAsia="Arial Unicode MS" w:hint="default"/>
          <w:rtl w:val="0"/>
        </w:rPr>
        <w:t>’</w:t>
      </w:r>
      <w:r>
        <w:rPr>
          <w:rFonts w:cs="Arial Unicode MS" w:eastAsia="Arial Unicode MS"/>
          <w:rtl w:val="0"/>
        </w:rPr>
        <w:t>ellipse bri</w:t>
      </w:r>
      <w:r>
        <w:rPr>
          <w:rFonts w:cs="Arial Unicode MS" w:eastAsia="Arial Unicode MS" w:hint="default"/>
          <w:rtl w:val="0"/>
        </w:rPr>
        <w:t>è</w:t>
      </w:r>
      <w:r>
        <w:rPr>
          <w:rFonts w:cs="Arial Unicode MS" w:eastAsia="Arial Unicode MS"/>
          <w:rtl w:val="0"/>
        </w:rPr>
        <w:t>vement dans les usages non-techniques dans la section ci-dessus; vous en ferez une analyse approfondie dans le cadre de votre m</w:t>
      </w:r>
      <w:r>
        <w:rPr>
          <w:rFonts w:cs="Arial Unicode MS" w:eastAsia="Arial Unicode MS" w:hint="default"/>
          <w:rtl w:val="0"/>
        </w:rPr>
        <w:t>é</w:t>
      </w:r>
      <w:r>
        <w:rPr>
          <w:rFonts w:cs="Arial Unicode MS" w:eastAsia="Arial Unicode MS"/>
          <w:rtl w:val="0"/>
        </w:rPr>
        <w:t>moire ou d</w:t>
      </w:r>
      <w:r>
        <w:rPr>
          <w:rFonts w:cs="Arial Unicode MS" w:eastAsia="Arial Unicode MS" w:hint="default"/>
          <w:rtl w:val="0"/>
        </w:rPr>
        <w:t>’</w:t>
      </w:r>
      <w:r>
        <w:rPr>
          <w:rFonts w:cs="Arial Unicode MS" w:eastAsia="Arial Unicode MS"/>
          <w:rtl w:val="0"/>
        </w:rPr>
        <w:t>un article plus long.</w:t>
      </w:r>
    </w:p>
  </w:comment>
  <w:comment w:id="189" w:author="Lucie Cordier" w:date="2024-11-08T16:23:05Z">
    <w:p w14:paraId="1112006C">
      <w:pPr>
        <w:pStyle w:val="Par défaut"/>
        <w:bidi w:val="0"/>
      </w:pPr>
    </w:p>
    <w:p w14:paraId="1112006D">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6E">
      <w:pPr>
        <w:pStyle w:val="Par défaut"/>
        <w:bidi w:val="0"/>
      </w:pPr>
      <w:r>
        <w:rPr>
          <w:rFonts w:cs="Arial Unicode MS" w:eastAsia="Arial Unicode MS"/>
          <w:rtl w:val="0"/>
        </w:rPr>
        <w:t>La section est bien supprim</w:t>
      </w:r>
      <w:r>
        <w:rPr>
          <w:rFonts w:cs="Arial Unicode MS" w:eastAsia="Arial Unicode MS" w:hint="default"/>
          <w:rtl w:val="0"/>
        </w:rPr>
        <w:t>é</w:t>
      </w:r>
      <w:r>
        <w:rPr>
          <w:rFonts w:cs="Arial Unicode MS" w:eastAsia="Arial Unicode MS"/>
          <w:rtl w:val="0"/>
        </w:rPr>
        <w:t>e, seule une allusion est ajout</w:t>
      </w:r>
      <w:r>
        <w:rPr>
          <w:rFonts w:cs="Arial Unicode MS" w:eastAsia="Arial Unicode MS" w:hint="default"/>
          <w:rtl w:val="0"/>
        </w:rPr>
        <w:t>é</w:t>
      </w:r>
      <w:r>
        <w:rPr>
          <w:rFonts w:cs="Arial Unicode MS" w:eastAsia="Arial Unicode MS"/>
          <w:rtl w:val="0"/>
        </w:rPr>
        <w:t>e pour au moins noter l</w:t>
      </w:r>
      <w:r>
        <w:rPr>
          <w:rFonts w:cs="Arial Unicode MS" w:eastAsia="Arial Unicode MS" w:hint="default"/>
          <w:rtl w:val="0"/>
        </w:rPr>
        <w:t>’</w:t>
      </w:r>
      <w:r>
        <w:rPr>
          <w:rFonts w:cs="Arial Unicode MS" w:eastAsia="Arial Unicode MS"/>
          <w:rtl w:val="0"/>
        </w:rPr>
        <w:t>observation et sera reprise dans les futures avenues de recherches.</w:t>
      </w:r>
    </w:p>
  </w:comment>
  <w:comment w:id="556" w:author="Gabriel Frazer-Mckee" w:date="2024-10-15T13:54:00Z">
    <w:p w14:paraId="1112006F">
      <w:pPr>
        <w:pStyle w:val="Par défaut"/>
        <w:bidi w:val="0"/>
      </w:pPr>
    </w:p>
    <w:p w14:paraId="11120070">
      <w:pPr>
        <w:pStyle w:val="Par défaut"/>
        <w:bidi w:val="0"/>
      </w:pPr>
      <w:r>
        <w:rPr>
          <w:rFonts w:cs="Arial Unicode MS" w:eastAsia="Arial Unicode MS"/>
          <w:rtl w:val="0"/>
        </w:rPr>
        <w:t xml:space="preserve">Merci de rendre le tableau facilement </w:t>
      </w:r>
      <w:r>
        <w:rPr>
          <w:rFonts w:cs="Arial Unicode MS" w:eastAsia="Arial Unicode MS" w:hint="default"/>
          <w:rtl w:val="0"/>
        </w:rPr>
        <w:t>é</w:t>
      </w:r>
      <w:r>
        <w:rPr>
          <w:rFonts w:cs="Arial Unicode MS" w:eastAsia="Arial Unicode MS"/>
          <w:rtl w:val="0"/>
        </w:rPr>
        <w:t>ditable</w:t>
      </w:r>
    </w:p>
  </w:comment>
  <w:comment w:id="557" w:author="Lucie Cordier" w:date="2024-11-08T16:29:28Z">
    <w:p w14:paraId="11120071">
      <w:pPr>
        <w:pStyle w:val="Par défaut"/>
        <w:bidi w:val="0"/>
      </w:pPr>
    </w:p>
    <w:p w14:paraId="11120072">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73">
      <w:pPr>
        <w:pStyle w:val="Par défaut"/>
        <w:bidi w:val="0"/>
      </w:pPr>
      <w:r>
        <w:rPr>
          <w:rFonts w:cs="Arial Unicode MS" w:eastAsia="Arial Unicode MS"/>
          <w:rtl w:val="0"/>
        </w:rPr>
        <w:t>Fait.</w:t>
      </w:r>
    </w:p>
  </w:comment>
  <w:comment w:id="558" w:author="Gabriel Frazer-Mckee" w:date="2024-10-15T15:39:00Z">
    <w:p w14:paraId="11120074">
      <w:pPr>
        <w:pStyle w:val="Par défaut"/>
        <w:bidi w:val="0"/>
      </w:pPr>
    </w:p>
    <w:p w14:paraId="11120075">
      <w:pPr>
        <w:pStyle w:val="Par défaut"/>
        <w:bidi w:val="0"/>
      </w:pPr>
      <w:r>
        <w:rPr>
          <w:rFonts w:cs="Arial Unicode MS" w:eastAsia="Arial Unicode MS"/>
          <w:rtl w:val="0"/>
        </w:rPr>
        <w:t xml:space="preserve">Merci de rendre le tableau facilement </w:t>
      </w:r>
      <w:r>
        <w:rPr>
          <w:rFonts w:cs="Arial Unicode MS" w:eastAsia="Arial Unicode MS" w:hint="default"/>
          <w:rtl w:val="0"/>
        </w:rPr>
        <w:t>é</w:t>
      </w:r>
      <w:r>
        <w:rPr>
          <w:rFonts w:cs="Arial Unicode MS" w:eastAsia="Arial Unicode MS"/>
          <w:rtl w:val="0"/>
        </w:rPr>
        <w:t>ditable</w:t>
      </w:r>
    </w:p>
  </w:comment>
  <w:comment w:id="560" w:author="Gabriel Frazer-Mckee" w:date="2024-10-15T15:39:00Z">
    <w:p w14:paraId="11120076">
      <w:pPr>
        <w:pStyle w:val="Par défaut"/>
        <w:bidi w:val="0"/>
      </w:pPr>
    </w:p>
    <w:p w14:paraId="11120077">
      <w:pPr>
        <w:pStyle w:val="Par défaut"/>
        <w:bidi w:val="0"/>
      </w:pPr>
      <w:r>
        <w:rPr>
          <w:rFonts w:cs="Arial Unicode MS" w:eastAsia="Arial Unicode MS"/>
          <w:rtl w:val="0"/>
        </w:rPr>
        <w:t xml:space="preserve">Tous les extraits devraient </w:t>
      </w:r>
      <w:r>
        <w:rPr>
          <w:rFonts w:cs="Arial Unicode MS" w:eastAsia="Arial Unicode MS" w:hint="default"/>
          <w:rtl w:val="0"/>
        </w:rPr>
        <w:t>ê</w:t>
      </w:r>
      <w:r>
        <w:rPr>
          <w:rFonts w:cs="Arial Unicode MS" w:eastAsia="Arial Unicode MS"/>
          <w:rtl w:val="0"/>
        </w:rPr>
        <w:t>tre num</w:t>
      </w:r>
      <w:r>
        <w:rPr>
          <w:rFonts w:cs="Arial Unicode MS" w:eastAsia="Arial Unicode MS" w:hint="default"/>
          <w:rtl w:val="0"/>
        </w:rPr>
        <w:t>é</w:t>
      </w:r>
      <w:r>
        <w:rPr>
          <w:rFonts w:cs="Arial Unicode MS" w:eastAsia="Arial Unicode MS"/>
          <w:rtl w:val="0"/>
        </w:rPr>
        <w:t>rot</w:t>
      </w:r>
      <w:r>
        <w:rPr>
          <w:rFonts w:cs="Arial Unicode MS" w:eastAsia="Arial Unicode MS" w:hint="default"/>
          <w:rtl w:val="0"/>
        </w:rPr>
        <w:t>é</w:t>
      </w:r>
      <w:r>
        <w:rPr>
          <w:rFonts w:cs="Arial Unicode MS" w:eastAsia="Arial Unicode MS"/>
          <w:rtl w:val="0"/>
        </w:rPr>
        <w:t>s</w:t>
      </w:r>
    </w:p>
  </w:comment>
  <w:comment w:id="561" w:author="Lucie Cordier" w:date="2024-11-08T16:35:00Z">
    <w:p w14:paraId="11120078">
      <w:pPr>
        <w:pStyle w:val="Par défaut"/>
        <w:bidi w:val="0"/>
      </w:pPr>
    </w:p>
    <w:p w14:paraId="11120079">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7A">
      <w:pPr>
        <w:pStyle w:val="Par défaut"/>
        <w:bidi w:val="0"/>
      </w:pPr>
      <w:r>
        <w:rPr>
          <w:rFonts w:cs="Arial Unicode MS" w:eastAsia="Arial Unicode MS"/>
          <w:rtl w:val="0"/>
        </w:rPr>
        <w:t>Ce point est corrig</w:t>
      </w:r>
      <w:r>
        <w:rPr>
          <w:rFonts w:cs="Arial Unicode MS" w:eastAsia="Arial Unicode MS" w:hint="default"/>
          <w:rtl w:val="0"/>
        </w:rPr>
        <w:t>é</w:t>
      </w:r>
      <w:r>
        <w:rPr>
          <w:rFonts w:cs="Arial Unicode MS" w:eastAsia="Arial Unicode MS"/>
          <w:rtl w:val="0"/>
        </w:rPr>
        <w:t>.</w:t>
      </w:r>
    </w:p>
  </w:comment>
  <w:comment w:id="562" w:author="Gabriel Frazer-Mckee" w:date="2024-10-15T13:50:00Z">
    <w:p w14:paraId="1112007B">
      <w:pPr>
        <w:pStyle w:val="Par défaut"/>
        <w:bidi w:val="0"/>
      </w:pPr>
    </w:p>
    <w:p w14:paraId="1112007C">
      <w:pPr>
        <w:pStyle w:val="Par défaut"/>
        <w:bidi w:val="0"/>
      </w:pPr>
      <w:r>
        <w:rPr>
          <w:rFonts w:cs="Arial Unicode MS" w:eastAsia="Arial Unicode MS"/>
          <w:rtl w:val="0"/>
        </w:rPr>
        <w:t>Pourriez-vous fournir des exemples?</w:t>
      </w:r>
    </w:p>
  </w:comment>
  <w:comment w:id="563" w:author="Lucie Cordier" w:date="2024-11-08T16:36:26Z">
    <w:p w14:paraId="1112007D">
      <w:pPr>
        <w:pStyle w:val="Par défaut"/>
        <w:bidi w:val="0"/>
      </w:pPr>
    </w:p>
    <w:p w14:paraId="1112007E">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7F">
      <w:pPr>
        <w:pStyle w:val="Par défaut"/>
        <w:bidi w:val="0"/>
      </w:pPr>
      <w:r>
        <w:rPr>
          <w:rFonts w:cs="Arial Unicode MS" w:eastAsia="Arial Unicode MS"/>
          <w:rtl w:val="0"/>
        </w:rPr>
        <w:t>Je fais ici en fait r</w:t>
      </w:r>
      <w:r>
        <w:rPr>
          <w:rFonts w:cs="Arial Unicode MS" w:eastAsia="Arial Unicode MS" w:hint="default"/>
          <w:rtl w:val="0"/>
        </w:rPr>
        <w:t>é</w:t>
      </w:r>
      <w:r>
        <w:rPr>
          <w:rFonts w:cs="Arial Unicode MS" w:eastAsia="Arial Unicode MS"/>
          <w:rtl w:val="0"/>
        </w:rPr>
        <w:t>f</w:t>
      </w:r>
      <w:r>
        <w:rPr>
          <w:rFonts w:cs="Arial Unicode MS" w:eastAsia="Arial Unicode MS" w:hint="default"/>
          <w:rtl w:val="0"/>
        </w:rPr>
        <w:t>é</w:t>
      </w:r>
      <w:r>
        <w:rPr>
          <w:rFonts w:cs="Arial Unicode MS" w:eastAsia="Arial Unicode MS"/>
          <w:rtl w:val="0"/>
        </w:rPr>
        <w:t>rence aux grammaires fran</w:t>
      </w:r>
      <w:r>
        <w:rPr>
          <w:rFonts w:cs="Arial Unicode MS" w:eastAsia="Arial Unicode MS" w:hint="default"/>
          <w:rtl w:val="0"/>
        </w:rPr>
        <w:t>ç</w:t>
      </w:r>
      <w:r>
        <w:rPr>
          <w:rFonts w:cs="Arial Unicode MS" w:eastAsia="Arial Unicode MS"/>
          <w:rtl w:val="0"/>
        </w:rPr>
        <w:t xml:space="preserve">aises </w:t>
      </w:r>
      <w:r>
        <w:rPr>
          <w:rFonts w:cs="Arial Unicode MS" w:eastAsia="Arial Unicode MS" w:hint="default"/>
          <w:rtl w:val="0"/>
        </w:rPr>
        <w:t>é</w:t>
      </w:r>
      <w:r>
        <w:rPr>
          <w:rFonts w:cs="Arial Unicode MS" w:eastAsia="Arial Unicode MS"/>
          <w:rtl w:val="0"/>
        </w:rPr>
        <w:t>voqu</w:t>
      </w:r>
      <w:r>
        <w:rPr>
          <w:rFonts w:cs="Arial Unicode MS" w:eastAsia="Arial Unicode MS" w:hint="default"/>
          <w:rtl w:val="0"/>
        </w:rPr>
        <w:t>é</w:t>
      </w:r>
      <w:r>
        <w:rPr>
          <w:rFonts w:cs="Arial Unicode MS" w:eastAsia="Arial Unicode MS"/>
          <w:rtl w:val="0"/>
        </w:rPr>
        <w:t>es par Adouani (1994) : Grevisse, Pinchon-Wagner, Bonnard, Arriv</w:t>
      </w:r>
      <w:r>
        <w:rPr>
          <w:rFonts w:cs="Arial Unicode MS" w:eastAsia="Arial Unicode MS" w:hint="default"/>
          <w:rtl w:val="0"/>
        </w:rPr>
        <w:t>é</w:t>
      </w:r>
      <w:r>
        <w:rPr>
          <w:rFonts w:cs="Arial Unicode MS" w:eastAsia="Arial Unicode MS"/>
          <w:rtl w:val="0"/>
        </w:rPr>
        <w:t>. Je pr</w:t>
      </w:r>
      <w:r>
        <w:rPr>
          <w:rFonts w:cs="Arial Unicode MS" w:eastAsia="Arial Unicode MS" w:hint="default"/>
          <w:rtl w:val="0"/>
        </w:rPr>
        <w:t>é</w:t>
      </w:r>
      <w:r>
        <w:rPr>
          <w:rFonts w:cs="Arial Unicode MS" w:eastAsia="Arial Unicode MS"/>
          <w:rtl w:val="0"/>
        </w:rPr>
        <w:t>cise ce point dans la nouvelle version.</w:t>
      </w:r>
    </w:p>
  </w:comment>
  <w:comment w:id="574" w:author="Gabriel Frazer-Mckee" w:date="2024-10-15T13:54:00Z">
    <w:p w14:paraId="11120080">
      <w:pPr>
        <w:pStyle w:val="Par défaut"/>
        <w:bidi w:val="0"/>
      </w:pPr>
    </w:p>
    <w:p w14:paraId="11120081">
      <w:pPr>
        <w:pStyle w:val="Par défaut"/>
        <w:bidi w:val="0"/>
      </w:pPr>
      <w:r>
        <w:rPr>
          <w:rFonts w:cs="Arial Unicode MS" w:eastAsia="Arial Unicode MS"/>
          <w:rtl w:val="0"/>
        </w:rPr>
        <w:t xml:space="preserve">Merci de rendre le tableau </w:t>
      </w:r>
      <w:r>
        <w:rPr>
          <w:rFonts w:cs="Arial Unicode MS" w:eastAsia="Arial Unicode MS" w:hint="default"/>
          <w:rtl w:val="0"/>
        </w:rPr>
        <w:t>é</w:t>
      </w:r>
      <w:r>
        <w:rPr>
          <w:rFonts w:cs="Arial Unicode MS" w:eastAsia="Arial Unicode MS"/>
          <w:rtl w:val="0"/>
        </w:rPr>
        <w:t>ditable</w:t>
      </w:r>
    </w:p>
  </w:comment>
  <w:comment w:id="575" w:author="Lucie Cordier" w:date="2024-11-08T16:50:46Z">
    <w:p w14:paraId="11120082">
      <w:pPr>
        <w:pStyle w:val="Par défaut"/>
        <w:bidi w:val="0"/>
      </w:pPr>
    </w:p>
    <w:p w14:paraId="11120083">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84">
      <w:pPr>
        <w:pStyle w:val="Par défaut"/>
        <w:bidi w:val="0"/>
      </w:pPr>
      <w:r>
        <w:rPr>
          <w:rFonts w:cs="Arial Unicode MS" w:eastAsia="Arial Unicode MS"/>
          <w:rtl w:val="0"/>
        </w:rPr>
        <w:t>Fait.</w:t>
      </w:r>
    </w:p>
  </w:comment>
  <w:comment w:id="576" w:author="Gabriel Frazer-Mckee" w:date="2024-10-15T10:27:00Z">
    <w:p w14:paraId="11120085">
      <w:pPr>
        <w:pStyle w:val="Par défaut"/>
        <w:bidi w:val="0"/>
      </w:pPr>
    </w:p>
    <w:p w14:paraId="11120086">
      <w:pPr>
        <w:pStyle w:val="Par défaut"/>
        <w:bidi w:val="0"/>
      </w:pPr>
      <w:r>
        <w:rPr>
          <w:rFonts w:cs="Arial Unicode MS" w:eastAsia="Arial Unicode MS"/>
          <w:rtl w:val="0"/>
        </w:rPr>
        <w:t>Je repositionnerais ce paragraphe; son emplacement actuel alourdi la lecture, car il n</w:t>
      </w:r>
      <w:r>
        <w:rPr>
          <w:rFonts w:cs="Arial Unicode MS" w:eastAsia="Arial Unicode MS" w:hint="default"/>
          <w:rtl w:val="0"/>
        </w:rPr>
        <w:t>’</w:t>
      </w:r>
      <w:r>
        <w:rPr>
          <w:rFonts w:cs="Arial Unicode MS" w:eastAsia="Arial Unicode MS"/>
          <w:rtl w:val="0"/>
        </w:rPr>
        <w:t>est pas en lien direct avec les questions de recherche; fonctionne-t-il comme paragraphe d</w:t>
      </w:r>
      <w:r>
        <w:rPr>
          <w:rFonts w:cs="Arial Unicode MS" w:eastAsia="Arial Unicode MS" w:hint="default"/>
          <w:rtl w:val="0"/>
        </w:rPr>
        <w:t>’</w:t>
      </w:r>
      <w:r>
        <w:rPr>
          <w:rFonts w:cs="Arial Unicode MS" w:eastAsia="Arial Unicode MS"/>
          <w:rtl w:val="0"/>
        </w:rPr>
        <w:t>introduction, selon vous?</w:t>
      </w:r>
    </w:p>
  </w:comment>
  <w:comment w:id="577" w:author="Lucie Cordier" w:date="2024-11-08T16:52:37Z">
    <w:p w14:paraId="11120087">
      <w:pPr>
        <w:pStyle w:val="Par défaut"/>
        <w:bidi w:val="0"/>
      </w:pPr>
    </w:p>
    <w:p w14:paraId="11120088">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89">
      <w:pPr>
        <w:pStyle w:val="Par défaut"/>
        <w:bidi w:val="0"/>
      </w:pPr>
      <w:r>
        <w:rPr>
          <w:rFonts w:cs="Arial Unicode MS" w:eastAsia="Arial Unicode MS"/>
          <w:rtl w:val="0"/>
        </w:rPr>
        <w:t>D</w:t>
      </w:r>
      <w:r>
        <w:rPr>
          <w:rFonts w:cs="Arial Unicode MS" w:eastAsia="Arial Unicode MS" w:hint="default"/>
          <w:rtl w:val="0"/>
        </w:rPr>
        <w:t>’</w:t>
      </w:r>
      <w:r>
        <w:rPr>
          <w:rFonts w:cs="Arial Unicode MS" w:eastAsia="Arial Unicode MS"/>
          <w:rtl w:val="0"/>
        </w:rPr>
        <w:t>accord pour le repositionnement. Effectivement, je l</w:t>
      </w:r>
      <w:r>
        <w:rPr>
          <w:rFonts w:cs="Arial Unicode MS" w:eastAsia="Arial Unicode MS" w:hint="default"/>
          <w:rtl w:val="0"/>
        </w:rPr>
        <w:t>’</w:t>
      </w:r>
      <w:r>
        <w:rPr>
          <w:rFonts w:cs="Arial Unicode MS" w:eastAsia="Arial Unicode MS"/>
          <w:rtl w:val="0"/>
        </w:rPr>
        <w:t>ai con</w:t>
      </w:r>
      <w:r>
        <w:rPr>
          <w:rFonts w:cs="Arial Unicode MS" w:eastAsia="Arial Unicode MS" w:hint="default"/>
          <w:rtl w:val="0"/>
        </w:rPr>
        <w:t>ç</w:t>
      </w:r>
      <w:r>
        <w:rPr>
          <w:rFonts w:cs="Arial Unicode MS" w:eastAsia="Arial Unicode MS"/>
          <w:rtl w:val="0"/>
        </w:rPr>
        <w:t>u comme un petit paragraphe d</w:t>
      </w:r>
      <w:r>
        <w:rPr>
          <w:rFonts w:cs="Arial Unicode MS" w:eastAsia="Arial Unicode MS" w:hint="default"/>
          <w:rtl w:val="0"/>
        </w:rPr>
        <w:t>’</w:t>
      </w:r>
      <w:r>
        <w:rPr>
          <w:rFonts w:cs="Arial Unicode MS" w:eastAsia="Arial Unicode MS"/>
          <w:rtl w:val="0"/>
        </w:rPr>
        <w:t>introduction et de reprise.</w:t>
      </w:r>
    </w:p>
    <w:p w14:paraId="1112008A">
      <w:pPr>
        <w:pStyle w:val="Par défaut"/>
        <w:bidi w:val="0"/>
      </w:pPr>
      <w:r>
        <w:rPr>
          <w:rFonts w:cs="Arial Unicode MS" w:eastAsia="Arial Unicode MS"/>
          <w:rtl w:val="0"/>
        </w:rPr>
        <w:t xml:space="preserve">Je profite de ce commentaire pour ajouter que dans la suite, la question de recherche 1 a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remplac</w:t>
      </w:r>
      <w:r>
        <w:rPr>
          <w:rFonts w:cs="Arial Unicode MS" w:eastAsia="Arial Unicode MS" w:hint="default"/>
          <w:rtl w:val="0"/>
        </w:rPr>
        <w:t>é</w:t>
      </w:r>
      <w:r>
        <w:rPr>
          <w:rFonts w:cs="Arial Unicode MS" w:eastAsia="Arial Unicode MS"/>
          <w:rtl w:val="0"/>
        </w:rPr>
        <w:t xml:space="preserve">e par la nouvelle question et que la question 3 a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supprim</w:t>
      </w:r>
      <w:r>
        <w:rPr>
          <w:rFonts w:cs="Arial Unicode MS" w:eastAsia="Arial Unicode MS" w:hint="default"/>
          <w:rtl w:val="0"/>
        </w:rPr>
        <w:t>é</w:t>
      </w:r>
      <w:r>
        <w:rPr>
          <w:rFonts w:cs="Arial Unicode MS" w:eastAsia="Arial Unicode MS"/>
          <w:rtl w:val="0"/>
        </w:rPr>
        <w:t>e.</w:t>
      </w:r>
    </w:p>
  </w:comment>
  <w:comment w:id="654" w:author="Gabriel Frazer-Mckee" w:date="2024-10-15T10:40:00Z">
    <w:p w14:paraId="1112008B">
      <w:pPr>
        <w:pStyle w:val="Par défaut"/>
        <w:bidi w:val="0"/>
      </w:pPr>
    </w:p>
    <w:p w14:paraId="1112008C">
      <w:pPr>
        <w:pStyle w:val="Par défaut"/>
        <w:bidi w:val="0"/>
      </w:pPr>
      <w:r>
        <w:rPr>
          <w:rFonts w:cs="Arial Unicode MS" w:eastAsia="Arial Unicode MS"/>
          <w:rtl w:val="0"/>
        </w:rPr>
        <w:t>Il me semble qu</w:t>
      </w:r>
      <w:r>
        <w:rPr>
          <w:rFonts w:cs="Arial Unicode MS" w:eastAsia="Arial Unicode MS" w:hint="default"/>
          <w:rtl w:val="0"/>
        </w:rPr>
        <w:t>’</w:t>
      </w:r>
      <w:r>
        <w:rPr>
          <w:rFonts w:cs="Arial Unicode MS" w:eastAsia="Arial Unicode MS"/>
          <w:rtl w:val="0"/>
        </w:rPr>
        <w:t xml:space="preserve">il y a plusieurs points </w:t>
      </w:r>
      <w:r>
        <w:rPr>
          <w:rFonts w:cs="Arial Unicode MS" w:eastAsia="Arial Unicode MS" w:hint="default"/>
          <w:rtl w:val="0"/>
        </w:rPr>
        <w:t xml:space="preserve">à </w:t>
      </w:r>
      <w:r>
        <w:rPr>
          <w:rFonts w:cs="Arial Unicode MS" w:eastAsia="Arial Unicode MS"/>
          <w:rtl w:val="0"/>
        </w:rPr>
        <w:t>revoir concernant la discussion de la 1e question de recherche.</w:t>
      </w:r>
    </w:p>
    <w:p w14:paraId="1112008D">
      <w:pPr>
        <w:pStyle w:val="Par défaut"/>
        <w:bidi w:val="0"/>
      </w:pPr>
      <w:r>
        <w:rPr>
          <w:rFonts w:cs="Arial Unicode MS" w:eastAsia="Arial Unicode MS" w:hint="default"/>
          <w:rtl w:val="0"/>
        </w:rPr>
        <w:br w:type="textWrapping"/>
      </w:r>
      <w:r>
        <w:rPr>
          <w:rFonts w:cs="Arial Unicode MS" w:eastAsia="Arial Unicode MS"/>
          <w:rtl w:val="0"/>
        </w:rPr>
        <w:t>(a) L</w:t>
      </w:r>
      <w:r>
        <w:rPr>
          <w:rFonts w:cs="Arial Unicode MS" w:eastAsia="Arial Unicode MS" w:hint="default"/>
          <w:rtl w:val="0"/>
        </w:rPr>
        <w:t>’é</w:t>
      </w:r>
      <w:r>
        <w:rPr>
          <w:rFonts w:cs="Arial Unicode MS" w:eastAsia="Arial Unicode MS"/>
          <w:rtl w:val="0"/>
        </w:rPr>
        <w:t>tude n</w:t>
      </w:r>
      <w:r>
        <w:rPr>
          <w:rFonts w:cs="Arial Unicode MS" w:eastAsia="Arial Unicode MS" w:hint="default"/>
          <w:rtl w:val="0"/>
        </w:rPr>
        <w:t>’</w:t>
      </w:r>
      <w:r>
        <w:rPr>
          <w:rFonts w:cs="Arial Unicode MS" w:eastAsia="Arial Unicode MS"/>
          <w:rtl w:val="0"/>
        </w:rPr>
        <w:t>avait pas pour objectif de dater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w:t>
      </w:r>
      <w:r>
        <w:rPr>
          <w:rFonts w:cs="Arial Unicode MS" w:eastAsia="Arial Unicode MS"/>
          <w:rtl w:val="0"/>
        </w:rPr>
        <w:t>. De plus, vous m'avez souvent mis en garde contre la (non) fiabilit</w:t>
      </w:r>
      <w:r>
        <w:rPr>
          <w:rFonts w:cs="Arial Unicode MS" w:eastAsia="Arial Unicode MS" w:hint="default"/>
          <w:rtl w:val="0"/>
        </w:rPr>
        <w:t xml:space="preserve">é </w:t>
      </w:r>
      <w:r>
        <w:rPr>
          <w:rFonts w:cs="Arial Unicode MS" w:eastAsia="Arial Unicode MS"/>
          <w:rtl w:val="0"/>
        </w:rPr>
        <w:t>des dates attribu</w:t>
      </w:r>
      <w:r>
        <w:rPr>
          <w:rFonts w:cs="Arial Unicode MS" w:eastAsia="Arial Unicode MS" w:hint="default"/>
          <w:rtl w:val="0"/>
        </w:rPr>
        <w:t>é</w:t>
      </w:r>
      <w:r>
        <w:rPr>
          <w:rFonts w:cs="Arial Unicode MS" w:eastAsia="Arial Unicode MS"/>
          <w:rtl w:val="0"/>
        </w:rPr>
        <w:t>es aux textes anciens, et il me para</w:t>
      </w:r>
      <w:r>
        <w:rPr>
          <w:rFonts w:cs="Arial Unicode MS" w:eastAsia="Arial Unicode MS" w:hint="default"/>
          <w:rtl w:val="0"/>
        </w:rPr>
        <w:t>î</w:t>
      </w:r>
      <w:r>
        <w:rPr>
          <w:rFonts w:cs="Arial Unicode MS" w:eastAsia="Arial Unicode MS"/>
          <w:rtl w:val="0"/>
        </w:rPr>
        <w:t>t incoh</w:t>
      </w:r>
      <w:r>
        <w:rPr>
          <w:rFonts w:cs="Arial Unicode MS" w:eastAsia="Arial Unicode MS" w:hint="default"/>
          <w:rtl w:val="0"/>
        </w:rPr>
        <w:t>é</w:t>
      </w:r>
      <w:r>
        <w:rPr>
          <w:rFonts w:cs="Arial Unicode MS" w:eastAsia="Arial Unicode MS"/>
          <w:rtl w:val="0"/>
        </w:rPr>
        <w:t>rent de s</w:t>
      </w:r>
      <w:r>
        <w:rPr>
          <w:rFonts w:cs="Arial Unicode MS" w:eastAsia="Arial Unicode MS" w:hint="default"/>
          <w:rtl w:val="0"/>
        </w:rPr>
        <w:t>’</w:t>
      </w:r>
      <w:r>
        <w:rPr>
          <w:rFonts w:cs="Arial Unicode MS" w:eastAsia="Arial Unicode MS"/>
          <w:rtl w:val="0"/>
        </w:rPr>
        <w:t>y appuyer soudainement dans ce cas pr</w:t>
      </w:r>
      <w:r>
        <w:rPr>
          <w:rFonts w:cs="Arial Unicode MS" w:eastAsia="Arial Unicode MS" w:hint="default"/>
          <w:rtl w:val="0"/>
        </w:rPr>
        <w:t>é</w:t>
      </w:r>
      <w:r>
        <w:rPr>
          <w:rFonts w:cs="Arial Unicode MS" w:eastAsia="Arial Unicode MS"/>
          <w:rtl w:val="0"/>
        </w:rPr>
        <w:t xml:space="preserve">cis, surtout pour critiquer facilement Adouani. </w:t>
      </w:r>
      <w:r>
        <w:rPr>
          <w:rFonts w:cs="Arial Unicode MS" w:eastAsia="Arial Unicode MS" w:hint="default"/>
          <w:rtl w:val="0"/>
        </w:rPr>
        <w:br w:type="textWrapping"/>
      </w:r>
    </w:p>
    <w:p w14:paraId="1112008E">
      <w:pPr>
        <w:pStyle w:val="Par défaut"/>
        <w:bidi w:val="0"/>
      </w:pPr>
      <w:r>
        <w:rPr>
          <w:rFonts w:cs="Arial Unicode MS" w:eastAsia="Arial Unicode MS"/>
          <w:rtl w:val="0"/>
        </w:rPr>
        <w:t>(b) L</w:t>
      </w:r>
      <w:r>
        <w:rPr>
          <w:rFonts w:cs="Arial Unicode MS" w:eastAsia="Arial Unicode MS" w:hint="default"/>
          <w:rtl w:val="0"/>
        </w:rPr>
        <w:t>’é</w:t>
      </w:r>
      <w:r>
        <w:rPr>
          <w:rFonts w:cs="Arial Unicode MS" w:eastAsia="Arial Unicode MS"/>
          <w:rtl w:val="0"/>
        </w:rPr>
        <w:t>tude a d</w:t>
      </w:r>
      <w:r>
        <w:rPr>
          <w:rFonts w:cs="Arial Unicode MS" w:eastAsia="Arial Unicode MS" w:hint="default"/>
          <w:rtl w:val="0"/>
        </w:rPr>
        <w:t>é</w:t>
      </w:r>
      <w:r>
        <w:rPr>
          <w:rFonts w:cs="Arial Unicode MS" w:eastAsia="Arial Unicode MS"/>
          <w:rtl w:val="0"/>
        </w:rPr>
        <w:t>montr</w:t>
      </w:r>
      <w:r>
        <w:rPr>
          <w:rFonts w:cs="Arial Unicode MS" w:eastAsia="Arial Unicode MS" w:hint="default"/>
          <w:rtl w:val="0"/>
        </w:rPr>
        <w:t xml:space="preserve">é </w:t>
      </w:r>
      <w:r>
        <w:rPr>
          <w:rFonts w:cs="Arial Unicode MS" w:eastAsia="Arial Unicode MS"/>
          <w:rtl w:val="0"/>
        </w:rPr>
        <w:t>que 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é é</w:t>
      </w:r>
      <w:r>
        <w:rPr>
          <w:rFonts w:cs="Arial Unicode MS" w:eastAsia="Arial Unicode MS"/>
          <w:rtl w:val="0"/>
        </w:rPr>
        <w:t>tait bien un concept pr</w:t>
      </w:r>
      <w:r>
        <w:rPr>
          <w:rFonts w:cs="Arial Unicode MS" w:eastAsia="Arial Unicode MS" w:hint="default"/>
          <w:rtl w:val="0"/>
        </w:rPr>
        <w:t>é</w:t>
      </w:r>
      <w:r>
        <w:rPr>
          <w:rFonts w:cs="Arial Unicode MS" w:eastAsia="Arial Unicode MS"/>
          <w:rtl w:val="0"/>
        </w:rPr>
        <w:t>sent chez les grammairiens grecs (au moins un), m</w:t>
      </w:r>
      <w:r>
        <w:rPr>
          <w:rFonts w:cs="Arial Unicode MS" w:eastAsia="Arial Unicode MS" w:hint="default"/>
          <w:rtl w:val="0"/>
        </w:rPr>
        <w:t>ê</w:t>
      </w:r>
      <w:r>
        <w:rPr>
          <w:rFonts w:cs="Arial Unicode MS" w:eastAsia="Arial Unicode MS"/>
          <w:rtl w:val="0"/>
        </w:rPr>
        <w:t>me si elle n</w:t>
      </w:r>
      <w:r>
        <w:rPr>
          <w:rFonts w:cs="Arial Unicode MS" w:eastAsia="Arial Unicode MS" w:hint="default"/>
          <w:rtl w:val="0"/>
        </w:rPr>
        <w:t>’é</w:t>
      </w:r>
      <w:r>
        <w:rPr>
          <w:rFonts w:cs="Arial Unicode MS" w:eastAsia="Arial Unicode MS"/>
          <w:rtl w:val="0"/>
        </w:rPr>
        <w:t>tait discut</w:t>
      </w:r>
      <w:r>
        <w:rPr>
          <w:rFonts w:cs="Arial Unicode MS" w:eastAsia="Arial Unicode MS" w:hint="default"/>
          <w:rtl w:val="0"/>
        </w:rPr>
        <w:t xml:space="preserve">é </w:t>
      </w:r>
      <w:r>
        <w:rPr>
          <w:rFonts w:cs="Arial Unicode MS" w:eastAsia="Arial Unicode MS"/>
          <w:rtl w:val="0"/>
        </w:rPr>
        <w:t>au m</w:t>
      </w:r>
      <w:r>
        <w:rPr>
          <w:rFonts w:cs="Arial Unicode MS" w:eastAsia="Arial Unicode MS" w:hint="default"/>
          <w:rtl w:val="0"/>
        </w:rPr>
        <w:t>ê</w:t>
      </w:r>
      <w:r>
        <w:rPr>
          <w:rFonts w:cs="Arial Unicode MS" w:eastAsia="Arial Unicode MS"/>
          <w:rtl w:val="0"/>
        </w:rPr>
        <w:t>me degr</w:t>
      </w:r>
      <w:r>
        <w:rPr>
          <w:rFonts w:cs="Arial Unicode MS" w:eastAsia="Arial Unicode MS" w:hint="default"/>
          <w:rtl w:val="0"/>
        </w:rPr>
        <w:t xml:space="preserve">é </w:t>
      </w:r>
      <w:r>
        <w:rPr>
          <w:rFonts w:cs="Arial Unicode MS" w:eastAsia="Arial Unicode MS"/>
          <w:rtl w:val="0"/>
        </w:rPr>
        <w:t xml:space="preserve">que chez les latins (du moins, dans votre petit corpus). Donc, il est </w:t>
      </w:r>
      <w:r>
        <w:rPr>
          <w:rFonts w:cs="Arial Unicode MS" w:eastAsia="Arial Unicode MS" w:hint="default"/>
          <w:rtl w:val="0"/>
        </w:rPr>
        <w:t>é</w:t>
      </w:r>
      <w:r>
        <w:rPr>
          <w:rFonts w:cs="Arial Unicode MS" w:eastAsia="Arial Unicode MS"/>
          <w:rtl w:val="0"/>
        </w:rPr>
        <w:t>trange d</w:t>
      </w:r>
      <w:r>
        <w:rPr>
          <w:rFonts w:cs="Arial Unicode MS" w:eastAsia="Arial Unicode MS" w:hint="default"/>
          <w:rtl w:val="0"/>
        </w:rPr>
        <w:t>’</w:t>
      </w:r>
      <w:r>
        <w:rPr>
          <w:rFonts w:cs="Arial Unicode MS" w:eastAsia="Arial Unicode MS"/>
          <w:rtl w:val="0"/>
        </w:rPr>
        <w:t xml:space="preserve">insister que </w:t>
      </w:r>
      <w:r>
        <w:rPr>
          <w:rFonts w:cs="Arial Unicode MS" w:eastAsia="Arial Unicode MS" w:hint="default"/>
          <w:rtl w:val="0"/>
        </w:rPr>
        <w:t>‘</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serait bien n</w:t>
      </w:r>
      <w:r>
        <w:rPr>
          <w:rFonts w:cs="Arial Unicode MS" w:eastAsia="Arial Unicode MS" w:hint="default"/>
          <w:rtl w:val="0"/>
        </w:rPr>
        <w:t>é</w:t>
      </w:r>
      <w:r>
        <w:rPr>
          <w:rFonts w:cs="Arial Unicode MS" w:eastAsia="Arial Unicode MS"/>
          <w:rtl w:val="0"/>
        </w:rPr>
        <w:t>e chez les latins</w:t>
      </w:r>
      <w:r>
        <w:rPr>
          <w:rFonts w:cs="Arial Unicode MS" w:eastAsia="Arial Unicode MS" w:hint="default"/>
          <w:rtl w:val="0"/>
        </w:rPr>
        <w:t>’</w:t>
      </w:r>
      <w:r>
        <w:rPr>
          <w:rFonts w:cs="Arial Unicode MS" w:eastAsia="Arial Unicode MS"/>
          <w:rtl w:val="0"/>
        </w:rPr>
        <w:t>; vos propres donn</w:t>
      </w:r>
      <w:r>
        <w:rPr>
          <w:rFonts w:cs="Arial Unicode MS" w:eastAsia="Arial Unicode MS" w:hint="default"/>
          <w:rtl w:val="0"/>
        </w:rPr>
        <w:t>é</w:t>
      </w:r>
      <w:r>
        <w:rPr>
          <w:rFonts w:cs="Arial Unicode MS" w:eastAsia="Arial Unicode MS"/>
          <w:rtl w:val="0"/>
        </w:rPr>
        <w:t>es n</w:t>
      </w:r>
      <w:r>
        <w:rPr>
          <w:rFonts w:cs="Arial Unicode MS" w:eastAsia="Arial Unicode MS" w:hint="default"/>
          <w:rtl w:val="0"/>
        </w:rPr>
        <w:t>’</w:t>
      </w:r>
      <w:r>
        <w:rPr>
          <w:rFonts w:cs="Arial Unicode MS" w:eastAsia="Arial Unicode MS"/>
          <w:rtl w:val="0"/>
        </w:rPr>
        <w:t xml:space="preserve">appuient pas vraiment cette conclusion. (Par ailleurs, vous le savez mieux que moi </w:t>
      </w:r>
      <w:r>
        <w:rPr>
          <w:rFonts w:cs="Arial Unicode MS" w:eastAsia="Arial Unicode MS" w:hint="default"/>
          <w:rtl w:val="0"/>
        </w:rPr>
        <w:t xml:space="preserve">à </w:t>
      </w:r>
      <w:r>
        <w:rPr>
          <w:rFonts w:cs="Arial Unicode MS" w:eastAsia="Arial Unicode MS"/>
          <w:rtl w:val="0"/>
        </w:rPr>
        <w:t>quel point que les anciens corpus sont incomplets, donc vous avez une bonne id</w:t>
      </w:r>
      <w:r>
        <w:rPr>
          <w:rFonts w:cs="Arial Unicode MS" w:eastAsia="Arial Unicode MS" w:hint="default"/>
          <w:rtl w:val="0"/>
        </w:rPr>
        <w:t>é</w:t>
      </w:r>
      <w:r>
        <w:rPr>
          <w:rFonts w:cs="Arial Unicode MS" w:eastAsia="Arial Unicode MS"/>
          <w:rtl w:val="0"/>
        </w:rPr>
        <w:t xml:space="preserve">e </w:t>
      </w:r>
      <w:r>
        <w:rPr>
          <w:rFonts w:cs="Arial Unicode MS" w:eastAsia="Arial Unicode MS" w:hint="default"/>
          <w:rtl w:val="0"/>
        </w:rPr>
        <w:t xml:space="preserve">à </w:t>
      </w:r>
      <w:r>
        <w:rPr>
          <w:rFonts w:cs="Arial Unicode MS" w:eastAsia="Arial Unicode MS"/>
          <w:rtl w:val="0"/>
        </w:rPr>
        <w:t>quel point la conclusion est forte et discutable</w:t>
      </w:r>
      <w:r>
        <w:rPr>
          <w:rFonts w:cs="Arial Unicode MS" w:eastAsia="Arial Unicode MS" w:hint="default"/>
          <w:rtl w:val="0"/>
        </w:rPr>
        <w:t>…</w:t>
      </w:r>
      <w:r>
        <w:rPr>
          <w:rFonts w:cs="Arial Unicode MS" w:eastAsia="Arial Unicode MS"/>
          <w:rtl w:val="0"/>
        </w:rPr>
        <w:t>)</w:t>
      </w:r>
      <w:r>
        <w:rPr>
          <w:rFonts w:cs="Arial Unicode MS" w:eastAsia="Arial Unicode MS" w:hint="default"/>
          <w:rtl w:val="0"/>
        </w:rPr>
        <w:br w:type="textWrapping"/>
        <w:br w:type="textWrapping"/>
      </w:r>
      <w:r>
        <w:rPr>
          <w:rFonts w:cs="Arial Unicode MS" w:eastAsia="Arial Unicode MS"/>
          <w:rtl w:val="0"/>
        </w:rPr>
        <w:t>(ce qui me m</w:t>
      </w:r>
      <w:r>
        <w:rPr>
          <w:rFonts w:cs="Arial Unicode MS" w:eastAsia="Arial Unicode MS" w:hint="default"/>
          <w:rtl w:val="0"/>
        </w:rPr>
        <w:t>è</w:t>
      </w:r>
      <w:r>
        <w:rPr>
          <w:rFonts w:cs="Arial Unicode MS" w:eastAsia="Arial Unicode MS"/>
          <w:rtl w:val="0"/>
        </w:rPr>
        <w:t xml:space="preserve">ne </w:t>
      </w:r>
      <w:r>
        <w:rPr>
          <w:rFonts w:cs="Arial Unicode MS" w:eastAsia="Arial Unicode MS" w:hint="default"/>
          <w:rtl w:val="0"/>
        </w:rPr>
        <w:t xml:space="preserve">à </w:t>
      </w:r>
      <w:r>
        <w:rPr>
          <w:rFonts w:cs="Arial Unicode MS" w:eastAsia="Arial Unicode MS"/>
          <w:rtl w:val="0"/>
        </w:rPr>
        <w:t>me demander pourquoi)</w:t>
      </w:r>
      <w:r>
        <w:rPr>
          <w:rFonts w:cs="Arial Unicode MS" w:eastAsia="Arial Unicode MS" w:hint="default"/>
          <w:rtl w:val="0"/>
        </w:rPr>
        <w:br w:type="textWrapping"/>
      </w:r>
    </w:p>
    <w:p w14:paraId="1112008F">
      <w:pPr>
        <w:pStyle w:val="Par défaut"/>
        <w:bidi w:val="0"/>
      </w:pPr>
      <w:r>
        <w:rPr>
          <w:rFonts w:cs="Arial Unicode MS" w:eastAsia="Arial Unicode MS"/>
          <w:rtl w:val="0"/>
        </w:rPr>
        <w:t>(c) Il semble y avoir deux pr</w:t>
      </w:r>
      <w:r>
        <w:rPr>
          <w:rFonts w:cs="Arial Unicode MS" w:eastAsia="Arial Unicode MS" w:hint="default"/>
          <w:rtl w:val="0"/>
        </w:rPr>
        <w:t>é</w:t>
      </w:r>
      <w:r>
        <w:rPr>
          <w:rFonts w:cs="Arial Unicode MS" w:eastAsia="Arial Unicode MS"/>
          <w:rtl w:val="0"/>
        </w:rPr>
        <w:t xml:space="preserve">misses implicites dans votre </w:t>
      </w:r>
      <w:r>
        <w:rPr>
          <w:rFonts w:cs="Arial Unicode MS" w:eastAsia="Arial Unicode MS" w:hint="default"/>
          <w:rtl w:val="0"/>
        </w:rPr>
        <w:t>é</w:t>
      </w:r>
      <w:r>
        <w:rPr>
          <w:rFonts w:cs="Arial Unicode MS" w:eastAsia="Arial Unicode MS"/>
          <w:rtl w:val="0"/>
        </w:rPr>
        <w:t>tude : (1) Si un concept est bien pr</w:t>
      </w:r>
      <w:r>
        <w:rPr>
          <w:rFonts w:cs="Arial Unicode MS" w:eastAsia="Arial Unicode MS" w:hint="default"/>
          <w:rtl w:val="0"/>
        </w:rPr>
        <w:t>é</w:t>
      </w:r>
      <w:r>
        <w:rPr>
          <w:rFonts w:cs="Arial Unicode MS" w:eastAsia="Arial Unicode MS"/>
          <w:rtl w:val="0"/>
        </w:rPr>
        <w:t>cis, il est d</w:t>
      </w:r>
      <w:r>
        <w:rPr>
          <w:rFonts w:cs="Arial Unicode MS" w:eastAsia="Arial Unicode MS" w:hint="default"/>
          <w:rtl w:val="0"/>
        </w:rPr>
        <w:t>é</w:t>
      </w:r>
      <w:r>
        <w:rPr>
          <w:rFonts w:cs="Arial Unicode MS" w:eastAsia="Arial Unicode MS"/>
          <w:rtl w:val="0"/>
        </w:rPr>
        <w:t>sign</w:t>
      </w:r>
      <w:r>
        <w:rPr>
          <w:rFonts w:cs="Arial Unicode MS" w:eastAsia="Arial Unicode MS" w:hint="default"/>
          <w:rtl w:val="0"/>
        </w:rPr>
        <w:t xml:space="preserve">é </w:t>
      </w:r>
      <w:r>
        <w:rPr>
          <w:rFonts w:cs="Arial Unicode MS" w:eastAsia="Arial Unicode MS"/>
          <w:rtl w:val="0"/>
        </w:rPr>
        <w:t>par un terme technique. Un terme est un terme technique s</w:t>
      </w:r>
      <w:r>
        <w:rPr>
          <w:rFonts w:cs="Arial Unicode MS" w:eastAsia="Arial Unicode MS" w:hint="default"/>
          <w:rtl w:val="0"/>
        </w:rPr>
        <w:t>’</w:t>
      </w:r>
      <w:r>
        <w:rPr>
          <w:rFonts w:cs="Arial Unicode MS" w:eastAsia="Arial Unicode MS"/>
          <w:rtl w:val="0"/>
        </w:rPr>
        <w:t>il n</w:t>
      </w:r>
      <w:r>
        <w:rPr>
          <w:rFonts w:cs="Arial Unicode MS" w:eastAsia="Arial Unicode MS" w:hint="default"/>
          <w:rtl w:val="0"/>
        </w:rPr>
        <w:t>’</w:t>
      </w:r>
      <w:r>
        <w:rPr>
          <w:rFonts w:cs="Arial Unicode MS" w:eastAsia="Arial Unicode MS"/>
          <w:rtl w:val="0"/>
        </w:rPr>
        <w:t>est pas polys</w:t>
      </w:r>
      <w:r>
        <w:rPr>
          <w:rFonts w:cs="Arial Unicode MS" w:eastAsia="Arial Unicode MS" w:hint="default"/>
          <w:rtl w:val="0"/>
        </w:rPr>
        <w:t>é</w:t>
      </w:r>
      <w:r>
        <w:rPr>
          <w:rFonts w:cs="Arial Unicode MS" w:eastAsia="Arial Unicode MS"/>
          <w:rtl w:val="0"/>
        </w:rPr>
        <w:t>mique (ou relativement peu polys</w:t>
      </w:r>
      <w:r>
        <w:rPr>
          <w:rFonts w:cs="Arial Unicode MS" w:eastAsia="Arial Unicode MS" w:hint="default"/>
          <w:rtl w:val="0"/>
        </w:rPr>
        <w:t>é</w:t>
      </w:r>
      <w:r>
        <w:rPr>
          <w:rFonts w:cs="Arial Unicode MS" w:eastAsia="Arial Unicode MS"/>
          <w:rtl w:val="0"/>
        </w:rPr>
        <w:t>mique en usage). Cela est simplement faux. Marie Claude L</w:t>
      </w:r>
      <w:r>
        <w:rPr>
          <w:rFonts w:cs="Arial Unicode MS" w:eastAsia="Arial Unicode MS" w:hint="default"/>
          <w:rtl w:val="0"/>
        </w:rPr>
        <w:t>’</w:t>
      </w:r>
      <w:r>
        <w:rPr>
          <w:rFonts w:cs="Arial Unicode MS" w:eastAsia="Arial Unicode MS"/>
          <w:rtl w:val="0"/>
        </w:rPr>
        <w:t>Homme (2021, 2023) a d</w:t>
      </w:r>
      <w:r>
        <w:rPr>
          <w:rFonts w:cs="Arial Unicode MS" w:eastAsia="Arial Unicode MS" w:hint="default"/>
          <w:rtl w:val="0"/>
        </w:rPr>
        <w:t>é</w:t>
      </w:r>
      <w:r>
        <w:rPr>
          <w:rFonts w:cs="Arial Unicode MS" w:eastAsia="Arial Unicode MS"/>
          <w:rtl w:val="0"/>
        </w:rPr>
        <w:t>montr</w:t>
      </w:r>
      <w:r>
        <w:rPr>
          <w:rFonts w:cs="Arial Unicode MS" w:eastAsia="Arial Unicode MS" w:hint="default"/>
          <w:rtl w:val="0"/>
        </w:rPr>
        <w:t xml:space="preserve">é </w:t>
      </w:r>
      <w:r>
        <w:rPr>
          <w:rFonts w:cs="Arial Unicode MS" w:eastAsia="Arial Unicode MS"/>
          <w:rtl w:val="0"/>
        </w:rPr>
        <w:t>que technicit</w:t>
      </w:r>
      <w:r>
        <w:rPr>
          <w:rFonts w:cs="Arial Unicode MS" w:eastAsia="Arial Unicode MS" w:hint="default"/>
          <w:rtl w:val="0"/>
        </w:rPr>
        <w:t xml:space="preserve">é </w:t>
      </w:r>
      <w:r>
        <w:rPr>
          <w:rFonts w:cs="Arial Unicode MS" w:eastAsia="Arial Unicode MS"/>
          <w:rtl w:val="0"/>
        </w:rPr>
        <w:t>et polys</w:t>
      </w:r>
      <w:r>
        <w:rPr>
          <w:rFonts w:cs="Arial Unicode MS" w:eastAsia="Arial Unicode MS" w:hint="default"/>
          <w:rtl w:val="0"/>
        </w:rPr>
        <w:t>é</w:t>
      </w:r>
      <w:r>
        <w:rPr>
          <w:rFonts w:cs="Arial Unicode MS" w:eastAsia="Arial Unicode MS"/>
          <w:rtl w:val="0"/>
        </w:rPr>
        <w:t>mie ne s</w:t>
      </w:r>
      <w:r>
        <w:rPr>
          <w:rFonts w:cs="Arial Unicode MS" w:eastAsia="Arial Unicode MS" w:hint="default"/>
          <w:rtl w:val="0"/>
        </w:rPr>
        <w:t>’</w:t>
      </w:r>
      <w:r>
        <w:rPr>
          <w:rFonts w:cs="Arial Unicode MS" w:eastAsia="Arial Unicode MS"/>
          <w:rtl w:val="0"/>
        </w:rPr>
        <w:t xml:space="preserve">opposent pas. </w:t>
      </w:r>
      <w:r>
        <w:rPr>
          <w:rFonts w:cs="Arial Unicode MS" w:eastAsia="Arial Unicode MS" w:hint="default"/>
          <w:rtl w:val="0"/>
        </w:rPr>
        <w:br w:type="textWrapping"/>
        <w:br w:type="textWrapping"/>
      </w:r>
      <w:r>
        <w:rPr>
          <w:rFonts w:cs="Arial Unicode MS" w:eastAsia="Arial Unicode MS"/>
          <w:rtl w:val="0"/>
        </w:rPr>
        <w:t>Le langage fonctionne de mani</w:t>
      </w:r>
      <w:r>
        <w:rPr>
          <w:rFonts w:cs="Arial Unicode MS" w:eastAsia="Arial Unicode MS" w:hint="default"/>
          <w:rtl w:val="0"/>
        </w:rPr>
        <w:t>è</w:t>
      </w:r>
      <w:r>
        <w:rPr>
          <w:rFonts w:cs="Arial Unicode MS" w:eastAsia="Arial Unicode MS"/>
          <w:rtl w:val="0"/>
        </w:rPr>
        <w:t>re beaucoup plus souple que ce qui est pr</w:t>
      </w:r>
      <w:r>
        <w:rPr>
          <w:rFonts w:cs="Arial Unicode MS" w:eastAsia="Arial Unicode MS" w:hint="default"/>
          <w:rtl w:val="0"/>
        </w:rPr>
        <w:t>é</w:t>
      </w:r>
      <w:r>
        <w:rPr>
          <w:rFonts w:cs="Arial Unicode MS" w:eastAsia="Arial Unicode MS"/>
          <w:rtl w:val="0"/>
        </w:rPr>
        <w:t>suppos</w:t>
      </w:r>
      <w:r>
        <w:rPr>
          <w:rFonts w:cs="Arial Unicode MS" w:eastAsia="Arial Unicode MS" w:hint="default"/>
          <w:rtl w:val="0"/>
        </w:rPr>
        <w:t xml:space="preserve">é </w:t>
      </w:r>
      <w:r>
        <w:rPr>
          <w:rFonts w:cs="Arial Unicode MS" w:eastAsia="Arial Unicode MS"/>
          <w:rtl w:val="0"/>
        </w:rPr>
        <w:t>ici. TOUS les termes -y compris les termes techniques- sont polys</w:t>
      </w:r>
      <w:r>
        <w:rPr>
          <w:rFonts w:cs="Arial Unicode MS" w:eastAsia="Arial Unicode MS" w:hint="default"/>
          <w:rtl w:val="0"/>
        </w:rPr>
        <w:t>é</w:t>
      </w:r>
      <w:r>
        <w:rPr>
          <w:rFonts w:cs="Arial Unicode MS" w:eastAsia="Arial Unicode MS"/>
          <w:rtl w:val="0"/>
        </w:rPr>
        <w:t xml:space="preserve">miques, </w:t>
      </w:r>
      <w:r>
        <w:rPr>
          <w:rFonts w:cs="Arial Unicode MS" w:eastAsia="Arial Unicode MS" w:hint="default"/>
          <w:rtl w:val="0"/>
        </w:rPr>
        <w:t xml:space="preserve">à </w:t>
      </w:r>
      <w:r>
        <w:rPr>
          <w:rFonts w:cs="Arial Unicode MS" w:eastAsia="Arial Unicode MS"/>
          <w:rtl w:val="0"/>
        </w:rPr>
        <w:t>un degr</w:t>
      </w:r>
      <w:r>
        <w:rPr>
          <w:rFonts w:cs="Arial Unicode MS" w:eastAsia="Arial Unicode MS" w:hint="default"/>
          <w:rtl w:val="0"/>
        </w:rPr>
        <w:t xml:space="preserve">é </w:t>
      </w:r>
      <w:r>
        <w:rPr>
          <w:rFonts w:cs="Arial Unicode MS" w:eastAsia="Arial Unicode MS"/>
          <w:rtl w:val="0"/>
        </w:rPr>
        <w:t xml:space="preserve">ou </w:t>
      </w:r>
      <w:r>
        <w:rPr>
          <w:rFonts w:cs="Arial Unicode MS" w:eastAsia="Arial Unicode MS" w:hint="default"/>
          <w:rtl w:val="0"/>
        </w:rPr>
        <w:t xml:space="preserve">à </w:t>
      </w:r>
      <w:r>
        <w:rPr>
          <w:rFonts w:cs="Arial Unicode MS" w:eastAsia="Arial Unicode MS"/>
          <w:rtl w:val="0"/>
        </w:rPr>
        <w:t>un autre (c</w:t>
      </w:r>
      <w:r>
        <w:rPr>
          <w:rFonts w:cs="Arial Unicode MS" w:eastAsia="Arial Unicode MS" w:hint="default"/>
          <w:rtl w:val="0"/>
        </w:rPr>
        <w:t>’</w:t>
      </w:r>
      <w:r>
        <w:rPr>
          <w:rFonts w:cs="Arial Unicode MS" w:eastAsia="Arial Unicode MS"/>
          <w:rtl w:val="0"/>
        </w:rPr>
        <w:t>est notamment le cas m</w:t>
      </w:r>
      <w:r>
        <w:rPr>
          <w:rFonts w:cs="Arial Unicode MS" w:eastAsia="Arial Unicode MS" w:hint="default"/>
          <w:rtl w:val="0"/>
        </w:rPr>
        <w:t>ê</w:t>
      </w:r>
      <w:r>
        <w:rPr>
          <w:rFonts w:cs="Arial Unicode MS" w:eastAsia="Arial Unicode MS"/>
          <w:rtl w:val="0"/>
        </w:rPr>
        <w:t>me de defectiuus, qui est parfois utilis</w:t>
      </w:r>
      <w:r>
        <w:rPr>
          <w:rFonts w:cs="Arial Unicode MS" w:eastAsia="Arial Unicode MS" w:hint="default"/>
          <w:rtl w:val="0"/>
        </w:rPr>
        <w:t xml:space="preserve">é </w:t>
      </w:r>
      <w:r>
        <w:rPr>
          <w:rFonts w:cs="Arial Unicode MS" w:eastAsia="Arial Unicode MS"/>
          <w:rtl w:val="0"/>
        </w:rPr>
        <w:t>dans un sens non-technique, comme vous l</w:t>
      </w:r>
      <w:r>
        <w:rPr>
          <w:rFonts w:cs="Arial Unicode MS" w:eastAsia="Arial Unicode MS" w:hint="default"/>
          <w:rtl w:val="0"/>
        </w:rPr>
        <w:t>’</w:t>
      </w:r>
      <w:r>
        <w:rPr>
          <w:rFonts w:cs="Arial Unicode MS" w:eastAsia="Arial Unicode MS"/>
          <w:rtl w:val="0"/>
        </w:rPr>
        <w:t>avez soulev</w:t>
      </w:r>
      <w:r>
        <w:rPr>
          <w:rFonts w:cs="Arial Unicode MS" w:eastAsia="Arial Unicode MS" w:hint="default"/>
          <w:rtl w:val="0"/>
        </w:rPr>
        <w:t>é</w:t>
      </w:r>
      <w:r>
        <w:rPr>
          <w:rFonts w:cs="Arial Unicode MS" w:eastAsia="Arial Unicode MS"/>
          <w:rtl w:val="0"/>
        </w:rPr>
        <w:t>).</w:t>
      </w:r>
    </w:p>
  </w:comment>
  <w:comment w:id="655" w:author="Lucie Cordier" w:date="2024-11-08T19:22:36Z">
    <w:p w14:paraId="11120090">
      <w:pPr>
        <w:pStyle w:val="Par défaut"/>
        <w:bidi w:val="0"/>
      </w:pPr>
    </w:p>
    <w:p w14:paraId="11120091">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92">
      <w:pPr>
        <w:pStyle w:val="Par défaut"/>
        <w:bidi w:val="0"/>
      </w:pPr>
      <w:r>
        <w:rPr>
          <w:rFonts w:cs="Arial Unicode MS" w:eastAsia="Arial Unicode MS"/>
          <w:rtl w:val="0"/>
        </w:rPr>
        <w:t>Je reprends les diff</w:t>
      </w:r>
      <w:r>
        <w:rPr>
          <w:rFonts w:cs="Arial Unicode MS" w:eastAsia="Arial Unicode MS" w:hint="default"/>
          <w:rtl w:val="0"/>
        </w:rPr>
        <w:t>é</w:t>
      </w:r>
      <w:r>
        <w:rPr>
          <w:rFonts w:cs="Arial Unicode MS" w:eastAsia="Arial Unicode MS"/>
          <w:rtl w:val="0"/>
        </w:rPr>
        <w:t xml:space="preserve">rents points : </w:t>
      </w:r>
    </w:p>
    <w:p w14:paraId="11120093">
      <w:pPr>
        <w:pStyle w:val="Par défaut"/>
        <w:bidi w:val="0"/>
      </w:pPr>
    </w:p>
    <w:p w14:paraId="11120094">
      <w:pPr>
        <w:pStyle w:val="Par défaut"/>
        <w:bidi w:val="0"/>
      </w:pPr>
      <w:r>
        <w:rPr>
          <w:rFonts w:cs="Arial Unicode MS" w:eastAsia="Arial Unicode MS"/>
          <w:rtl w:val="0"/>
        </w:rPr>
        <w:t xml:space="preserve">(a) Adouani (1994) </w:t>
      </w:r>
      <w:r>
        <w:rPr>
          <w:rFonts w:cs="Arial Unicode MS" w:eastAsia="Arial Unicode MS" w:hint="default"/>
          <w:rtl w:val="0"/>
        </w:rPr>
        <w:t>é</w:t>
      </w:r>
      <w:r>
        <w:rPr>
          <w:rFonts w:cs="Arial Unicode MS" w:eastAsia="Arial Unicode MS"/>
          <w:rtl w:val="0"/>
        </w:rPr>
        <w:t>tant justement ma source principale, je voulais seulement repartir d</w:t>
      </w:r>
      <w:r>
        <w:rPr>
          <w:rFonts w:cs="Arial Unicode MS" w:eastAsia="Arial Unicode MS" w:hint="default"/>
          <w:rtl w:val="0"/>
        </w:rPr>
        <w:t>’é</w:t>
      </w:r>
      <w:r>
        <w:rPr>
          <w:rFonts w:cs="Arial Unicode MS" w:eastAsia="Arial Unicode MS"/>
          <w:rtl w:val="0"/>
        </w:rPr>
        <w:t>l</w:t>
      </w:r>
      <w:r>
        <w:rPr>
          <w:rFonts w:cs="Arial Unicode MS" w:eastAsia="Arial Unicode MS" w:hint="default"/>
          <w:rtl w:val="0"/>
        </w:rPr>
        <w:t>é</w:t>
      </w:r>
      <w:r>
        <w:rPr>
          <w:rFonts w:cs="Arial Unicode MS" w:eastAsia="Arial Unicode MS"/>
          <w:rtl w:val="0"/>
        </w:rPr>
        <w:t>ments de sa conclusion (qui est de donner un si</w:t>
      </w:r>
      <w:r>
        <w:rPr>
          <w:rFonts w:cs="Arial Unicode MS" w:eastAsia="Arial Unicode MS" w:hint="default"/>
          <w:rtl w:val="0"/>
        </w:rPr>
        <w:t>è</w:t>
      </w:r>
      <w:r>
        <w:rPr>
          <w:rFonts w:cs="Arial Unicode MS" w:eastAsia="Arial Unicode MS"/>
          <w:rtl w:val="0"/>
        </w:rPr>
        <w:t xml:space="preserve">cle indicatif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mergence de la notion) pour les pr</w:t>
      </w:r>
      <w:r>
        <w:rPr>
          <w:rFonts w:cs="Arial Unicode MS" w:eastAsia="Arial Unicode MS" w:hint="default"/>
          <w:rtl w:val="0"/>
        </w:rPr>
        <w:t>é</w:t>
      </w:r>
      <w:r>
        <w:rPr>
          <w:rFonts w:cs="Arial Unicode MS" w:eastAsia="Arial Unicode MS"/>
          <w:rtl w:val="0"/>
        </w:rPr>
        <w:t>ciser. L</w:t>
      </w:r>
      <w:r>
        <w:rPr>
          <w:rFonts w:cs="Arial Unicode MS" w:eastAsia="Arial Unicode MS" w:hint="default"/>
          <w:rtl w:val="0"/>
        </w:rPr>
        <w:t xml:space="preserve">à </w:t>
      </w:r>
      <w:r>
        <w:rPr>
          <w:rFonts w:cs="Arial Unicode MS" w:eastAsia="Arial Unicode MS"/>
          <w:rtl w:val="0"/>
        </w:rPr>
        <w:t>encore, je ne con</w:t>
      </w:r>
      <w:r>
        <w:rPr>
          <w:rFonts w:cs="Arial Unicode MS" w:eastAsia="Arial Unicode MS" w:hint="default"/>
          <w:rtl w:val="0"/>
        </w:rPr>
        <w:t>ç</w:t>
      </w:r>
      <w:r>
        <w:rPr>
          <w:rFonts w:cs="Arial Unicode MS" w:eastAsia="Arial Unicode MS"/>
          <w:rtl w:val="0"/>
        </w:rPr>
        <w:t xml:space="preserve">ois pas </w:t>
      </w:r>
      <w:r>
        <w:rPr>
          <w:rFonts w:cs="Arial Unicode MS" w:eastAsia="Arial Unicode MS" w:hint="default"/>
          <w:rtl w:val="0"/>
        </w:rPr>
        <w:t>ç</w:t>
      </w:r>
      <w:r>
        <w:rPr>
          <w:rFonts w:cs="Arial Unicode MS" w:eastAsia="Arial Unicode MS"/>
          <w:rtl w:val="0"/>
        </w:rPr>
        <w:t>a comme une critique, je voulais plut</w:t>
      </w:r>
      <w:r>
        <w:rPr>
          <w:rFonts w:cs="Arial Unicode MS" w:eastAsia="Arial Unicode MS" w:hint="default"/>
          <w:rtl w:val="0"/>
        </w:rPr>
        <w:t>ô</w:t>
      </w:r>
      <w:r>
        <w:rPr>
          <w:rFonts w:cs="Arial Unicode MS" w:eastAsia="Arial Unicode MS"/>
          <w:rtl w:val="0"/>
        </w:rPr>
        <w:t xml:space="preserve">t </w:t>
      </w:r>
      <w:r>
        <w:rPr>
          <w:rFonts w:cs="Arial Unicode MS" w:eastAsia="Arial Unicode MS" w:hint="default"/>
          <w:rtl w:val="0"/>
        </w:rPr>
        <w:t>é</w:t>
      </w:r>
      <w:r>
        <w:rPr>
          <w:rFonts w:cs="Arial Unicode MS" w:eastAsia="Arial Unicode MS"/>
          <w:rtl w:val="0"/>
        </w:rPr>
        <w:t>tablir une continuit</w:t>
      </w:r>
      <w:r>
        <w:rPr>
          <w:rFonts w:cs="Arial Unicode MS" w:eastAsia="Arial Unicode MS" w:hint="default"/>
          <w:rtl w:val="0"/>
        </w:rPr>
        <w:t xml:space="preserve">é </w:t>
      </w:r>
      <w:r>
        <w:rPr>
          <w:rFonts w:cs="Arial Unicode MS" w:eastAsia="Arial Unicode MS"/>
          <w:rtl w:val="0"/>
        </w:rPr>
        <w:t>avec son travail, puisque c</w:t>
      </w:r>
      <w:r>
        <w:rPr>
          <w:rFonts w:cs="Arial Unicode MS" w:eastAsia="Arial Unicode MS" w:hint="default"/>
          <w:rtl w:val="0"/>
        </w:rPr>
        <w:t>’</w:t>
      </w:r>
      <w:r>
        <w:rPr>
          <w:rFonts w:cs="Arial Unicode MS" w:eastAsia="Arial Unicode MS"/>
          <w:rtl w:val="0"/>
        </w:rPr>
        <w:t>est de ce dernier que je suis partie. Je suis toujours contre l</w:t>
      </w:r>
      <w:r>
        <w:rPr>
          <w:rFonts w:cs="Arial Unicode MS" w:eastAsia="Arial Unicode MS" w:hint="default"/>
          <w:rtl w:val="0"/>
        </w:rPr>
        <w:t>’</w:t>
      </w:r>
      <w:r>
        <w:rPr>
          <w:rFonts w:cs="Arial Unicode MS" w:eastAsia="Arial Unicode MS"/>
          <w:rtl w:val="0"/>
        </w:rPr>
        <w:t>id</w:t>
      </w:r>
      <w:r>
        <w:rPr>
          <w:rFonts w:cs="Arial Unicode MS" w:eastAsia="Arial Unicode MS" w:hint="default"/>
          <w:rtl w:val="0"/>
        </w:rPr>
        <w:t>é</w:t>
      </w:r>
      <w:r>
        <w:rPr>
          <w:rFonts w:cs="Arial Unicode MS" w:eastAsia="Arial Unicode MS"/>
          <w:rtl w:val="0"/>
        </w:rPr>
        <w:t>e de dater des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nes ou des auteurs, surtout dans l</w:t>
      </w:r>
      <w:r>
        <w:rPr>
          <w:rFonts w:cs="Arial Unicode MS" w:eastAsia="Arial Unicode MS" w:hint="default"/>
          <w:rtl w:val="0"/>
        </w:rPr>
        <w:t>’</w:t>
      </w:r>
      <w:r>
        <w:rPr>
          <w:rFonts w:cs="Arial Unicode MS" w:eastAsia="Arial Unicode MS"/>
          <w:rtl w:val="0"/>
        </w:rPr>
        <w:t>Antiquit</w:t>
      </w:r>
      <w:r>
        <w:rPr>
          <w:rFonts w:cs="Arial Unicode MS" w:eastAsia="Arial Unicode MS" w:hint="default"/>
          <w:rtl w:val="0"/>
        </w:rPr>
        <w:t>é</w:t>
      </w:r>
      <w:r>
        <w:rPr>
          <w:rFonts w:cs="Arial Unicode MS" w:eastAsia="Arial Unicode MS"/>
          <w:rtl w:val="0"/>
        </w:rPr>
        <w:t>, mais puisque Adouani (1994) avait tent</w:t>
      </w:r>
      <w:r>
        <w:rPr>
          <w:rFonts w:cs="Arial Unicode MS" w:eastAsia="Arial Unicode MS" w:hint="default"/>
          <w:rtl w:val="0"/>
        </w:rPr>
        <w:t xml:space="preserve">é </w:t>
      </w:r>
      <w:r>
        <w:rPr>
          <w:rFonts w:cs="Arial Unicode MS" w:eastAsia="Arial Unicode MS"/>
          <w:rtl w:val="0"/>
        </w:rPr>
        <w:t>de le faire, je me suis dit qu</w:t>
      </w:r>
      <w:r>
        <w:rPr>
          <w:rFonts w:cs="Arial Unicode MS" w:eastAsia="Arial Unicode MS" w:hint="default"/>
          <w:rtl w:val="0"/>
        </w:rPr>
        <w:t>’</w:t>
      </w:r>
      <w:r>
        <w:rPr>
          <w:rFonts w:cs="Arial Unicode MS" w:eastAsia="Arial Unicode MS"/>
          <w:rtl w:val="0"/>
        </w:rPr>
        <w:t>il valait autant essayer d</w:t>
      </w:r>
      <w:r>
        <w:rPr>
          <w:rFonts w:cs="Arial Unicode MS" w:eastAsia="Arial Unicode MS" w:hint="default"/>
          <w:rtl w:val="0"/>
        </w:rPr>
        <w:t>’</w:t>
      </w:r>
      <w:r>
        <w:rPr>
          <w:rFonts w:cs="Arial Unicode MS" w:eastAsia="Arial Unicode MS"/>
          <w:rtl w:val="0"/>
        </w:rPr>
        <w:t>y apporter le plus de pr</w:t>
      </w:r>
      <w:r>
        <w:rPr>
          <w:rFonts w:cs="Arial Unicode MS" w:eastAsia="Arial Unicode MS" w:hint="default"/>
          <w:rtl w:val="0"/>
        </w:rPr>
        <w:t>é</w:t>
      </w:r>
      <w:r>
        <w:rPr>
          <w:rFonts w:cs="Arial Unicode MS" w:eastAsia="Arial Unicode MS"/>
          <w:rtl w:val="0"/>
        </w:rPr>
        <w:t>cision possible. Dans les premi</w:t>
      </w:r>
      <w:r>
        <w:rPr>
          <w:rFonts w:cs="Arial Unicode MS" w:eastAsia="Arial Unicode MS" w:hint="default"/>
          <w:rtl w:val="0"/>
        </w:rPr>
        <w:t>è</w:t>
      </w:r>
      <w:r>
        <w:rPr>
          <w:rFonts w:cs="Arial Unicode MS" w:eastAsia="Arial Unicode MS"/>
          <w:rtl w:val="0"/>
        </w:rPr>
        <w:t>res versions du manuscrit cela faisait davantage sens, mais l</w:t>
      </w:r>
      <w:r>
        <w:rPr>
          <w:rFonts w:cs="Arial Unicode MS" w:eastAsia="Arial Unicode MS" w:hint="default"/>
          <w:rtl w:val="0"/>
        </w:rPr>
        <w:t xml:space="preserve">à </w:t>
      </w:r>
      <w:r>
        <w:rPr>
          <w:rFonts w:cs="Arial Unicode MS" w:eastAsia="Arial Unicode MS"/>
          <w:rtl w:val="0"/>
        </w:rPr>
        <w:t>je conviens qu</w:t>
      </w:r>
      <w:r>
        <w:rPr>
          <w:rFonts w:cs="Arial Unicode MS" w:eastAsia="Arial Unicode MS" w:hint="default"/>
          <w:rtl w:val="0"/>
        </w:rPr>
        <w:t>’</w:t>
      </w:r>
      <w:r>
        <w:rPr>
          <w:rFonts w:cs="Arial Unicode MS" w:eastAsia="Arial Unicode MS"/>
          <w:rtl w:val="0"/>
        </w:rPr>
        <w:t>on ne comprend comment on en arrive l</w:t>
      </w:r>
      <w:r>
        <w:rPr>
          <w:rFonts w:cs="Arial Unicode MS" w:eastAsia="Arial Unicode MS" w:hint="default"/>
          <w:rtl w:val="0"/>
        </w:rPr>
        <w:t>à</w:t>
      </w:r>
      <w:r>
        <w:rPr>
          <w:rFonts w:cs="Arial Unicode MS" w:eastAsia="Arial Unicode MS"/>
          <w:rtl w:val="0"/>
        </w:rPr>
        <w:t xml:space="preserve">. </w:t>
      </w:r>
    </w:p>
    <w:p w14:paraId="11120095">
      <w:pPr>
        <w:pStyle w:val="Par défaut"/>
        <w:bidi w:val="0"/>
      </w:pPr>
    </w:p>
    <w:p w14:paraId="11120096">
      <w:pPr>
        <w:pStyle w:val="Par défaut"/>
        <w:bidi w:val="0"/>
      </w:pPr>
      <w:r>
        <w:rPr>
          <w:rFonts w:cs="Arial Unicode MS" w:eastAsia="Arial Unicode MS"/>
          <w:rtl w:val="0"/>
        </w:rPr>
        <w:t>(b) Je suis d</w:t>
      </w:r>
      <w:r>
        <w:rPr>
          <w:rFonts w:cs="Arial Unicode MS" w:eastAsia="Arial Unicode MS" w:hint="default"/>
          <w:rtl w:val="0"/>
        </w:rPr>
        <w:t>’</w:t>
      </w:r>
      <w:r>
        <w:rPr>
          <w:rFonts w:cs="Arial Unicode MS" w:eastAsia="Arial Unicode MS"/>
          <w:rtl w:val="0"/>
        </w:rPr>
        <w:t>accord. C</w:t>
      </w:r>
      <w:r>
        <w:rPr>
          <w:rFonts w:cs="Arial Unicode MS" w:eastAsia="Arial Unicode MS" w:hint="default"/>
          <w:rtl w:val="0"/>
        </w:rPr>
        <w:t>’</w:t>
      </w:r>
      <w:r>
        <w:rPr>
          <w:rFonts w:cs="Arial Unicode MS" w:eastAsia="Arial Unicode MS"/>
          <w:rtl w:val="0"/>
        </w:rPr>
        <w:t>est un exc</w:t>
      </w:r>
      <w:r>
        <w:rPr>
          <w:rFonts w:cs="Arial Unicode MS" w:eastAsia="Arial Unicode MS" w:hint="default"/>
          <w:rtl w:val="0"/>
        </w:rPr>
        <w:t>è</w:t>
      </w:r>
      <w:r>
        <w:rPr>
          <w:rFonts w:cs="Arial Unicode MS" w:eastAsia="Arial Unicode MS"/>
          <w:rtl w:val="0"/>
        </w:rPr>
        <w:t>s de prudence de ma part en raison des limites du corpus grec, je craignais de trop m</w:t>
      </w:r>
      <w:r>
        <w:rPr>
          <w:rFonts w:cs="Arial Unicode MS" w:eastAsia="Arial Unicode MS" w:hint="default"/>
          <w:rtl w:val="0"/>
        </w:rPr>
        <w:t>’</w:t>
      </w:r>
      <w:r>
        <w:rPr>
          <w:rFonts w:cs="Arial Unicode MS" w:eastAsia="Arial Unicode MS"/>
          <w:rtl w:val="0"/>
        </w:rPr>
        <w:t xml:space="preserve">avancer </w:t>
      </w:r>
      <w:r>
        <w:rPr>
          <w:rFonts w:cs="Arial Unicode MS" w:eastAsia="Arial Unicode MS" w:hint="default"/>
          <w:rtl w:val="0"/>
        </w:rPr>
        <w:t xml:space="preserve">à </w:t>
      </w:r>
      <w:r>
        <w:rPr>
          <w:rFonts w:cs="Arial Unicode MS" w:eastAsia="Arial Unicode MS"/>
          <w:rtl w:val="0"/>
        </w:rPr>
        <w:t>cause de cela. Mais il est vrai que l</w:t>
      </w:r>
      <w:r>
        <w:rPr>
          <w:rFonts w:cs="Arial Unicode MS" w:eastAsia="Arial Unicode MS" w:hint="default"/>
          <w:rtl w:val="0"/>
        </w:rPr>
        <w:t>’</w:t>
      </w:r>
      <w:r>
        <w:rPr>
          <w:rFonts w:cs="Arial Unicode MS" w:eastAsia="Arial Unicode MS"/>
          <w:rtl w:val="0"/>
        </w:rPr>
        <w:t>analyse des occurrences chez Apollonius Dyscole, m</w:t>
      </w:r>
      <w:r>
        <w:rPr>
          <w:rFonts w:cs="Arial Unicode MS" w:eastAsia="Arial Unicode MS" w:hint="default"/>
          <w:rtl w:val="0"/>
        </w:rPr>
        <w:t>ê</w:t>
      </w:r>
      <w:r>
        <w:rPr>
          <w:rFonts w:cs="Arial Unicode MS" w:eastAsia="Arial Unicode MS"/>
          <w:rtl w:val="0"/>
        </w:rPr>
        <w:t>me si elles sont faibles, montrent que le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est lexicalis</w:t>
      </w:r>
      <w:r>
        <w:rPr>
          <w:rFonts w:cs="Arial Unicode MS" w:eastAsia="Arial Unicode MS" w:hint="default"/>
          <w:rtl w:val="0"/>
        </w:rPr>
        <w:t xml:space="preserve">é </w:t>
      </w:r>
      <w:r>
        <w:rPr>
          <w:rFonts w:cs="Arial Unicode MS" w:eastAsia="Arial Unicode MS"/>
          <w:rtl w:val="0"/>
        </w:rPr>
        <w:t>et qu</w:t>
      </w:r>
      <w:r>
        <w:rPr>
          <w:rFonts w:cs="Arial Unicode MS" w:eastAsia="Arial Unicode MS" w:hint="default"/>
          <w:rtl w:val="0"/>
        </w:rPr>
        <w:t>’</w:t>
      </w:r>
      <w:r>
        <w:rPr>
          <w:rFonts w:cs="Arial Unicode MS" w:eastAsia="Arial Unicode MS"/>
          <w:rtl w:val="0"/>
        </w:rPr>
        <w:t>il est donc bien identifi</w:t>
      </w:r>
      <w:r>
        <w:rPr>
          <w:rFonts w:cs="Arial Unicode MS" w:eastAsia="Arial Unicode MS" w:hint="default"/>
          <w:rtl w:val="0"/>
        </w:rPr>
        <w:t xml:space="preserve">é </w:t>
      </w:r>
      <w:r>
        <w:rPr>
          <w:rFonts w:cs="Arial Unicode MS" w:eastAsia="Arial Unicode MS"/>
          <w:rtl w:val="0"/>
        </w:rPr>
        <w:t>comme un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grammatical.</w:t>
      </w:r>
    </w:p>
    <w:p w14:paraId="11120097">
      <w:pPr>
        <w:pStyle w:val="Par défaut"/>
        <w:bidi w:val="0"/>
      </w:pPr>
    </w:p>
    <w:p w14:paraId="11120098">
      <w:pPr>
        <w:pStyle w:val="Par défaut"/>
        <w:bidi w:val="0"/>
      </w:pPr>
      <w:r>
        <w:rPr>
          <w:rFonts w:cs="Arial Unicode MS" w:eastAsia="Arial Unicode MS"/>
          <w:rtl w:val="0"/>
        </w:rPr>
        <w:t>(c) Oui pour le pr</w:t>
      </w:r>
      <w:r>
        <w:rPr>
          <w:rFonts w:cs="Arial Unicode MS" w:eastAsia="Arial Unicode MS" w:hint="default"/>
          <w:rtl w:val="0"/>
        </w:rPr>
        <w:t>é</w:t>
      </w:r>
      <w:r>
        <w:rPr>
          <w:rFonts w:cs="Arial Unicode MS" w:eastAsia="Arial Unicode MS"/>
          <w:rtl w:val="0"/>
        </w:rPr>
        <w:t xml:space="preserve">misse (1), </w:t>
      </w:r>
      <w:r>
        <w:rPr>
          <w:rFonts w:cs="Arial Unicode MS" w:eastAsia="Arial Unicode MS" w:hint="default"/>
          <w:rtl w:val="0"/>
        </w:rPr>
        <w:t xml:space="preserve">à </w:t>
      </w:r>
      <w:r>
        <w:rPr>
          <w:rFonts w:cs="Arial Unicode MS" w:eastAsia="Arial Unicode MS"/>
          <w:rtl w:val="0"/>
        </w:rPr>
        <w:t>savoir que si un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est formalis</w:t>
      </w:r>
      <w:r>
        <w:rPr>
          <w:rFonts w:cs="Arial Unicode MS" w:eastAsia="Arial Unicode MS" w:hint="default"/>
          <w:rtl w:val="0"/>
        </w:rPr>
        <w:t xml:space="preserve">é </w:t>
      </w:r>
      <w:r>
        <w:rPr>
          <w:rFonts w:cs="Arial Unicode MS" w:eastAsia="Arial Unicode MS"/>
          <w:rtl w:val="0"/>
        </w:rPr>
        <w:t>il est d</w:t>
      </w:r>
      <w:r>
        <w:rPr>
          <w:rFonts w:cs="Arial Unicode MS" w:eastAsia="Arial Unicode MS" w:hint="default"/>
          <w:rtl w:val="0"/>
        </w:rPr>
        <w:t>é</w:t>
      </w:r>
      <w:r>
        <w:rPr>
          <w:rFonts w:cs="Arial Unicode MS" w:eastAsia="Arial Unicode MS"/>
          <w:rtl w:val="0"/>
        </w:rPr>
        <w:t>sign</w:t>
      </w:r>
      <w:r>
        <w:rPr>
          <w:rFonts w:cs="Arial Unicode MS" w:eastAsia="Arial Unicode MS" w:hint="default"/>
          <w:rtl w:val="0"/>
        </w:rPr>
        <w:t xml:space="preserve">é </w:t>
      </w:r>
      <w:r>
        <w:rPr>
          <w:rFonts w:cs="Arial Unicode MS" w:eastAsia="Arial Unicode MS"/>
          <w:rtl w:val="0"/>
        </w:rPr>
        <w:t>par un terme pr</w:t>
      </w:r>
      <w:r>
        <w:rPr>
          <w:rFonts w:cs="Arial Unicode MS" w:eastAsia="Arial Unicode MS" w:hint="default"/>
          <w:rtl w:val="0"/>
        </w:rPr>
        <w:t>é</w:t>
      </w:r>
      <w:r>
        <w:rPr>
          <w:rFonts w:cs="Arial Unicode MS" w:eastAsia="Arial Unicode MS"/>
          <w:rtl w:val="0"/>
        </w:rPr>
        <w:t>cis ou qui a une acception pr</w:t>
      </w:r>
      <w:r>
        <w:rPr>
          <w:rFonts w:cs="Arial Unicode MS" w:eastAsia="Arial Unicode MS" w:hint="default"/>
          <w:rtl w:val="0"/>
        </w:rPr>
        <w:t>é</w:t>
      </w:r>
      <w:r>
        <w:rPr>
          <w:rFonts w:cs="Arial Unicode MS" w:eastAsia="Arial Unicode MS"/>
          <w:rtl w:val="0"/>
        </w:rPr>
        <w:t>cise en l</w:t>
      </w:r>
      <w:r>
        <w:rPr>
          <w:rFonts w:cs="Arial Unicode MS" w:eastAsia="Arial Unicode MS" w:hint="default"/>
          <w:rtl w:val="0"/>
        </w:rPr>
        <w:t>’</w:t>
      </w:r>
      <w:r>
        <w:rPr>
          <w:rFonts w:cs="Arial Unicode MS" w:eastAsia="Arial Unicode MS"/>
          <w:rtl w:val="0"/>
        </w:rPr>
        <w:t>occurrence pour le ph</w:t>
      </w:r>
      <w:r>
        <w:rPr>
          <w:rFonts w:cs="Arial Unicode MS" w:eastAsia="Arial Unicode MS" w:hint="default"/>
          <w:rtl w:val="0"/>
        </w:rPr>
        <w:t>é</w:t>
      </w:r>
      <w:r>
        <w:rPr>
          <w:rFonts w:cs="Arial Unicode MS" w:eastAsia="Arial Unicode MS"/>
          <w:rtl w:val="0"/>
        </w:rPr>
        <w:t>nom</w:t>
      </w:r>
      <w:r>
        <w:rPr>
          <w:rFonts w:cs="Arial Unicode MS" w:eastAsia="Arial Unicode MS" w:hint="default"/>
          <w:rtl w:val="0"/>
        </w:rPr>
        <w:t>è</w:t>
      </w:r>
      <w:r>
        <w:rPr>
          <w:rFonts w:cs="Arial Unicode MS" w:eastAsia="Arial Unicode MS"/>
          <w:rtl w:val="0"/>
        </w:rPr>
        <w:t>ne en question. Non pour le pr</w:t>
      </w:r>
      <w:r>
        <w:rPr>
          <w:rFonts w:cs="Arial Unicode MS" w:eastAsia="Arial Unicode MS" w:hint="default"/>
          <w:rtl w:val="0"/>
        </w:rPr>
        <w:t>é</w:t>
      </w:r>
      <w:r>
        <w:rPr>
          <w:rFonts w:cs="Arial Unicode MS" w:eastAsia="Arial Unicode MS"/>
          <w:rtl w:val="0"/>
        </w:rPr>
        <w:t>misse (2), comme vous je ne pense pas qu</w:t>
      </w:r>
      <w:r>
        <w:rPr>
          <w:rFonts w:cs="Arial Unicode MS" w:eastAsia="Arial Unicode MS" w:hint="default"/>
          <w:rtl w:val="0"/>
        </w:rPr>
        <w:t>’</w:t>
      </w:r>
      <w:r>
        <w:rPr>
          <w:rFonts w:cs="Arial Unicode MS" w:eastAsia="Arial Unicode MS"/>
          <w:rtl w:val="0"/>
        </w:rPr>
        <w:t>un terme polys</w:t>
      </w:r>
      <w:r>
        <w:rPr>
          <w:rFonts w:cs="Arial Unicode MS" w:eastAsia="Arial Unicode MS" w:hint="default"/>
          <w:rtl w:val="0"/>
        </w:rPr>
        <w:t>é</w:t>
      </w:r>
      <w:r>
        <w:rPr>
          <w:rFonts w:cs="Arial Unicode MS" w:eastAsia="Arial Unicode MS"/>
          <w:rtl w:val="0"/>
        </w:rPr>
        <w:t>mique ne puisse pas d</w:t>
      </w:r>
      <w:r>
        <w:rPr>
          <w:rFonts w:cs="Arial Unicode MS" w:eastAsia="Arial Unicode MS" w:hint="default"/>
          <w:rtl w:val="0"/>
        </w:rPr>
        <w:t>é</w:t>
      </w:r>
      <w:r>
        <w:rPr>
          <w:rFonts w:cs="Arial Unicode MS" w:eastAsia="Arial Unicode MS"/>
          <w:rtl w:val="0"/>
        </w:rPr>
        <w:t>signer un concept pr</w:t>
      </w:r>
      <w:r>
        <w:rPr>
          <w:rFonts w:cs="Arial Unicode MS" w:eastAsia="Arial Unicode MS" w:hint="default"/>
          <w:rtl w:val="0"/>
        </w:rPr>
        <w:t>é</w:t>
      </w:r>
      <w:r>
        <w:rPr>
          <w:rFonts w:cs="Arial Unicode MS" w:eastAsia="Arial Unicode MS"/>
          <w:rtl w:val="0"/>
        </w:rPr>
        <w:t>cis, nous en avons discut</w:t>
      </w:r>
      <w:r>
        <w:rPr>
          <w:rFonts w:cs="Arial Unicode MS" w:eastAsia="Arial Unicode MS" w:hint="default"/>
          <w:rtl w:val="0"/>
        </w:rPr>
        <w:t xml:space="preserve">é </w:t>
      </w:r>
      <w:r>
        <w:rPr>
          <w:rFonts w:cs="Arial Unicode MS" w:eastAsia="Arial Unicode MS"/>
          <w:rtl w:val="0"/>
        </w:rPr>
        <w:t>par mail. Je ne crois pas non plus qu</w:t>
      </w:r>
      <w:r>
        <w:rPr>
          <w:rFonts w:cs="Arial Unicode MS" w:eastAsia="Arial Unicode MS" w:hint="default"/>
          <w:rtl w:val="0"/>
        </w:rPr>
        <w:t>’</w:t>
      </w:r>
      <w:r>
        <w:rPr>
          <w:rFonts w:cs="Arial Unicode MS" w:eastAsia="Arial Unicode MS"/>
          <w:rtl w:val="0"/>
        </w:rPr>
        <w:t>il y ait une opposition entre technicit</w:t>
      </w:r>
      <w:r>
        <w:rPr>
          <w:rFonts w:cs="Arial Unicode MS" w:eastAsia="Arial Unicode MS" w:hint="default"/>
          <w:rtl w:val="0"/>
        </w:rPr>
        <w:t xml:space="preserve">é </w:t>
      </w:r>
      <w:r>
        <w:rPr>
          <w:rFonts w:cs="Arial Unicode MS" w:eastAsia="Arial Unicode MS"/>
          <w:rtl w:val="0"/>
        </w:rPr>
        <w:t>et polys</w:t>
      </w:r>
      <w:r>
        <w:rPr>
          <w:rFonts w:cs="Arial Unicode MS" w:eastAsia="Arial Unicode MS" w:hint="default"/>
          <w:rtl w:val="0"/>
        </w:rPr>
        <w:t>é</w:t>
      </w:r>
      <w:r>
        <w:rPr>
          <w:rFonts w:cs="Arial Unicode MS" w:eastAsia="Arial Unicode MS"/>
          <w:rtl w:val="0"/>
        </w:rPr>
        <w:t>mie, ni m</w:t>
      </w:r>
      <w:r>
        <w:rPr>
          <w:rFonts w:cs="Arial Unicode MS" w:eastAsia="Arial Unicode MS" w:hint="default"/>
          <w:rtl w:val="0"/>
        </w:rPr>
        <w:t>ê</w:t>
      </w:r>
      <w:r>
        <w:rPr>
          <w:rFonts w:cs="Arial Unicode MS" w:eastAsia="Arial Unicode MS"/>
          <w:rtl w:val="0"/>
        </w:rPr>
        <w:t>me qu</w:t>
      </w:r>
      <w:r>
        <w:rPr>
          <w:rFonts w:cs="Arial Unicode MS" w:eastAsia="Arial Unicode MS" w:hint="default"/>
          <w:rtl w:val="0"/>
        </w:rPr>
        <w:t>’</w:t>
      </w:r>
      <w:r>
        <w:rPr>
          <w:rFonts w:cs="Arial Unicode MS" w:eastAsia="Arial Unicode MS"/>
          <w:rtl w:val="0"/>
        </w:rPr>
        <w:t>un terme ait un seul sens de mani</w:t>
      </w:r>
      <w:r>
        <w:rPr>
          <w:rFonts w:cs="Arial Unicode MS" w:eastAsia="Arial Unicode MS" w:hint="default"/>
          <w:rtl w:val="0"/>
        </w:rPr>
        <w:t>è</w:t>
      </w:r>
      <w:r>
        <w:rPr>
          <w:rFonts w:cs="Arial Unicode MS" w:eastAsia="Arial Unicode MS"/>
          <w:rtl w:val="0"/>
        </w:rPr>
        <w:t>re immuable, sinon nous ne pourrions m</w:t>
      </w:r>
      <w:r>
        <w:rPr>
          <w:rFonts w:cs="Arial Unicode MS" w:eastAsia="Arial Unicode MS" w:hint="default"/>
          <w:rtl w:val="0"/>
        </w:rPr>
        <w:t>ê</w:t>
      </w:r>
      <w:r>
        <w:rPr>
          <w:rFonts w:cs="Arial Unicode MS" w:eastAsia="Arial Unicode MS"/>
          <w:rtl w:val="0"/>
        </w:rPr>
        <w:t>me plus parler d</w:t>
      </w:r>
      <w:r>
        <w:rPr>
          <w:rFonts w:cs="Arial Unicode MS" w:eastAsia="Arial Unicode MS" w:hint="default"/>
          <w:rtl w:val="0"/>
        </w:rPr>
        <w:t>’</w:t>
      </w:r>
      <w:r>
        <w:rPr>
          <w:rFonts w:cs="Arial Unicode MS" w:eastAsia="Arial Unicode MS"/>
          <w:rtl w:val="0"/>
        </w:rPr>
        <w:t>acception</w:t>
      </w:r>
      <w:r>
        <w:rPr>
          <w:rFonts w:cs="Arial Unicode MS" w:eastAsia="Arial Unicode MS" w:hint="default"/>
          <w:rtl w:val="0"/>
        </w:rPr>
        <w:t xml:space="preserve"> » </w:t>
      </w:r>
      <w:r>
        <w:rPr>
          <w:rFonts w:cs="Arial Unicode MS" w:eastAsia="Arial Unicode MS"/>
          <w:rtl w:val="0"/>
        </w:rPr>
        <w:t>pour un terme. Ce n</w:t>
      </w:r>
      <w:r>
        <w:rPr>
          <w:rFonts w:cs="Arial Unicode MS" w:eastAsia="Arial Unicode MS" w:hint="default"/>
          <w:rtl w:val="0"/>
        </w:rPr>
        <w:t>’</w:t>
      </w:r>
      <w:r>
        <w:rPr>
          <w:rFonts w:cs="Arial Unicode MS" w:eastAsia="Arial Unicode MS"/>
          <w:rtl w:val="0"/>
        </w:rPr>
        <w:t>est pas ce que je voulais pr</w:t>
      </w:r>
      <w:r>
        <w:rPr>
          <w:rFonts w:cs="Arial Unicode MS" w:eastAsia="Arial Unicode MS" w:hint="default"/>
          <w:rtl w:val="0"/>
        </w:rPr>
        <w:t>é</w:t>
      </w:r>
      <w:r>
        <w:rPr>
          <w:rFonts w:cs="Arial Unicode MS" w:eastAsia="Arial Unicode MS"/>
          <w:rtl w:val="0"/>
        </w:rPr>
        <w:t>supposer, cela rendrait m</w:t>
      </w:r>
      <w:r>
        <w:rPr>
          <w:rFonts w:cs="Arial Unicode MS" w:eastAsia="Arial Unicode MS" w:hint="default"/>
          <w:rtl w:val="0"/>
        </w:rPr>
        <w:t>ê</w:t>
      </w:r>
      <w:r>
        <w:rPr>
          <w:rFonts w:cs="Arial Unicode MS" w:eastAsia="Arial Unicode MS"/>
          <w:rtl w:val="0"/>
        </w:rPr>
        <w:t>me caduc mon param</w:t>
      </w:r>
      <w:r>
        <w:rPr>
          <w:rFonts w:cs="Arial Unicode MS" w:eastAsia="Arial Unicode MS" w:hint="default"/>
          <w:rtl w:val="0"/>
        </w:rPr>
        <w:t>è</w:t>
      </w:r>
      <w:r>
        <w:rPr>
          <w:rFonts w:cs="Arial Unicode MS" w:eastAsia="Arial Unicode MS"/>
          <w:rtl w:val="0"/>
        </w:rPr>
        <w:t>tre d</w:t>
      </w:r>
      <w:r>
        <w:rPr>
          <w:rFonts w:cs="Arial Unicode MS" w:eastAsia="Arial Unicode MS" w:hint="default"/>
          <w:rtl w:val="0"/>
        </w:rPr>
        <w:t>’</w:t>
      </w:r>
      <w:r>
        <w:rPr>
          <w:rFonts w:cs="Arial Unicode MS" w:eastAsia="Arial Unicode MS"/>
          <w:rtl w:val="0"/>
        </w:rPr>
        <w:t xml:space="preserve">analyse entre </w:t>
      </w:r>
      <w:r>
        <w:rPr>
          <w:rFonts w:cs="Arial Unicode MS" w:eastAsia="Arial Unicode MS" w:hint="default"/>
          <w:rtl w:val="0"/>
        </w:rPr>
        <w:t>« </w:t>
      </w:r>
      <w:r>
        <w:rPr>
          <w:rFonts w:cs="Arial Unicode MS" w:eastAsia="Arial Unicode MS"/>
          <w:rtl w:val="0"/>
        </w:rPr>
        <w:t>usage technique</w:t>
      </w:r>
      <w:r>
        <w:rPr>
          <w:rFonts w:cs="Arial Unicode MS" w:eastAsia="Arial Unicode MS" w:hint="default"/>
          <w:rtl w:val="0"/>
        </w:rPr>
        <w:t xml:space="preserve"> » </w:t>
      </w:r>
      <w:r>
        <w:rPr>
          <w:rFonts w:cs="Arial Unicode MS" w:eastAsia="Arial Unicode MS"/>
          <w:rtl w:val="0"/>
        </w:rPr>
        <w:t xml:space="preserve">et usage </w:t>
      </w:r>
      <w:r>
        <w:rPr>
          <w:rFonts w:cs="Arial Unicode MS" w:eastAsia="Arial Unicode MS" w:hint="default"/>
          <w:rtl w:val="0"/>
        </w:rPr>
        <w:t>« </w:t>
      </w:r>
      <w:r>
        <w:rPr>
          <w:rFonts w:cs="Arial Unicode MS" w:eastAsia="Arial Unicode MS"/>
          <w:rtl w:val="0"/>
        </w:rPr>
        <w:t>non-technique</w:t>
      </w:r>
      <w:r>
        <w:rPr>
          <w:rFonts w:cs="Arial Unicode MS" w:eastAsia="Arial Unicode MS" w:hint="default"/>
          <w:rtl w:val="0"/>
        </w:rPr>
        <w:t> »</w:t>
      </w:r>
      <w:r>
        <w:rPr>
          <w:rFonts w:cs="Arial Unicode MS" w:eastAsia="Arial Unicode MS"/>
          <w:rtl w:val="0"/>
        </w:rPr>
        <w:t>.</w:t>
      </w:r>
    </w:p>
    <w:p w14:paraId="11120099">
      <w:pPr>
        <w:pStyle w:val="Par défaut"/>
        <w:bidi w:val="0"/>
      </w:pPr>
    </w:p>
    <w:p w14:paraId="1112009A">
      <w:pPr>
        <w:pStyle w:val="Par défaut"/>
        <w:bidi w:val="0"/>
      </w:pPr>
      <w:r>
        <w:rPr>
          <w:rFonts w:cs="Arial Unicode MS" w:eastAsia="Arial Unicode MS"/>
          <w:rtl w:val="0"/>
        </w:rPr>
        <w:t xml:space="preserve">Je pense simplement que ce paragraphe est </w:t>
      </w:r>
      <w:r>
        <w:rPr>
          <w:rFonts w:cs="Arial Unicode MS" w:eastAsia="Arial Unicode MS" w:hint="default"/>
          <w:rtl w:val="0"/>
        </w:rPr>
        <w:t xml:space="preserve">à </w:t>
      </w:r>
      <w:r>
        <w:rPr>
          <w:rFonts w:cs="Arial Unicode MS" w:eastAsia="Arial Unicode MS"/>
          <w:rtl w:val="0"/>
        </w:rPr>
        <w:t>reprendre pour mieux r</w:t>
      </w:r>
      <w:r>
        <w:rPr>
          <w:rFonts w:cs="Arial Unicode MS" w:eastAsia="Arial Unicode MS" w:hint="default"/>
          <w:rtl w:val="0"/>
        </w:rPr>
        <w:t>é</w:t>
      </w:r>
      <w:r>
        <w:rPr>
          <w:rFonts w:cs="Arial Unicode MS" w:eastAsia="Arial Unicode MS"/>
          <w:rtl w:val="0"/>
        </w:rPr>
        <w:t>pondre d</w:t>
      </w:r>
      <w:r>
        <w:rPr>
          <w:rFonts w:cs="Arial Unicode MS" w:eastAsia="Arial Unicode MS" w:hint="default"/>
          <w:rtl w:val="0"/>
        </w:rPr>
        <w:t>é</w:t>
      </w:r>
      <w:r>
        <w:rPr>
          <w:rFonts w:cs="Arial Unicode MS" w:eastAsia="Arial Unicode MS"/>
          <w:rtl w:val="0"/>
        </w:rPr>
        <w:t xml:space="preserve">sormais </w:t>
      </w:r>
      <w:r>
        <w:rPr>
          <w:rFonts w:cs="Arial Unicode MS" w:eastAsia="Arial Unicode MS" w:hint="default"/>
          <w:rtl w:val="0"/>
        </w:rPr>
        <w:t xml:space="preserve">à </w:t>
      </w:r>
      <w:r>
        <w:rPr>
          <w:rFonts w:cs="Arial Unicode MS" w:eastAsia="Arial Unicode MS"/>
          <w:rtl w:val="0"/>
        </w:rPr>
        <w:t>la question de recherche (1) avanc</w:t>
      </w:r>
      <w:r>
        <w:rPr>
          <w:rFonts w:cs="Arial Unicode MS" w:eastAsia="Arial Unicode MS" w:hint="default"/>
          <w:rtl w:val="0"/>
        </w:rPr>
        <w:t>é</w:t>
      </w:r>
      <w:r>
        <w:rPr>
          <w:rFonts w:cs="Arial Unicode MS" w:eastAsia="Arial Unicode MS"/>
          <w:rtl w:val="0"/>
        </w:rPr>
        <w:t xml:space="preserve">e, et </w:t>
      </w:r>
      <w:r>
        <w:rPr>
          <w:rFonts w:cs="Arial Unicode MS" w:eastAsia="Arial Unicode MS" w:hint="default"/>
          <w:rtl w:val="0"/>
        </w:rPr>
        <w:t xml:space="preserve">à </w:t>
      </w:r>
      <w:r>
        <w:rPr>
          <w:rFonts w:cs="Arial Unicode MS" w:eastAsia="Arial Unicode MS"/>
          <w:rtl w:val="0"/>
        </w:rPr>
        <w:t>partir des concepts d</w:t>
      </w:r>
      <w:r>
        <w:rPr>
          <w:rFonts w:cs="Arial Unicode MS" w:eastAsia="Arial Unicode MS" w:hint="default"/>
          <w:rtl w:val="0"/>
        </w:rPr>
        <w:t>é</w:t>
      </w:r>
      <w:r>
        <w:rPr>
          <w:rFonts w:cs="Arial Unicode MS" w:eastAsia="Arial Unicode MS"/>
          <w:rtl w:val="0"/>
        </w:rPr>
        <w:t>finis dans la m</w:t>
      </w:r>
      <w:r>
        <w:rPr>
          <w:rFonts w:cs="Arial Unicode MS" w:eastAsia="Arial Unicode MS" w:hint="default"/>
          <w:rtl w:val="0"/>
        </w:rPr>
        <w:t>é</w:t>
      </w:r>
      <w:r>
        <w:rPr>
          <w:rFonts w:cs="Arial Unicode MS" w:eastAsia="Arial Unicode MS"/>
          <w:rtl w:val="0"/>
        </w:rPr>
        <w:t xml:space="preserve">thode. Je propose une nouvelle version. </w:t>
      </w:r>
    </w:p>
  </w:comment>
  <w:comment w:id="657" w:author="Gabriel Frazer-Mckee" w:date="2024-10-15T14:10:00Z">
    <w:p w14:paraId="1112009B">
      <w:pPr>
        <w:pStyle w:val="Par défaut"/>
        <w:bidi w:val="0"/>
      </w:pPr>
    </w:p>
    <w:p w14:paraId="1112009C">
      <w:pPr>
        <w:pStyle w:val="Par défaut"/>
        <w:bidi w:val="0"/>
      </w:pPr>
      <w:r>
        <w:rPr>
          <w:rFonts w:cs="Arial Unicode MS" w:eastAsia="Arial Unicode MS"/>
          <w:rtl w:val="0"/>
        </w:rPr>
        <w:t>Il faudrait expliquer un peu plus, revenir sur les r</w:t>
      </w:r>
      <w:r>
        <w:rPr>
          <w:rFonts w:cs="Arial Unicode MS" w:eastAsia="Arial Unicode MS" w:hint="default"/>
          <w:rtl w:val="0"/>
        </w:rPr>
        <w:t>é</w:t>
      </w:r>
      <w:r>
        <w:rPr>
          <w:rFonts w:cs="Arial Unicode MS" w:eastAsia="Arial Unicode MS"/>
          <w:rtl w:val="0"/>
        </w:rPr>
        <w:t>sultats pertinents...</w:t>
      </w:r>
    </w:p>
  </w:comment>
  <w:comment w:id="658" w:author="Lucie Cordier" w:date="2024-11-08T16:58:59Z">
    <w:p w14:paraId="1112009D">
      <w:pPr>
        <w:pStyle w:val="Par défaut"/>
        <w:bidi w:val="0"/>
      </w:pPr>
    </w:p>
    <w:p w14:paraId="1112009E">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9F">
      <w:pPr>
        <w:pStyle w:val="Par défaut"/>
        <w:bidi w:val="0"/>
      </w:pPr>
      <w:r>
        <w:rPr>
          <w:rFonts w:cs="Arial Unicode MS" w:eastAsia="Arial Unicode MS"/>
          <w:rtl w:val="0"/>
        </w:rPr>
        <w:t>Suppression de la section conform</w:t>
      </w:r>
      <w:r>
        <w:rPr>
          <w:rFonts w:cs="Arial Unicode MS" w:eastAsia="Arial Unicode MS" w:hint="default"/>
          <w:rtl w:val="0"/>
        </w:rPr>
        <w:t>é</w:t>
      </w:r>
      <w:r>
        <w:rPr>
          <w:rFonts w:cs="Arial Unicode MS" w:eastAsia="Arial Unicode MS"/>
          <w:rtl w:val="0"/>
        </w:rPr>
        <w:t>ment aux suppressions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dentes.</w:t>
      </w:r>
    </w:p>
  </w:comment>
  <w:comment w:id="668" w:author="Gabriel Frazer-Mckee" w:date="2024-10-15T08:55:00Z">
    <w:p w14:paraId="111200A0">
      <w:pPr>
        <w:pStyle w:val="Par défaut"/>
        <w:bidi w:val="0"/>
      </w:pPr>
    </w:p>
    <w:p w14:paraId="111200A1">
      <w:pPr>
        <w:pStyle w:val="Par défaut"/>
        <w:bidi w:val="0"/>
      </w:pPr>
      <w:r>
        <w:rPr>
          <w:rFonts w:cs="Arial Unicode MS" w:eastAsia="Arial Unicode MS"/>
          <w:rtl w:val="0"/>
        </w:rPr>
        <w:t xml:space="preserve">En science, on identifie normalement les forces et les limites de nos </w:t>
      </w:r>
      <w:r>
        <w:rPr>
          <w:rFonts w:cs="Arial Unicode MS" w:eastAsia="Arial Unicode MS" w:hint="default"/>
          <w:rtl w:val="0"/>
        </w:rPr>
        <w:t>é</w:t>
      </w:r>
      <w:r>
        <w:rPr>
          <w:rFonts w:cs="Arial Unicode MS" w:eastAsia="Arial Unicode MS"/>
          <w:rtl w:val="0"/>
        </w:rPr>
        <w:t>tudes. L</w:t>
      </w:r>
      <w:r>
        <w:rPr>
          <w:rFonts w:cs="Arial Unicode MS" w:eastAsia="Arial Unicode MS" w:hint="default"/>
          <w:rtl w:val="0"/>
        </w:rPr>
        <w:t>’</w:t>
      </w:r>
      <w:r>
        <w:rPr>
          <w:rFonts w:cs="Arial Unicode MS" w:eastAsia="Arial Unicode MS"/>
          <w:rtl w:val="0"/>
        </w:rPr>
        <w:t xml:space="preserve">une des forces de votre </w:t>
      </w:r>
      <w:r>
        <w:rPr>
          <w:rFonts w:cs="Arial Unicode MS" w:eastAsia="Arial Unicode MS" w:hint="default"/>
          <w:rtl w:val="0"/>
        </w:rPr>
        <w:t>é</w:t>
      </w:r>
      <w:r>
        <w:rPr>
          <w:rFonts w:cs="Arial Unicode MS" w:eastAsia="Arial Unicode MS"/>
          <w:rtl w:val="0"/>
        </w:rPr>
        <w:t>tude est le fait que c</w:t>
      </w:r>
      <w:r>
        <w:rPr>
          <w:rFonts w:cs="Arial Unicode MS" w:eastAsia="Arial Unicode MS" w:hint="default"/>
          <w:rtl w:val="0"/>
        </w:rPr>
        <w:t>’</w:t>
      </w:r>
      <w:r>
        <w:rPr>
          <w:rFonts w:cs="Arial Unicode MS" w:eastAsia="Arial Unicode MS"/>
          <w:rtl w:val="0"/>
        </w:rPr>
        <w:t xml:space="preserve">est la 1e </w:t>
      </w:r>
      <w:r>
        <w:rPr>
          <w:rFonts w:cs="Arial Unicode MS" w:eastAsia="Arial Unicode MS" w:hint="default"/>
          <w:rtl w:val="0"/>
        </w:rPr>
        <w:t xml:space="preserve">à </w:t>
      </w:r>
      <w:r>
        <w:rPr>
          <w:rFonts w:cs="Arial Unicode MS" w:eastAsia="Arial Unicode MS"/>
          <w:rtl w:val="0"/>
        </w:rPr>
        <w:t>s</w:t>
      </w:r>
      <w:r>
        <w:rPr>
          <w:rFonts w:cs="Arial Unicode MS" w:eastAsia="Arial Unicode MS" w:hint="default"/>
          <w:rtl w:val="0"/>
        </w:rPr>
        <w:t>’</w:t>
      </w:r>
      <w:r>
        <w:rPr>
          <w:rFonts w:cs="Arial Unicode MS" w:eastAsia="Arial Unicode MS"/>
          <w:rtl w:val="0"/>
        </w:rPr>
        <w:t>int</w:t>
      </w:r>
      <w:r>
        <w:rPr>
          <w:rFonts w:cs="Arial Unicode MS" w:eastAsia="Arial Unicode MS" w:hint="default"/>
          <w:rtl w:val="0"/>
        </w:rPr>
        <w:t>é</w:t>
      </w:r>
      <w:r>
        <w:rPr>
          <w:rFonts w:cs="Arial Unicode MS" w:eastAsia="Arial Unicode MS"/>
          <w:rtl w:val="0"/>
        </w:rPr>
        <w:t xml:space="preserve">resser </w:t>
      </w:r>
      <w:r>
        <w:rPr>
          <w:rFonts w:cs="Arial Unicode MS" w:eastAsia="Arial Unicode MS" w:hint="default"/>
          <w:rtl w:val="0"/>
        </w:rPr>
        <w:t xml:space="preserve">à </w:t>
      </w:r>
      <w:r>
        <w:rPr>
          <w:rFonts w:cs="Arial Unicode MS" w:eastAsia="Arial Unicode MS"/>
          <w:rtl w:val="0"/>
        </w:rPr>
        <w:t>la d</w:t>
      </w:r>
      <w:r>
        <w:rPr>
          <w:rFonts w:cs="Arial Unicode MS" w:eastAsia="Arial Unicode MS" w:hint="default"/>
          <w:rtl w:val="0"/>
        </w:rPr>
        <w:t>é</w:t>
      </w:r>
      <w:r>
        <w:rPr>
          <w:rFonts w:cs="Arial Unicode MS" w:eastAsia="Arial Unicode MS"/>
          <w:rtl w:val="0"/>
        </w:rPr>
        <w:t>fectivit</w:t>
      </w:r>
      <w:r>
        <w:rPr>
          <w:rFonts w:cs="Arial Unicode MS" w:eastAsia="Arial Unicode MS" w:hint="default"/>
          <w:rtl w:val="0"/>
        </w:rPr>
        <w:t xml:space="preserve">é </w:t>
      </w:r>
      <w:r>
        <w:rPr>
          <w:rFonts w:cs="Arial Unicode MS" w:eastAsia="Arial Unicode MS"/>
          <w:rtl w:val="0"/>
        </w:rPr>
        <w:t>chez les grecs, si j</w:t>
      </w:r>
      <w:r>
        <w:rPr>
          <w:rFonts w:cs="Arial Unicode MS" w:eastAsia="Arial Unicode MS" w:hint="default"/>
          <w:rtl w:val="0"/>
        </w:rPr>
        <w:t>’</w:t>
      </w:r>
      <w:r>
        <w:rPr>
          <w:rFonts w:cs="Arial Unicode MS" w:eastAsia="Arial Unicode MS"/>
          <w:rtl w:val="0"/>
        </w:rPr>
        <w:t>ai bien compris. L</w:t>
      </w:r>
      <w:r>
        <w:rPr>
          <w:rFonts w:cs="Arial Unicode MS" w:eastAsia="Arial Unicode MS" w:hint="default"/>
          <w:rtl w:val="0"/>
        </w:rPr>
        <w:t>’</w:t>
      </w:r>
      <w:r>
        <w:rPr>
          <w:rFonts w:cs="Arial Unicode MS" w:eastAsia="Arial Unicode MS"/>
          <w:rtl w:val="0"/>
        </w:rPr>
        <w:t>une de ses limites est le fait que vous n</w:t>
      </w:r>
      <w:r>
        <w:rPr>
          <w:rFonts w:cs="Arial Unicode MS" w:eastAsia="Arial Unicode MS" w:hint="default"/>
          <w:rtl w:val="0"/>
        </w:rPr>
        <w:t>’</w:t>
      </w:r>
      <w:r>
        <w:rPr>
          <w:rFonts w:cs="Arial Unicode MS" w:eastAsia="Arial Unicode MS"/>
          <w:rtl w:val="0"/>
        </w:rPr>
        <w:t xml:space="preserve">avez </w:t>
      </w:r>
      <w:r>
        <w:rPr>
          <w:rFonts w:cs="Arial Unicode MS" w:eastAsia="Arial Unicode MS" w:hint="default"/>
          <w:rtl w:val="0"/>
        </w:rPr>
        <w:t>é</w:t>
      </w:r>
      <w:r>
        <w:rPr>
          <w:rFonts w:cs="Arial Unicode MS" w:eastAsia="Arial Unicode MS"/>
          <w:rtl w:val="0"/>
        </w:rPr>
        <w:t>tudiez qu</w:t>
      </w:r>
      <w:r>
        <w:rPr>
          <w:rFonts w:cs="Arial Unicode MS" w:eastAsia="Arial Unicode MS" w:hint="default"/>
          <w:rtl w:val="0"/>
        </w:rPr>
        <w:t>’</w:t>
      </w:r>
      <w:r>
        <w:rPr>
          <w:rFonts w:cs="Arial Unicode MS" w:eastAsia="Arial Unicode MS"/>
          <w:rtl w:val="0"/>
        </w:rPr>
        <w:t>une tr</w:t>
      </w:r>
      <w:r>
        <w:rPr>
          <w:rFonts w:cs="Arial Unicode MS" w:eastAsia="Arial Unicode MS" w:hint="default"/>
          <w:rtl w:val="0"/>
        </w:rPr>
        <w:t>è</w:t>
      </w:r>
      <w:r>
        <w:rPr>
          <w:rFonts w:cs="Arial Unicode MS" w:eastAsia="Arial Unicode MS"/>
          <w:rtl w:val="0"/>
        </w:rPr>
        <w:t>s petite partie des donn</w:t>
      </w:r>
      <w:r>
        <w:rPr>
          <w:rFonts w:cs="Arial Unicode MS" w:eastAsia="Arial Unicode MS" w:hint="default"/>
          <w:rtl w:val="0"/>
        </w:rPr>
        <w:t>é</w:t>
      </w:r>
      <w:r>
        <w:rPr>
          <w:rFonts w:cs="Arial Unicode MS" w:eastAsia="Arial Unicode MS"/>
          <w:rtl w:val="0"/>
        </w:rPr>
        <w:t>es disponibles (seulement certains auteurs selon la M</w:t>
      </w:r>
      <w:r>
        <w:rPr>
          <w:rFonts w:cs="Arial Unicode MS" w:eastAsia="Arial Unicode MS" w:hint="default"/>
          <w:rtl w:val="0"/>
        </w:rPr>
        <w:t>é</w:t>
      </w:r>
      <w:r>
        <w:rPr>
          <w:rFonts w:cs="Arial Unicode MS" w:eastAsia="Arial Unicode MS"/>
          <w:rtl w:val="0"/>
        </w:rPr>
        <w:t>thode; des centaines d</w:t>
      </w:r>
      <w:r>
        <w:rPr>
          <w:rFonts w:cs="Arial Unicode MS" w:eastAsia="Arial Unicode MS" w:hint="default"/>
          <w:rtl w:val="0"/>
        </w:rPr>
        <w:t>’</w:t>
      </w:r>
      <w:r>
        <w:rPr>
          <w:rFonts w:cs="Arial Unicode MS" w:eastAsia="Arial Unicode MS"/>
          <w:rtl w:val="0"/>
        </w:rPr>
        <w:t>occurrences n</w:t>
      </w:r>
      <w:r>
        <w:rPr>
          <w:rFonts w:cs="Arial Unicode MS" w:eastAsia="Arial Unicode MS" w:hint="default"/>
          <w:rtl w:val="0"/>
        </w:rPr>
        <w:t>’</w:t>
      </w:r>
      <w:r>
        <w:rPr>
          <w:rFonts w:cs="Arial Unicode MS" w:eastAsia="Arial Unicode MS"/>
          <w:rtl w:val="0"/>
        </w:rPr>
        <w:t xml:space="preserve">ont pas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consid</w:t>
      </w:r>
      <w:r>
        <w:rPr>
          <w:rFonts w:cs="Arial Unicode MS" w:eastAsia="Arial Unicode MS" w:hint="default"/>
          <w:rtl w:val="0"/>
        </w:rPr>
        <w:t>é</w:t>
      </w:r>
      <w:r>
        <w:rPr>
          <w:rFonts w:cs="Arial Unicode MS" w:eastAsia="Arial Unicode MS"/>
          <w:rtl w:val="0"/>
        </w:rPr>
        <w:t>r</w:t>
      </w:r>
      <w:r>
        <w:rPr>
          <w:rFonts w:cs="Arial Unicode MS" w:eastAsia="Arial Unicode MS" w:hint="default"/>
          <w:rtl w:val="0"/>
        </w:rPr>
        <w:t>é</w:t>
      </w:r>
      <w:r>
        <w:rPr>
          <w:rFonts w:cs="Arial Unicode MS" w:eastAsia="Arial Unicode MS"/>
          <w:rtl w:val="0"/>
        </w:rPr>
        <w:t>es). Je vous laisse identifier une autre force et une autre limite.</w:t>
      </w:r>
    </w:p>
  </w:comment>
  <w:comment w:id="669" w:author="Lucie Cordier" w:date="2024-11-08T22:48:16Z">
    <w:p w14:paraId="111200A2">
      <w:pPr>
        <w:pStyle w:val="Par défaut"/>
        <w:bidi w:val="0"/>
      </w:pPr>
    </w:p>
    <w:p w14:paraId="111200A3">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w:t>
      </w:r>
    </w:p>
    <w:p w14:paraId="111200A4">
      <w:pPr>
        <w:pStyle w:val="Par défaut"/>
        <w:bidi w:val="0"/>
      </w:pPr>
      <w:r>
        <w:rPr>
          <w:rFonts w:cs="Arial Unicode MS" w:eastAsia="Arial Unicode MS"/>
          <w:rtl w:val="0"/>
        </w:rPr>
        <w:t xml:space="preserve">Deux forces et deux limites ont </w:t>
      </w:r>
      <w:r>
        <w:rPr>
          <w:rFonts w:cs="Arial Unicode MS" w:eastAsia="Arial Unicode MS" w:hint="default"/>
          <w:rtl w:val="0"/>
        </w:rPr>
        <w:t>é</w:t>
      </w:r>
      <w:r>
        <w:rPr>
          <w:rFonts w:cs="Arial Unicode MS" w:eastAsia="Arial Unicode MS"/>
          <w:rtl w:val="0"/>
        </w:rPr>
        <w:t>t</w:t>
      </w:r>
      <w:r>
        <w:rPr>
          <w:rFonts w:cs="Arial Unicode MS" w:eastAsia="Arial Unicode MS" w:hint="default"/>
          <w:rtl w:val="0"/>
        </w:rPr>
        <w:t xml:space="preserve">é </w:t>
      </w:r>
      <w:r>
        <w:rPr>
          <w:rFonts w:cs="Arial Unicode MS" w:eastAsia="Arial Unicode MS"/>
          <w:rtl w:val="0"/>
        </w:rPr>
        <w:t>ajout</w:t>
      </w:r>
      <w:r>
        <w:rPr>
          <w:rFonts w:cs="Arial Unicode MS" w:eastAsia="Arial Unicode MS" w:hint="default"/>
          <w:rtl w:val="0"/>
        </w:rPr>
        <w:t>é</w:t>
      </w:r>
      <w:r>
        <w:rPr>
          <w:rFonts w:cs="Arial Unicode MS" w:eastAsia="Arial Unicode MS"/>
          <w:rtl w:val="0"/>
        </w:rPr>
        <w:t>es.</w:t>
      </w:r>
    </w:p>
  </w:comment>
  <w:comment w:id="708" w:author="Gabriel Frazer-Mckee" w:date="1900-01-01T00:00:00Z">
    <w:p w14:paraId="111200A5">
      <w:pPr>
        <w:pStyle w:val="Par défaut"/>
        <w:bidi w:val="0"/>
      </w:pPr>
    </w:p>
    <w:p w14:paraId="111200A6">
      <w:pPr>
        <w:pStyle w:val="Par défaut"/>
        <w:bidi w:val="0"/>
      </w:pPr>
      <w:r>
        <w:rPr>
          <w:rFonts w:cs="Arial Unicode MS" w:eastAsia="Arial Unicode MS"/>
          <w:rtl w:val="0"/>
        </w:rPr>
        <w:t>Cette section est probablement pertinente pour votre m</w:t>
      </w:r>
      <w:r>
        <w:rPr>
          <w:rFonts w:cs="Arial Unicode MS" w:eastAsia="Arial Unicode MS" w:hint="default"/>
          <w:rtl w:val="0"/>
        </w:rPr>
        <w:t>é</w:t>
      </w:r>
      <w:r>
        <w:rPr>
          <w:rFonts w:cs="Arial Unicode MS" w:eastAsia="Arial Unicode MS"/>
          <w:rtl w:val="0"/>
        </w:rPr>
        <w:t>moire, mais elle l</w:t>
      </w:r>
      <w:r>
        <w:rPr>
          <w:rFonts w:cs="Arial Unicode MS" w:eastAsia="Arial Unicode MS" w:hint="default"/>
          <w:rtl w:val="0"/>
        </w:rPr>
        <w:t>’</w:t>
      </w:r>
      <w:r>
        <w:rPr>
          <w:rFonts w:cs="Arial Unicode MS" w:eastAsia="Arial Unicode MS"/>
          <w:rtl w:val="0"/>
        </w:rPr>
        <w:t xml:space="preserve">est beaucoup moins pour cette </w:t>
      </w:r>
      <w:r>
        <w:rPr>
          <w:rFonts w:cs="Arial Unicode MS" w:eastAsia="Arial Unicode MS" w:hint="default"/>
          <w:rtl w:val="0"/>
        </w:rPr>
        <w:t>é</w:t>
      </w:r>
      <w:r>
        <w:rPr>
          <w:rFonts w:cs="Arial Unicode MS" w:eastAsia="Arial Unicode MS"/>
          <w:rtl w:val="0"/>
        </w:rPr>
        <w:t>tude. Je recommande donc de la supprimer afin de mieux respecter la limite de mots. Bien que j'aie d</w:t>
      </w:r>
      <w:r>
        <w:rPr>
          <w:rFonts w:cs="Arial Unicode MS" w:eastAsia="Arial Unicode MS" w:hint="default"/>
          <w:rtl w:val="0"/>
        </w:rPr>
        <w:t>é</w:t>
      </w:r>
      <w:r>
        <w:rPr>
          <w:rFonts w:cs="Arial Unicode MS" w:eastAsia="Arial Unicode MS"/>
          <w:rtl w:val="0"/>
        </w:rPr>
        <w:t>j</w:t>
      </w:r>
      <w:r>
        <w:rPr>
          <w:rFonts w:cs="Arial Unicode MS" w:eastAsia="Arial Unicode MS" w:hint="default"/>
          <w:rtl w:val="0"/>
        </w:rPr>
        <w:t xml:space="preserve">à </w:t>
      </w:r>
      <w:r>
        <w:rPr>
          <w:rFonts w:cs="Arial Unicode MS" w:eastAsia="Arial Unicode MS"/>
          <w:rtl w:val="0"/>
        </w:rPr>
        <w:t>indiqu</w:t>
      </w:r>
      <w:r>
        <w:rPr>
          <w:rFonts w:cs="Arial Unicode MS" w:eastAsia="Arial Unicode MS" w:hint="default"/>
          <w:rtl w:val="0"/>
        </w:rPr>
        <w:t>é ê</w:t>
      </w:r>
      <w:r>
        <w:rPr>
          <w:rFonts w:cs="Arial Unicode MS" w:eastAsia="Arial Unicode MS"/>
          <w:rtl w:val="0"/>
        </w:rPr>
        <w:t>tre pr</w:t>
      </w:r>
      <w:r>
        <w:rPr>
          <w:rFonts w:cs="Arial Unicode MS" w:eastAsia="Arial Unicode MS" w:hint="default"/>
          <w:rtl w:val="0"/>
        </w:rPr>
        <w:t>ê</w:t>
      </w:r>
      <w:r>
        <w:rPr>
          <w:rFonts w:cs="Arial Unicode MS" w:eastAsia="Arial Unicode MS"/>
          <w:rtl w:val="0"/>
        </w:rPr>
        <w:t xml:space="preserve">t </w:t>
      </w:r>
      <w:r>
        <w:rPr>
          <w:rFonts w:cs="Arial Unicode MS" w:eastAsia="Arial Unicode MS" w:hint="default"/>
          <w:rtl w:val="0"/>
        </w:rPr>
        <w:t xml:space="preserve">à </w:t>
      </w:r>
      <w:r>
        <w:rPr>
          <w:rFonts w:cs="Arial Unicode MS" w:eastAsia="Arial Unicode MS"/>
          <w:rtl w:val="0"/>
        </w:rPr>
        <w:t>tol</w:t>
      </w:r>
      <w:r>
        <w:rPr>
          <w:rFonts w:cs="Arial Unicode MS" w:eastAsia="Arial Unicode MS" w:hint="default"/>
          <w:rtl w:val="0"/>
        </w:rPr>
        <w:t>é</w:t>
      </w:r>
      <w:r>
        <w:rPr>
          <w:rFonts w:cs="Arial Unicode MS" w:eastAsia="Arial Unicode MS"/>
          <w:rtl w:val="0"/>
        </w:rPr>
        <w:t>rer un l</w:t>
      </w:r>
      <w:r>
        <w:rPr>
          <w:rFonts w:cs="Arial Unicode MS" w:eastAsia="Arial Unicode MS" w:hint="default"/>
          <w:rtl w:val="0"/>
        </w:rPr>
        <w:t>é</w:t>
      </w:r>
      <w:r>
        <w:rPr>
          <w:rFonts w:cs="Arial Unicode MS" w:eastAsia="Arial Unicode MS"/>
          <w:rtl w:val="0"/>
        </w:rPr>
        <w:t>ger d</w:t>
      </w:r>
      <w:r>
        <w:rPr>
          <w:rFonts w:cs="Arial Unicode MS" w:eastAsia="Arial Unicode MS" w:hint="default"/>
          <w:rtl w:val="0"/>
        </w:rPr>
        <w:t>é</w:t>
      </w:r>
      <w:r>
        <w:rPr>
          <w:rFonts w:cs="Arial Unicode MS" w:eastAsia="Arial Unicode MS"/>
          <w:rtl w:val="0"/>
        </w:rPr>
        <w:t xml:space="preserve">passement, je souhaite </w:t>
      </w:r>
      <w:r>
        <w:rPr>
          <w:rFonts w:cs="Arial Unicode MS" w:eastAsia="Arial Unicode MS" w:hint="default"/>
          <w:rtl w:val="0"/>
        </w:rPr>
        <w:t>é</w:t>
      </w:r>
      <w:r>
        <w:rPr>
          <w:rFonts w:cs="Arial Unicode MS" w:eastAsia="Arial Unicode MS"/>
          <w:rtl w:val="0"/>
        </w:rPr>
        <w:t>viter de trop exc</w:t>
      </w:r>
      <w:r>
        <w:rPr>
          <w:rFonts w:cs="Arial Unicode MS" w:eastAsia="Arial Unicode MS" w:hint="default"/>
          <w:rtl w:val="0"/>
        </w:rPr>
        <w:t>é</w:t>
      </w:r>
      <w:r>
        <w:rPr>
          <w:rFonts w:cs="Arial Unicode MS" w:eastAsia="Arial Unicode MS"/>
          <w:rtl w:val="0"/>
        </w:rPr>
        <w:t xml:space="preserve">der les 4000 mots afin de ne pas </w:t>
      </w:r>
      <w:r>
        <w:rPr>
          <w:rFonts w:cs="Arial Unicode MS" w:eastAsia="Arial Unicode MS" w:hint="default"/>
          <w:rtl w:val="0"/>
        </w:rPr>
        <w:t>é</w:t>
      </w:r>
      <w:r>
        <w:rPr>
          <w:rFonts w:cs="Arial Unicode MS" w:eastAsia="Arial Unicode MS"/>
          <w:rtl w:val="0"/>
        </w:rPr>
        <w:t>tablir un pr</w:t>
      </w:r>
      <w:r>
        <w:rPr>
          <w:rFonts w:cs="Arial Unicode MS" w:eastAsia="Arial Unicode MS" w:hint="default"/>
          <w:rtl w:val="0"/>
        </w:rPr>
        <w:t>é</w:t>
      </w:r>
      <w:r>
        <w:rPr>
          <w:rFonts w:cs="Arial Unicode MS" w:eastAsia="Arial Unicode MS"/>
          <w:rtl w:val="0"/>
        </w:rPr>
        <w:t>c</w:t>
      </w:r>
      <w:r>
        <w:rPr>
          <w:rFonts w:cs="Arial Unicode MS" w:eastAsia="Arial Unicode MS" w:hint="default"/>
          <w:rtl w:val="0"/>
        </w:rPr>
        <w:t>é</w:t>
      </w:r>
      <w:r>
        <w:rPr>
          <w:rFonts w:cs="Arial Unicode MS" w:eastAsia="Arial Unicode MS"/>
          <w:rtl w:val="0"/>
        </w:rPr>
        <w:t>dent trop extr</w:t>
      </w:r>
      <w:r>
        <w:rPr>
          <w:rFonts w:cs="Arial Unicode MS" w:eastAsia="Arial Unicode MS" w:hint="default"/>
          <w:rtl w:val="0"/>
        </w:rPr>
        <w:t>ê</w:t>
      </w:r>
      <w:r>
        <w:rPr>
          <w:rFonts w:cs="Arial Unicode MS" w:eastAsia="Arial Unicode MS"/>
          <w:rtl w:val="0"/>
        </w:rPr>
        <w:t>me.</w:t>
      </w:r>
    </w:p>
  </w:comment>
  <w:comment w:id="709" w:author="Gabriel Frazer-Mckee" w:date="2024-10-15T13:16:00Z">
    <w:p w14:paraId="111200A7">
      <w:pPr>
        <w:pStyle w:val="Par défaut"/>
        <w:bidi w:val="0"/>
      </w:pPr>
    </w:p>
    <w:p w14:paraId="111200A8">
      <w:pPr>
        <w:pStyle w:val="Par défaut"/>
        <w:bidi w:val="0"/>
      </w:pPr>
      <w:r>
        <w:rPr>
          <w:rFonts w:cs="Arial Unicode MS" w:eastAsia="Arial Unicode MS"/>
          <w:rtl w:val="0"/>
        </w:rPr>
        <w:t>En ce moment, avec les notes de bas de page (mais excluants les deux sections supprim</w:t>
      </w:r>
      <w:r>
        <w:rPr>
          <w:rFonts w:cs="Arial Unicode MS" w:eastAsia="Arial Unicode MS" w:hint="default"/>
          <w:rtl w:val="0"/>
        </w:rPr>
        <w:t>é</w:t>
      </w:r>
      <w:r>
        <w:rPr>
          <w:rFonts w:cs="Arial Unicode MS" w:eastAsia="Arial Unicode MS"/>
          <w:rtl w:val="0"/>
        </w:rPr>
        <w:t xml:space="preserve">es), on est </w:t>
      </w:r>
      <w:r>
        <w:rPr>
          <w:rFonts w:cs="Arial Unicode MS" w:eastAsia="Arial Unicode MS" w:hint="default"/>
          <w:rtl w:val="0"/>
        </w:rPr>
        <w:t xml:space="preserve">à </w:t>
      </w:r>
      <w:r>
        <w:rPr>
          <w:rFonts w:cs="Arial Unicode MS" w:eastAsia="Arial Unicode MS"/>
          <w:rtl w:val="0"/>
        </w:rPr>
        <w:t>4800 mots</w:t>
      </w:r>
    </w:p>
  </w:comment>
  <w:comment w:id="710" w:author="Lucie Cordier" w:date="2024-11-08T23:08:09Z">
    <w:p w14:paraId="111200A9">
      <w:pPr>
        <w:pStyle w:val="Par défaut"/>
        <w:bidi w:val="0"/>
      </w:pPr>
    </w:p>
    <w:p w14:paraId="111200AA">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AB">
      <w:pPr>
        <w:pStyle w:val="Par défaut"/>
        <w:bidi w:val="0"/>
      </w:pPr>
      <w:r>
        <w:rPr>
          <w:rFonts w:cs="Arial Unicode MS" w:eastAsia="Arial Unicode MS"/>
          <w:rtl w:val="0"/>
        </w:rPr>
        <w:t>Je n</w:t>
      </w:r>
      <w:r>
        <w:rPr>
          <w:rFonts w:cs="Arial Unicode MS" w:eastAsia="Arial Unicode MS" w:hint="default"/>
          <w:rtl w:val="0"/>
        </w:rPr>
        <w:t>’</w:t>
      </w:r>
      <w:r>
        <w:rPr>
          <w:rFonts w:cs="Arial Unicode MS" w:eastAsia="Arial Unicode MS"/>
          <w:rtl w:val="0"/>
        </w:rPr>
        <w:t>ai conserv</w:t>
      </w:r>
      <w:r>
        <w:rPr>
          <w:rFonts w:cs="Arial Unicode MS" w:eastAsia="Arial Unicode MS" w:hint="default"/>
          <w:rtl w:val="0"/>
        </w:rPr>
        <w:t xml:space="preserve">é </w:t>
      </w:r>
      <w:r>
        <w:rPr>
          <w:rFonts w:cs="Arial Unicode MS" w:eastAsia="Arial Unicode MS"/>
          <w:rtl w:val="0"/>
        </w:rPr>
        <w:t>que le paragraphe pr</w:t>
      </w:r>
      <w:r>
        <w:rPr>
          <w:rFonts w:cs="Arial Unicode MS" w:eastAsia="Arial Unicode MS" w:hint="default"/>
          <w:rtl w:val="0"/>
        </w:rPr>
        <w:t>é</w:t>
      </w:r>
      <w:r>
        <w:rPr>
          <w:rFonts w:cs="Arial Unicode MS" w:eastAsia="Arial Unicode MS"/>
          <w:rtl w:val="0"/>
        </w:rPr>
        <w:t>sent ici et ai simplement ajout</w:t>
      </w:r>
      <w:r>
        <w:rPr>
          <w:rFonts w:cs="Arial Unicode MS" w:eastAsia="Arial Unicode MS" w:hint="default"/>
          <w:rtl w:val="0"/>
        </w:rPr>
        <w:t xml:space="preserve">é </w:t>
      </w:r>
      <w:r>
        <w:rPr>
          <w:rFonts w:cs="Arial Unicode MS" w:eastAsia="Arial Unicode MS"/>
          <w:rtl w:val="0"/>
        </w:rPr>
        <w:t>quelques lignes sur l</w:t>
      </w:r>
      <w:r>
        <w:rPr>
          <w:rFonts w:cs="Arial Unicode MS" w:eastAsia="Arial Unicode MS" w:hint="default"/>
          <w:rtl w:val="0"/>
        </w:rPr>
        <w:t>’</w:t>
      </w:r>
      <w:r>
        <w:rPr>
          <w:rFonts w:cs="Arial Unicode MS" w:eastAsia="Arial Unicode MS"/>
          <w:rtl w:val="0"/>
        </w:rPr>
        <w:t>opportunit</w:t>
      </w:r>
      <w:r>
        <w:rPr>
          <w:rFonts w:cs="Arial Unicode MS" w:eastAsia="Arial Unicode MS" w:hint="default"/>
          <w:rtl w:val="0"/>
        </w:rPr>
        <w:t xml:space="preserve">é </w:t>
      </w:r>
      <w:r>
        <w:rPr>
          <w:rFonts w:cs="Arial Unicode MS" w:eastAsia="Arial Unicode MS"/>
          <w:rtl w:val="0"/>
        </w:rPr>
        <w:t>d</w:t>
      </w:r>
      <w:r>
        <w:rPr>
          <w:rFonts w:cs="Arial Unicode MS" w:eastAsia="Arial Unicode MS" w:hint="default"/>
          <w:rtl w:val="0"/>
        </w:rPr>
        <w:t>’</w:t>
      </w:r>
      <w:r>
        <w:rPr>
          <w:rFonts w:cs="Arial Unicode MS" w:eastAsia="Arial Unicode MS"/>
          <w:rtl w:val="0"/>
        </w:rPr>
        <w:t xml:space="preserve">une </w:t>
      </w:r>
      <w:r>
        <w:rPr>
          <w:rFonts w:cs="Arial Unicode MS" w:eastAsia="Arial Unicode MS" w:hint="default"/>
          <w:rtl w:val="0"/>
        </w:rPr>
        <w:t>é</w:t>
      </w:r>
      <w:r>
        <w:rPr>
          <w:rFonts w:cs="Arial Unicode MS" w:eastAsia="Arial Unicode MS"/>
          <w:rtl w:val="0"/>
        </w:rPr>
        <w:t>tude du point de la rh</w:t>
      </w:r>
      <w:r>
        <w:rPr>
          <w:rFonts w:cs="Arial Unicode MS" w:eastAsia="Arial Unicode MS" w:hint="default"/>
          <w:rtl w:val="0"/>
        </w:rPr>
        <w:t>é</w:t>
      </w:r>
      <w:r>
        <w:rPr>
          <w:rFonts w:cs="Arial Unicode MS" w:eastAsia="Arial Unicode MS"/>
          <w:rtl w:val="0"/>
        </w:rPr>
        <w:t>torique.</w:t>
      </w:r>
    </w:p>
  </w:comment>
  <w:comment w:id="868" w:author="Gabriel Frazer-Mckee" w:date="2024-10-15T10:46:00Z">
    <w:p w14:paraId="111200AC">
      <w:pPr>
        <w:pStyle w:val="Par défaut"/>
        <w:bidi w:val="0"/>
      </w:pPr>
    </w:p>
    <w:p w14:paraId="111200AD">
      <w:pPr>
        <w:pStyle w:val="Par défaut"/>
        <w:bidi w:val="0"/>
      </w:pPr>
      <w:r>
        <w:rPr>
          <w:rFonts w:cs="Arial Unicode MS" w:eastAsia="Arial Unicode MS"/>
          <w:rtl w:val="0"/>
        </w:rPr>
        <w:t xml:space="preserve">Je transmettrai vos remerciements </w:t>
      </w:r>
      <w:r>
        <w:rPr>
          <w:rFonts w:cs="Arial Unicode MS" w:eastAsia="Arial Unicode MS" w:hint="default"/>
          <w:rtl w:val="0"/>
        </w:rPr>
        <w:t xml:space="preserve">à </w:t>
      </w:r>
      <w:r>
        <w:rPr>
          <w:rFonts w:cs="Arial Unicode MS" w:eastAsia="Arial Unicode MS"/>
          <w:rtl w:val="0"/>
        </w:rPr>
        <w:t>l</w:t>
      </w:r>
      <w:r>
        <w:rPr>
          <w:rFonts w:cs="Arial Unicode MS" w:eastAsia="Arial Unicode MS" w:hint="default"/>
          <w:rtl w:val="0"/>
        </w:rPr>
        <w:t>’é</w:t>
      </w:r>
      <w:r>
        <w:rPr>
          <w:rFonts w:cs="Arial Unicode MS" w:eastAsia="Arial Unicode MS"/>
          <w:rtl w:val="0"/>
        </w:rPr>
        <w:t>valuateur-trice en question</w:t>
      </w:r>
    </w:p>
  </w:comment>
  <w:comment w:id="869" w:author="Lucie Cordier" w:date="2024-11-08T17:01:26Z">
    <w:p w14:paraId="111200AE">
      <w:pPr>
        <w:pStyle w:val="Par défaut"/>
        <w:bidi w:val="0"/>
      </w:pPr>
    </w:p>
    <w:p w14:paraId="111200AF">
      <w:pPr>
        <w:pStyle w:val="Par défaut"/>
        <w:bidi w:val="0"/>
      </w:pPr>
      <w:r>
        <w:rPr>
          <w:rFonts w:cs="Arial Unicode MS" w:eastAsia="Arial Unicode MS"/>
          <w:rtl w:val="0"/>
        </w:rPr>
        <w:t>Lu et appr</w:t>
      </w:r>
      <w:r>
        <w:rPr>
          <w:rFonts w:cs="Arial Unicode MS" w:eastAsia="Arial Unicode MS" w:hint="default"/>
          <w:rtl w:val="0"/>
        </w:rPr>
        <w:t>é</w:t>
      </w:r>
      <w:r>
        <w:rPr>
          <w:rFonts w:cs="Arial Unicode MS" w:eastAsia="Arial Unicode MS"/>
          <w:rtl w:val="0"/>
        </w:rPr>
        <w:t>ci</w:t>
      </w:r>
      <w:r>
        <w:rPr>
          <w:rFonts w:cs="Arial Unicode MS" w:eastAsia="Arial Unicode MS" w:hint="default"/>
          <w:rtl w:val="0"/>
        </w:rPr>
        <w:t>é</w:t>
      </w:r>
      <w:r>
        <w:rPr>
          <w:rFonts w:cs="Arial Unicode MS" w:eastAsia="Arial Unicode MS"/>
          <w:rtl w:val="0"/>
        </w:rPr>
        <w:t xml:space="preserve">. </w:t>
      </w:r>
    </w:p>
    <w:p w14:paraId="111200B0">
      <w:pPr>
        <w:pStyle w:val="Par défaut"/>
        <w:bidi w:val="0"/>
      </w:pPr>
      <w:r>
        <w:rPr>
          <w:rFonts w:cs="Arial Unicode MS" w:eastAsia="Arial Unicode MS"/>
          <w:rtl w:val="0"/>
        </w:rPr>
        <w:t>Je vous en remercie.</w:t>
      </w:r>
    </w:p>
  </w:comment>
</w:comments>
</file>

<file path=word/commentsExtended.xml><?xml version="1.0" encoding="utf-8"?>
<w15:commentsEx xmlns:w="http://schemas.openxmlformats.org/wordprocessingml/2006/main" xmlns:r="http://schemas.openxmlformats.org/officeDocument/2006/relationships" xmlns:wp="http://schemas.openxmlformats.org/drawingml/2006/wordprocessingDrawing" xmlns:w15="http://schemas.microsoft.com/office/word/2012/wordml">
  <w15:commentEx w15:paraId="11120000" w15:done="0"/>
  <w15:commentEx w15:paraId="11120004" w15:paraIdParent="11120000" w15:done="0"/>
  <w15:commentEx w15:paraId="11120009" w15:paraIdParent="11120000" w15:done="0"/>
  <w15:commentEx w15:paraId="1112000B" w15:done="0"/>
  <w15:commentEx w15:paraId="1112000E" w15:paraIdParent="1112000B" w15:done="0"/>
  <w15:commentEx w15:paraId="11120010" w15:done="0"/>
  <w15:commentEx w15:paraId="11120013" w15:paraIdParent="11120010" w15:done="0"/>
  <w15:commentEx w15:paraId="11120015" w15:done="0"/>
  <w15:commentEx w15:paraId="11120018" w15:paraIdParent="11120015" w15:done="0"/>
  <w15:commentEx w15:paraId="1112001A" w15:done="0"/>
  <w15:commentEx w15:paraId="1112001D" w15:paraIdParent="1112001A" w15:done="0"/>
  <w15:commentEx w15:paraId="1112001F" w15:done="0"/>
  <w15:commentEx w15:paraId="11120022" w15:paraIdParent="1112001F" w15:done="0"/>
  <w15:commentEx w15:paraId="11120024" w15:done="0"/>
  <w15:commentEx w15:paraId="11120027" w15:paraIdParent="11120024" w15:done="0"/>
  <w15:commentEx w15:paraId="11120029" w15:done="0"/>
  <w15:commentEx w15:paraId="1112002D" w15:paraIdParent="11120029" w15:done="0"/>
  <w15:commentEx w15:paraId="1112002F" w15:done="0"/>
  <w15:commentEx w15:paraId="11120032" w15:paraIdParent="1112002F" w15:done="0"/>
  <w15:commentEx w15:paraId="11120034" w15:done="0"/>
  <w15:commentEx w15:paraId="11120036" w15:paraIdParent="11120034" w15:done="0"/>
  <w15:commentEx w15:paraId="1112003C" w15:paraIdParent="11120034" w15:done="0"/>
  <w15:commentEx w15:paraId="1112003E" w15:done="0"/>
  <w15:commentEx w15:paraId="11120044" w15:paraIdParent="1112003E" w15:done="0"/>
  <w15:commentEx w15:paraId="11120046" w15:done="0"/>
  <w15:commentEx w15:paraId="11120049" w15:paraIdParent="11120046" w15:done="0"/>
  <w15:commentEx w15:paraId="1112004B" w15:done="0"/>
  <w15:commentEx w15:paraId="1112004E" w15:paraIdParent="1112004B" w15:done="0"/>
  <w15:commentEx w15:paraId="11120050" w15:done="0"/>
  <w15:commentEx w15:paraId="11120053" w15:paraIdParent="11120050" w15:done="0"/>
  <w15:commentEx w15:paraId="11120055" w15:done="0"/>
  <w15:commentEx w15:paraId="11120057" w15:paraIdParent="11120055" w15:done="0"/>
  <w15:commentEx w15:paraId="1112005F" w15:paraIdParent="11120055" w15:done="0"/>
  <w15:commentEx w15:paraId="11120061" w15:done="0"/>
  <w15:commentEx w15:paraId="11120064" w15:paraIdParent="11120061" w15:done="0"/>
  <w15:commentEx w15:paraId="11120066" w15:done="0"/>
  <w15:commentEx w15:paraId="11120069" w15:paraIdParent="11120066" w15:done="0"/>
  <w15:commentEx w15:paraId="1112006B" w15:done="0"/>
  <w15:commentEx w15:paraId="1112006E" w15:paraIdParent="1112006B" w15:done="0"/>
  <w15:commentEx w15:paraId="11120070" w15:done="0"/>
  <w15:commentEx w15:paraId="11120073" w15:paraIdParent="11120070" w15:done="0"/>
  <w15:commentEx w15:paraId="11120075" w15:done="0"/>
  <w15:commentEx w15:paraId="11120077" w15:done="0"/>
  <w15:commentEx w15:paraId="1112007A" w15:paraIdParent="11120077" w15:done="0"/>
  <w15:commentEx w15:paraId="1112007C" w15:done="0"/>
  <w15:commentEx w15:paraId="1112007F" w15:paraIdParent="1112007C" w15:done="0"/>
  <w15:commentEx w15:paraId="11120081" w15:done="0"/>
  <w15:commentEx w15:paraId="11120084" w15:paraIdParent="11120081" w15:done="0"/>
  <w15:commentEx w15:paraId="11120086" w15:done="0"/>
  <w15:commentEx w15:paraId="1112008A" w15:paraIdParent="11120086" w15:done="0"/>
  <w15:commentEx w15:paraId="1112008F" w15:done="0"/>
  <w15:commentEx w15:paraId="1112009A" w15:paraIdParent="1112008F" w15:done="0"/>
  <w15:commentEx w15:paraId="1112009C" w15:done="0"/>
  <w15:commentEx w15:paraId="1112009F" w15:paraIdParent="1112009C" w15:done="0"/>
  <w15:commentEx w15:paraId="111200A1" w15:done="0"/>
  <w15:commentEx w15:paraId="111200A4" w15:paraIdParent="111200A1" w15:done="0"/>
  <w15:commentEx w15:paraId="111200A6" w15:done="0"/>
  <w15:commentEx w15:paraId="111200A8" w15:paraIdParent="111200A6" w15:done="0"/>
  <w15:commentEx w15:paraId="111200AB" w15:paraIdParent="111200A6" w15:done="0"/>
  <w15:commentEx w15:paraId="111200AD" w15:done="0"/>
  <w15:commentEx w15:paraId="111200B0" w15:paraIdParent="111200AD" w15:done="0"/>
</w15:commentsEx>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orp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00"/>
        <w:tab w:val="clear" w:pos="9406"/>
      </w:tabs>
      <w:jc w:val="center"/>
    </w:pPr>
    <w:r>
      <w:rPr>
        <w:rStyle w:val="Aucun"/>
        <w:rtl w:val="0"/>
      </w:rPr>
      <w:fldChar w:fldCharType="begin" w:fldLock="0"/>
    </w:r>
    <w:r>
      <w:rPr>
        <w:rStyle w:val="Aucun"/>
        <w:rtl w:val="0"/>
      </w:rPr>
      <w:instrText xml:space="preserve"> PAGE </w:instrText>
    </w:r>
    <w:r>
      <w:rPr>
        <w:rStyle w:val="Aucun"/>
        <w:rtl w:val="0"/>
      </w:rPr>
      <w:fldChar w:fldCharType="separate" w:fldLock="0"/>
    </w:r>
    <w:r>
      <w:rPr>
        <w:rStyle w:val="Aucun"/>
        <w:rtl w:val="0"/>
      </w:rPr>
    </w:r>
    <w:r>
      <w:rPr>
        <w:rStyle w:val="Aucun"/>
        <w:rtl w:val="0"/>
      </w:rPr>
      <w:fldChar w:fldCharType="end" w:fldLock="0"/>
    </w: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Adouani (1994) propose une nouvelle d</w:t>
      </w:r>
      <w:r>
        <w:rPr>
          <w:rStyle w:val="Aucun"/>
          <w:sz w:val="20"/>
          <w:szCs w:val="20"/>
          <w:rtl w:val="0"/>
          <w:lang w:val="fr-FR"/>
        </w:rPr>
        <w:t>é</w:t>
      </w:r>
      <w:r>
        <w:rPr>
          <w:rStyle w:val="Aucun"/>
          <w:sz w:val="20"/>
          <w:szCs w:val="20"/>
          <w:rtl w:val="0"/>
          <w:lang w:val="fr-FR"/>
        </w:rPr>
        <w:t>finition de la notion. Il y inclut notamment les verbes impersonnels et l</w:t>
      </w:r>
      <w:r>
        <w:rPr>
          <w:rStyle w:val="Aucun"/>
          <w:sz w:val="20"/>
          <w:szCs w:val="20"/>
          <w:rtl w:val="1"/>
        </w:rPr>
        <w:t>’</w:t>
      </w:r>
      <w:r>
        <w:rPr>
          <w:rStyle w:val="Aucun"/>
          <w:sz w:val="20"/>
          <w:szCs w:val="20"/>
          <w:rtl w:val="0"/>
        </w:rPr>
        <w:t>e</w:t>
      </w:r>
      <w:r>
        <w:rPr>
          <w:rStyle w:val="Aucun"/>
          <w:sz w:val="20"/>
          <w:szCs w:val="20"/>
          <w:rtl w:val="0"/>
        </w:rPr>
        <w:t>́</w:t>
      </w:r>
      <w:r>
        <w:rPr>
          <w:rStyle w:val="Aucun"/>
          <w:sz w:val="20"/>
          <w:szCs w:val="20"/>
          <w:rtl w:val="0"/>
          <w:lang w:val="fr-FR"/>
        </w:rPr>
        <w:t>largit aux autres cat</w:t>
      </w:r>
      <w:r>
        <w:rPr>
          <w:rStyle w:val="Aucun"/>
          <w:sz w:val="20"/>
          <w:szCs w:val="20"/>
          <w:rtl w:val="0"/>
          <w:lang w:val="fr-FR"/>
        </w:rPr>
        <w:t>é</w:t>
      </w:r>
      <w:r>
        <w:rPr>
          <w:rStyle w:val="Aucun"/>
          <w:sz w:val="20"/>
          <w:szCs w:val="20"/>
          <w:rtl w:val="0"/>
          <w:lang w:val="fr-FR"/>
        </w:rPr>
        <w:t>gories grammaticales : les adjectifs ; mais aussi certains substantifs, qui ne posse</w:t>
      </w:r>
      <w:r>
        <w:rPr>
          <w:rStyle w:val="Aucun"/>
          <w:sz w:val="20"/>
          <w:szCs w:val="20"/>
          <w:rtl w:val="0"/>
        </w:rPr>
        <w:t>̀</w:t>
      </w:r>
      <w:r>
        <w:rPr>
          <w:rStyle w:val="Aucun"/>
          <w:sz w:val="20"/>
          <w:szCs w:val="20"/>
          <w:rtl w:val="0"/>
          <w:lang w:val="fr-FR"/>
        </w:rPr>
        <w:t>dent pas de fe</w:t>
      </w:r>
      <w:r>
        <w:rPr>
          <w:rStyle w:val="Aucun"/>
          <w:sz w:val="20"/>
          <w:szCs w:val="20"/>
          <w:rtl w:val="0"/>
        </w:rPr>
        <w:t>́</w:t>
      </w:r>
      <w:r>
        <w:rPr>
          <w:rStyle w:val="Aucun"/>
          <w:sz w:val="20"/>
          <w:szCs w:val="20"/>
          <w:rtl w:val="0"/>
          <w:lang w:val="fr-FR"/>
        </w:rPr>
        <w:t>minin. Nous pouvons nous rappeler la the</w:t>
      </w:r>
      <w:r>
        <w:rPr>
          <w:rStyle w:val="Aucun"/>
          <w:sz w:val="20"/>
          <w:szCs w:val="20"/>
          <w:rtl w:val="0"/>
        </w:rPr>
        <w:t>́</w:t>
      </w:r>
      <w:r>
        <w:rPr>
          <w:rStyle w:val="Aucun"/>
          <w:sz w:val="20"/>
          <w:szCs w:val="20"/>
          <w:rtl w:val="0"/>
          <w:lang w:val="fr-FR"/>
        </w:rPr>
        <w:t>orie de l</w:t>
      </w:r>
      <w:r>
        <w:rPr>
          <w:rStyle w:val="Aucun"/>
          <w:sz w:val="20"/>
          <w:szCs w:val="20"/>
          <w:rtl w:val="1"/>
        </w:rPr>
        <w:t>’</w:t>
      </w:r>
      <w:r>
        <w:rPr>
          <w:rStyle w:val="Aucun"/>
          <w:sz w:val="20"/>
          <w:szCs w:val="20"/>
          <w:rtl w:val="0"/>
          <w:lang w:val="fr-FR"/>
        </w:rPr>
        <w:t>usage e</w:t>
      </w:r>
      <w:r>
        <w:rPr>
          <w:rStyle w:val="Aucun"/>
          <w:sz w:val="20"/>
          <w:szCs w:val="20"/>
          <w:rtl w:val="0"/>
        </w:rPr>
        <w:t>́</w:t>
      </w:r>
      <w:r>
        <w:rPr>
          <w:rStyle w:val="Aucun"/>
          <w:sz w:val="20"/>
          <w:szCs w:val="20"/>
          <w:rtl w:val="0"/>
          <w:lang w:val="fr-FR"/>
        </w:rPr>
        <w:t>nonce</w:t>
      </w:r>
      <w:r>
        <w:rPr>
          <w:rStyle w:val="Aucun"/>
          <w:sz w:val="20"/>
          <w:szCs w:val="20"/>
          <w:rtl w:val="0"/>
        </w:rPr>
        <w:t>́</w:t>
      </w:r>
      <w:r>
        <w:rPr>
          <w:rStyle w:val="Aucun"/>
          <w:sz w:val="20"/>
          <w:szCs w:val="20"/>
          <w:rtl w:val="0"/>
        </w:rPr>
        <w:t xml:space="preserve">e par Bonnard (1981), </w:t>
      </w:r>
      <w:del w:id="870" w:date="2024-10-15T10:01:00Z" w:author="Gabriel Frazer-Mckee">
        <w:r>
          <w:rPr>
            <w:rStyle w:val="Aucun"/>
            <w:sz w:val="20"/>
            <w:szCs w:val="20"/>
            <w:rtl w:val="0"/>
            <w:lang w:val="fr-FR"/>
          </w:rPr>
          <w:delText>puisque aujourd</w:delText>
        </w:r>
      </w:del>
      <w:del w:id="871" w:date="2024-10-15T10:01:00Z" w:author="Gabriel Frazer-Mckee">
        <w:r>
          <w:rPr>
            <w:rStyle w:val="Aucun"/>
            <w:sz w:val="20"/>
            <w:szCs w:val="20"/>
            <w:rtl w:val="1"/>
          </w:rPr>
          <w:delText>’</w:delText>
        </w:r>
      </w:del>
      <w:del w:id="872" w:date="2024-10-15T10:01:00Z" w:author="Gabriel Frazer-Mckee">
        <w:r>
          <w:rPr>
            <w:rStyle w:val="Aucun"/>
            <w:sz w:val="20"/>
            <w:szCs w:val="20"/>
            <w:rtl w:val="0"/>
            <w:lang w:val="nl-NL"/>
          </w:rPr>
          <w:delText>hui</w:delText>
        </w:r>
      </w:del>
      <w:ins w:id="873" w:date="2024-10-15T10:01:00Z" w:author="Gabriel Frazer-Mckee">
        <w:r>
          <w:rPr>
            <w:rStyle w:val="Aucun"/>
            <w:sz w:val="20"/>
            <w:szCs w:val="20"/>
            <w:rtl w:val="0"/>
            <w:lang w:val="fr-FR"/>
          </w:rPr>
          <w:t>puisqu</w:t>
        </w:r>
      </w:ins>
      <w:ins w:id="874" w:date="2024-10-15T10:01:00Z" w:author="Gabriel Frazer-Mckee">
        <w:r>
          <w:rPr>
            <w:rStyle w:val="Aucun"/>
            <w:sz w:val="20"/>
            <w:szCs w:val="20"/>
            <w:rtl w:val="1"/>
          </w:rPr>
          <w:t>’</w:t>
        </w:r>
      </w:ins>
      <w:ins w:id="875" w:date="2024-10-15T10:01:00Z" w:author="Gabriel Frazer-Mckee">
        <w:r>
          <w:rPr>
            <w:rStyle w:val="Aucun"/>
            <w:sz w:val="20"/>
            <w:szCs w:val="20"/>
            <w:rtl w:val="0"/>
            <w:lang w:val="fr-FR"/>
          </w:rPr>
          <w:t>aujourd</w:t>
        </w:r>
      </w:ins>
      <w:ins w:id="876" w:date="2024-10-15T10:01:00Z" w:author="Gabriel Frazer-Mckee">
        <w:r>
          <w:rPr>
            <w:rStyle w:val="Aucun"/>
            <w:sz w:val="20"/>
            <w:szCs w:val="20"/>
            <w:rtl w:val="1"/>
          </w:rPr>
          <w:t>’</w:t>
        </w:r>
      </w:ins>
      <w:ins w:id="877" w:date="2024-10-15T10:01:00Z" w:author="Gabriel Frazer-Mckee">
        <w:r>
          <w:rPr>
            <w:rStyle w:val="Aucun"/>
            <w:sz w:val="20"/>
            <w:szCs w:val="20"/>
            <w:rtl w:val="0"/>
            <w:lang w:val="nl-NL"/>
          </w:rPr>
          <w:t>hui</w:t>
        </w:r>
      </w:ins>
      <w:r>
        <w:rPr>
          <w:rStyle w:val="Aucun"/>
          <w:sz w:val="20"/>
          <w:szCs w:val="20"/>
          <w:rtl w:val="0"/>
        </w:rPr>
        <w:t xml:space="preserve"> l</w:t>
      </w:r>
      <w:r>
        <w:rPr>
          <w:rStyle w:val="Aucun"/>
          <w:sz w:val="20"/>
          <w:szCs w:val="20"/>
          <w:rtl w:val="1"/>
        </w:rPr>
        <w:t>’</w:t>
      </w:r>
      <w:r>
        <w:rPr>
          <w:rStyle w:val="Aucun"/>
          <w:sz w:val="20"/>
          <w:szCs w:val="20"/>
          <w:rtl w:val="0"/>
          <w:lang w:val="fr-FR"/>
        </w:rPr>
        <w:t>usage est davantage a</w:t>
      </w:r>
      <w:r>
        <w:rPr>
          <w:rStyle w:val="Aucun"/>
          <w:sz w:val="20"/>
          <w:szCs w:val="20"/>
          <w:rtl w:val="0"/>
        </w:rPr>
        <w:t xml:space="preserve">̀ </w:t>
      </w:r>
      <w:r>
        <w:rPr>
          <w:rStyle w:val="Aucun"/>
          <w:sz w:val="20"/>
          <w:szCs w:val="20"/>
          <w:rtl w:val="0"/>
          <w:lang w:val="it-IT"/>
        </w:rPr>
        <w:t>la fe</w:t>
      </w:r>
      <w:r>
        <w:rPr>
          <w:rStyle w:val="Aucun"/>
          <w:sz w:val="20"/>
          <w:szCs w:val="20"/>
          <w:rtl w:val="0"/>
        </w:rPr>
        <w:t>́</w:t>
      </w:r>
      <w:r>
        <w:rPr>
          <w:rStyle w:val="Aucun"/>
          <w:sz w:val="20"/>
          <w:szCs w:val="20"/>
          <w:rtl w:val="0"/>
          <w:lang w:val="fr-FR"/>
        </w:rPr>
        <w:t>minisation des termes qui pouvaient e</w:t>
      </w:r>
      <w:r>
        <w:rPr>
          <w:rStyle w:val="Aucun"/>
          <w:sz w:val="20"/>
          <w:szCs w:val="20"/>
          <w:rtl w:val="0"/>
        </w:rPr>
        <w:t>̂</w:t>
      </w:r>
      <w:r>
        <w:rPr>
          <w:rStyle w:val="Aucun"/>
          <w:sz w:val="20"/>
          <w:szCs w:val="20"/>
          <w:rtl w:val="0"/>
          <w:lang w:val="fr-FR"/>
        </w:rPr>
        <w:t>tre jusqu</w:t>
      </w:r>
      <w:r>
        <w:rPr>
          <w:rStyle w:val="Aucun"/>
          <w:sz w:val="20"/>
          <w:szCs w:val="20"/>
          <w:rtl w:val="1"/>
        </w:rPr>
        <w:t>’</w:t>
      </w:r>
      <w:r>
        <w:rPr>
          <w:rStyle w:val="Aucun"/>
          <w:sz w:val="20"/>
          <w:szCs w:val="20"/>
          <w:rtl w:val="0"/>
          <w:lang w:val="fr-FR"/>
        </w:rPr>
        <w:t>alors uniquement masculins.</w:t>
      </w:r>
    </w:p>
  </w:footnote>
  <w:footnote w:id="2">
    <w:p>
      <w:pPr>
        <w:pStyle w:val="Corps"/>
        <w:spacing w:line="240" w:lineRule="auto"/>
        <w:ind w:left="567" w:right="524" w:firstLine="0"/>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lang w:val="fr-FR"/>
        </w:rPr>
        <w:t>, p. 4. Nous reprenons ici l</w:t>
      </w:r>
      <w:r>
        <w:rPr>
          <w:rStyle w:val="Aucun"/>
          <w:sz w:val="20"/>
          <w:szCs w:val="20"/>
          <w:rtl w:val="1"/>
        </w:rPr>
        <w:t>’</w:t>
      </w:r>
      <w:r>
        <w:rPr>
          <w:rStyle w:val="Aucun"/>
          <w:sz w:val="20"/>
          <w:szCs w:val="20"/>
          <w:rtl w:val="0"/>
          <w:lang w:val="fr-FR"/>
        </w:rPr>
        <w:t>expression de Neveu (2017).</w:t>
      </w:r>
    </w:p>
  </w:footnote>
  <w:footnote w:id="3">
    <w:p>
      <w:pPr>
        <w:pStyle w:val="Corps"/>
        <w:spacing w:line="240" w:lineRule="auto"/>
        <w:ind w:left="567" w:right="524" w:firstLine="0"/>
        <w:jc w:val="both"/>
      </w:pPr>
      <w:r>
        <w:rPr>
          <w:rStyle w:val="Aucun"/>
          <w:shd w:val="clear" w:color="auto" w:fill="ead1dc"/>
          <w:vertAlign w:val="superscript"/>
          <w:lang w:val="fr-FR"/>
        </w:rPr>
        <w:footnoteRef/>
      </w:r>
      <w:r>
        <w:rPr>
          <w:rStyle w:val="Aucun"/>
          <w:sz w:val="20"/>
          <w:szCs w:val="20"/>
          <w:shd w:val="clear" w:color="auto" w:fill="ead1dc"/>
          <w:rtl w:val="0"/>
          <w:lang w:val="fr-FR"/>
        </w:rPr>
        <w:t xml:space="preserve"> À </w:t>
      </w:r>
      <w:r>
        <w:rPr>
          <w:rStyle w:val="Aucun"/>
          <w:sz w:val="20"/>
          <w:szCs w:val="20"/>
          <w:shd w:val="clear" w:color="auto" w:fill="ead1dc"/>
          <w:rtl w:val="0"/>
          <w:lang w:val="fr-FR"/>
        </w:rPr>
        <w:t>ce sujet, voir par exemple Montanari (2020) et Dickey (2007). Grammaire et rh</w:t>
      </w:r>
      <w:r>
        <w:rPr>
          <w:rStyle w:val="Aucun"/>
          <w:sz w:val="20"/>
          <w:szCs w:val="20"/>
          <w:shd w:val="clear" w:color="auto" w:fill="ead1dc"/>
          <w:rtl w:val="0"/>
          <w:lang w:val="fr-FR"/>
        </w:rPr>
        <w:t>é</w:t>
      </w:r>
      <w:r>
        <w:rPr>
          <w:rStyle w:val="Aucun"/>
          <w:sz w:val="20"/>
          <w:szCs w:val="20"/>
          <w:shd w:val="clear" w:color="auto" w:fill="ead1dc"/>
          <w:rtl w:val="0"/>
          <w:lang w:val="fr-FR"/>
        </w:rPr>
        <w:t xml:space="preserve">torique </w:t>
      </w:r>
      <w:r>
        <w:rPr>
          <w:rStyle w:val="Aucun"/>
          <w:sz w:val="20"/>
          <w:szCs w:val="20"/>
          <w:shd w:val="clear" w:color="auto" w:fill="ead1dc"/>
          <w:rtl w:val="0"/>
          <w:lang w:val="fr-FR"/>
        </w:rPr>
        <w:t>é</w:t>
      </w:r>
      <w:r>
        <w:rPr>
          <w:rStyle w:val="Aucun"/>
          <w:sz w:val="20"/>
          <w:szCs w:val="20"/>
          <w:shd w:val="clear" w:color="auto" w:fill="ead1dc"/>
          <w:rtl w:val="0"/>
          <w:lang w:val="fr-FR"/>
        </w:rPr>
        <w:t>tant deux disciplines profond</w:t>
      </w:r>
      <w:r>
        <w:rPr>
          <w:rStyle w:val="Aucun"/>
          <w:sz w:val="20"/>
          <w:szCs w:val="20"/>
          <w:shd w:val="clear" w:color="auto" w:fill="ead1dc"/>
          <w:rtl w:val="0"/>
          <w:lang w:val="fr-FR"/>
        </w:rPr>
        <w:t>é</w:t>
      </w:r>
      <w:r>
        <w:rPr>
          <w:rStyle w:val="Aucun"/>
          <w:sz w:val="20"/>
          <w:szCs w:val="20"/>
          <w:shd w:val="clear" w:color="auto" w:fill="ead1dc"/>
          <w:rtl w:val="0"/>
          <w:lang w:val="fr-FR"/>
        </w:rPr>
        <w:t>ment corollaires chez les auteurs grecs et latins, notamment du point de vue lexical, nous serons amen</w:t>
      </w:r>
      <w:r>
        <w:rPr>
          <w:rStyle w:val="Aucun"/>
          <w:sz w:val="20"/>
          <w:szCs w:val="20"/>
          <w:shd w:val="clear" w:color="auto" w:fill="ead1dc"/>
          <w:rtl w:val="0"/>
          <w:lang w:val="fr-FR"/>
        </w:rPr>
        <w:t>é</w:t>
      </w:r>
      <w:r>
        <w:rPr>
          <w:rStyle w:val="Aucun"/>
          <w:sz w:val="20"/>
          <w:szCs w:val="20"/>
          <w:shd w:val="clear" w:color="auto" w:fill="ead1dc"/>
          <w:rtl w:val="0"/>
        </w:rPr>
        <w:t xml:space="preserve">s </w:t>
      </w:r>
      <w:r>
        <w:rPr>
          <w:rStyle w:val="Aucun"/>
          <w:sz w:val="20"/>
          <w:szCs w:val="20"/>
          <w:shd w:val="clear" w:color="auto" w:fill="ead1dc"/>
          <w:rtl w:val="0"/>
        </w:rPr>
        <w:t xml:space="preserve">à </w:t>
      </w:r>
      <w:r>
        <w:rPr>
          <w:rStyle w:val="Aucun"/>
          <w:sz w:val="20"/>
          <w:szCs w:val="20"/>
          <w:shd w:val="clear" w:color="auto" w:fill="ead1dc"/>
          <w:rtl w:val="0"/>
          <w:lang w:val="pt-PT"/>
        </w:rPr>
        <w:t>consid</w:t>
      </w:r>
      <w:r>
        <w:rPr>
          <w:rStyle w:val="Aucun"/>
          <w:sz w:val="20"/>
          <w:szCs w:val="20"/>
          <w:shd w:val="clear" w:color="auto" w:fill="ead1dc"/>
          <w:rtl w:val="0"/>
          <w:lang w:val="fr-FR"/>
        </w:rPr>
        <w:t>é</w:t>
      </w:r>
      <w:r>
        <w:rPr>
          <w:rStyle w:val="Aucun"/>
          <w:sz w:val="20"/>
          <w:szCs w:val="20"/>
          <w:shd w:val="clear" w:color="auto" w:fill="ead1dc"/>
          <w:rtl w:val="0"/>
          <w:lang w:val="fr-FR"/>
        </w:rPr>
        <w:t>rer les termes retenus pour l</w:t>
      </w:r>
      <w:r>
        <w:rPr>
          <w:rStyle w:val="Aucun"/>
          <w:sz w:val="20"/>
          <w:szCs w:val="20"/>
          <w:shd w:val="clear" w:color="auto" w:fill="ead1dc"/>
          <w:rtl w:val="0"/>
          <w:lang w:val="fr-FR"/>
        </w:rPr>
        <w:t>’é</w:t>
      </w:r>
      <w:r>
        <w:rPr>
          <w:rStyle w:val="Aucun"/>
          <w:sz w:val="20"/>
          <w:szCs w:val="20"/>
          <w:shd w:val="clear" w:color="auto" w:fill="ead1dc"/>
          <w:rtl w:val="0"/>
          <w:lang w:val="fr-FR"/>
        </w:rPr>
        <w:t>tude selon ce double principe d</w:t>
      </w:r>
      <w:r>
        <w:rPr>
          <w:rStyle w:val="Aucun"/>
          <w:sz w:val="20"/>
          <w:szCs w:val="20"/>
          <w:shd w:val="clear" w:color="auto" w:fill="ead1dc"/>
          <w:rtl w:val="1"/>
        </w:rPr>
        <w:t>’</w:t>
      </w:r>
      <w:r>
        <w:rPr>
          <w:rStyle w:val="Aucun"/>
          <w:sz w:val="20"/>
          <w:szCs w:val="20"/>
          <w:shd w:val="clear" w:color="auto" w:fill="ead1dc"/>
          <w:rtl w:val="0"/>
          <w:lang w:val="fr-FR"/>
        </w:rPr>
        <w:t>application, comme l</w:t>
      </w:r>
      <w:r>
        <w:rPr>
          <w:rStyle w:val="Aucun"/>
          <w:sz w:val="20"/>
          <w:szCs w:val="20"/>
          <w:shd w:val="clear" w:color="auto" w:fill="ead1dc"/>
          <w:rtl w:val="0"/>
          <w:lang w:val="fr-FR"/>
        </w:rPr>
        <w:t>’é</w:t>
      </w:r>
      <w:r>
        <w:rPr>
          <w:rStyle w:val="Aucun"/>
          <w:sz w:val="20"/>
          <w:szCs w:val="20"/>
          <w:shd w:val="clear" w:color="auto" w:fill="ead1dc"/>
          <w:rtl w:val="0"/>
          <w:lang w:val="fr-FR"/>
        </w:rPr>
        <w:t>voquait d</w:t>
      </w:r>
      <w:r>
        <w:rPr>
          <w:rStyle w:val="Aucun"/>
          <w:sz w:val="20"/>
          <w:szCs w:val="20"/>
          <w:shd w:val="clear" w:color="auto" w:fill="ead1dc"/>
          <w:rtl w:val="0"/>
          <w:lang w:val="fr-FR"/>
        </w:rPr>
        <w:t>é</w:t>
      </w:r>
      <w:r>
        <w:rPr>
          <w:rStyle w:val="Aucun"/>
          <w:sz w:val="20"/>
          <w:szCs w:val="20"/>
          <w:shd w:val="clear" w:color="auto" w:fill="ead1dc"/>
          <w:rtl w:val="0"/>
        </w:rPr>
        <w:t>j</w:t>
      </w:r>
      <w:r>
        <w:rPr>
          <w:rStyle w:val="Aucun"/>
          <w:sz w:val="20"/>
          <w:szCs w:val="20"/>
          <w:shd w:val="clear" w:color="auto" w:fill="ead1dc"/>
          <w:rtl w:val="0"/>
        </w:rPr>
        <w:t xml:space="preserve">à </w:t>
      </w:r>
      <w:r>
        <w:rPr>
          <w:rStyle w:val="Aucun"/>
          <w:sz w:val="20"/>
          <w:szCs w:val="20"/>
          <w:shd w:val="clear" w:color="auto" w:fill="ead1dc"/>
          <w:rtl w:val="0"/>
          <w:lang w:val="fr-FR"/>
        </w:rPr>
        <w:t xml:space="preserve">Adouani (1994). Voir </w:t>
      </w:r>
      <w:r>
        <w:rPr>
          <w:rStyle w:val="Aucun"/>
          <w:i w:val="1"/>
          <w:iCs w:val="1"/>
          <w:sz w:val="20"/>
          <w:szCs w:val="20"/>
          <w:shd w:val="clear" w:color="auto" w:fill="ead1dc"/>
          <w:rtl w:val="0"/>
        </w:rPr>
        <w:t>supra</w:t>
      </w:r>
      <w:r>
        <w:rPr>
          <w:rStyle w:val="Aucun"/>
          <w:sz w:val="20"/>
          <w:szCs w:val="20"/>
          <w:shd w:val="clear" w:color="auto" w:fill="ead1dc"/>
          <w:rtl w:val="0"/>
        </w:rPr>
        <w:t>, p. 4.</w:t>
      </w:r>
    </w:p>
  </w:footnote>
  <w:footnote w:id="4">
    <w:p>
      <w:pPr>
        <w:pStyle w:val="Corps"/>
        <w:spacing w:line="240" w:lineRule="auto"/>
        <w:ind w:left="567" w:right="524" w:firstLine="0"/>
        <w:jc w:val="both"/>
      </w:pPr>
      <w:r>
        <w:rPr>
          <w:rStyle w:val="Aucun"/>
          <w:shd w:val="clear" w:color="auto" w:fill="ead1dc"/>
          <w:vertAlign w:val="superscript"/>
          <w:lang w:val="fr-FR"/>
        </w:rPr>
        <w:footnoteRef/>
      </w:r>
      <w:r>
        <w:rPr>
          <w:rStyle w:val="Aucun"/>
          <w:sz w:val="20"/>
          <w:szCs w:val="20"/>
          <w:rtl w:val="0"/>
          <w:lang w:val="fr-FR"/>
        </w:rPr>
        <w:t xml:space="preserve"> Nous pr</w:t>
      </w:r>
      <w:r>
        <w:rPr>
          <w:rStyle w:val="Aucun"/>
          <w:sz w:val="20"/>
          <w:szCs w:val="20"/>
          <w:rtl w:val="0"/>
          <w:lang w:val="fr-FR"/>
        </w:rPr>
        <w:t>é</w:t>
      </w:r>
      <w:r>
        <w:rPr>
          <w:rStyle w:val="Aucun"/>
          <w:sz w:val="20"/>
          <w:szCs w:val="20"/>
          <w:rtl w:val="0"/>
          <w:lang w:val="fr-FR"/>
        </w:rPr>
        <w:t>cisons ici que c</w:t>
      </w:r>
      <w:r>
        <w:rPr>
          <w:rStyle w:val="Aucun"/>
          <w:sz w:val="20"/>
          <w:szCs w:val="20"/>
          <w:rtl w:val="1"/>
        </w:rPr>
        <w:t>’</w:t>
      </w:r>
      <w:r>
        <w:rPr>
          <w:rStyle w:val="Aucun"/>
          <w:sz w:val="20"/>
          <w:szCs w:val="20"/>
          <w:rtl w:val="0"/>
          <w:lang w:val="fr-FR"/>
        </w:rPr>
        <w:t>est bien le terme grec, et non sa translitt</w:t>
      </w:r>
      <w:r>
        <w:rPr>
          <w:rStyle w:val="Aucun"/>
          <w:sz w:val="20"/>
          <w:szCs w:val="20"/>
          <w:rtl w:val="0"/>
          <w:lang w:val="fr-FR"/>
        </w:rPr>
        <w:t>é</w:t>
      </w:r>
      <w:r>
        <w:rPr>
          <w:rStyle w:val="Aucun"/>
          <w:sz w:val="20"/>
          <w:szCs w:val="20"/>
          <w:rtl w:val="0"/>
          <w:lang w:val="fr-FR"/>
        </w:rPr>
        <w:t xml:space="preserve">ration latine, qui a </w:t>
      </w:r>
      <w:r>
        <w:rPr>
          <w:rStyle w:val="Aucun"/>
          <w:sz w:val="20"/>
          <w:szCs w:val="20"/>
          <w:rtl w:val="0"/>
          <w:lang w:val="fr-FR"/>
        </w:rPr>
        <w:t>é</w:t>
      </w:r>
      <w:r>
        <w:rPr>
          <w:rStyle w:val="Aucun"/>
          <w:sz w:val="20"/>
          <w:szCs w:val="20"/>
          <w:rtl w:val="0"/>
        </w:rPr>
        <w:t>t</w:t>
      </w:r>
      <w:r>
        <w:rPr>
          <w:rStyle w:val="Aucun"/>
          <w:sz w:val="20"/>
          <w:szCs w:val="20"/>
          <w:rtl w:val="0"/>
          <w:lang w:val="fr-FR"/>
        </w:rPr>
        <w:t xml:space="preserve">é </w:t>
      </w:r>
      <w:r>
        <w:rPr>
          <w:rStyle w:val="Aucun"/>
          <w:sz w:val="20"/>
          <w:szCs w:val="20"/>
          <w:rtl w:val="0"/>
          <w:lang w:val="fr-FR"/>
        </w:rPr>
        <w:t>utilis</w:t>
      </w:r>
      <w:r>
        <w:rPr>
          <w:rStyle w:val="Aucun"/>
          <w:sz w:val="20"/>
          <w:szCs w:val="20"/>
          <w:rtl w:val="0"/>
          <w:lang w:val="fr-FR"/>
        </w:rPr>
        <w:t xml:space="preserve">é </w:t>
      </w:r>
      <w:r>
        <w:rPr>
          <w:rStyle w:val="Aucun"/>
          <w:sz w:val="20"/>
          <w:szCs w:val="20"/>
          <w:rtl w:val="0"/>
          <w:lang w:val="fr-FR"/>
        </w:rPr>
        <w:t>pour les recherches pr</w:t>
      </w:r>
      <w:r>
        <w:rPr>
          <w:rStyle w:val="Aucun"/>
          <w:sz w:val="20"/>
          <w:szCs w:val="20"/>
          <w:rtl w:val="0"/>
          <w:lang w:val="fr-FR"/>
        </w:rPr>
        <w:t>é</w:t>
      </w:r>
      <w:r>
        <w:rPr>
          <w:rStyle w:val="Aucun"/>
          <w:sz w:val="20"/>
          <w:szCs w:val="20"/>
          <w:rtl w:val="0"/>
        </w:rPr>
        <w:t>sent</w:t>
      </w:r>
      <w:r>
        <w:rPr>
          <w:rStyle w:val="Aucun"/>
          <w:sz w:val="20"/>
          <w:szCs w:val="20"/>
          <w:rtl w:val="0"/>
          <w:lang w:val="fr-FR"/>
        </w:rPr>
        <w:t>é</w:t>
      </w:r>
      <w:r>
        <w:rPr>
          <w:rStyle w:val="Aucun"/>
          <w:sz w:val="20"/>
          <w:szCs w:val="20"/>
          <w:rtl w:val="0"/>
          <w:lang w:val="fr-FR"/>
        </w:rPr>
        <w:t>es ensuite. Pour la fluidit</w:t>
      </w:r>
      <w:r>
        <w:rPr>
          <w:rStyle w:val="Aucun"/>
          <w:sz w:val="20"/>
          <w:szCs w:val="20"/>
          <w:rtl w:val="0"/>
          <w:lang w:val="fr-FR"/>
        </w:rPr>
        <w:t xml:space="preserve">é </w:t>
      </w:r>
      <w:r>
        <w:rPr>
          <w:rStyle w:val="Aucun"/>
          <w:sz w:val="20"/>
          <w:szCs w:val="20"/>
          <w:rtl w:val="0"/>
          <w:lang w:val="fr-FR"/>
        </w:rPr>
        <w:t>de la lecture, nous utiliserons d</w:t>
      </w:r>
      <w:r>
        <w:rPr>
          <w:rStyle w:val="Aucun"/>
          <w:sz w:val="20"/>
          <w:szCs w:val="20"/>
          <w:rtl w:val="0"/>
          <w:lang w:val="fr-FR"/>
        </w:rPr>
        <w:t>é</w:t>
      </w:r>
      <w:r>
        <w:rPr>
          <w:rStyle w:val="Aucun"/>
          <w:sz w:val="20"/>
          <w:szCs w:val="20"/>
          <w:rtl w:val="0"/>
          <w:lang w:val="fr-FR"/>
        </w:rPr>
        <w:t xml:space="preserve">sormais la </w:t>
      </w:r>
      <w:r>
        <w:rPr>
          <w:rStyle w:val="Aucun"/>
          <w:sz w:val="20"/>
          <w:szCs w:val="20"/>
          <w:shd w:val="clear" w:color="auto" w:fill="ead1dc"/>
          <w:rtl w:val="0"/>
        </w:rPr>
        <w:t>translitt</w:t>
      </w:r>
      <w:r>
        <w:rPr>
          <w:rStyle w:val="Aucun"/>
          <w:sz w:val="20"/>
          <w:szCs w:val="20"/>
          <w:shd w:val="clear" w:color="auto" w:fill="ead1dc"/>
          <w:rtl w:val="0"/>
          <w:lang w:val="fr-FR"/>
        </w:rPr>
        <w:t>é</w:t>
      </w:r>
      <w:r>
        <w:rPr>
          <w:rStyle w:val="Aucun"/>
          <w:sz w:val="20"/>
          <w:szCs w:val="20"/>
          <w:shd w:val="clear" w:color="auto" w:fill="ead1dc"/>
          <w:rtl w:val="0"/>
          <w:lang w:val="fr-FR"/>
        </w:rPr>
        <w:t>ration</w:t>
      </w:r>
      <w:r>
        <w:rPr>
          <w:rStyle w:val="Aucun"/>
          <w:sz w:val="20"/>
          <w:szCs w:val="20"/>
          <w:rtl w:val="0"/>
          <w:lang w:val="fr-FR"/>
        </w:rPr>
        <w:t xml:space="preserve"> dans la r</w:t>
      </w:r>
      <w:r>
        <w:rPr>
          <w:rStyle w:val="Aucun"/>
          <w:sz w:val="20"/>
          <w:szCs w:val="20"/>
          <w:rtl w:val="0"/>
          <w:lang w:val="fr-FR"/>
        </w:rPr>
        <w:t>é</w:t>
      </w:r>
      <w:r>
        <w:rPr>
          <w:rStyle w:val="Aucun"/>
          <w:sz w:val="20"/>
          <w:szCs w:val="20"/>
          <w:rtl w:val="0"/>
          <w:lang w:val="fr-FR"/>
        </w:rPr>
        <w:t>daction. Il en va de m</w:t>
      </w:r>
      <w:r>
        <w:rPr>
          <w:rStyle w:val="Aucun"/>
          <w:sz w:val="20"/>
          <w:szCs w:val="20"/>
          <w:rtl w:val="0"/>
        </w:rPr>
        <w:t>ê</w:t>
      </w:r>
      <w:r>
        <w:rPr>
          <w:rStyle w:val="Aucun"/>
          <w:sz w:val="20"/>
          <w:szCs w:val="20"/>
          <w:rtl w:val="0"/>
          <w:lang w:val="fr-FR"/>
        </w:rPr>
        <w:t xml:space="preserve">me pour les titres des </w:t>
      </w:r>
      <w:r>
        <w:rPr>
          <w:rStyle w:val="Aucun"/>
          <w:sz w:val="20"/>
          <w:szCs w:val="20"/>
          <w:rtl w:val="0"/>
          <w:lang w:val="fr-FR"/>
        </w:rPr>
        <w:t>œ</w:t>
      </w:r>
      <w:r>
        <w:rPr>
          <w:rStyle w:val="Aucun"/>
          <w:sz w:val="20"/>
          <w:szCs w:val="20"/>
          <w:rtl w:val="0"/>
          <w:lang w:val="fr-FR"/>
        </w:rPr>
        <w:t xml:space="preserve">uvres grecques, qui sont </w:t>
      </w:r>
      <w:r>
        <w:rPr>
          <w:rStyle w:val="Aucun"/>
          <w:sz w:val="20"/>
          <w:szCs w:val="20"/>
          <w:shd w:val="clear" w:color="auto" w:fill="ead1dc"/>
          <w:rtl w:val="0"/>
          <w:lang w:val="fr-FR"/>
        </w:rPr>
        <w:t>inscrits</w:t>
      </w:r>
      <w:r>
        <w:rPr>
          <w:rStyle w:val="Aucun"/>
          <w:sz w:val="20"/>
          <w:szCs w:val="20"/>
          <w:rtl w:val="0"/>
          <w:lang w:val="fr-FR"/>
        </w:rPr>
        <w:t xml:space="preserve"> en latin par souci de fluidit</w:t>
      </w:r>
      <w:r>
        <w:rPr>
          <w:rStyle w:val="Aucun"/>
          <w:sz w:val="20"/>
          <w:szCs w:val="20"/>
          <w:rtl w:val="0"/>
          <w:lang w:val="fr-FR"/>
        </w:rPr>
        <w:t>é</w:t>
      </w:r>
      <w:r>
        <w:rPr>
          <w:rStyle w:val="Aucun"/>
          <w:sz w:val="20"/>
          <w:szCs w:val="20"/>
          <w:rtl w:val="0"/>
        </w:rPr>
        <w:t xml:space="preserve">, </w:t>
      </w:r>
      <w:r>
        <w:rPr>
          <w:rStyle w:val="Aucun"/>
          <w:sz w:val="20"/>
          <w:szCs w:val="20"/>
          <w:rtl w:val="0"/>
        </w:rPr>
        <w:t xml:space="preserve">à </w:t>
      </w:r>
      <w:r>
        <w:rPr>
          <w:rStyle w:val="Aucun"/>
          <w:sz w:val="20"/>
          <w:szCs w:val="20"/>
          <w:rtl w:val="0"/>
          <w:lang w:val="fr-FR"/>
        </w:rPr>
        <w:t>la fois dans la r</w:t>
      </w:r>
      <w:r>
        <w:rPr>
          <w:rStyle w:val="Aucun"/>
          <w:sz w:val="20"/>
          <w:szCs w:val="20"/>
          <w:rtl w:val="0"/>
          <w:lang w:val="fr-FR"/>
        </w:rPr>
        <w:t>é</w:t>
      </w:r>
      <w:r>
        <w:rPr>
          <w:rStyle w:val="Aucun"/>
          <w:sz w:val="20"/>
          <w:szCs w:val="20"/>
          <w:rtl w:val="0"/>
          <w:lang w:val="fr-FR"/>
        </w:rPr>
        <w:t>daction et dans la bibliographie.</w:t>
      </w:r>
    </w:p>
  </w:footnote>
  <w:footnote w:id="5"/>
  <w:footnote w:id="6"/>
  <w:footnote w:id="7">
    <w:p>
      <w:pPr>
        <w:pStyle w:val="Corps"/>
        <w:spacing w:line="240" w:lineRule="auto"/>
        <w:ind w:left="567" w:right="524" w:firstLine="0"/>
        <w:jc w:val="both"/>
      </w:pPr>
      <w:r>
        <w:rPr>
          <w:rStyle w:val="Aucun"/>
          <w:vertAlign w:val="superscript"/>
        </w:rPr>
        <w:footnoteRef/>
      </w:r>
      <w:ins w:id="878" w:date="2024-10-15T09:58:00Z" w:author="Gabriel Frazer-Mckee">
        <w:r>
          <w:rPr>
            <w:rStyle w:val="Aucun"/>
            <w:sz w:val="20"/>
            <w:szCs w:val="20"/>
            <w:rtl w:val="0"/>
            <w:lang w:val="fr-FR"/>
          </w:rPr>
          <w:t xml:space="preserve"> Pour cette recherche, toutes les d</w:t>
        </w:r>
      </w:ins>
      <w:ins w:id="879" w:date="2024-10-15T09:58:00Z" w:author="Gabriel Frazer-Mckee">
        <w:r>
          <w:rPr>
            <w:rStyle w:val="Aucun"/>
            <w:sz w:val="20"/>
            <w:szCs w:val="20"/>
            <w:rtl w:val="0"/>
            <w:lang w:val="fr-FR"/>
          </w:rPr>
          <w:t>é</w:t>
        </w:r>
      </w:ins>
      <w:ins w:id="880" w:date="2024-10-15T09:58:00Z" w:author="Gabriel Frazer-Mckee">
        <w:r>
          <w:rPr>
            <w:rStyle w:val="Aucun"/>
            <w:sz w:val="20"/>
            <w:szCs w:val="20"/>
            <w:rtl w:val="0"/>
            <w:lang w:val="fr-FR"/>
          </w:rPr>
          <w:t>sinences et tous les degr</w:t>
        </w:r>
      </w:ins>
      <w:ins w:id="881" w:date="2024-10-15T09:58:00Z" w:author="Gabriel Frazer-Mckee">
        <w:r>
          <w:rPr>
            <w:rStyle w:val="Aucun"/>
            <w:sz w:val="20"/>
            <w:szCs w:val="20"/>
            <w:rtl w:val="0"/>
            <w:lang w:val="fr-FR"/>
          </w:rPr>
          <w:t>é</w:t>
        </w:r>
      </w:ins>
      <w:ins w:id="882" w:date="2024-10-15T09:58:00Z" w:author="Gabriel Frazer-Mckee">
        <w:r>
          <w:rPr>
            <w:rStyle w:val="Aucun"/>
            <w:sz w:val="20"/>
            <w:szCs w:val="20"/>
            <w:rtl w:val="0"/>
            <w:lang w:val="fr-FR"/>
          </w:rPr>
          <w:t>s possibles de l</w:t>
        </w:r>
      </w:ins>
      <w:ins w:id="883" w:date="2024-10-15T09:58:00Z" w:author="Gabriel Frazer-Mckee">
        <w:r>
          <w:rPr>
            <w:rStyle w:val="Aucun"/>
            <w:sz w:val="20"/>
            <w:szCs w:val="20"/>
            <w:rtl w:val="1"/>
          </w:rPr>
          <w:t>’</w:t>
        </w:r>
      </w:ins>
      <w:ins w:id="884" w:date="2024-10-15T09:58:00Z" w:author="Gabriel Frazer-Mckee">
        <w:r>
          <w:rPr>
            <w:rStyle w:val="Aucun"/>
            <w:sz w:val="20"/>
            <w:szCs w:val="20"/>
            <w:rtl w:val="0"/>
            <w:lang w:val="fr-FR"/>
          </w:rPr>
          <w:t xml:space="preserve">adjectif ont </w:t>
        </w:r>
      </w:ins>
      <w:ins w:id="885" w:date="2024-10-15T09:58:00Z" w:author="Gabriel Frazer-Mckee">
        <w:r>
          <w:rPr>
            <w:rStyle w:val="Aucun"/>
            <w:sz w:val="20"/>
            <w:szCs w:val="20"/>
            <w:rtl w:val="0"/>
            <w:lang w:val="fr-FR"/>
          </w:rPr>
          <w:t>é</w:t>
        </w:r>
      </w:ins>
      <w:ins w:id="886" w:date="2024-10-15T09:58:00Z" w:author="Gabriel Frazer-Mckee">
        <w:r>
          <w:rPr>
            <w:rStyle w:val="Aucun"/>
            <w:sz w:val="20"/>
            <w:szCs w:val="20"/>
            <w:rtl w:val="0"/>
          </w:rPr>
          <w:t>t</w:t>
        </w:r>
      </w:ins>
      <w:ins w:id="887" w:date="2024-10-15T09:58:00Z" w:author="Gabriel Frazer-Mckee">
        <w:r>
          <w:rPr>
            <w:rStyle w:val="Aucun"/>
            <w:sz w:val="20"/>
            <w:szCs w:val="20"/>
            <w:rtl w:val="0"/>
            <w:lang w:val="fr-FR"/>
          </w:rPr>
          <w:t xml:space="preserve">é </w:t>
        </w:r>
      </w:ins>
      <w:ins w:id="888" w:date="2024-10-15T09:58:00Z" w:author="Gabriel Frazer-Mckee">
        <w:r>
          <w:rPr>
            <w:rStyle w:val="Aucun"/>
            <w:sz w:val="20"/>
            <w:szCs w:val="20"/>
            <w:rtl w:val="0"/>
            <w:lang w:val="fr-FR"/>
          </w:rPr>
          <w:t xml:space="preserve">pris en compte. </w:t>
        </w:r>
      </w:ins>
    </w:p>
  </w:footnote>
  <w:footnote w:id="8">
    <w:p>
      <w:pPr>
        <w:pStyle w:val="Corps"/>
        <w:spacing w:line="240" w:lineRule="auto"/>
        <w:ind w:left="567" w:right="524" w:firstLine="0"/>
        <w:jc w:val="both"/>
      </w:pPr>
      <w:r>
        <w:rPr>
          <w:rStyle w:val="Aucun"/>
          <w:vertAlign w:val="superscript"/>
        </w:rPr>
        <w:footnoteRef/>
      </w:r>
      <w:ins w:id="889" w:date="2024-10-15T09:58:00Z" w:author="Gabriel Frazer-Mckee">
        <w:r>
          <w:rPr>
            <w:rStyle w:val="Aucun"/>
            <w:sz w:val="20"/>
            <w:szCs w:val="20"/>
            <w:rtl w:val="0"/>
            <w:lang w:val="fr-FR"/>
          </w:rPr>
          <w:t xml:space="preserve"> Comme pour la recherche grecque, toutes les d</w:t>
        </w:r>
      </w:ins>
      <w:ins w:id="890" w:date="2024-10-15T09:58:00Z" w:author="Gabriel Frazer-Mckee">
        <w:r>
          <w:rPr>
            <w:rStyle w:val="Aucun"/>
            <w:sz w:val="20"/>
            <w:szCs w:val="20"/>
            <w:rtl w:val="0"/>
            <w:lang w:val="fr-FR"/>
          </w:rPr>
          <w:t>é</w:t>
        </w:r>
      </w:ins>
      <w:ins w:id="891" w:date="2024-10-15T09:58:00Z" w:author="Gabriel Frazer-Mckee">
        <w:r>
          <w:rPr>
            <w:rStyle w:val="Aucun"/>
            <w:sz w:val="20"/>
            <w:szCs w:val="20"/>
            <w:rtl w:val="0"/>
            <w:lang w:val="fr-FR"/>
          </w:rPr>
          <w:t>sinences et tous les degr</w:t>
        </w:r>
      </w:ins>
      <w:ins w:id="892" w:date="2024-10-15T09:58:00Z" w:author="Gabriel Frazer-Mckee">
        <w:r>
          <w:rPr>
            <w:rStyle w:val="Aucun"/>
            <w:sz w:val="20"/>
            <w:szCs w:val="20"/>
            <w:rtl w:val="0"/>
            <w:lang w:val="fr-FR"/>
          </w:rPr>
          <w:t>é</w:t>
        </w:r>
      </w:ins>
      <w:ins w:id="893" w:date="2024-10-15T09:58:00Z" w:author="Gabriel Frazer-Mckee">
        <w:r>
          <w:rPr>
            <w:rStyle w:val="Aucun"/>
            <w:sz w:val="20"/>
            <w:szCs w:val="20"/>
            <w:rtl w:val="0"/>
            <w:lang w:val="fr-FR"/>
          </w:rPr>
          <w:t>s possibles de l</w:t>
        </w:r>
      </w:ins>
      <w:ins w:id="894" w:date="2024-10-15T09:58:00Z" w:author="Gabriel Frazer-Mckee">
        <w:r>
          <w:rPr>
            <w:rStyle w:val="Aucun"/>
            <w:sz w:val="20"/>
            <w:szCs w:val="20"/>
            <w:rtl w:val="1"/>
          </w:rPr>
          <w:t>’</w:t>
        </w:r>
      </w:ins>
      <w:ins w:id="895" w:date="2024-10-15T09:58:00Z" w:author="Gabriel Frazer-Mckee">
        <w:r>
          <w:rPr>
            <w:rStyle w:val="Aucun"/>
            <w:sz w:val="20"/>
            <w:szCs w:val="20"/>
            <w:rtl w:val="0"/>
            <w:lang w:val="fr-FR"/>
          </w:rPr>
          <w:t xml:space="preserve">adjectif ont </w:t>
        </w:r>
      </w:ins>
      <w:ins w:id="896" w:date="2024-10-15T09:58:00Z" w:author="Gabriel Frazer-Mckee">
        <w:r>
          <w:rPr>
            <w:rStyle w:val="Aucun"/>
            <w:sz w:val="20"/>
            <w:szCs w:val="20"/>
            <w:rtl w:val="0"/>
            <w:lang w:val="fr-FR"/>
          </w:rPr>
          <w:t>é</w:t>
        </w:r>
      </w:ins>
      <w:ins w:id="897" w:date="2024-10-15T09:58:00Z" w:author="Gabriel Frazer-Mckee">
        <w:r>
          <w:rPr>
            <w:rStyle w:val="Aucun"/>
            <w:sz w:val="20"/>
            <w:szCs w:val="20"/>
            <w:rtl w:val="0"/>
          </w:rPr>
          <w:t>t</w:t>
        </w:r>
      </w:ins>
      <w:ins w:id="898" w:date="2024-10-15T09:58:00Z" w:author="Gabriel Frazer-Mckee">
        <w:r>
          <w:rPr>
            <w:rStyle w:val="Aucun"/>
            <w:sz w:val="20"/>
            <w:szCs w:val="20"/>
            <w:rtl w:val="0"/>
            <w:lang w:val="fr-FR"/>
          </w:rPr>
          <w:t xml:space="preserve">é </w:t>
        </w:r>
      </w:ins>
      <w:ins w:id="899" w:date="2024-10-15T09:58:00Z" w:author="Gabriel Frazer-Mckee">
        <w:r>
          <w:rPr>
            <w:rStyle w:val="Aucun"/>
            <w:sz w:val="20"/>
            <w:szCs w:val="20"/>
            <w:rtl w:val="0"/>
            <w:lang w:val="fr-FR"/>
          </w:rPr>
          <w:t>pris en compte.</w:t>
        </w:r>
      </w:ins>
    </w:p>
  </w:footnote>
  <w:footnote w:id="9">
    <w:p>
      <w:pPr>
        <w:pStyle w:val="Corps"/>
        <w:spacing w:line="240" w:lineRule="auto"/>
        <w:ind w:left="567" w:right="524" w:firstLine="0"/>
        <w:jc w:val="both"/>
      </w:pPr>
      <w:r>
        <w:rPr>
          <w:rStyle w:val="Aucun"/>
          <w:shd w:val="clear" w:color="auto" w:fill="ead1dc"/>
          <w:vertAlign w:val="superscript"/>
          <w:lang w:val="fr-FR"/>
        </w:rPr>
        <w:footnoteRef/>
      </w:r>
      <w:r>
        <w:rPr>
          <w:rStyle w:val="Aucun"/>
          <w:sz w:val="20"/>
          <w:szCs w:val="20"/>
          <w:shd w:val="clear" w:color="auto" w:fill="ead1dc"/>
          <w:rtl w:val="0"/>
          <w:lang w:val="fr-FR"/>
        </w:rPr>
        <w:t xml:space="preserve"> Certains textes sont anonymes, fragmentaires, ou bien trop tardifs (XVIIIᵉ-XIXᵉ si</w:t>
      </w:r>
      <w:r>
        <w:rPr>
          <w:rStyle w:val="Aucun"/>
          <w:sz w:val="20"/>
          <w:szCs w:val="20"/>
          <w:shd w:val="clear" w:color="auto" w:fill="ead1dc"/>
          <w:rtl w:val="0"/>
          <w:lang w:val="it-IT"/>
        </w:rPr>
        <w:t>è</w:t>
      </w:r>
      <w:r>
        <w:rPr>
          <w:rStyle w:val="Aucun"/>
          <w:sz w:val="20"/>
          <w:szCs w:val="20"/>
          <w:shd w:val="clear" w:color="auto" w:fill="ead1dc"/>
          <w:rtl w:val="0"/>
          <w:lang w:val="fr-FR"/>
        </w:rPr>
        <w:t>cles pour l</w:t>
      </w:r>
      <w:r>
        <w:rPr>
          <w:rStyle w:val="Aucun"/>
          <w:sz w:val="20"/>
          <w:szCs w:val="20"/>
          <w:shd w:val="clear" w:color="auto" w:fill="ead1dc"/>
          <w:rtl w:val="1"/>
        </w:rPr>
        <w:t>’</w:t>
      </w:r>
      <w:r>
        <w:rPr>
          <w:rStyle w:val="Aucun"/>
          <w:sz w:val="20"/>
          <w:szCs w:val="20"/>
          <w:shd w:val="clear" w:color="auto" w:fill="ead1dc"/>
          <w:rtl w:val="0"/>
          <w:lang w:val="fr-FR"/>
        </w:rPr>
        <w:t>auteur grec Neophytus Ducas, par exemple) et sont donc difficilement exploitables dans le cadre pr</w:t>
      </w:r>
      <w:r>
        <w:rPr>
          <w:rStyle w:val="Aucun"/>
          <w:sz w:val="20"/>
          <w:szCs w:val="20"/>
          <w:shd w:val="clear" w:color="auto" w:fill="ead1dc"/>
          <w:rtl w:val="0"/>
          <w:lang w:val="fr-FR"/>
        </w:rPr>
        <w:t>é</w:t>
      </w:r>
      <w:r>
        <w:rPr>
          <w:rStyle w:val="Aucun"/>
          <w:sz w:val="20"/>
          <w:szCs w:val="20"/>
          <w:shd w:val="clear" w:color="auto" w:fill="ead1dc"/>
          <w:rtl w:val="0"/>
          <w:lang w:val="fr-FR"/>
        </w:rPr>
        <w:t xml:space="preserve">cis de cette </w:t>
      </w:r>
      <w:r>
        <w:rPr>
          <w:rStyle w:val="Aucun"/>
          <w:sz w:val="20"/>
          <w:szCs w:val="20"/>
          <w:shd w:val="clear" w:color="auto" w:fill="ead1dc"/>
          <w:rtl w:val="0"/>
          <w:lang w:val="fr-FR"/>
        </w:rPr>
        <w:t>é</w:t>
      </w:r>
      <w:r>
        <w:rPr>
          <w:rStyle w:val="Aucun"/>
          <w:sz w:val="20"/>
          <w:szCs w:val="20"/>
          <w:shd w:val="clear" w:color="auto" w:fill="ead1dc"/>
          <w:rtl w:val="0"/>
          <w:lang w:val="fr-FR"/>
        </w:rPr>
        <w:t xml:space="preserve">tude. Nous avons donc retenu des textes </w:t>
      </w:r>
      <w:r>
        <w:rPr>
          <w:rStyle w:val="Aucun"/>
          <w:sz w:val="20"/>
          <w:szCs w:val="20"/>
          <w:shd w:val="clear" w:color="auto" w:fill="ead1dc"/>
          <w:rtl w:val="0"/>
          <w:lang w:val="fr-FR"/>
        </w:rPr>
        <w:t>é</w:t>
      </w:r>
      <w:r>
        <w:rPr>
          <w:rStyle w:val="Aucun"/>
          <w:sz w:val="20"/>
          <w:szCs w:val="20"/>
          <w:shd w:val="clear" w:color="auto" w:fill="ead1dc"/>
          <w:rtl w:val="0"/>
        </w:rPr>
        <w:t>dit</w:t>
      </w:r>
      <w:r>
        <w:rPr>
          <w:rStyle w:val="Aucun"/>
          <w:sz w:val="20"/>
          <w:szCs w:val="20"/>
          <w:shd w:val="clear" w:color="auto" w:fill="ead1dc"/>
          <w:rtl w:val="0"/>
          <w:lang w:val="fr-FR"/>
        </w:rPr>
        <w:t>é</w:t>
      </w:r>
      <w:r>
        <w:rPr>
          <w:rStyle w:val="Aucun"/>
          <w:sz w:val="20"/>
          <w:szCs w:val="20"/>
          <w:shd w:val="clear" w:color="auto" w:fill="ead1dc"/>
          <w:rtl w:val="0"/>
          <w:lang w:val="it-IT"/>
        </w:rPr>
        <w:t>s, attribu</w:t>
      </w:r>
      <w:r>
        <w:rPr>
          <w:rStyle w:val="Aucun"/>
          <w:sz w:val="20"/>
          <w:szCs w:val="20"/>
          <w:shd w:val="clear" w:color="auto" w:fill="ead1dc"/>
          <w:rtl w:val="0"/>
          <w:lang w:val="fr-FR"/>
        </w:rPr>
        <w:t>é</w:t>
      </w:r>
      <w:r>
        <w:rPr>
          <w:rStyle w:val="Aucun"/>
          <w:sz w:val="20"/>
          <w:szCs w:val="20"/>
          <w:shd w:val="clear" w:color="auto" w:fill="ead1dc"/>
          <w:rtl w:val="0"/>
          <w:lang w:val="fr-FR"/>
        </w:rPr>
        <w:t>s, et dans une p</w:t>
      </w:r>
      <w:r>
        <w:rPr>
          <w:rStyle w:val="Aucun"/>
          <w:sz w:val="20"/>
          <w:szCs w:val="20"/>
          <w:shd w:val="clear" w:color="auto" w:fill="ead1dc"/>
          <w:rtl w:val="0"/>
          <w:lang w:val="fr-FR"/>
        </w:rPr>
        <w:t>é</w:t>
      </w:r>
      <w:r>
        <w:rPr>
          <w:rStyle w:val="Aucun"/>
          <w:sz w:val="20"/>
          <w:szCs w:val="20"/>
          <w:shd w:val="clear" w:color="auto" w:fill="ead1dc"/>
          <w:rtl w:val="0"/>
        </w:rPr>
        <w:t>riode situ</w:t>
      </w:r>
      <w:r>
        <w:rPr>
          <w:rStyle w:val="Aucun"/>
          <w:sz w:val="20"/>
          <w:szCs w:val="20"/>
          <w:shd w:val="clear" w:color="auto" w:fill="ead1dc"/>
          <w:rtl w:val="0"/>
          <w:lang w:val="fr-FR"/>
        </w:rPr>
        <w:t>é</w:t>
      </w:r>
      <w:r>
        <w:rPr>
          <w:rStyle w:val="Aucun"/>
          <w:sz w:val="20"/>
          <w:szCs w:val="20"/>
          <w:shd w:val="clear" w:color="auto" w:fill="ead1dc"/>
          <w:rtl w:val="0"/>
        </w:rPr>
        <w:t xml:space="preserve">e </w:t>
      </w:r>
      <w:r>
        <w:rPr>
          <w:rStyle w:val="Aucun"/>
          <w:sz w:val="20"/>
          <w:szCs w:val="20"/>
          <w:shd w:val="clear" w:color="auto" w:fill="ead1dc"/>
          <w:rtl w:val="0"/>
        </w:rPr>
        <w:t xml:space="preserve">à </w:t>
      </w:r>
      <w:r>
        <w:rPr>
          <w:rStyle w:val="Aucun"/>
          <w:sz w:val="20"/>
          <w:szCs w:val="20"/>
          <w:shd w:val="clear" w:color="auto" w:fill="ead1dc"/>
          <w:rtl w:val="0"/>
          <w:lang w:val="fr-FR"/>
        </w:rPr>
        <w:t>la fois un peu avant et un peu apr</w:t>
      </w:r>
      <w:r>
        <w:rPr>
          <w:rStyle w:val="Aucun"/>
          <w:sz w:val="20"/>
          <w:szCs w:val="20"/>
          <w:shd w:val="clear" w:color="auto" w:fill="ead1dc"/>
          <w:rtl w:val="0"/>
          <w:lang w:val="it-IT"/>
        </w:rPr>
        <w:t>è</w:t>
      </w:r>
      <w:r>
        <w:rPr>
          <w:rStyle w:val="Aucun"/>
          <w:sz w:val="20"/>
          <w:szCs w:val="20"/>
          <w:shd w:val="clear" w:color="auto" w:fill="ead1dc"/>
          <w:rtl w:val="0"/>
        </w:rPr>
        <w:t>s J</w:t>
      </w:r>
      <w:r>
        <w:rPr>
          <w:rStyle w:val="Aucun"/>
          <w:sz w:val="20"/>
          <w:szCs w:val="20"/>
          <w:shd w:val="clear" w:color="auto" w:fill="ead1dc"/>
          <w:rtl w:val="0"/>
          <w:lang w:val="fr-FR"/>
        </w:rPr>
        <w:t>é</w:t>
      </w:r>
      <w:r>
        <w:rPr>
          <w:rStyle w:val="Aucun"/>
          <w:sz w:val="20"/>
          <w:szCs w:val="20"/>
          <w:shd w:val="clear" w:color="auto" w:fill="ead1dc"/>
          <w:rtl w:val="0"/>
          <w:lang w:val="fr-FR"/>
        </w:rPr>
        <w:t>sus-Christ. Mais nous ne pr</w:t>
      </w:r>
      <w:r>
        <w:rPr>
          <w:rStyle w:val="Aucun"/>
          <w:sz w:val="20"/>
          <w:szCs w:val="20"/>
          <w:shd w:val="clear" w:color="auto" w:fill="ead1dc"/>
          <w:rtl w:val="0"/>
          <w:lang w:val="fr-FR"/>
        </w:rPr>
        <w:t>é</w:t>
      </w:r>
      <w:r>
        <w:rPr>
          <w:rStyle w:val="Aucun"/>
          <w:sz w:val="20"/>
          <w:szCs w:val="20"/>
          <w:shd w:val="clear" w:color="auto" w:fill="ead1dc"/>
          <w:rtl w:val="0"/>
          <w:lang w:val="fr-FR"/>
        </w:rPr>
        <w:t>tendons pas ici borner chronologiquement l</w:t>
      </w:r>
      <w:r>
        <w:rPr>
          <w:rStyle w:val="Aucun"/>
          <w:sz w:val="20"/>
          <w:szCs w:val="20"/>
          <w:shd w:val="clear" w:color="auto" w:fill="ead1dc"/>
          <w:rtl w:val="1"/>
        </w:rPr>
        <w:t>’</w:t>
      </w:r>
      <w:r>
        <w:rPr>
          <w:rStyle w:val="Aucun"/>
          <w:sz w:val="20"/>
          <w:szCs w:val="20"/>
          <w:shd w:val="clear" w:color="auto" w:fill="ead1dc"/>
          <w:rtl w:val="0"/>
          <w:lang w:val="fr-FR"/>
        </w:rPr>
        <w:t>Antiquit</w:t>
      </w:r>
      <w:r>
        <w:rPr>
          <w:rStyle w:val="Aucun"/>
          <w:sz w:val="20"/>
          <w:szCs w:val="20"/>
          <w:shd w:val="clear" w:color="auto" w:fill="ead1dc"/>
          <w:rtl w:val="0"/>
          <w:lang w:val="fr-FR"/>
        </w:rPr>
        <w:t xml:space="preserve">é </w:t>
      </w:r>
      <w:r>
        <w:rPr>
          <w:rStyle w:val="Aucun"/>
          <w:sz w:val="20"/>
          <w:szCs w:val="20"/>
          <w:shd w:val="clear" w:color="auto" w:fill="ead1dc"/>
          <w:rtl w:val="0"/>
          <w:lang w:val="fr-FR"/>
        </w:rPr>
        <w:t xml:space="preserve">grecque et latine par le choix de ces auteurs. </w:t>
      </w:r>
    </w:p>
  </w:footnote>
  <w:footnote w:id="10">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La r</w:t>
      </w:r>
      <w:r>
        <w:rPr>
          <w:rStyle w:val="Aucun"/>
          <w:sz w:val="20"/>
          <w:szCs w:val="20"/>
          <w:rtl w:val="0"/>
          <w:lang w:val="fr-FR"/>
        </w:rPr>
        <w:t>é</w:t>
      </w:r>
      <w:r>
        <w:rPr>
          <w:rStyle w:val="Aucun"/>
          <w:sz w:val="20"/>
          <w:szCs w:val="20"/>
          <w:rtl w:val="0"/>
        </w:rPr>
        <w:t>f</w:t>
      </w:r>
      <w:r>
        <w:rPr>
          <w:rStyle w:val="Aucun"/>
          <w:sz w:val="20"/>
          <w:szCs w:val="20"/>
          <w:rtl w:val="0"/>
          <w:lang w:val="fr-FR"/>
        </w:rPr>
        <w:t>é</w:t>
      </w:r>
      <w:r>
        <w:rPr>
          <w:rStyle w:val="Aucun"/>
          <w:sz w:val="20"/>
          <w:szCs w:val="20"/>
          <w:rtl w:val="0"/>
          <w:lang w:val="fr-FR"/>
        </w:rPr>
        <w:t>rence de chacun des textes antiques cit</w:t>
      </w:r>
      <w:r>
        <w:rPr>
          <w:rStyle w:val="Aucun"/>
          <w:sz w:val="20"/>
          <w:szCs w:val="20"/>
          <w:rtl w:val="0"/>
          <w:lang w:val="fr-FR"/>
        </w:rPr>
        <w:t>é</w:t>
      </w:r>
      <w:r>
        <w:rPr>
          <w:rStyle w:val="Aucun"/>
          <w:sz w:val="20"/>
          <w:szCs w:val="20"/>
          <w:rtl w:val="0"/>
          <w:lang w:val="fr-FR"/>
        </w:rPr>
        <w:t xml:space="preserve">s figure en bibliographie </w:t>
      </w:r>
      <w:r>
        <w:rPr>
          <w:rStyle w:val="Aucun"/>
          <w:sz w:val="20"/>
          <w:szCs w:val="20"/>
          <w:shd w:val="clear" w:color="auto" w:fill="ead1dc"/>
          <w:rtl w:val="0"/>
          <w:lang w:val="fr-FR"/>
        </w:rPr>
        <w:t xml:space="preserve">(voir </w:t>
      </w:r>
      <w:r>
        <w:rPr>
          <w:rStyle w:val="Aucun"/>
          <w:i w:val="1"/>
          <w:iCs w:val="1"/>
          <w:sz w:val="20"/>
          <w:szCs w:val="20"/>
          <w:shd w:val="clear" w:color="auto" w:fill="ead1dc"/>
          <w:rtl w:val="0"/>
        </w:rPr>
        <w:t>infra</w:t>
      </w:r>
      <w:r>
        <w:rPr>
          <w:rStyle w:val="Aucun"/>
          <w:sz w:val="20"/>
          <w:szCs w:val="20"/>
          <w:shd w:val="clear" w:color="auto" w:fill="ead1dc"/>
          <w:rtl w:val="0"/>
          <w:lang w:val="fr-FR"/>
        </w:rPr>
        <w:t>, section 7.1)</w:t>
      </w:r>
      <w:r>
        <w:rPr>
          <w:rStyle w:val="Aucun"/>
          <w:sz w:val="20"/>
          <w:szCs w:val="20"/>
          <w:rtl w:val="0"/>
        </w:rPr>
        <w:t>.</w:t>
      </w:r>
    </w:p>
  </w:footnote>
  <w:footnote w:id="11">
    <w:p>
      <w:pPr>
        <w:pStyle w:val="Corps"/>
        <w:spacing w:line="240" w:lineRule="auto"/>
        <w:ind w:left="567" w:right="524" w:firstLine="0"/>
        <w:jc w:val="both"/>
      </w:pPr>
      <w:r>
        <w:rPr>
          <w:rStyle w:val="Aucun"/>
          <w:vertAlign w:val="superscript"/>
          <w:lang w:val="fr-FR"/>
        </w:rPr>
        <w:footnoteRef/>
      </w:r>
      <w:r>
        <w:rPr>
          <w:rStyle w:val="Aucun"/>
          <w:sz w:val="20"/>
          <w:szCs w:val="20"/>
          <w:rtl w:val="0"/>
        </w:rPr>
        <w:t xml:space="preserve"> Pr</w:t>
      </w:r>
      <w:r>
        <w:rPr>
          <w:rStyle w:val="Aucun"/>
          <w:sz w:val="20"/>
          <w:szCs w:val="20"/>
          <w:rtl w:val="0"/>
          <w:lang w:val="fr-FR"/>
        </w:rPr>
        <w:t>é</w:t>
      </w:r>
      <w:r>
        <w:rPr>
          <w:rStyle w:val="Aucun"/>
          <w:sz w:val="20"/>
          <w:szCs w:val="20"/>
          <w:rtl w:val="0"/>
          <w:lang w:val="fr-FR"/>
        </w:rPr>
        <w:t>cisons que cela ne signifie pas n</w:t>
      </w:r>
      <w:r>
        <w:rPr>
          <w:rStyle w:val="Aucun"/>
          <w:sz w:val="20"/>
          <w:szCs w:val="20"/>
          <w:rtl w:val="0"/>
          <w:lang w:val="fr-FR"/>
        </w:rPr>
        <w:t>é</w:t>
      </w:r>
      <w:r>
        <w:rPr>
          <w:rStyle w:val="Aucun"/>
          <w:sz w:val="20"/>
          <w:szCs w:val="20"/>
          <w:rtl w:val="0"/>
          <w:lang w:val="fr-FR"/>
        </w:rPr>
        <w:t>cessairement que ces grammairiens n</w:t>
      </w:r>
      <w:r>
        <w:rPr>
          <w:rStyle w:val="Aucun"/>
          <w:sz w:val="20"/>
          <w:szCs w:val="20"/>
          <w:rtl w:val="1"/>
        </w:rPr>
        <w:t>’</w:t>
      </w:r>
      <w:r>
        <w:rPr>
          <w:rStyle w:val="Aucun"/>
          <w:sz w:val="20"/>
          <w:szCs w:val="20"/>
          <w:rtl w:val="0"/>
          <w:lang w:val="fr-FR"/>
        </w:rPr>
        <w:t>abordent pas le ph</w:t>
      </w:r>
      <w:r>
        <w:rPr>
          <w:rStyle w:val="Aucun"/>
          <w:sz w:val="20"/>
          <w:szCs w:val="20"/>
          <w:rtl w:val="0"/>
          <w:lang w:val="fr-FR"/>
        </w:rPr>
        <w:t>é</w:t>
      </w:r>
      <w:r>
        <w:rPr>
          <w:rStyle w:val="Aucun"/>
          <w:sz w:val="20"/>
          <w:szCs w:val="20"/>
          <w:rtl w:val="0"/>
        </w:rPr>
        <w:t>nom</w:t>
      </w:r>
      <w:r>
        <w:rPr>
          <w:rStyle w:val="Aucun"/>
          <w:sz w:val="20"/>
          <w:szCs w:val="20"/>
          <w:rtl w:val="0"/>
          <w:lang w:val="it-IT"/>
        </w:rPr>
        <w:t>è</w:t>
      </w:r>
      <w:r>
        <w:rPr>
          <w:rStyle w:val="Aucun"/>
          <w:sz w:val="20"/>
          <w:szCs w:val="20"/>
          <w:rtl w:val="0"/>
          <w:lang w:val="fr-FR"/>
        </w:rPr>
        <w:t>ne de d</w:t>
      </w:r>
      <w:r>
        <w:rPr>
          <w:rStyle w:val="Aucun"/>
          <w:sz w:val="20"/>
          <w:szCs w:val="20"/>
          <w:rtl w:val="0"/>
          <w:lang w:val="fr-FR"/>
        </w:rPr>
        <w:t>é</w:t>
      </w:r>
      <w:r>
        <w:rPr>
          <w:rStyle w:val="Aucun"/>
          <w:sz w:val="20"/>
          <w:szCs w:val="20"/>
          <w:rtl w:val="0"/>
          <w:lang w:val="en-US"/>
        </w:rPr>
        <w:t>fectivit</w:t>
      </w:r>
      <w:r>
        <w:rPr>
          <w:rStyle w:val="Aucun"/>
          <w:sz w:val="20"/>
          <w:szCs w:val="20"/>
          <w:rtl w:val="0"/>
          <w:lang w:val="fr-FR"/>
        </w:rPr>
        <w:t>é</w:t>
      </w:r>
      <w:r>
        <w:rPr>
          <w:rStyle w:val="Aucun"/>
          <w:sz w:val="20"/>
          <w:szCs w:val="20"/>
          <w:rtl w:val="0"/>
          <w:lang w:val="fr-FR"/>
        </w:rPr>
        <w:t>, mais seulement qu</w:t>
      </w:r>
      <w:r>
        <w:rPr>
          <w:rStyle w:val="Aucun"/>
          <w:sz w:val="20"/>
          <w:szCs w:val="20"/>
          <w:rtl w:val="1"/>
        </w:rPr>
        <w:t>’</w:t>
      </w:r>
      <w:r>
        <w:rPr>
          <w:rStyle w:val="Aucun"/>
          <w:sz w:val="20"/>
          <w:szCs w:val="20"/>
          <w:rtl w:val="0"/>
          <w:lang w:val="fr-FR"/>
        </w:rPr>
        <w:t xml:space="preserve">ils ne mobilisent pas le terme </w:t>
      </w:r>
      <w:r>
        <w:rPr>
          <w:rStyle w:val="Aucun"/>
          <w:i w:val="1"/>
          <w:iCs w:val="1"/>
          <w:sz w:val="20"/>
          <w:szCs w:val="20"/>
          <w:rtl w:val="0"/>
          <w:lang w:val="it-IT"/>
        </w:rPr>
        <w:t>ellip</w:t>
      </w:r>
      <w:r>
        <w:rPr>
          <w:rStyle w:val="Aucun"/>
          <w:i w:val="1"/>
          <w:iCs w:val="1"/>
          <w:sz w:val="20"/>
          <w:szCs w:val="20"/>
          <w:rtl w:val="0"/>
        </w:rPr>
        <w:t>ê</w:t>
      </w:r>
      <w:r>
        <w:rPr>
          <w:rStyle w:val="Aucun"/>
          <w:i w:val="1"/>
          <w:iCs w:val="1"/>
          <w:sz w:val="20"/>
          <w:szCs w:val="20"/>
          <w:rtl w:val="0"/>
        </w:rPr>
        <w:t>s</w:t>
      </w:r>
      <w:r>
        <w:rPr>
          <w:rStyle w:val="Aucun"/>
          <w:sz w:val="20"/>
          <w:szCs w:val="20"/>
          <w:rtl w:val="0"/>
          <w:lang w:val="fr-FR"/>
        </w:rPr>
        <w:t xml:space="preserve"> pour cela. Comme expliqu</w:t>
      </w:r>
      <w:r>
        <w:rPr>
          <w:rStyle w:val="Aucun"/>
          <w:sz w:val="20"/>
          <w:szCs w:val="20"/>
          <w:rtl w:val="0"/>
          <w:lang w:val="fr-FR"/>
        </w:rPr>
        <w:t xml:space="preserve">é </w:t>
      </w:r>
      <w:r>
        <w:rPr>
          <w:rStyle w:val="Aucun"/>
          <w:sz w:val="20"/>
          <w:szCs w:val="20"/>
          <w:rtl w:val="0"/>
          <w:lang w:val="fr-FR"/>
        </w:rPr>
        <w:t xml:space="preserve">dans la discussion </w:t>
      </w:r>
      <w:r>
        <w:rPr>
          <w:rStyle w:val="Aucun"/>
          <w:sz w:val="20"/>
          <w:szCs w:val="20"/>
          <w:shd w:val="clear" w:color="auto" w:fill="ead1dc"/>
          <w:rtl w:val="0"/>
          <w:lang w:val="fr-FR"/>
        </w:rPr>
        <w:t xml:space="preserve">(voir </w:t>
      </w:r>
      <w:r>
        <w:rPr>
          <w:rStyle w:val="Aucun"/>
          <w:i w:val="1"/>
          <w:iCs w:val="1"/>
          <w:sz w:val="20"/>
          <w:szCs w:val="20"/>
          <w:shd w:val="clear" w:color="auto" w:fill="ead1dc"/>
          <w:rtl w:val="0"/>
        </w:rPr>
        <w:t>infra</w:t>
      </w:r>
      <w:r>
        <w:rPr>
          <w:rStyle w:val="Aucun"/>
          <w:sz w:val="20"/>
          <w:szCs w:val="20"/>
          <w:shd w:val="clear" w:color="auto" w:fill="ead1dc"/>
          <w:rtl w:val="0"/>
          <w:lang w:val="fr-FR"/>
        </w:rPr>
        <w:t>, section 4.3.1)</w:t>
      </w:r>
      <w:r>
        <w:rPr>
          <w:rStyle w:val="Aucun"/>
          <w:sz w:val="20"/>
          <w:szCs w:val="20"/>
          <w:rtl w:val="0"/>
          <w:lang w:val="fr-FR"/>
        </w:rPr>
        <w:t>, l</w:t>
      </w:r>
      <w:r>
        <w:rPr>
          <w:rStyle w:val="Aucun"/>
          <w:sz w:val="20"/>
          <w:szCs w:val="20"/>
          <w:rtl w:val="0"/>
          <w:lang w:val="fr-FR"/>
        </w:rPr>
        <w:t>’é</w:t>
      </w:r>
      <w:r>
        <w:rPr>
          <w:rStyle w:val="Aucun"/>
          <w:sz w:val="20"/>
          <w:szCs w:val="20"/>
          <w:rtl w:val="0"/>
          <w:lang w:val="fr-FR"/>
        </w:rPr>
        <w:t xml:space="preserve">largissement de la recherche lexicale pourrait contribuer, </w:t>
      </w:r>
      <w:r>
        <w:rPr>
          <w:rStyle w:val="Aucun"/>
          <w:sz w:val="20"/>
          <w:szCs w:val="20"/>
          <w:rtl w:val="0"/>
        </w:rPr>
        <w:t xml:space="preserve">à </w:t>
      </w:r>
      <w:r>
        <w:rPr>
          <w:rStyle w:val="Aucun"/>
          <w:sz w:val="20"/>
          <w:szCs w:val="20"/>
          <w:rtl w:val="0"/>
        </w:rPr>
        <w:t>l</w:t>
      </w:r>
      <w:r>
        <w:rPr>
          <w:rStyle w:val="Aucun"/>
          <w:sz w:val="20"/>
          <w:szCs w:val="20"/>
          <w:rtl w:val="1"/>
        </w:rPr>
        <w:t>’</w:t>
      </w:r>
      <w:r>
        <w:rPr>
          <w:rStyle w:val="Aucun"/>
          <w:sz w:val="20"/>
          <w:szCs w:val="20"/>
          <w:rtl w:val="0"/>
          <w:lang w:val="fr-FR"/>
        </w:rPr>
        <w:t xml:space="preserve">avenir, </w:t>
      </w:r>
      <w:r>
        <w:rPr>
          <w:rStyle w:val="Aucun"/>
          <w:sz w:val="20"/>
          <w:szCs w:val="20"/>
          <w:rtl w:val="0"/>
        </w:rPr>
        <w:t xml:space="preserve">à </w:t>
      </w:r>
      <w:r>
        <w:rPr>
          <w:rStyle w:val="Aucun"/>
          <w:sz w:val="20"/>
          <w:szCs w:val="20"/>
          <w:rtl w:val="0"/>
          <w:lang w:val="fr-FR"/>
        </w:rPr>
        <w:t>inclure ces auteurs dans le corpus d</w:t>
      </w:r>
      <w:r>
        <w:rPr>
          <w:rStyle w:val="Aucun"/>
          <w:sz w:val="20"/>
          <w:szCs w:val="20"/>
          <w:rtl w:val="0"/>
          <w:lang w:val="fr-FR"/>
        </w:rPr>
        <w:t>’é</w:t>
      </w:r>
      <w:r>
        <w:rPr>
          <w:rStyle w:val="Aucun"/>
          <w:sz w:val="20"/>
          <w:szCs w:val="20"/>
          <w:rtl w:val="0"/>
        </w:rPr>
        <w:t>tude.</w:t>
      </w:r>
    </w:p>
  </w:footnote>
  <w:footnote w:id="12">
    <w:p>
      <w:pPr>
        <w:pStyle w:val="Corps"/>
        <w:spacing w:line="240" w:lineRule="auto"/>
      </w:pPr>
      <w:r>
        <w:rPr>
          <w:rStyle w:val="Aucun"/>
          <w:vertAlign w:val="superscript"/>
        </w:rPr>
        <w:footnoteRef/>
      </w:r>
      <w:r>
        <w:rPr>
          <w:rStyle w:val="Aucun"/>
          <w:sz w:val="20"/>
          <w:szCs w:val="20"/>
          <w:rtl w:val="0"/>
          <w:lang w:val="fr-FR"/>
        </w:rPr>
        <w:t xml:space="preserve"> Sauf indication contraire, les traductions sont personnelles.</w:t>
      </w:r>
    </w:p>
  </w:footnote>
  <w:footnote w:id="13">
    <w:p>
      <w:pPr>
        <w:pStyle w:val="Corps"/>
        <w:spacing w:line="240" w:lineRule="auto"/>
        <w:ind w:left="567" w:right="524" w:firstLine="0"/>
        <w:jc w:val="both"/>
      </w:pPr>
      <w:r>
        <w:rPr>
          <w:rStyle w:val="Aucun"/>
          <w:vertAlign w:val="superscript"/>
          <w:lang w:val="fr-FR"/>
        </w:rPr>
        <w:footnoteRef/>
      </w:r>
      <w:r>
        <w:rPr>
          <w:rStyle w:val="Aucun"/>
          <w:sz w:val="20"/>
          <w:szCs w:val="20"/>
          <w:shd w:val="clear" w:color="auto" w:fill="ead1dc"/>
          <w:rtl w:val="0"/>
          <w:lang w:val="fr-FR"/>
        </w:rPr>
        <w:t xml:space="preserve"> Notons ici une incertitude quant a</w:t>
      </w:r>
      <w:r>
        <w:rPr>
          <w:rStyle w:val="Aucun"/>
          <w:sz w:val="20"/>
          <w:szCs w:val="20"/>
          <w:shd w:val="clear" w:color="auto" w:fill="ead1dc"/>
          <w:rtl w:val="0"/>
        </w:rPr>
        <w:t xml:space="preserve">̀ </w:t>
      </w:r>
      <w:r>
        <w:rPr>
          <w:rStyle w:val="Aucun"/>
          <w:sz w:val="20"/>
          <w:szCs w:val="20"/>
          <w:shd w:val="clear" w:color="auto" w:fill="ead1dc"/>
          <w:rtl w:val="0"/>
          <w:lang w:val="fr-FR"/>
        </w:rPr>
        <w:t xml:space="preserve">la traduction du terme </w:t>
      </w:r>
      <w:r>
        <w:rPr>
          <w:rStyle w:val="Aucun"/>
          <w:sz w:val="20"/>
          <w:szCs w:val="20"/>
          <w:shd w:val="clear" w:color="auto" w:fill="ead1dc"/>
          <w:rtl w:val="0"/>
        </w:rPr>
        <w:t>λόγος</w:t>
      </w:r>
      <w:r>
        <w:rPr>
          <w:rStyle w:val="Aucun"/>
          <w:sz w:val="20"/>
          <w:szCs w:val="20"/>
          <w:shd w:val="clear" w:color="auto" w:fill="ead1dc"/>
          <w:rtl w:val="0"/>
          <w:lang w:val="fr-FR"/>
        </w:rPr>
        <w:t xml:space="preserve">. Nous choisissons ici de le traduire simplement par </w:t>
      </w:r>
      <w:r>
        <w:rPr>
          <w:rStyle w:val="Aucun"/>
          <w:sz w:val="20"/>
          <w:szCs w:val="20"/>
          <w:shd w:val="clear" w:color="auto" w:fill="ead1dc"/>
          <w:rtl w:val="0"/>
          <w:lang w:val="fr-FR"/>
        </w:rPr>
        <w:t xml:space="preserve">« </w:t>
      </w:r>
      <w:r>
        <w:rPr>
          <w:rStyle w:val="Aucun"/>
          <w:sz w:val="20"/>
          <w:szCs w:val="20"/>
          <w:shd w:val="clear" w:color="auto" w:fill="ead1dc"/>
          <w:rtl w:val="0"/>
          <w:lang w:val="fr-FR"/>
        </w:rPr>
        <w:t xml:space="preserve">terme </w:t>
      </w:r>
      <w:r>
        <w:rPr>
          <w:rStyle w:val="Aucun"/>
          <w:sz w:val="20"/>
          <w:szCs w:val="20"/>
          <w:shd w:val="clear" w:color="auto" w:fill="ead1dc"/>
          <w:rtl w:val="0"/>
          <w:lang w:val="it-IT"/>
        </w:rPr>
        <w:t>»</w:t>
      </w:r>
      <w:r>
        <w:rPr>
          <w:rStyle w:val="Aucun"/>
          <w:sz w:val="20"/>
          <w:szCs w:val="20"/>
          <w:shd w:val="clear" w:color="auto" w:fill="ead1dc"/>
          <w:rtl w:val="0"/>
          <w:lang w:val="fr-FR"/>
        </w:rPr>
        <w:t>, mais il est relativement polyse</w:t>
      </w:r>
      <w:r>
        <w:rPr>
          <w:rStyle w:val="Aucun"/>
          <w:sz w:val="20"/>
          <w:szCs w:val="20"/>
          <w:shd w:val="clear" w:color="auto" w:fill="ead1dc"/>
          <w:rtl w:val="0"/>
        </w:rPr>
        <w:t>́</w:t>
      </w:r>
      <w:r>
        <w:rPr>
          <w:rStyle w:val="Aucun"/>
          <w:sz w:val="20"/>
          <w:szCs w:val="20"/>
          <w:shd w:val="clear" w:color="auto" w:fill="ead1dc"/>
          <w:rtl w:val="0"/>
          <w:lang w:val="fr-FR"/>
        </w:rPr>
        <w:t xml:space="preserve">mique. </w:t>
      </w:r>
      <w:del w:id="900" w:date="2024-10-15T11:59:00Z" w:author="Gabriel Frazer-Mckee">
        <w:r>
          <w:rPr>
            <w:rStyle w:val="Aucun"/>
            <w:sz w:val="20"/>
            <w:szCs w:val="20"/>
            <w:shd w:val="clear" w:color="auto" w:fill="ead1dc"/>
            <w:rtl w:val="0"/>
            <w:lang w:val="fr-FR"/>
          </w:rPr>
          <w:delText>Nous pourrions critiquer la traduction propose</w:delText>
        </w:r>
      </w:del>
      <w:del w:id="901" w:date="2024-10-15T11:59:00Z" w:author="Gabriel Frazer-Mckee">
        <w:r>
          <w:rPr>
            <w:rStyle w:val="Aucun"/>
            <w:sz w:val="20"/>
            <w:szCs w:val="20"/>
            <w:shd w:val="clear" w:color="auto" w:fill="ead1dc"/>
            <w:rtl w:val="0"/>
          </w:rPr>
          <w:delText>́</w:delText>
        </w:r>
      </w:del>
      <w:del w:id="902" w:date="2024-10-15T11:59:00Z" w:author="Gabriel Frazer-Mckee">
        <w:r>
          <w:rPr>
            <w:rStyle w:val="Aucun"/>
            <w:sz w:val="20"/>
            <w:szCs w:val="20"/>
            <w:shd w:val="clear" w:color="auto" w:fill="ead1dc"/>
            <w:rtl w:val="0"/>
            <w:lang w:val="fr-FR"/>
          </w:rPr>
          <w:delText>e en disant que si Aristonicus avait voulu parler d</w:delText>
        </w:r>
      </w:del>
      <w:del w:id="903" w:date="2024-10-15T11:59:00Z" w:author="Gabriel Frazer-Mckee">
        <w:r>
          <w:rPr>
            <w:rStyle w:val="Aucun"/>
            <w:sz w:val="20"/>
            <w:szCs w:val="20"/>
            <w:shd w:val="clear" w:color="auto" w:fill="ead1dc"/>
            <w:rtl w:val="1"/>
          </w:rPr>
          <w:delText>’</w:delText>
        </w:r>
      </w:del>
      <w:del w:id="904" w:date="2024-10-15T11:59:00Z" w:author="Gabriel Frazer-Mckee">
        <w:r>
          <w:rPr>
            <w:rStyle w:val="Aucun"/>
            <w:sz w:val="20"/>
            <w:szCs w:val="20"/>
            <w:shd w:val="clear" w:color="auto" w:fill="ead1dc"/>
            <w:rtl w:val="0"/>
            <w:lang w:val="fr-FR"/>
          </w:rPr>
          <w:delText>un terme en particulier, il aurait pu le citer par une tournure autonymique : l</w:delText>
        </w:r>
      </w:del>
      <w:del w:id="905" w:date="2024-10-15T11:59:00Z" w:author="Gabriel Frazer-Mckee">
        <w:r>
          <w:rPr>
            <w:rStyle w:val="Aucun"/>
            <w:sz w:val="20"/>
            <w:szCs w:val="20"/>
            <w:shd w:val="clear" w:color="auto" w:fill="ead1dc"/>
            <w:rtl w:val="1"/>
          </w:rPr>
          <w:delText>’</w:delText>
        </w:r>
      </w:del>
      <w:del w:id="906" w:date="2024-10-15T11:59:00Z" w:author="Gabriel Frazer-Mckee">
        <w:r>
          <w:rPr>
            <w:rStyle w:val="Aucun"/>
            <w:sz w:val="20"/>
            <w:szCs w:val="20"/>
            <w:shd w:val="clear" w:color="auto" w:fill="ead1dc"/>
            <w:rtl w:val="0"/>
            <w:lang w:val="fr-FR"/>
          </w:rPr>
          <w:delText>article + le mot en question. Seule une traduction comple</w:delText>
        </w:r>
      </w:del>
      <w:del w:id="907" w:date="2024-10-15T11:59:00Z" w:author="Gabriel Frazer-Mckee">
        <w:r>
          <w:rPr>
            <w:rStyle w:val="Aucun"/>
            <w:sz w:val="20"/>
            <w:szCs w:val="20"/>
            <w:shd w:val="clear" w:color="auto" w:fill="ead1dc"/>
            <w:rtl w:val="0"/>
          </w:rPr>
          <w:delText>̀</w:delText>
        </w:r>
      </w:del>
      <w:del w:id="908" w:date="2024-10-15T11:59:00Z" w:author="Gabriel Frazer-Mckee">
        <w:r>
          <w:rPr>
            <w:rStyle w:val="Aucun"/>
            <w:sz w:val="20"/>
            <w:szCs w:val="20"/>
            <w:shd w:val="clear" w:color="auto" w:fill="ead1dc"/>
            <w:rtl w:val="0"/>
            <w:lang w:val="fr-FR"/>
          </w:rPr>
          <w:delText>te de l'</w:delText>
        </w:r>
      </w:del>
      <w:del w:id="909" w:date="2024-10-15T11:59:00Z" w:author="Gabriel Frazer-Mckee">
        <w:r>
          <w:rPr>
            <w:rStyle w:val="Aucun"/>
            <w:sz w:val="20"/>
            <w:szCs w:val="20"/>
            <w:shd w:val="clear" w:color="auto" w:fill="ead1dc"/>
            <w:rtl w:val="0"/>
            <w:lang w:val="fr-FR"/>
          </w:rPr>
          <w:delText>œ</w:delText>
        </w:r>
      </w:del>
      <w:del w:id="910" w:date="2024-10-15T11:59:00Z" w:author="Gabriel Frazer-Mckee">
        <w:r>
          <w:rPr>
            <w:rStyle w:val="Aucun"/>
            <w:sz w:val="20"/>
            <w:szCs w:val="20"/>
            <w:shd w:val="clear" w:color="auto" w:fill="ead1dc"/>
            <w:rtl w:val="0"/>
            <w:lang w:val="fr-FR"/>
          </w:rPr>
          <w:delText>uvre de Aristonicus, et par conse</w:delText>
        </w:r>
      </w:del>
      <w:del w:id="911" w:date="2024-10-15T11:59:00Z" w:author="Gabriel Frazer-Mckee">
        <w:r>
          <w:rPr>
            <w:rStyle w:val="Aucun"/>
            <w:sz w:val="20"/>
            <w:szCs w:val="20"/>
            <w:shd w:val="clear" w:color="auto" w:fill="ead1dc"/>
            <w:rtl w:val="0"/>
          </w:rPr>
          <w:delText>́</w:delText>
        </w:r>
      </w:del>
      <w:del w:id="912" w:date="2024-10-15T11:59:00Z" w:author="Gabriel Frazer-Mckee">
        <w:r>
          <w:rPr>
            <w:rStyle w:val="Aucun"/>
            <w:sz w:val="20"/>
            <w:szCs w:val="20"/>
            <w:shd w:val="clear" w:color="auto" w:fill="ead1dc"/>
            <w:rtl w:val="0"/>
            <w:lang w:val="fr-FR"/>
          </w:rPr>
          <w:delText>quent une e</w:delText>
        </w:r>
      </w:del>
      <w:del w:id="913" w:date="2024-10-15T11:59:00Z" w:author="Gabriel Frazer-Mckee">
        <w:r>
          <w:rPr>
            <w:rStyle w:val="Aucun"/>
            <w:sz w:val="20"/>
            <w:szCs w:val="20"/>
            <w:shd w:val="clear" w:color="auto" w:fill="ead1dc"/>
            <w:rtl w:val="0"/>
          </w:rPr>
          <w:delText>́</w:delText>
        </w:r>
      </w:del>
      <w:del w:id="914" w:date="2024-10-15T11:59:00Z" w:author="Gabriel Frazer-Mckee">
        <w:r>
          <w:rPr>
            <w:rStyle w:val="Aucun"/>
            <w:sz w:val="20"/>
            <w:szCs w:val="20"/>
            <w:shd w:val="clear" w:color="auto" w:fill="ead1dc"/>
            <w:rtl w:val="0"/>
            <w:lang w:val="fr-FR"/>
          </w:rPr>
          <w:delText xml:space="preserve">tude de son </w:delText>
        </w:r>
      </w:del>
      <w:del w:id="915" w:date="2024-10-15T11:59:00Z" w:author="Gabriel Frazer-Mckee">
        <w:r>
          <w:rPr>
            <w:rStyle w:val="Aucun"/>
            <w:i w:val="1"/>
            <w:iCs w:val="1"/>
            <w:sz w:val="20"/>
            <w:szCs w:val="20"/>
            <w:shd w:val="clear" w:color="auto" w:fill="ead1dc"/>
            <w:rtl w:val="0"/>
            <w:lang w:val="es-ES_tradnl"/>
          </w:rPr>
          <w:delText>usus scribendi</w:delText>
        </w:r>
      </w:del>
      <w:del w:id="916" w:date="2024-10-15T11:59:00Z" w:author="Gabriel Frazer-Mckee">
        <w:r>
          <w:rPr>
            <w:rStyle w:val="Aucun"/>
            <w:sz w:val="20"/>
            <w:szCs w:val="20"/>
            <w:shd w:val="clear" w:color="auto" w:fill="ead1dc"/>
            <w:rtl w:val="0"/>
            <w:lang w:val="fr-FR"/>
          </w:rPr>
          <w:delText>, ainsi qu</w:delText>
        </w:r>
      </w:del>
      <w:del w:id="917" w:date="2024-10-15T11:59:00Z" w:author="Gabriel Frazer-Mckee">
        <w:r>
          <w:rPr>
            <w:rStyle w:val="Aucun"/>
            <w:sz w:val="20"/>
            <w:szCs w:val="20"/>
            <w:shd w:val="clear" w:color="auto" w:fill="ead1dc"/>
            <w:rtl w:val="1"/>
          </w:rPr>
          <w:delText>’</w:delText>
        </w:r>
      </w:del>
      <w:del w:id="918" w:date="2024-10-15T11:59:00Z" w:author="Gabriel Frazer-Mckee">
        <w:r>
          <w:rPr>
            <w:rStyle w:val="Aucun"/>
            <w:sz w:val="20"/>
            <w:szCs w:val="20"/>
            <w:shd w:val="clear" w:color="auto" w:fill="ead1dc"/>
            <w:rtl w:val="0"/>
            <w:lang w:val="fr-FR"/>
          </w:rPr>
          <w:delText xml:space="preserve">une </w:delText>
        </w:r>
      </w:del>
      <w:del w:id="919" w:date="2024-10-15T11:59:00Z" w:author="Gabriel Frazer-Mckee">
        <w:r>
          <w:rPr>
            <w:rStyle w:val="Aucun"/>
            <w:sz w:val="20"/>
            <w:szCs w:val="20"/>
            <w:shd w:val="clear" w:color="auto" w:fill="ead1dc"/>
            <w:rtl w:val="0"/>
            <w:lang w:val="fr-FR"/>
          </w:rPr>
          <w:delText>é</w:delText>
        </w:r>
      </w:del>
      <w:del w:id="920" w:date="2024-10-15T11:59:00Z" w:author="Gabriel Frazer-Mckee">
        <w:r>
          <w:rPr>
            <w:rStyle w:val="Aucun"/>
            <w:sz w:val="20"/>
            <w:szCs w:val="20"/>
            <w:shd w:val="clear" w:color="auto" w:fill="ead1dc"/>
            <w:rtl w:val="0"/>
            <w:lang w:val="fr-FR"/>
          </w:rPr>
          <w:delText xml:space="preserve">tude du passage de </w:delText>
        </w:r>
      </w:del>
      <w:del w:id="921" w:date="2024-10-15T11:59:00Z" w:author="Gabriel Frazer-Mckee">
        <w:r>
          <w:rPr>
            <w:rStyle w:val="Aucun"/>
            <w:i w:val="1"/>
            <w:iCs w:val="1"/>
            <w:sz w:val="20"/>
            <w:szCs w:val="20"/>
            <w:shd w:val="clear" w:color="auto" w:fill="ead1dc"/>
            <w:rtl w:val="0"/>
          </w:rPr>
          <w:delText>L</w:delText>
        </w:r>
      </w:del>
      <w:del w:id="922" w:date="2024-10-15T11:59:00Z" w:author="Gabriel Frazer-Mckee">
        <w:r>
          <w:rPr>
            <w:rStyle w:val="Aucun"/>
            <w:i w:val="1"/>
            <w:iCs w:val="1"/>
            <w:sz w:val="20"/>
            <w:szCs w:val="20"/>
            <w:shd w:val="clear" w:color="auto" w:fill="ead1dc"/>
            <w:rtl w:val="1"/>
          </w:rPr>
          <w:delText>’</w:delText>
        </w:r>
      </w:del>
      <w:del w:id="923" w:date="2024-10-15T11:59:00Z" w:author="Gabriel Frazer-Mckee">
        <w:r>
          <w:rPr>
            <w:rStyle w:val="Aucun"/>
            <w:i w:val="1"/>
            <w:iCs w:val="1"/>
            <w:sz w:val="20"/>
            <w:szCs w:val="20"/>
            <w:shd w:val="clear" w:color="auto" w:fill="ead1dc"/>
            <w:rtl w:val="0"/>
          </w:rPr>
          <w:delText>Odyss</w:delText>
        </w:r>
      </w:del>
      <w:del w:id="924" w:date="2024-10-15T11:59:00Z" w:author="Gabriel Frazer-Mckee">
        <w:r>
          <w:rPr>
            <w:rStyle w:val="Aucun"/>
            <w:i w:val="1"/>
            <w:iCs w:val="1"/>
            <w:sz w:val="20"/>
            <w:szCs w:val="20"/>
            <w:shd w:val="clear" w:color="auto" w:fill="ead1dc"/>
            <w:rtl w:val="0"/>
            <w:lang w:val="fr-FR"/>
          </w:rPr>
          <w:delText>é</w:delText>
        </w:r>
      </w:del>
      <w:del w:id="925" w:date="2024-10-15T11:59:00Z" w:author="Gabriel Frazer-Mckee">
        <w:r>
          <w:rPr>
            <w:rStyle w:val="Aucun"/>
            <w:i w:val="1"/>
            <w:iCs w:val="1"/>
            <w:sz w:val="20"/>
            <w:szCs w:val="20"/>
            <w:shd w:val="clear" w:color="auto" w:fill="ead1dc"/>
            <w:rtl w:val="0"/>
          </w:rPr>
          <w:delText>e</w:delText>
        </w:r>
      </w:del>
      <w:del w:id="926" w:date="2024-10-15T11:59:00Z" w:author="Gabriel Frazer-Mckee">
        <w:r>
          <w:rPr>
            <w:rStyle w:val="Aucun"/>
            <w:sz w:val="20"/>
            <w:szCs w:val="20"/>
            <w:shd w:val="clear" w:color="auto" w:fill="ead1dc"/>
            <w:rtl w:val="0"/>
            <w:lang w:val="fr-FR"/>
          </w:rPr>
          <w:delText xml:space="preserve"> en question ici, permettraient d</w:delText>
        </w:r>
      </w:del>
      <w:del w:id="927" w:date="2024-10-15T11:59:00Z" w:author="Gabriel Frazer-Mckee">
        <w:r>
          <w:rPr>
            <w:rStyle w:val="Aucun"/>
            <w:sz w:val="20"/>
            <w:szCs w:val="20"/>
            <w:shd w:val="clear" w:color="auto" w:fill="ead1dc"/>
            <w:rtl w:val="1"/>
          </w:rPr>
          <w:delText>’</w:delText>
        </w:r>
      </w:del>
      <w:del w:id="928" w:date="2024-10-15T11:59:00Z" w:author="Gabriel Frazer-Mckee">
        <w:r>
          <w:rPr>
            <w:rStyle w:val="Aucun"/>
            <w:sz w:val="20"/>
            <w:szCs w:val="20"/>
            <w:shd w:val="clear" w:color="auto" w:fill="ead1dc"/>
            <w:rtl w:val="0"/>
            <w:lang w:val="fr-FR"/>
          </w:rPr>
          <w:delText>en proposer ici une traduction plus juste.</w:delText>
        </w:r>
      </w:del>
    </w:p>
  </w:footnote>
  <w:footnote w:id="14">
    <w:p>
      <w:pPr>
        <w:pStyle w:val="Corps"/>
        <w:spacing w:line="240" w:lineRule="auto"/>
        <w:ind w:left="567" w:right="524" w:firstLine="0"/>
      </w:pPr>
      <w:r>
        <w:rPr>
          <w:rStyle w:val="Aucun"/>
          <w:shd w:val="clear" w:color="auto" w:fill="ead1dc"/>
          <w:vertAlign w:val="superscript"/>
        </w:rPr>
        <w:footnoteRef/>
      </w:r>
      <w:del w:id="929" w:date="2024-10-15T10:18:00Z" w:author="Gabriel Frazer-Mckee">
        <w:r>
          <w:rPr>
            <w:rStyle w:val="Aucun"/>
            <w:sz w:val="20"/>
            <w:szCs w:val="20"/>
            <w:rtl w:val="0"/>
          </w:rPr>
          <w:delText xml:space="preserve"> </w:delText>
        </w:r>
      </w:del>
      <w:del w:id="930" w:date="2024-10-15T10:18:00Z" w:author="Gabriel Frazer-Mckee">
        <w:r>
          <w:rPr>
            <w:rStyle w:val="Aucun"/>
            <w:i w:val="1"/>
            <w:iCs w:val="1"/>
            <w:sz w:val="20"/>
            <w:szCs w:val="20"/>
            <w:rtl w:val="0"/>
          </w:rPr>
          <w:delText>Supra</w:delText>
        </w:r>
      </w:del>
      <w:del w:id="931" w:date="2024-10-15T10:18:00Z" w:author="Gabriel Frazer-Mckee">
        <w:r>
          <w:rPr>
            <w:rStyle w:val="Aucun"/>
            <w:sz w:val="20"/>
            <w:szCs w:val="20"/>
            <w:rtl w:val="0"/>
            <w:lang w:val="fr-FR"/>
          </w:rPr>
          <w:delText>, p. 4. Nous pouvons nous rappeler ici la th</w:delText>
        </w:r>
      </w:del>
      <w:del w:id="932" w:date="2024-10-15T10:18:00Z" w:author="Gabriel Frazer-Mckee">
        <w:r>
          <w:rPr>
            <w:rStyle w:val="Aucun"/>
            <w:sz w:val="20"/>
            <w:szCs w:val="20"/>
            <w:rtl w:val="0"/>
            <w:lang w:val="it-IT"/>
          </w:rPr>
          <w:delText>è</w:delText>
        </w:r>
      </w:del>
      <w:del w:id="933" w:date="2024-10-15T10:18:00Z" w:author="Gabriel Frazer-Mckee">
        <w:r>
          <w:rPr>
            <w:rStyle w:val="Aucun"/>
            <w:sz w:val="20"/>
            <w:szCs w:val="20"/>
            <w:rtl w:val="0"/>
          </w:rPr>
          <w:delText>se d</w:delText>
        </w:r>
      </w:del>
      <w:del w:id="934" w:date="2024-10-15T10:18:00Z" w:author="Gabriel Frazer-Mckee">
        <w:r>
          <w:rPr>
            <w:rStyle w:val="Aucun"/>
            <w:sz w:val="20"/>
            <w:szCs w:val="20"/>
            <w:rtl w:val="0"/>
            <w:lang w:val="fr-FR"/>
          </w:rPr>
          <w:delText>é</w:delText>
        </w:r>
      </w:del>
      <w:del w:id="935" w:date="2024-10-15T10:18:00Z" w:author="Gabriel Frazer-Mckee">
        <w:r>
          <w:rPr>
            <w:rStyle w:val="Aucun"/>
            <w:sz w:val="20"/>
            <w:szCs w:val="20"/>
            <w:rtl w:val="0"/>
          </w:rPr>
          <w:delText>j</w:delText>
        </w:r>
      </w:del>
      <w:del w:id="936" w:date="2024-10-15T10:18:00Z" w:author="Gabriel Frazer-Mckee">
        <w:r>
          <w:rPr>
            <w:rStyle w:val="Aucun"/>
            <w:sz w:val="20"/>
            <w:szCs w:val="20"/>
            <w:rtl w:val="0"/>
          </w:rPr>
          <w:delText xml:space="preserve">à </w:delText>
        </w:r>
      </w:del>
      <w:del w:id="937" w:date="2024-10-15T10:18:00Z" w:author="Gabriel Frazer-Mckee">
        <w:r>
          <w:rPr>
            <w:rStyle w:val="Aucun"/>
            <w:sz w:val="20"/>
            <w:szCs w:val="20"/>
            <w:rtl w:val="0"/>
            <w:lang w:val="fr-FR"/>
          </w:rPr>
          <w:delText>avanc</w:delText>
        </w:r>
      </w:del>
      <w:del w:id="938" w:date="2024-10-15T10:18:00Z" w:author="Gabriel Frazer-Mckee">
        <w:r>
          <w:rPr>
            <w:rStyle w:val="Aucun"/>
            <w:sz w:val="20"/>
            <w:szCs w:val="20"/>
            <w:rtl w:val="0"/>
            <w:lang w:val="fr-FR"/>
          </w:rPr>
          <w:delText>é</w:delText>
        </w:r>
      </w:del>
      <w:del w:id="939" w:date="2024-10-15T10:18:00Z" w:author="Gabriel Frazer-Mckee">
        <w:r>
          <w:rPr>
            <w:rStyle w:val="Aucun"/>
            <w:sz w:val="20"/>
            <w:szCs w:val="20"/>
            <w:rtl w:val="0"/>
            <w:lang w:val="fr-FR"/>
          </w:rPr>
          <w:delText>e par Adouani (1994).</w:delText>
        </w:r>
      </w:del>
    </w:p>
  </w:footnote>
  <w:footnote w:id="15">
    <w:p>
      <w:pPr>
        <w:pStyle w:val="Corps"/>
        <w:spacing w:line="240" w:lineRule="auto"/>
        <w:ind w:left="567" w:firstLine="0"/>
      </w:pPr>
      <w:r>
        <w:rPr>
          <w:rStyle w:val="Aucun"/>
          <w:vertAlign w:val="superscript"/>
        </w:rPr>
        <w:footnoteRef/>
      </w:r>
      <w:del w:id="940" w:date="2024-10-15T10:18:00Z" w:author="Gabriel Frazer-Mckee">
        <w:r>
          <w:rPr>
            <w:rStyle w:val="Aucun"/>
            <w:sz w:val="20"/>
            <w:szCs w:val="20"/>
            <w:rtl w:val="0"/>
            <w:lang w:val="it-IT"/>
          </w:rPr>
          <w:delText xml:space="preserve"> Lallot (1983, p. 14).</w:delText>
        </w:r>
      </w:del>
    </w:p>
  </w:footnote>
  <w:footnote w:id="16">
    <w:p>
      <w:pPr>
        <w:pStyle w:val="Corps"/>
        <w:spacing w:line="240" w:lineRule="auto"/>
        <w:jc w:val="both"/>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lang w:val="fr-FR"/>
        </w:rPr>
        <w:t>, p. 4. Rappelons-nous ici la th</w:t>
      </w:r>
      <w:r>
        <w:rPr>
          <w:rStyle w:val="Aucun"/>
          <w:sz w:val="20"/>
          <w:szCs w:val="20"/>
          <w:rtl w:val="0"/>
          <w:lang w:val="it-IT"/>
        </w:rPr>
        <w:t>è</w:t>
      </w:r>
      <w:r>
        <w:rPr>
          <w:rStyle w:val="Aucun"/>
          <w:sz w:val="20"/>
          <w:szCs w:val="20"/>
          <w:rtl w:val="0"/>
          <w:lang w:val="fr-FR"/>
        </w:rPr>
        <w:t>se de Bonnard (1981). Bien que sur un plan diff</w:t>
      </w:r>
      <w:r>
        <w:rPr>
          <w:rStyle w:val="Aucun"/>
          <w:sz w:val="20"/>
          <w:szCs w:val="20"/>
          <w:rtl w:val="0"/>
          <w:lang w:val="fr-FR"/>
        </w:rPr>
        <w:t>é</w:t>
      </w:r>
      <w:r>
        <w:rPr>
          <w:rStyle w:val="Aucun"/>
          <w:sz w:val="20"/>
          <w:szCs w:val="20"/>
          <w:rtl w:val="0"/>
          <w:lang w:val="fr-FR"/>
        </w:rPr>
        <w:t>rent, la question de l</w:t>
      </w:r>
      <w:r>
        <w:rPr>
          <w:rStyle w:val="Aucun"/>
          <w:sz w:val="20"/>
          <w:szCs w:val="20"/>
          <w:rtl w:val="1"/>
        </w:rPr>
        <w:t>’</w:t>
      </w:r>
      <w:r>
        <w:rPr>
          <w:rStyle w:val="Aucun"/>
          <w:sz w:val="20"/>
          <w:szCs w:val="20"/>
          <w:rtl w:val="0"/>
          <w:lang w:val="fr-FR"/>
        </w:rPr>
        <w:t>usage dans le cadre du ph</w:t>
      </w:r>
      <w:r>
        <w:rPr>
          <w:rStyle w:val="Aucun"/>
          <w:sz w:val="20"/>
          <w:szCs w:val="20"/>
          <w:rtl w:val="0"/>
          <w:lang w:val="fr-FR"/>
        </w:rPr>
        <w:t>é</w:t>
      </w:r>
      <w:r>
        <w:rPr>
          <w:rStyle w:val="Aucun"/>
          <w:sz w:val="20"/>
          <w:szCs w:val="20"/>
          <w:rtl w:val="0"/>
        </w:rPr>
        <w:t>nom</w:t>
      </w:r>
      <w:r>
        <w:rPr>
          <w:rStyle w:val="Aucun"/>
          <w:sz w:val="20"/>
          <w:szCs w:val="20"/>
          <w:rtl w:val="0"/>
          <w:lang w:val="it-IT"/>
        </w:rPr>
        <w:t>è</w:t>
      </w:r>
      <w:r>
        <w:rPr>
          <w:rStyle w:val="Aucun"/>
          <w:sz w:val="20"/>
          <w:szCs w:val="20"/>
          <w:rtl w:val="0"/>
          <w:lang w:val="fr-FR"/>
        </w:rPr>
        <w:t>ne de d</w:t>
      </w:r>
      <w:r>
        <w:rPr>
          <w:rStyle w:val="Aucun"/>
          <w:sz w:val="20"/>
          <w:szCs w:val="20"/>
          <w:rtl w:val="0"/>
          <w:lang w:val="fr-FR"/>
        </w:rPr>
        <w:t>é</w:t>
      </w:r>
      <w:r>
        <w:rPr>
          <w:rStyle w:val="Aucun"/>
          <w:sz w:val="20"/>
          <w:szCs w:val="20"/>
          <w:rtl w:val="0"/>
          <w:lang w:val="en-US"/>
        </w:rPr>
        <w:t>fectivit</w:t>
      </w:r>
      <w:r>
        <w:rPr>
          <w:rStyle w:val="Aucun"/>
          <w:sz w:val="20"/>
          <w:szCs w:val="20"/>
          <w:rtl w:val="0"/>
          <w:lang w:val="fr-FR"/>
        </w:rPr>
        <w:t xml:space="preserve">é </w:t>
      </w:r>
      <w:r>
        <w:rPr>
          <w:rStyle w:val="Aucun"/>
          <w:sz w:val="20"/>
          <w:szCs w:val="20"/>
          <w:rtl w:val="0"/>
          <w:lang w:val="fr-FR"/>
        </w:rPr>
        <w:t>est aussi soulev</w:t>
      </w:r>
      <w:r>
        <w:rPr>
          <w:rStyle w:val="Aucun"/>
          <w:sz w:val="20"/>
          <w:szCs w:val="20"/>
          <w:rtl w:val="0"/>
          <w:lang w:val="fr-FR"/>
        </w:rPr>
        <w:t>é</w:t>
      </w:r>
      <w:r>
        <w:rPr>
          <w:rStyle w:val="Aucun"/>
          <w:sz w:val="20"/>
          <w:szCs w:val="20"/>
          <w:rtl w:val="0"/>
          <w:lang w:val="fr-FR"/>
        </w:rPr>
        <w:t>e par les grammairiens antiques comme Sacerdos.</w:t>
      </w:r>
    </w:p>
  </w:footnote>
  <w:footnote w:id="17">
    <w:p>
      <w:pPr>
        <w:pStyle w:val="Corps"/>
        <w:spacing w:line="240" w:lineRule="auto"/>
        <w:ind w:left="567" w:right="524" w:firstLine="0"/>
        <w:jc w:val="both"/>
      </w:pPr>
      <w:r>
        <w:rPr>
          <w:rStyle w:val="Aucun"/>
          <w:vertAlign w:val="superscript"/>
          <w:lang w:val="fr-FR"/>
        </w:rPr>
        <w:footnoteRef/>
      </w:r>
      <w:r>
        <w:rPr>
          <w:rStyle w:val="Aucun"/>
          <w:sz w:val="20"/>
          <w:szCs w:val="20"/>
          <w:rtl w:val="0"/>
          <w:lang w:val="fr-FR"/>
        </w:rPr>
        <w:t xml:space="preserve"> Nous trouvons 6 occurrences du terme </w:t>
      </w:r>
      <w:r>
        <w:rPr>
          <w:rStyle w:val="Aucun"/>
          <w:i w:val="1"/>
          <w:iCs w:val="1"/>
          <w:sz w:val="20"/>
          <w:szCs w:val="20"/>
          <w:rtl w:val="0"/>
          <w:lang w:val="es-ES_tradnl"/>
        </w:rPr>
        <w:t>species</w:t>
      </w:r>
      <w:r>
        <w:rPr>
          <w:rStyle w:val="Aucun"/>
          <w:sz w:val="20"/>
          <w:szCs w:val="20"/>
          <w:rtl w:val="0"/>
          <w:lang w:val="pt-PT"/>
        </w:rPr>
        <w:t xml:space="preserve"> associ</w:t>
      </w:r>
      <w:r>
        <w:rPr>
          <w:rStyle w:val="Aucun"/>
          <w:sz w:val="20"/>
          <w:szCs w:val="20"/>
          <w:rtl w:val="0"/>
          <w:lang w:val="fr-FR"/>
        </w:rPr>
        <w:t xml:space="preserve">é à </w:t>
      </w:r>
      <w:r>
        <w:rPr>
          <w:rStyle w:val="Aucun"/>
          <w:sz w:val="20"/>
          <w:szCs w:val="20"/>
          <w:rtl w:val="0"/>
        </w:rPr>
        <w:t>l</w:t>
      </w:r>
      <w:r>
        <w:rPr>
          <w:rStyle w:val="Aucun"/>
          <w:sz w:val="20"/>
          <w:szCs w:val="20"/>
          <w:rtl w:val="1"/>
        </w:rPr>
        <w:t>’</w:t>
      </w:r>
      <w:r>
        <w:rPr>
          <w:rStyle w:val="Aucun"/>
          <w:sz w:val="20"/>
          <w:szCs w:val="20"/>
          <w:rtl w:val="0"/>
          <w:lang w:val="fr-FR"/>
        </w:rPr>
        <w:t xml:space="preserve">adjectif </w:t>
      </w:r>
      <w:r>
        <w:rPr>
          <w:rStyle w:val="Aucun"/>
          <w:i w:val="1"/>
          <w:iCs w:val="1"/>
          <w:sz w:val="20"/>
          <w:szCs w:val="20"/>
          <w:rtl w:val="0"/>
        </w:rPr>
        <w:t>defectiuus</w:t>
      </w:r>
      <w:r>
        <w:rPr>
          <w:rStyle w:val="Aucun"/>
          <w:sz w:val="20"/>
          <w:szCs w:val="20"/>
          <w:rtl w:val="0"/>
          <w:lang w:val="fr-FR"/>
        </w:rPr>
        <w:t xml:space="preserve"> : 4 chez Sacerdos ; 2 chez Diom</w:t>
      </w:r>
      <w:r>
        <w:rPr>
          <w:rStyle w:val="Aucun"/>
          <w:sz w:val="20"/>
          <w:szCs w:val="20"/>
          <w:rtl w:val="0"/>
          <w:lang w:val="it-IT"/>
        </w:rPr>
        <w:t>è</w:t>
      </w:r>
      <w:r>
        <w:rPr>
          <w:rStyle w:val="Aucun"/>
          <w:sz w:val="20"/>
          <w:szCs w:val="20"/>
          <w:rtl w:val="0"/>
        </w:rPr>
        <w:t>de.</w:t>
      </w:r>
    </w:p>
  </w:footnote>
  <w:footnote w:id="18">
    <w:p>
      <w:pPr>
        <w:pStyle w:val="Corps"/>
        <w:spacing w:line="240" w:lineRule="auto"/>
        <w:jc w:val="both"/>
      </w:pPr>
      <w:r>
        <w:rPr>
          <w:rStyle w:val="Aucun"/>
          <w:vertAlign w:val="superscript"/>
          <w:lang w:val="fr-FR"/>
        </w:rPr>
        <w:footnoteRef/>
      </w:r>
      <w:r>
        <w:rPr>
          <w:rStyle w:val="Aucun"/>
          <w:sz w:val="20"/>
          <w:szCs w:val="20"/>
          <w:rtl w:val="0"/>
        </w:rPr>
        <w:t xml:space="preserve"> </w:t>
      </w:r>
      <w:r>
        <w:rPr>
          <w:rStyle w:val="Aucun"/>
          <w:i w:val="1"/>
          <w:iCs w:val="1"/>
          <w:sz w:val="20"/>
          <w:szCs w:val="20"/>
          <w:rtl w:val="0"/>
        </w:rPr>
        <w:t>Supra</w:t>
      </w:r>
      <w:r>
        <w:rPr>
          <w:rStyle w:val="Aucun"/>
          <w:sz w:val="20"/>
          <w:szCs w:val="20"/>
          <w:rtl w:val="0"/>
          <w:lang w:val="fr-FR"/>
        </w:rPr>
        <w:t>, p. 12. Voir les termes soulign</w:t>
      </w:r>
      <w:r>
        <w:rPr>
          <w:rStyle w:val="Aucun"/>
          <w:sz w:val="20"/>
          <w:szCs w:val="20"/>
          <w:rtl w:val="0"/>
          <w:lang w:val="fr-FR"/>
        </w:rPr>
        <w:t>é</w:t>
      </w:r>
      <w:r>
        <w:rPr>
          <w:rStyle w:val="Aucun"/>
          <w:sz w:val="20"/>
          <w:szCs w:val="20"/>
          <w:rtl w:val="0"/>
          <w:lang w:val="fr-FR"/>
        </w:rPr>
        <w:t xml:space="preserve">s dans les exemples (2) et (3). </w:t>
      </w:r>
    </w:p>
  </w:footnote>
  <w:footnote w:id="19">
    <w:p>
      <w:pPr>
        <w:pStyle w:val="Corps"/>
        <w:spacing w:line="240" w:lineRule="auto"/>
        <w:jc w:val="both"/>
      </w:pPr>
      <w:r>
        <w:rPr>
          <w:rStyle w:val="Aucun"/>
          <w:vertAlign w:val="superscript"/>
          <w:lang w:val="fr-FR"/>
        </w:rPr>
        <w:footnoteRef/>
      </w:r>
      <w:r>
        <w:rPr>
          <w:rStyle w:val="Aucun"/>
          <w:sz w:val="20"/>
          <w:szCs w:val="20"/>
          <w:rtl w:val="0"/>
          <w:lang w:val="fr-FR"/>
        </w:rPr>
        <w:t xml:space="preserve"> Adouani (1994, p. 3) observe aussi cela.</w:t>
      </w:r>
    </w:p>
  </w:footnote>
  <w:footnote w:id="20">
    <w:p>
      <w:pPr>
        <w:pStyle w:val="Corps"/>
        <w:spacing w:line="240" w:lineRule="auto"/>
      </w:pPr>
      <w:r>
        <w:rPr>
          <w:rStyle w:val="Aucun"/>
          <w:vertAlign w:val="superscript"/>
        </w:rPr>
        <w:footnoteRef/>
      </w:r>
      <w:del w:id="941" w:date="2024-10-15T10:16:00Z" w:author="Gabriel Frazer-Mckee">
        <w:r>
          <w:rPr>
            <w:rStyle w:val="Aucun"/>
            <w:sz w:val="20"/>
            <w:szCs w:val="20"/>
            <w:rtl w:val="0"/>
          </w:rPr>
          <w:delText xml:space="preserve"> </w:delText>
        </w:r>
      </w:del>
      <w:del w:id="942" w:date="2024-10-15T10:16:00Z" w:author="Gabriel Frazer-Mckee">
        <w:r>
          <w:rPr>
            <w:rStyle w:val="Aucun"/>
            <w:i w:val="1"/>
            <w:iCs w:val="1"/>
            <w:sz w:val="20"/>
            <w:szCs w:val="20"/>
            <w:rtl w:val="0"/>
          </w:rPr>
          <w:delText>Supra</w:delText>
        </w:r>
      </w:del>
      <w:del w:id="943" w:date="2024-10-15T10:16:00Z" w:author="Gabriel Frazer-Mckee">
        <w:r>
          <w:rPr>
            <w:rStyle w:val="Aucun"/>
            <w:sz w:val="20"/>
            <w:szCs w:val="20"/>
            <w:rtl w:val="0"/>
          </w:rPr>
          <w:delText>, p. 9.</w:delText>
        </w:r>
      </w:del>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ACTES DES XXXVIIes JOURN</w:t>
    </w:r>
    <w:r>
      <w:rPr>
        <w:rStyle w:val="Aucun"/>
        <w:rtl w:val="0"/>
        <w:lang w:val="fr-FR"/>
      </w:rPr>
      <w:t>É</w:t>
    </w:r>
    <w:r>
      <w:rPr>
        <w:rStyle w:val="Aucun"/>
        <w:rtl w:val="0"/>
        <w:lang w:val="fr-FR"/>
      </w:rPr>
      <w:t>ES DE LINGUISTIQUE</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CORDIER 2024</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406"/>
      </w:tabs>
      <w:jc w:val="center"/>
    </w:pPr>
    <w:r>
      <w:rPr>
        <w:rStyle w:val="Aucun"/>
        <w:rtl w:val="0"/>
        <w:lang w:val="fr-FR"/>
      </w:rPr>
      <w:t>No de manuscrit</w:t>
    </w:r>
    <w:r>
      <w:rPr>
        <w:rStyle w:val="Aucun"/>
        <w:rtl w:val="0"/>
        <w:lang w:val="fr-FR"/>
      </w:rPr>
      <w:t> </w:t>
    </w:r>
    <w:r>
      <w:rPr>
        <w:rStyle w:val="Aucun"/>
        <w:rtl w:val="0"/>
        <w:lang w:val="fr-FR"/>
      </w:rPr>
      <w:t>: #JDL_2024_03</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yle 1 importé"/>
  </w:abstractNum>
  <w:abstractNum w:abstractNumId="1">
    <w:multiLevelType w:val="hybridMultilevel"/>
    <w:styleLink w:val="Style 1 importé"/>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num" w:pos="1926"/>
        </w:tabs>
        <w:ind w:left="1359"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863" w:firstLine="351"/>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367" w:firstLine="20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71" w:firstLine="6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75" w:hanging="81"/>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79" w:hanging="225"/>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455" w:hanging="441"/>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yle 2 importé"/>
  </w:abstractNum>
  <w:abstractNum w:abstractNumId="3">
    <w:multiLevelType w:val="hybridMultilevel"/>
    <w:styleLink w:val="Style 2 importé"/>
    <w:lvl w:ilvl="0">
      <w:start w:val="1"/>
      <w:numFmt w:val="decimal"/>
      <w:suff w:val="tab"/>
      <w:lvlText w:val="%1."/>
      <w:lvlJc w:val="left"/>
      <w:pPr>
        <w:tabs>
          <w:tab w:val="num" w:pos="1025"/>
        </w:tabs>
        <w:ind w:left="458" w:firstLine="10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873" w:hanging="306"/>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2">
      <w:start w:val="1"/>
      <w:numFmt w:val="decimal"/>
      <w:suff w:val="nothing"/>
      <w:lvlText w:val="%2.%3."/>
      <w:lvlJc w:val="left"/>
      <w:pPr>
        <w:ind w:left="643" w:firstLine="207"/>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3">
      <w:start w:val="1"/>
      <w:numFmt w:val="decimal"/>
      <w:suff w:val="tab"/>
      <w:lvlText w:val="%2.%3.%4."/>
      <w:lvlJc w:val="left"/>
      <w:pPr>
        <w:tabs>
          <w:tab w:val="num" w:pos="1570"/>
        </w:tabs>
        <w:ind w:left="1003" w:hanging="15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4">
      <w:start w:val="1"/>
      <w:numFmt w:val="decimal"/>
      <w:suff w:val="nothing"/>
      <w:lvlText w:val="%2.%3.%4.%5."/>
      <w:lvlJc w:val="left"/>
      <w:pPr>
        <w:ind w:left="1003" w:hanging="15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5">
      <w:start w:val="1"/>
      <w:numFmt w:val="decimal"/>
      <w:suff w:val="nothing"/>
      <w:lvlText w:val="%2.%3.%4.%5.%6."/>
      <w:lvlJc w:val="left"/>
      <w:pPr>
        <w:ind w:left="1363" w:hanging="51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6">
      <w:start w:val="1"/>
      <w:numFmt w:val="decimal"/>
      <w:suff w:val="nothing"/>
      <w:lvlText w:val="%2.%3.%4.%5.%6.%7."/>
      <w:lvlJc w:val="left"/>
      <w:pPr>
        <w:ind w:left="1363" w:hanging="51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7">
      <w:start w:val="1"/>
      <w:numFmt w:val="decimal"/>
      <w:suff w:val="nothing"/>
      <w:lvlText w:val="%2.%3.%4.%5.%6.%7.%8."/>
      <w:lvlJc w:val="left"/>
      <w:pPr>
        <w:ind w:left="1723" w:hanging="87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lvl w:ilvl="8">
      <w:start w:val="1"/>
      <w:numFmt w:val="decimal"/>
      <w:suff w:val="nothing"/>
      <w:lvlText w:val="%2.%3.%4.%5.%6.%7.%8.%9."/>
      <w:lvlJc w:val="left"/>
      <w:pPr>
        <w:ind w:left="1723" w:hanging="873"/>
      </w:pPr>
      <w:rPr>
        <w:rFonts w:hAnsi="Arial Unicode MS"/>
        <w:b w:val="1"/>
        <w:bCs w:val="1"/>
        <w:caps w:val="0"/>
        <w:smallCaps w:val="0"/>
        <w:strike w:val="0"/>
        <w:dstrike w:val="0"/>
        <w:outline w:val="0"/>
        <w:emboss w:val="0"/>
        <w:imprint w:val="0"/>
        <w:color w:val="4f81bd"/>
        <w:spacing w:val="0"/>
        <w:w w:val="100"/>
        <w:kern w:val="0"/>
        <w:position w:val="0"/>
        <w:highlight w:val="none"/>
        <w:vertAlign w:val="baseline"/>
      </w:rPr>
    </w:lvl>
  </w:abstractNum>
  <w:abstractNum w:abstractNumId="4">
    <w:multiLevelType w:val="hybridMultilevel"/>
    <w:numStyleLink w:val="Style 4 importé"/>
  </w:abstractNum>
  <w:abstractNum w:abstractNumId="5">
    <w:multiLevelType w:val="hybridMultilevel"/>
    <w:styleLink w:val="Style 4 importé"/>
    <w:lvl w:ilvl="0">
      <w:start w:val="1"/>
      <w:numFmt w:val="decimal"/>
      <w:suff w:val="nothing"/>
      <w:lvlText w:val="(%1)"/>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nothing"/>
      <w:lvlText w:val="(%2)"/>
      <w:lvlJc w:val="left"/>
      <w:pPr>
        <w:ind w:left="128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2007" w:hanging="12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2727"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5)"/>
      <w:lvlJc w:val="left"/>
      <w:pPr>
        <w:ind w:left="3447" w:firstLine="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num" w:pos="4320"/>
        </w:tabs>
        <w:ind w:left="4167" w:hanging="1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4887" w:firstLine="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8."/>
      <w:lvlJc w:val="left"/>
      <w:pPr>
        <w:ind w:left="5607" w:firstLine="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num" w:pos="6480"/>
        </w:tabs>
        <w:ind w:left="6327"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Style 5 importé"/>
  </w:abstractNum>
  <w:abstractNum w:abstractNumId="7">
    <w:multiLevelType w:val="hybridMultilevel"/>
    <w:styleLink w:val="Style 5 importé"/>
    <w:lvl w:ilvl="0">
      <w:start w:val="1"/>
      <w:numFmt w:val="decimal"/>
      <w:suff w:val="nothing"/>
      <w:lvlText w:val="(%1)"/>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nothing"/>
      <w:lvlText w:val="(%2)"/>
      <w:lvlJc w:val="left"/>
      <w:pPr>
        <w:ind w:left="128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2007" w:hanging="12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2727"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5)"/>
      <w:lvlJc w:val="left"/>
      <w:pPr>
        <w:ind w:left="3447" w:firstLine="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num" w:pos="4320"/>
        </w:tabs>
        <w:ind w:left="4167" w:hanging="1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4887" w:firstLine="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8."/>
      <w:lvlJc w:val="left"/>
      <w:pPr>
        <w:ind w:left="5607" w:firstLine="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num" w:pos="6480"/>
        </w:tabs>
        <w:ind w:left="6327"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Style 6 importé"/>
  </w:abstractNum>
  <w:abstractNum w:abstractNumId="9">
    <w:multiLevelType w:val="hybridMultilevel"/>
    <w:styleLink w:val="Style 6 importé"/>
    <w:lvl w:ilvl="0">
      <w:start w:val="1"/>
      <w:numFmt w:val="decimal"/>
      <w:suff w:val="tab"/>
      <w:lvlText w:val="(%1)"/>
      <w:lvlJc w:val="left"/>
      <w:pPr>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38"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58" w:hanging="6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578"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298"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18" w:hanging="6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38"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58"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178" w:hanging="6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Style 7 importé"/>
  </w:abstractNum>
  <w:abstractNum w:abstractNumId="11">
    <w:multiLevelType w:val="hybridMultilevel"/>
    <w:styleLink w:val="Style 7 importé"/>
    <w:lvl w:ilvl="0">
      <w:start w:val="1"/>
      <w:numFmt w:val="decimal"/>
      <w:suff w:val="tab"/>
      <w:lvlText w:val="(%1)"/>
      <w:lvlJc w:val="left"/>
      <w:pPr>
        <w:ind w:left="567"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287"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007"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447"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167"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607"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327"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1">
      <w:startOverride w:val="2"/>
    </w:lvlOverride>
  </w:num>
  <w:num w:numId="6">
    <w:abstractNumId w:val="5"/>
  </w:num>
  <w:num w:numId="7">
    <w:abstractNumId w:val="4"/>
  </w:num>
  <w:num w:numId="8">
    <w:abstractNumId w:val="0"/>
    <w:lvlOverride w:ilvl="0">
      <w:startOverride w:val="2"/>
      <w:lvl w:ilvl="0">
        <w:start w:val="2"/>
        <w:numFmt w:val="decimal"/>
        <w:suff w:val="tab"/>
        <w:lvlText w:val="%1."/>
        <w:lvlJc w:val="left"/>
        <w:pPr>
          <w:tabs>
            <w:tab w:val="num" w:pos="1440"/>
          </w:tabs>
          <w:ind w:left="873"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545" w:firstLine="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337" w:firstLine="2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start w:val="1"/>
        <w:numFmt w:val="decimal"/>
        <w:suff w:val="nothing"/>
        <w:lvlText w:val="%1.%2.%3.%4."/>
        <w:lvlJc w:val="left"/>
        <w:pPr>
          <w:ind w:left="1832" w:hanging="3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start w:val="1"/>
        <w:numFmt w:val="decimal"/>
        <w:suff w:val="nothing"/>
        <w:lvlText w:val="%1.%2.%3.%4.%5."/>
        <w:lvlJc w:val="left"/>
        <w:pPr>
          <w:ind w:left="2316" w:hanging="15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start w:val="1"/>
        <w:numFmt w:val="decimal"/>
        <w:suff w:val="nothing"/>
        <w:lvlText w:val="%1.%2.%3.%4.%5.%6."/>
        <w:lvlJc w:val="left"/>
        <w:pPr>
          <w:ind w:left="2799" w:hanging="27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start w:val="1"/>
        <w:numFmt w:val="decimal"/>
        <w:suff w:val="nothing"/>
        <w:lvlText w:val="%1.%2.%3.%4.%5.%6.%7."/>
        <w:lvlJc w:val="left"/>
        <w:pPr>
          <w:ind w:left="3282" w:hanging="402"/>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start w:val="1"/>
        <w:numFmt w:val="decimal"/>
        <w:suff w:val="nothing"/>
        <w:lvlText w:val="%1.%2.%3.%4.%5.%6.%7.%8."/>
        <w:lvlJc w:val="left"/>
        <w:pPr>
          <w:ind w:left="3766" w:hanging="52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start w:val="1"/>
        <w:numFmt w:val="decimal"/>
        <w:suff w:val="nothing"/>
        <w:lvlText w:val="%1.%2.%3.%4.%5.%6.%7.%8.%9."/>
        <w:lvlJc w:val="left"/>
        <w:pPr>
          <w:ind w:left="4311" w:hanging="711"/>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7"/>
  </w:num>
  <w:num w:numId="10">
    <w:abstractNumId w:val="6"/>
  </w:num>
  <w:num w:numId="11">
    <w:abstractNumId w:val="0"/>
    <w:lvlOverride w:ilvl="0">
      <w:startOverride w:val="3"/>
    </w:lvlOverride>
  </w:num>
  <w:num w:numId="12">
    <w:abstractNumId w:val="0"/>
    <w:lvlOverride w:ilvl="0">
      <w:startOverride w:val="4"/>
    </w:lvlOverride>
  </w:num>
  <w:num w:numId="13">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567" w:firstLine="0"/>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nothing"/>
        <w:lvlText w:val="%1.%2.%3."/>
        <w:lvlJc w:val="left"/>
        <w:pPr>
          <w:ind w:left="1359" w:firstLine="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63" w:hanging="6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67" w:hanging="20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71" w:hanging="351"/>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375" w:hanging="49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879" w:hanging="63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455" w:hanging="85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4">
    <w:abstractNumId w:val="9"/>
  </w:num>
  <w:num w:numId="15">
    <w:abstractNumId w:val="8"/>
  </w:num>
  <w:num w:numId="16">
    <w:abstractNumId w:val="11"/>
  </w:num>
  <w:num w:numId="17">
    <w:abstractNumId w:val="10"/>
  </w:num>
  <w:num w:numId="18">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suff w:val="nothing"/>
        <w:lvlText w:val="%1.%2."/>
        <w:lvlJc w:val="left"/>
        <w:pPr>
          <w:ind w:left="567" w:firstLine="0"/>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nothing"/>
        <w:lvlText w:val="%1.%2.%3."/>
        <w:lvlJc w:val="left"/>
        <w:pPr>
          <w:ind w:left="1359" w:firstLine="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863" w:hanging="6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67" w:hanging="207"/>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71" w:hanging="351"/>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375" w:hanging="49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879" w:hanging="63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455" w:hanging="855"/>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9">
    <w:abstractNumId w:val="0"/>
    <w:lvlOverride w:ilvl="0">
      <w:startOverride w:val="5"/>
    </w:lvlOverride>
  </w:num>
  <w:num w:numId="20">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247" w:hanging="6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1.%2.%3."/>
        <w:lvlJc w:val="left"/>
        <w:pPr>
          <w:tabs>
            <w:tab w:val="num" w:pos="2300"/>
          </w:tabs>
          <w:ind w:left="1733" w:hanging="680"/>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3">
      <w:lvl w:ilvl="3">
        <w:start w:val="1"/>
        <w:numFmt w:val="decimal"/>
        <w:suff w:val="nothing"/>
        <w:lvlText w:val="%1.%2.%3.%4."/>
        <w:lvlJc w:val="left"/>
        <w:pPr>
          <w:ind w:left="2083" w:hanging="166"/>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4">
      <w:lvl w:ilvl="4">
        <w:start w:val="1"/>
        <w:numFmt w:val="decimal"/>
        <w:suff w:val="nothing"/>
        <w:lvlText w:val="%1.%2.%3.%4.%5."/>
        <w:lvlJc w:val="left"/>
        <w:pPr>
          <w:ind w:left="2521" w:firstLine="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5">
      <w:lvl w:ilvl="5">
        <w:start w:val="1"/>
        <w:numFmt w:val="decimal"/>
        <w:suff w:val="nothing"/>
        <w:lvlText w:val="%1.%2.%3.%4.%5.%6."/>
        <w:lvlJc w:val="left"/>
        <w:pPr>
          <w:ind w:left="3087" w:hanging="1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6">
      <w:lvl w:ilvl="6">
        <w:start w:val="1"/>
        <w:numFmt w:val="decimal"/>
        <w:suff w:val="nothing"/>
        <w:lvlText w:val="%1.%2.%3.%4.%5.%6.%7."/>
        <w:lvlJc w:val="left"/>
        <w:pPr>
          <w:ind w:left="3653" w:hanging="359"/>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7">
      <w:lvl w:ilvl="7">
        <w:start w:val="1"/>
        <w:numFmt w:val="decimal"/>
        <w:suff w:val="nothing"/>
        <w:lvlText w:val="%1.%2.%3.%4.%5.%6.%7.%8."/>
        <w:lvlJc w:val="left"/>
        <w:pPr>
          <w:ind w:left="4218" w:hanging="564"/>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8">
      <w:lvl w:ilvl="8">
        <w:start w:val="1"/>
        <w:numFmt w:val="decimal"/>
        <w:suff w:val="nothing"/>
        <w:lvlText w:val="%1.%2.%3.%4.%5.%6.%7.%8.%9."/>
        <w:lvlJc w:val="left"/>
        <w:pPr>
          <w:ind w:left="4887" w:hanging="87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num>
  <w:num w:numId="21">
    <w:abstractNumId w:val="0"/>
    <w:lvlOverride w:ilvl="0">
      <w:lvl w:ilvl="0">
        <w:start w:val="1"/>
        <w:numFmt w:val="decimal"/>
        <w:suff w:val="tab"/>
        <w:lvlText w:val="%1."/>
        <w:lvlJc w:val="left"/>
        <w:pPr>
          <w:tabs>
            <w:tab w:val="num" w:pos="1440"/>
          </w:tabs>
          <w:ind w:left="873" w:hanging="30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1455" w:hanging="888"/>
        </w:pPr>
        <w:rPr>
          <w:rFonts w:hAnsi="Arial Unicode MS"/>
          <w:b w:val="1"/>
          <w:bCs w:val="1"/>
          <w:caps w:val="0"/>
          <w:smallCaps w:val="0"/>
          <w:strike w:val="0"/>
          <w:dstrike w:val="0"/>
          <w:outline w:val="0"/>
          <w:emboss w:val="0"/>
          <w:imprint w:val="0"/>
          <w:spacing w:val="0"/>
          <w:w w:val="100"/>
          <w:kern w:val="0"/>
          <w:position w:val="0"/>
          <w:sz w:val="28"/>
          <w:szCs w:val="28"/>
          <w:highlight w:val="none"/>
          <w:vertAlign w:val="baseline"/>
        </w:rPr>
      </w:lvl>
    </w:lvlOverride>
    <w:lvlOverride w:ilvl="2">
      <w:lvl w:ilvl="2">
        <w:start w:val="1"/>
        <w:numFmt w:val="decimal"/>
        <w:suff w:val="tab"/>
        <w:lvlText w:val="%1.%2.%3."/>
        <w:lvlJc w:val="left"/>
        <w:pPr>
          <w:tabs>
            <w:tab w:val="num" w:pos="2508"/>
          </w:tabs>
          <w:ind w:left="1941" w:hanging="888"/>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3">
      <w:lvl w:ilvl="3">
        <w:start w:val="1"/>
        <w:numFmt w:val="decimal"/>
        <w:suff w:val="nothing"/>
        <w:lvlText w:val="%1.%2.%3.%4."/>
        <w:lvlJc w:val="left"/>
        <w:pPr>
          <w:ind w:left="2205" w:hanging="288"/>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4">
      <w:lvl w:ilvl="4">
        <w:start w:val="1"/>
        <w:numFmt w:val="decimal"/>
        <w:suff w:val="nothing"/>
        <w:lvlText w:val="%1.%2.%3.%4.%5."/>
        <w:lvlJc w:val="left"/>
        <w:pPr>
          <w:ind w:left="2607" w:hanging="3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5">
      <w:lvl w:ilvl="5">
        <w:start w:val="1"/>
        <w:numFmt w:val="decimal"/>
        <w:suff w:val="nothing"/>
        <w:lvlText w:val="%1.%2.%3.%4.%5.%6."/>
        <w:lvlJc w:val="left"/>
        <w:pPr>
          <w:ind w:left="3207" w:hanging="27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6">
      <w:lvl w:ilvl="6">
        <w:start w:val="1"/>
        <w:numFmt w:val="decimal"/>
        <w:suff w:val="nothing"/>
        <w:lvlText w:val="%1.%2.%3.%4.%5.%6.%7."/>
        <w:lvlJc w:val="left"/>
        <w:pPr>
          <w:ind w:left="3807" w:hanging="51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7">
      <w:lvl w:ilvl="7">
        <w:start w:val="1"/>
        <w:numFmt w:val="decimal"/>
        <w:suff w:val="nothing"/>
        <w:lvlText w:val="%1.%2.%3.%4.%5.%6.%7.%8."/>
        <w:lvlJc w:val="left"/>
        <w:pPr>
          <w:ind w:left="4407" w:hanging="75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lvlOverride w:ilvl="8">
      <w:lvl w:ilvl="8">
        <w:start w:val="1"/>
        <w:numFmt w:val="decimal"/>
        <w:suff w:val="nothing"/>
        <w:lvlText w:val="%1.%2.%3.%4.%5.%6.%7.%8.%9."/>
        <w:lvlJc w:val="left"/>
        <w:pPr>
          <w:ind w:left="5127" w:hanging="1113"/>
        </w:pPr>
        <w:rPr>
          <w:rFonts w:hAnsi="Arial Unicode MS"/>
          <w:b w:val="1"/>
          <w:bCs w:val="1"/>
          <w:caps w:val="0"/>
          <w:smallCaps w:val="0"/>
          <w:strike w:val="0"/>
          <w:dstrike w:val="0"/>
          <w:outline w:val="0"/>
          <w:emboss w:val="0"/>
          <w:imprint w:val="0"/>
          <w:spacing w:val="0"/>
          <w:w w:val="100"/>
          <w:kern w:val="0"/>
          <w:position w:val="0"/>
          <w:sz w:val="40"/>
          <w:szCs w:val="4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1"/>
  <w:bookFoldPrinting w:val="0"/>
  <w:noLineBreaksAfter w:lang="français" w:val="‘“(〔[{〈《「『【⦅〘〖«〝︵︷︹︻︽︿﹁﹃﹇﹙﹛﹝｢"/>
  <w:noLineBreaksBefore w:lang="français"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character" w:styleId="Aucun">
    <w:name w:val="Aucun"/>
    <w:rPr>
      <w:lang w:val="fr-FR"/>
    </w:rPr>
  </w:style>
  <w:style w:type="paragraph" w:styleId="Corps">
    <w:name w:val="Corps"/>
    <w:next w:val="Corps"/>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703"/>
        <w:tab w:val="right" w:pos="9406"/>
      </w:tabs>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paragraph" w:styleId="En-tête, pied de page">
    <w:name w:val="En-tête"/>
    <w:next w:val="En-tête, pied de pag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Style 1 importé">
    <w:name w:val="Style 1 importé"/>
    <w:pPr>
      <w:numPr>
        <w:numId w:val="1"/>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numbering" w:styleId="Style 2 importé">
    <w:name w:val="Style 2 importé"/>
    <w:pPr>
      <w:numPr>
        <w:numId w:val="3"/>
      </w:numPr>
    </w:pPr>
  </w:style>
  <w:style w:type="numbering" w:styleId="Style 4 importé">
    <w:name w:val="Style 4 importé"/>
    <w:pPr>
      <w:numPr>
        <w:numId w:val="6"/>
      </w:numPr>
    </w:pPr>
  </w:style>
  <w:style w:type="numbering" w:styleId="Style 5 importé">
    <w:name w:val="Style 5 importé"/>
    <w:pPr>
      <w:numPr>
        <w:numId w:val="9"/>
      </w:numPr>
    </w:pPr>
  </w:style>
  <w:style w:type="numbering" w:styleId="Style 6 importé">
    <w:name w:val="Style 6 importé"/>
    <w:pPr>
      <w:numPr>
        <w:numId w:val="14"/>
      </w:numPr>
    </w:pPr>
  </w:style>
  <w:style w:type="numbering" w:styleId="Style 7 importé">
    <w:name w:val="Style 7 importé"/>
    <w:pPr>
      <w:numPr>
        <w:numId w:val="16"/>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comments" Target="comments.xml"/><Relationship Id="rId11" Type="http://schemas.microsoft.com/office/2011/relationships/commentsExtended" Target="commentsExtended.xm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