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565" w:rsidRPr="008B3174" w:rsidRDefault="002C5391" w:rsidP="008B3174">
      <w:pPr>
        <w:jc w:val="both"/>
        <w:rPr>
          <w:rFonts w:ascii="Times New Roman" w:hAnsi="Times New Roman"/>
          <w:sz w:val="24"/>
          <w:szCs w:val="24"/>
          <w:lang w:val="en-US"/>
        </w:rPr>
      </w:pPr>
      <w:ins w:id="0" w:author="Windows User" w:date="2015-09-25T10:54:00Z">
        <w:r>
          <w:rPr>
            <w:rFonts w:ascii="Times New Roman" w:hAnsi="Times New Roman"/>
            <w:b/>
            <w:sz w:val="24"/>
            <w:szCs w:val="24"/>
            <w:lang w:val="en-US"/>
          </w:rPr>
          <w:t xml:space="preserve">S2 </w:t>
        </w:r>
      </w:ins>
      <w:r w:rsidR="00665029">
        <w:rPr>
          <w:rFonts w:ascii="Times New Roman" w:hAnsi="Times New Roman"/>
          <w:b/>
          <w:sz w:val="24"/>
          <w:szCs w:val="24"/>
          <w:lang w:val="en-US"/>
        </w:rPr>
        <w:t>Table</w:t>
      </w:r>
      <w:bookmarkStart w:id="1" w:name="_GoBack"/>
      <w:bookmarkEnd w:id="1"/>
      <w:del w:id="2" w:author="Windows User" w:date="2015-09-25T10:54:00Z">
        <w:r w:rsidR="00665029" w:rsidDel="002C5391">
          <w:rPr>
            <w:rFonts w:ascii="Times New Roman" w:hAnsi="Times New Roman"/>
            <w:b/>
            <w:sz w:val="24"/>
            <w:szCs w:val="24"/>
            <w:lang w:val="en-US"/>
          </w:rPr>
          <w:delText xml:space="preserve"> S2</w:delText>
        </w:r>
      </w:del>
      <w:r w:rsidR="00AF552C" w:rsidRPr="00865742">
        <w:rPr>
          <w:rFonts w:ascii="Times New Roman" w:hAnsi="Times New Roman"/>
          <w:b/>
          <w:sz w:val="24"/>
          <w:szCs w:val="24"/>
          <w:lang w:val="en-US"/>
        </w:rPr>
        <w:t>.</w:t>
      </w:r>
      <w:r w:rsidR="00AF552C" w:rsidRPr="00AF552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0161A">
        <w:rPr>
          <w:rFonts w:ascii="Times New Roman" w:hAnsi="Times New Roman"/>
          <w:sz w:val="24"/>
          <w:szCs w:val="24"/>
          <w:lang w:val="en-US"/>
        </w:rPr>
        <w:t xml:space="preserve">Data </w:t>
      </w:r>
      <w:r w:rsidR="00E07807">
        <w:rPr>
          <w:rFonts w:ascii="Times New Roman" w:hAnsi="Times New Roman"/>
          <w:sz w:val="24"/>
          <w:szCs w:val="24"/>
          <w:lang w:val="en-US"/>
        </w:rPr>
        <w:t>of</w:t>
      </w:r>
      <w:r w:rsidR="0010161A">
        <w:rPr>
          <w:rFonts w:ascii="Times New Roman" w:hAnsi="Times New Roman"/>
          <w:sz w:val="24"/>
          <w:szCs w:val="24"/>
          <w:lang w:val="en-US"/>
        </w:rPr>
        <w:t xml:space="preserve"> the </w:t>
      </w:r>
      <w:r w:rsidR="000D4234">
        <w:rPr>
          <w:rFonts w:ascii="Times New Roman" w:hAnsi="Times New Roman"/>
          <w:sz w:val="24"/>
          <w:szCs w:val="24"/>
          <w:lang w:val="en-US"/>
        </w:rPr>
        <w:t>estimation</w:t>
      </w:r>
      <w:r w:rsidR="0010161A">
        <w:rPr>
          <w:rFonts w:ascii="Times New Roman" w:hAnsi="Times New Roman"/>
          <w:sz w:val="24"/>
          <w:szCs w:val="24"/>
          <w:lang w:val="en-US"/>
        </w:rPr>
        <w:t xml:space="preserve"> of </w:t>
      </w:r>
      <w:r w:rsidR="00422145">
        <w:rPr>
          <w:rFonts w:ascii="Times New Roman" w:hAnsi="Times New Roman"/>
          <w:sz w:val="24"/>
          <w:szCs w:val="24"/>
          <w:lang w:val="en-US"/>
        </w:rPr>
        <w:t>the apoptosis rate in the</w:t>
      </w:r>
      <w:r w:rsidR="00422145" w:rsidRPr="00422145">
        <w:rPr>
          <w:rFonts w:ascii="Times New Roman" w:hAnsi="Times New Roman"/>
          <w:bCs/>
          <w:sz w:val="24"/>
          <w:szCs w:val="24"/>
          <w:lang w:val="en-GB"/>
        </w:rPr>
        <w:t xml:space="preserve"> posterior end of honeybee midguts</w:t>
      </w:r>
      <w:r w:rsidR="00422145">
        <w:rPr>
          <w:rFonts w:ascii="Times New Roman" w:hAnsi="Times New Roman"/>
          <w:bCs/>
          <w:sz w:val="24"/>
          <w:szCs w:val="24"/>
          <w:lang w:val="en-GB"/>
        </w:rPr>
        <w:t xml:space="preserve"> for days one and six post</w:t>
      </w:r>
      <w:r w:rsidR="002A7B2F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  <w:r w:rsidR="00422145">
        <w:rPr>
          <w:rFonts w:ascii="Times New Roman" w:hAnsi="Times New Roman"/>
          <w:bCs/>
          <w:sz w:val="24"/>
          <w:szCs w:val="24"/>
          <w:lang w:val="en-GB"/>
        </w:rPr>
        <w:t>infection (</w:t>
      </w:r>
      <w:proofErr w:type="spellStart"/>
      <w:r w:rsidR="00422145">
        <w:rPr>
          <w:rFonts w:ascii="Times New Roman" w:hAnsi="Times New Roman"/>
          <w:bCs/>
          <w:sz w:val="24"/>
          <w:szCs w:val="24"/>
          <w:lang w:val="en-GB"/>
        </w:rPr>
        <w:t>d.p.i</w:t>
      </w:r>
      <w:proofErr w:type="spellEnd"/>
      <w:r w:rsidR="00422145">
        <w:rPr>
          <w:rFonts w:ascii="Times New Roman" w:hAnsi="Times New Roman"/>
          <w:bCs/>
          <w:sz w:val="24"/>
          <w:szCs w:val="24"/>
          <w:lang w:val="en-GB"/>
        </w:rPr>
        <w:t>)</w:t>
      </w:r>
      <w:r w:rsidR="00422145" w:rsidRPr="00422145">
        <w:rPr>
          <w:rFonts w:ascii="Times New Roman" w:hAnsi="Times New Roman"/>
          <w:bCs/>
          <w:sz w:val="24"/>
          <w:szCs w:val="24"/>
          <w:lang w:val="en-GB"/>
        </w:rPr>
        <w:t>.</w:t>
      </w:r>
      <w:r w:rsidR="00422145" w:rsidRPr="00422145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422145" w:rsidRPr="00422145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r w:rsidR="00422145">
        <w:rPr>
          <w:rFonts w:ascii="Times New Roman" w:hAnsi="Times New Roman"/>
          <w:bCs/>
          <w:sz w:val="24"/>
          <w:szCs w:val="24"/>
          <w:lang w:val="en-GB"/>
        </w:rPr>
        <w:t>The a</w:t>
      </w:r>
      <w:r w:rsidR="00422145" w:rsidRPr="00422145">
        <w:rPr>
          <w:rFonts w:ascii="Times New Roman" w:hAnsi="Times New Roman"/>
          <w:bCs/>
          <w:sz w:val="24"/>
          <w:szCs w:val="24"/>
          <w:lang w:val="en-GB"/>
        </w:rPr>
        <w:t xml:space="preserve">poptosis ratio was calculated as </w:t>
      </w:r>
      <w:proofErr w:type="spellStart"/>
      <w:r w:rsidR="00422145" w:rsidRPr="00422145">
        <w:rPr>
          <w:rFonts w:ascii="Times New Roman" w:hAnsi="Times New Roman"/>
          <w:sz w:val="24"/>
          <w:szCs w:val="24"/>
          <w:lang w:val="en-GB"/>
        </w:rPr>
        <w:t>TUNEL+ve</w:t>
      </w:r>
      <w:proofErr w:type="spellEnd"/>
      <w:r w:rsidR="00422145" w:rsidRPr="00422145">
        <w:rPr>
          <w:rFonts w:ascii="Times New Roman" w:hAnsi="Times New Roman"/>
          <w:sz w:val="24"/>
          <w:szCs w:val="24"/>
          <w:lang w:val="en-GB"/>
        </w:rPr>
        <w:t xml:space="preserve"> / </w:t>
      </w:r>
      <w:proofErr w:type="spellStart"/>
      <w:r w:rsidR="00422145" w:rsidRPr="00422145">
        <w:rPr>
          <w:rFonts w:ascii="Times New Roman" w:hAnsi="Times New Roman"/>
          <w:sz w:val="24"/>
          <w:szCs w:val="24"/>
          <w:lang w:val="en-GB"/>
        </w:rPr>
        <w:t>DAPI+ve</w:t>
      </w:r>
      <w:proofErr w:type="spellEnd"/>
      <w:r w:rsidR="00422145" w:rsidRPr="00422145">
        <w:rPr>
          <w:rFonts w:ascii="Times New Roman" w:hAnsi="Times New Roman"/>
          <w:sz w:val="24"/>
          <w:szCs w:val="24"/>
          <w:lang w:val="en-GB"/>
        </w:rPr>
        <w:t xml:space="preserve"> nuclei</w:t>
      </w:r>
      <w:r w:rsidR="00422145" w:rsidRPr="00422145">
        <w:rPr>
          <w:rFonts w:ascii="Times New Roman" w:hAnsi="Times New Roman"/>
          <w:bCs/>
          <w:sz w:val="24"/>
          <w:szCs w:val="24"/>
          <w:lang w:val="en-GB"/>
        </w:rPr>
        <w:t xml:space="preserve"> using ImageJ</w:t>
      </w:r>
      <w:r w:rsidR="00422145">
        <w:rPr>
          <w:rFonts w:ascii="Times New Roman" w:hAnsi="Times New Roman"/>
          <w:bCs/>
          <w:sz w:val="24"/>
          <w:szCs w:val="24"/>
          <w:lang w:val="en-GB"/>
        </w:rPr>
        <w:t xml:space="preserve">. </w:t>
      </w:r>
      <w:r w:rsidR="008B3174">
        <w:rPr>
          <w:rFonts w:ascii="Times New Roman" w:hAnsi="Times New Roman"/>
          <w:bCs/>
          <w:sz w:val="24"/>
          <w:szCs w:val="24"/>
          <w:lang w:val="en-GB"/>
        </w:rPr>
        <w:t xml:space="preserve">For day 1 </w:t>
      </w:r>
      <w:proofErr w:type="spellStart"/>
      <w:r w:rsidR="008B3174">
        <w:rPr>
          <w:rFonts w:ascii="Times New Roman" w:hAnsi="Times New Roman"/>
          <w:bCs/>
          <w:sz w:val="24"/>
          <w:szCs w:val="24"/>
          <w:lang w:val="en-GB"/>
        </w:rPr>
        <w:t>p.i</w:t>
      </w:r>
      <w:proofErr w:type="spellEnd"/>
      <w:r w:rsidR="008B3174">
        <w:rPr>
          <w:rFonts w:ascii="Times New Roman" w:hAnsi="Times New Roman"/>
          <w:bCs/>
          <w:sz w:val="24"/>
          <w:szCs w:val="24"/>
          <w:lang w:val="en-GB"/>
        </w:rPr>
        <w:t xml:space="preserve">.: </w:t>
      </w:r>
      <w:r w:rsidR="008B3174">
        <w:rPr>
          <w:rFonts w:ascii="Times New Roman" w:hAnsi="Times New Roman"/>
          <w:bCs/>
          <w:i/>
          <w:sz w:val="24"/>
          <w:szCs w:val="24"/>
          <w:lang w:val="en-GB"/>
        </w:rPr>
        <w:t>n</w:t>
      </w:r>
      <w:r w:rsidR="008B3174" w:rsidRPr="008B3174">
        <w:rPr>
          <w:rFonts w:ascii="Times New Roman" w:hAnsi="Times New Roman"/>
          <w:bCs/>
          <w:sz w:val="24"/>
          <w:szCs w:val="24"/>
          <w:lang w:val="en-GB"/>
        </w:rPr>
        <w:t xml:space="preserve"> = 3</w:t>
      </w:r>
      <w:r w:rsidR="008B3174" w:rsidRPr="008B3174">
        <w:rPr>
          <w:rFonts w:ascii="Times New Roman" w:hAnsi="Times New Roman"/>
          <w:bCs/>
          <w:sz w:val="24"/>
          <w:szCs w:val="24"/>
          <w:vertAlign w:val="subscript"/>
          <w:lang w:val="en-GB"/>
        </w:rPr>
        <w:t>SC</w:t>
      </w:r>
      <w:r w:rsidR="008B3174" w:rsidRPr="008B3174">
        <w:rPr>
          <w:rFonts w:ascii="Times New Roman" w:hAnsi="Times New Roman"/>
          <w:bCs/>
          <w:sz w:val="24"/>
          <w:szCs w:val="24"/>
          <w:lang w:val="en-GB"/>
        </w:rPr>
        <w:t>, 5</w:t>
      </w:r>
      <w:r w:rsidR="008B3174" w:rsidRPr="008B3174">
        <w:rPr>
          <w:rFonts w:ascii="Times New Roman" w:hAnsi="Times New Roman"/>
          <w:bCs/>
          <w:sz w:val="24"/>
          <w:szCs w:val="24"/>
          <w:vertAlign w:val="subscript"/>
          <w:lang w:val="en-GB"/>
        </w:rPr>
        <w:t>SN</w:t>
      </w:r>
      <w:r w:rsidR="008B3174" w:rsidRPr="008B3174">
        <w:rPr>
          <w:rFonts w:ascii="Times New Roman" w:hAnsi="Times New Roman"/>
          <w:bCs/>
          <w:sz w:val="24"/>
          <w:szCs w:val="24"/>
          <w:lang w:val="en-GB"/>
        </w:rPr>
        <w:t>, 5</w:t>
      </w:r>
      <w:r w:rsidR="008B3174">
        <w:rPr>
          <w:rFonts w:ascii="Times New Roman" w:hAnsi="Times New Roman"/>
          <w:bCs/>
          <w:sz w:val="24"/>
          <w:szCs w:val="24"/>
          <w:vertAlign w:val="subscript"/>
          <w:lang w:val="en-GB"/>
        </w:rPr>
        <w:t>T</w:t>
      </w:r>
      <w:r w:rsidR="008B3174" w:rsidRPr="008B3174">
        <w:rPr>
          <w:rFonts w:ascii="Times New Roman" w:hAnsi="Times New Roman"/>
          <w:bCs/>
          <w:sz w:val="24"/>
          <w:szCs w:val="24"/>
          <w:vertAlign w:val="subscript"/>
          <w:lang w:val="en-GB"/>
        </w:rPr>
        <w:t>C</w:t>
      </w:r>
      <w:r w:rsidR="008B3174" w:rsidRPr="008B3174">
        <w:rPr>
          <w:rFonts w:ascii="Times New Roman" w:hAnsi="Times New Roman"/>
          <w:bCs/>
          <w:sz w:val="24"/>
          <w:szCs w:val="24"/>
          <w:lang w:val="en-GB"/>
        </w:rPr>
        <w:t>, 6</w:t>
      </w:r>
      <w:r w:rsidR="008B3174">
        <w:rPr>
          <w:rFonts w:ascii="Times New Roman" w:hAnsi="Times New Roman"/>
          <w:bCs/>
          <w:sz w:val="24"/>
          <w:szCs w:val="24"/>
          <w:vertAlign w:val="subscript"/>
          <w:lang w:val="en-GB"/>
        </w:rPr>
        <w:t>T</w:t>
      </w:r>
      <w:r w:rsidR="008B3174" w:rsidRPr="008B3174">
        <w:rPr>
          <w:rFonts w:ascii="Times New Roman" w:hAnsi="Times New Roman"/>
          <w:bCs/>
          <w:sz w:val="24"/>
          <w:szCs w:val="24"/>
          <w:vertAlign w:val="subscript"/>
          <w:lang w:val="en-GB"/>
        </w:rPr>
        <w:t>N</w:t>
      </w:r>
      <w:r w:rsidR="008B3174">
        <w:rPr>
          <w:rFonts w:ascii="Times New Roman" w:hAnsi="Times New Roman"/>
          <w:bCs/>
          <w:sz w:val="24"/>
          <w:szCs w:val="24"/>
          <w:lang w:val="en-GB"/>
        </w:rPr>
        <w:t xml:space="preserve"> and for</w:t>
      </w:r>
      <w:r w:rsidR="008B3174" w:rsidRPr="008B3174">
        <w:rPr>
          <w:rFonts w:ascii="Times New Roman" w:hAnsi="Times New Roman"/>
          <w:bCs/>
          <w:sz w:val="24"/>
          <w:szCs w:val="24"/>
          <w:lang w:val="en-GB"/>
        </w:rPr>
        <w:t xml:space="preserve"> d</w:t>
      </w:r>
      <w:r w:rsidR="008B3174">
        <w:rPr>
          <w:rFonts w:ascii="Times New Roman" w:hAnsi="Times New Roman"/>
          <w:bCs/>
          <w:sz w:val="24"/>
          <w:szCs w:val="24"/>
          <w:lang w:val="en-GB"/>
        </w:rPr>
        <w:t xml:space="preserve">ay 6 </w:t>
      </w:r>
      <w:proofErr w:type="spellStart"/>
      <w:r w:rsidR="008B3174">
        <w:rPr>
          <w:rFonts w:ascii="Times New Roman" w:hAnsi="Times New Roman"/>
          <w:bCs/>
          <w:sz w:val="24"/>
          <w:szCs w:val="24"/>
          <w:lang w:val="en-GB"/>
        </w:rPr>
        <w:t>p.i</w:t>
      </w:r>
      <w:proofErr w:type="spellEnd"/>
      <w:r w:rsidR="008B3174">
        <w:rPr>
          <w:rFonts w:ascii="Times New Roman" w:hAnsi="Times New Roman"/>
          <w:bCs/>
          <w:sz w:val="24"/>
          <w:szCs w:val="24"/>
          <w:lang w:val="en-GB"/>
        </w:rPr>
        <w:t>.</w:t>
      </w:r>
      <w:r w:rsidR="008B3174" w:rsidRPr="008B3174">
        <w:rPr>
          <w:rFonts w:ascii="Times New Roman" w:hAnsi="Times New Roman"/>
          <w:bCs/>
          <w:sz w:val="24"/>
          <w:szCs w:val="24"/>
          <w:lang w:val="en-GB"/>
        </w:rPr>
        <w:t xml:space="preserve">: </w:t>
      </w:r>
      <w:r w:rsidR="008B3174" w:rsidRPr="008B3174">
        <w:rPr>
          <w:rFonts w:ascii="Times New Roman" w:hAnsi="Times New Roman"/>
          <w:bCs/>
          <w:i/>
          <w:sz w:val="24"/>
          <w:szCs w:val="24"/>
          <w:lang w:val="en-GB"/>
        </w:rPr>
        <w:t>n</w:t>
      </w:r>
      <w:r w:rsidR="008B3174" w:rsidRPr="008B3174">
        <w:rPr>
          <w:rFonts w:ascii="Times New Roman" w:hAnsi="Times New Roman"/>
          <w:bCs/>
          <w:sz w:val="24"/>
          <w:szCs w:val="24"/>
          <w:lang w:val="en-GB"/>
        </w:rPr>
        <w:t xml:space="preserve"> = 5</w:t>
      </w:r>
      <w:r w:rsidR="008B3174" w:rsidRPr="008B3174">
        <w:rPr>
          <w:rFonts w:ascii="Times New Roman" w:hAnsi="Times New Roman"/>
          <w:bCs/>
          <w:sz w:val="24"/>
          <w:szCs w:val="24"/>
          <w:vertAlign w:val="subscript"/>
          <w:lang w:val="en-GB"/>
        </w:rPr>
        <w:t>SC</w:t>
      </w:r>
      <w:r w:rsidR="008B3174" w:rsidRPr="008B3174">
        <w:rPr>
          <w:rFonts w:ascii="Times New Roman" w:hAnsi="Times New Roman"/>
          <w:bCs/>
          <w:sz w:val="24"/>
          <w:szCs w:val="24"/>
          <w:lang w:val="en-GB"/>
        </w:rPr>
        <w:t>, 7</w:t>
      </w:r>
      <w:r w:rsidR="008B3174" w:rsidRPr="008B3174">
        <w:rPr>
          <w:rFonts w:ascii="Times New Roman" w:hAnsi="Times New Roman"/>
          <w:bCs/>
          <w:sz w:val="24"/>
          <w:szCs w:val="24"/>
          <w:vertAlign w:val="subscript"/>
          <w:lang w:val="en-GB"/>
        </w:rPr>
        <w:t>SN</w:t>
      </w:r>
      <w:r w:rsidR="008B3174" w:rsidRPr="008B3174">
        <w:rPr>
          <w:rFonts w:ascii="Times New Roman" w:hAnsi="Times New Roman"/>
          <w:bCs/>
          <w:sz w:val="24"/>
          <w:szCs w:val="24"/>
          <w:lang w:val="en-GB"/>
        </w:rPr>
        <w:t>, 9</w:t>
      </w:r>
      <w:r w:rsidR="008B3174">
        <w:rPr>
          <w:rFonts w:ascii="Times New Roman" w:hAnsi="Times New Roman"/>
          <w:bCs/>
          <w:sz w:val="24"/>
          <w:szCs w:val="24"/>
          <w:vertAlign w:val="subscript"/>
          <w:lang w:val="en-GB"/>
        </w:rPr>
        <w:t>T</w:t>
      </w:r>
      <w:r w:rsidR="008B3174" w:rsidRPr="008B3174">
        <w:rPr>
          <w:rFonts w:ascii="Times New Roman" w:hAnsi="Times New Roman"/>
          <w:bCs/>
          <w:sz w:val="24"/>
          <w:szCs w:val="24"/>
          <w:vertAlign w:val="subscript"/>
          <w:lang w:val="en-GB"/>
        </w:rPr>
        <w:t>C</w:t>
      </w:r>
      <w:r w:rsidR="008B3174" w:rsidRPr="008B3174">
        <w:rPr>
          <w:rFonts w:ascii="Times New Roman" w:hAnsi="Times New Roman"/>
          <w:bCs/>
          <w:sz w:val="24"/>
          <w:szCs w:val="24"/>
          <w:lang w:val="en-GB"/>
        </w:rPr>
        <w:t>, 7</w:t>
      </w:r>
      <w:r w:rsidR="008B3174">
        <w:rPr>
          <w:rFonts w:ascii="Times New Roman" w:hAnsi="Times New Roman"/>
          <w:bCs/>
          <w:sz w:val="24"/>
          <w:szCs w:val="24"/>
          <w:vertAlign w:val="subscript"/>
          <w:lang w:val="en-GB"/>
        </w:rPr>
        <w:t>T</w:t>
      </w:r>
      <w:r w:rsidR="008B3174" w:rsidRPr="008B3174">
        <w:rPr>
          <w:rFonts w:ascii="Times New Roman" w:hAnsi="Times New Roman"/>
          <w:bCs/>
          <w:sz w:val="24"/>
          <w:szCs w:val="24"/>
          <w:vertAlign w:val="subscript"/>
          <w:lang w:val="en-GB"/>
        </w:rPr>
        <w:t>N.</w:t>
      </w:r>
    </w:p>
    <w:tbl>
      <w:tblPr>
        <w:tblW w:w="7913" w:type="dxa"/>
        <w:tblInd w:w="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1153"/>
        <w:gridCol w:w="1153"/>
        <w:gridCol w:w="980"/>
        <w:gridCol w:w="654"/>
        <w:gridCol w:w="1033"/>
        <w:gridCol w:w="1312"/>
        <w:gridCol w:w="1101"/>
      </w:tblGrid>
      <w:tr w:rsidR="00F50320" w:rsidRPr="005B5D5E" w:rsidTr="00422145">
        <w:trPr>
          <w:trHeight w:val="300"/>
        </w:trPr>
        <w:tc>
          <w:tcPr>
            <w:tcW w:w="5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665029" w:rsidRPr="00665029" w:rsidRDefault="00665029" w:rsidP="00F5032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de-DE"/>
              </w:rPr>
              <w:t>#ID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665029" w:rsidRPr="00665029" w:rsidRDefault="00665029" w:rsidP="00F5032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de-DE"/>
              </w:rPr>
              <w:t>treatment</w:t>
            </w:r>
            <w:proofErr w:type="spellEnd"/>
            <w:r w:rsidRPr="006650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6650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de-DE"/>
              </w:rPr>
              <w:t>groups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665029" w:rsidRPr="00665029" w:rsidRDefault="00665029" w:rsidP="00F5032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de-DE"/>
              </w:rPr>
              <w:t>treatment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665029" w:rsidRPr="00665029" w:rsidRDefault="00665029" w:rsidP="00F5032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de-DE"/>
              </w:rPr>
              <w:t>group</w:t>
            </w:r>
            <w:proofErr w:type="spellEnd"/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665029" w:rsidRPr="00665029" w:rsidRDefault="00665029" w:rsidP="00F5032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de-DE"/>
              </w:rPr>
              <w:t>d.p.i</w:t>
            </w:r>
            <w:proofErr w:type="spellEnd"/>
            <w:r w:rsidRPr="006650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665029" w:rsidRPr="00665029" w:rsidRDefault="00665029" w:rsidP="00F5032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de-DE"/>
              </w:rPr>
              <w:t>replicate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665029" w:rsidRPr="00665029" w:rsidRDefault="00422145" w:rsidP="0010161A">
            <w:pPr>
              <w:pStyle w:val="berschrift3"/>
              <w:rPr>
                <w:sz w:val="20"/>
                <w:szCs w:val="20"/>
              </w:rPr>
            </w:pPr>
            <w:proofErr w:type="spellStart"/>
            <w:r w:rsidRPr="00422145">
              <w:rPr>
                <w:sz w:val="20"/>
                <w:szCs w:val="20"/>
              </w:rPr>
              <w:t>number</w:t>
            </w:r>
            <w:proofErr w:type="spellEnd"/>
            <w:r w:rsidR="0010161A" w:rsidRPr="00422145">
              <w:rPr>
                <w:sz w:val="20"/>
                <w:szCs w:val="20"/>
              </w:rPr>
              <w:t xml:space="preserve"> </w:t>
            </w:r>
            <w:proofErr w:type="spellStart"/>
            <w:r w:rsidRPr="00422145">
              <w:rPr>
                <w:sz w:val="20"/>
                <w:szCs w:val="20"/>
              </w:rPr>
              <w:t>of</w:t>
            </w:r>
            <w:proofErr w:type="spellEnd"/>
            <w:r w:rsidRPr="00422145">
              <w:rPr>
                <w:sz w:val="20"/>
                <w:szCs w:val="20"/>
              </w:rPr>
              <w:t xml:space="preserve"> </w:t>
            </w:r>
            <w:proofErr w:type="spellStart"/>
            <w:r w:rsidRPr="00422145">
              <w:rPr>
                <w:color w:val="000000"/>
                <w:sz w:val="20"/>
                <w:szCs w:val="20"/>
              </w:rPr>
              <w:t>nuclei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665029" w:rsidRPr="00422145" w:rsidRDefault="00422145" w:rsidP="0042214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2214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de-DE"/>
              </w:rPr>
              <w:t>apoptosis</w:t>
            </w:r>
            <w:proofErr w:type="spellEnd"/>
          </w:p>
          <w:p w:rsidR="00422145" w:rsidRPr="00665029" w:rsidRDefault="00422145" w:rsidP="0042214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2214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de-DE"/>
              </w:rPr>
              <w:t>ratio</w:t>
            </w:r>
            <w:proofErr w:type="spellEnd"/>
          </w:p>
        </w:tc>
      </w:tr>
      <w:tr w:rsidR="00422145" w:rsidRPr="005B5D5E" w:rsidTr="00422145">
        <w:trPr>
          <w:trHeight w:val="300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SN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354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0.362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SN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457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0.225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SN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273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0.348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SC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328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0.451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SC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342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0.471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SC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384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0.477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TN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515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0.373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TN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624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0.404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TN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516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0.341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TN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538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0.394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11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TC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345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0.304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TC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293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0.294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13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TC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283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0.339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SN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483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0.178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SN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362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0.224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SC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376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0.314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17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SC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362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0.304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18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SC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407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0.405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TN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341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0.375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21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TC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467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0.272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22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TC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342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0.398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24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SN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429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0.054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25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SN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359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0.167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26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SC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417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0.223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27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SC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267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0.228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28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SC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296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0.375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29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TN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297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0.387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TN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436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0.374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31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TC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371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0.251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32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TC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six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431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0.439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33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SN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70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0.629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34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SN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343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0.615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35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SN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10161A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422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288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0.580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43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TC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297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0.401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44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SN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204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0.515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45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SN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306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0.533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46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SC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364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0.492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47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SC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187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0.561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48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SC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sensitive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10161A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422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194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0.500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49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TN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175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0.617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50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TN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372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0.540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51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TN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91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0.835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52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TC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310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0.529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lastRenderedPageBreak/>
              <w:t>53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TC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165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0.727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57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TN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10161A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4221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174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0.540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58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TN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253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0.443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59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TN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infected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235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0.447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60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TC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186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0.608</w:t>
            </w:r>
          </w:p>
        </w:tc>
      </w:tr>
      <w:tr w:rsidR="00422145" w:rsidRPr="005B5D5E" w:rsidTr="00422145">
        <w:trPr>
          <w:trHeight w:val="288"/>
        </w:trPr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62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TC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control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tolerant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one</w:t>
            </w:r>
            <w:proofErr w:type="spellEnd"/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218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029" w:rsidRPr="00665029" w:rsidRDefault="00665029" w:rsidP="006650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</w:pPr>
            <w:r w:rsidRPr="0066502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de-DE"/>
              </w:rPr>
              <w:t>0.468</w:t>
            </w:r>
          </w:p>
        </w:tc>
      </w:tr>
    </w:tbl>
    <w:p w:rsidR="00AF552C" w:rsidRDefault="00AF552C"/>
    <w:p w:rsidR="00AF552C" w:rsidRDefault="00AF552C"/>
    <w:sectPr w:rsidR="00AF552C" w:rsidSect="00C01AE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F552C"/>
    <w:rsid w:val="00001F81"/>
    <w:rsid w:val="000029A7"/>
    <w:rsid w:val="00002BAB"/>
    <w:rsid w:val="00003193"/>
    <w:rsid w:val="00003B68"/>
    <w:rsid w:val="00004050"/>
    <w:rsid w:val="000152E2"/>
    <w:rsid w:val="000250C2"/>
    <w:rsid w:val="0002713A"/>
    <w:rsid w:val="00030339"/>
    <w:rsid w:val="000322C7"/>
    <w:rsid w:val="000328C0"/>
    <w:rsid w:val="00034403"/>
    <w:rsid w:val="00040D02"/>
    <w:rsid w:val="0004217C"/>
    <w:rsid w:val="000435E7"/>
    <w:rsid w:val="000438BB"/>
    <w:rsid w:val="0004439A"/>
    <w:rsid w:val="00045637"/>
    <w:rsid w:val="00046242"/>
    <w:rsid w:val="0004639F"/>
    <w:rsid w:val="00047207"/>
    <w:rsid w:val="000545A2"/>
    <w:rsid w:val="000548F2"/>
    <w:rsid w:val="00056FC3"/>
    <w:rsid w:val="000576E9"/>
    <w:rsid w:val="00064478"/>
    <w:rsid w:val="00072FD0"/>
    <w:rsid w:val="00073780"/>
    <w:rsid w:val="00081150"/>
    <w:rsid w:val="00083233"/>
    <w:rsid w:val="00083614"/>
    <w:rsid w:val="000848CF"/>
    <w:rsid w:val="0008649B"/>
    <w:rsid w:val="00087F69"/>
    <w:rsid w:val="00090D6B"/>
    <w:rsid w:val="00091DB3"/>
    <w:rsid w:val="00092613"/>
    <w:rsid w:val="00094676"/>
    <w:rsid w:val="000A0A68"/>
    <w:rsid w:val="000A0BD9"/>
    <w:rsid w:val="000A1206"/>
    <w:rsid w:val="000A3B15"/>
    <w:rsid w:val="000B4252"/>
    <w:rsid w:val="000B7B18"/>
    <w:rsid w:val="000B7E10"/>
    <w:rsid w:val="000C1E9C"/>
    <w:rsid w:val="000C29DB"/>
    <w:rsid w:val="000D4234"/>
    <w:rsid w:val="000D55D2"/>
    <w:rsid w:val="000D5646"/>
    <w:rsid w:val="000D5A00"/>
    <w:rsid w:val="000D7680"/>
    <w:rsid w:val="000E0F4C"/>
    <w:rsid w:val="000E5EE1"/>
    <w:rsid w:val="000E7B4B"/>
    <w:rsid w:val="000F05EB"/>
    <w:rsid w:val="000F0872"/>
    <w:rsid w:val="000F1E77"/>
    <w:rsid w:val="000F2BD5"/>
    <w:rsid w:val="000F4295"/>
    <w:rsid w:val="000F5D08"/>
    <w:rsid w:val="0010161A"/>
    <w:rsid w:val="00106762"/>
    <w:rsid w:val="001111FF"/>
    <w:rsid w:val="001113B4"/>
    <w:rsid w:val="00114467"/>
    <w:rsid w:val="00115BC4"/>
    <w:rsid w:val="001167A8"/>
    <w:rsid w:val="00117B2C"/>
    <w:rsid w:val="00120197"/>
    <w:rsid w:val="00120360"/>
    <w:rsid w:val="00124530"/>
    <w:rsid w:val="00134DCD"/>
    <w:rsid w:val="001358BB"/>
    <w:rsid w:val="00142B05"/>
    <w:rsid w:val="00144393"/>
    <w:rsid w:val="00147EE1"/>
    <w:rsid w:val="00151A8B"/>
    <w:rsid w:val="00155CCF"/>
    <w:rsid w:val="00161D9C"/>
    <w:rsid w:val="00161E23"/>
    <w:rsid w:val="00162FD1"/>
    <w:rsid w:val="00164C2A"/>
    <w:rsid w:val="00171C30"/>
    <w:rsid w:val="00172FA6"/>
    <w:rsid w:val="00174B60"/>
    <w:rsid w:val="00177658"/>
    <w:rsid w:val="00177879"/>
    <w:rsid w:val="00177FB4"/>
    <w:rsid w:val="00181334"/>
    <w:rsid w:val="001824AA"/>
    <w:rsid w:val="00185A3B"/>
    <w:rsid w:val="0018734A"/>
    <w:rsid w:val="001919E4"/>
    <w:rsid w:val="00193185"/>
    <w:rsid w:val="001943BF"/>
    <w:rsid w:val="001977F8"/>
    <w:rsid w:val="001A145F"/>
    <w:rsid w:val="001A24CC"/>
    <w:rsid w:val="001A2C0A"/>
    <w:rsid w:val="001A2C87"/>
    <w:rsid w:val="001A3BD2"/>
    <w:rsid w:val="001A4CFD"/>
    <w:rsid w:val="001A5186"/>
    <w:rsid w:val="001A642F"/>
    <w:rsid w:val="001B13E9"/>
    <w:rsid w:val="001B47C7"/>
    <w:rsid w:val="001B4AE2"/>
    <w:rsid w:val="001B6F13"/>
    <w:rsid w:val="001C0527"/>
    <w:rsid w:val="001C4447"/>
    <w:rsid w:val="001C4E59"/>
    <w:rsid w:val="001C7244"/>
    <w:rsid w:val="001D434E"/>
    <w:rsid w:val="001D4AE6"/>
    <w:rsid w:val="001D6353"/>
    <w:rsid w:val="001D702B"/>
    <w:rsid w:val="001D76F4"/>
    <w:rsid w:val="001E0320"/>
    <w:rsid w:val="001E141F"/>
    <w:rsid w:val="001E6FCE"/>
    <w:rsid w:val="001F2D11"/>
    <w:rsid w:val="001F4722"/>
    <w:rsid w:val="002028B7"/>
    <w:rsid w:val="002032FF"/>
    <w:rsid w:val="00203824"/>
    <w:rsid w:val="00205B0A"/>
    <w:rsid w:val="00206FB6"/>
    <w:rsid w:val="002145AF"/>
    <w:rsid w:val="0021562C"/>
    <w:rsid w:val="002158C9"/>
    <w:rsid w:val="002171E4"/>
    <w:rsid w:val="00217E04"/>
    <w:rsid w:val="002236B8"/>
    <w:rsid w:val="00226670"/>
    <w:rsid w:val="0022698D"/>
    <w:rsid w:val="00236C89"/>
    <w:rsid w:val="002414C0"/>
    <w:rsid w:val="00242350"/>
    <w:rsid w:val="0024531B"/>
    <w:rsid w:val="002457AF"/>
    <w:rsid w:val="00247778"/>
    <w:rsid w:val="00251BD3"/>
    <w:rsid w:val="00260A6B"/>
    <w:rsid w:val="00265390"/>
    <w:rsid w:val="00266EAF"/>
    <w:rsid w:val="00267A5D"/>
    <w:rsid w:val="002713A4"/>
    <w:rsid w:val="00271B40"/>
    <w:rsid w:val="00271FA3"/>
    <w:rsid w:val="00272842"/>
    <w:rsid w:val="00273A26"/>
    <w:rsid w:val="00280A80"/>
    <w:rsid w:val="00281454"/>
    <w:rsid w:val="00281C56"/>
    <w:rsid w:val="0028247C"/>
    <w:rsid w:val="002870B5"/>
    <w:rsid w:val="00292F16"/>
    <w:rsid w:val="002931E0"/>
    <w:rsid w:val="002955DB"/>
    <w:rsid w:val="00296C3B"/>
    <w:rsid w:val="00297B05"/>
    <w:rsid w:val="002A0480"/>
    <w:rsid w:val="002A0774"/>
    <w:rsid w:val="002A0EAC"/>
    <w:rsid w:val="002A0FF3"/>
    <w:rsid w:val="002A1B21"/>
    <w:rsid w:val="002A2687"/>
    <w:rsid w:val="002A7B2F"/>
    <w:rsid w:val="002B0C5E"/>
    <w:rsid w:val="002C2BC4"/>
    <w:rsid w:val="002C4894"/>
    <w:rsid w:val="002C5391"/>
    <w:rsid w:val="002C54C6"/>
    <w:rsid w:val="002C6844"/>
    <w:rsid w:val="002C72CD"/>
    <w:rsid w:val="002C7737"/>
    <w:rsid w:val="002D7E36"/>
    <w:rsid w:val="002E11E6"/>
    <w:rsid w:val="002E20E0"/>
    <w:rsid w:val="002F38A6"/>
    <w:rsid w:val="002F7891"/>
    <w:rsid w:val="002F7ECC"/>
    <w:rsid w:val="00300ED5"/>
    <w:rsid w:val="0030148D"/>
    <w:rsid w:val="00301F91"/>
    <w:rsid w:val="00302E31"/>
    <w:rsid w:val="00306085"/>
    <w:rsid w:val="003108F2"/>
    <w:rsid w:val="00311FE6"/>
    <w:rsid w:val="0031265F"/>
    <w:rsid w:val="00314860"/>
    <w:rsid w:val="003150DA"/>
    <w:rsid w:val="00321FDD"/>
    <w:rsid w:val="003228E0"/>
    <w:rsid w:val="003313AE"/>
    <w:rsid w:val="00332DA6"/>
    <w:rsid w:val="00333699"/>
    <w:rsid w:val="00334AE8"/>
    <w:rsid w:val="00340423"/>
    <w:rsid w:val="003406DA"/>
    <w:rsid w:val="003429EC"/>
    <w:rsid w:val="00345402"/>
    <w:rsid w:val="00350AFE"/>
    <w:rsid w:val="0035465A"/>
    <w:rsid w:val="00363B7C"/>
    <w:rsid w:val="00370ADB"/>
    <w:rsid w:val="00370B50"/>
    <w:rsid w:val="00373C76"/>
    <w:rsid w:val="0037560F"/>
    <w:rsid w:val="00382A46"/>
    <w:rsid w:val="00382B48"/>
    <w:rsid w:val="0038551E"/>
    <w:rsid w:val="0039091B"/>
    <w:rsid w:val="003927BD"/>
    <w:rsid w:val="0039294F"/>
    <w:rsid w:val="003A02B5"/>
    <w:rsid w:val="003B1482"/>
    <w:rsid w:val="003B3ECF"/>
    <w:rsid w:val="003B4F1F"/>
    <w:rsid w:val="003B712E"/>
    <w:rsid w:val="003C1694"/>
    <w:rsid w:val="003C2056"/>
    <w:rsid w:val="003C3E16"/>
    <w:rsid w:val="003C45D5"/>
    <w:rsid w:val="003D1176"/>
    <w:rsid w:val="003D18BC"/>
    <w:rsid w:val="003D3013"/>
    <w:rsid w:val="003D5A83"/>
    <w:rsid w:val="003D6C37"/>
    <w:rsid w:val="003D72E5"/>
    <w:rsid w:val="003D761D"/>
    <w:rsid w:val="003E0F14"/>
    <w:rsid w:val="003E4552"/>
    <w:rsid w:val="003E646B"/>
    <w:rsid w:val="003E7514"/>
    <w:rsid w:val="003F27D3"/>
    <w:rsid w:val="003F39A8"/>
    <w:rsid w:val="003F49D9"/>
    <w:rsid w:val="00405C11"/>
    <w:rsid w:val="00406F55"/>
    <w:rsid w:val="00411447"/>
    <w:rsid w:val="00411A12"/>
    <w:rsid w:val="004131AA"/>
    <w:rsid w:val="00415124"/>
    <w:rsid w:val="00416C23"/>
    <w:rsid w:val="00417900"/>
    <w:rsid w:val="00420D36"/>
    <w:rsid w:val="00422145"/>
    <w:rsid w:val="00425E18"/>
    <w:rsid w:val="00426769"/>
    <w:rsid w:val="00431646"/>
    <w:rsid w:val="00432ABB"/>
    <w:rsid w:val="00433D20"/>
    <w:rsid w:val="00433DDA"/>
    <w:rsid w:val="00434EE0"/>
    <w:rsid w:val="00435B10"/>
    <w:rsid w:val="004374A3"/>
    <w:rsid w:val="00437DB8"/>
    <w:rsid w:val="004418EE"/>
    <w:rsid w:val="00444012"/>
    <w:rsid w:val="00444131"/>
    <w:rsid w:val="00445833"/>
    <w:rsid w:val="00446234"/>
    <w:rsid w:val="004518AB"/>
    <w:rsid w:val="0045205F"/>
    <w:rsid w:val="004544F7"/>
    <w:rsid w:val="00457DAC"/>
    <w:rsid w:val="004625DF"/>
    <w:rsid w:val="0046474F"/>
    <w:rsid w:val="00465D41"/>
    <w:rsid w:val="0046709C"/>
    <w:rsid w:val="00467C29"/>
    <w:rsid w:val="004700A8"/>
    <w:rsid w:val="00470400"/>
    <w:rsid w:val="00471DBE"/>
    <w:rsid w:val="00472229"/>
    <w:rsid w:val="00480980"/>
    <w:rsid w:val="004828EC"/>
    <w:rsid w:val="00490DD0"/>
    <w:rsid w:val="00493841"/>
    <w:rsid w:val="004A1701"/>
    <w:rsid w:val="004A212A"/>
    <w:rsid w:val="004A3A0F"/>
    <w:rsid w:val="004A3A6F"/>
    <w:rsid w:val="004A4049"/>
    <w:rsid w:val="004A64EA"/>
    <w:rsid w:val="004B4CD1"/>
    <w:rsid w:val="004C2580"/>
    <w:rsid w:val="004C5B64"/>
    <w:rsid w:val="004C7416"/>
    <w:rsid w:val="004D0D1C"/>
    <w:rsid w:val="004D2335"/>
    <w:rsid w:val="004D4FE0"/>
    <w:rsid w:val="004D50E3"/>
    <w:rsid w:val="004D62ED"/>
    <w:rsid w:val="004D6895"/>
    <w:rsid w:val="004D68DE"/>
    <w:rsid w:val="004D693A"/>
    <w:rsid w:val="004D7843"/>
    <w:rsid w:val="004E18F1"/>
    <w:rsid w:val="004E2340"/>
    <w:rsid w:val="004E572B"/>
    <w:rsid w:val="004E5E68"/>
    <w:rsid w:val="004E64F5"/>
    <w:rsid w:val="004F30C8"/>
    <w:rsid w:val="004F3811"/>
    <w:rsid w:val="004F6EA1"/>
    <w:rsid w:val="00502245"/>
    <w:rsid w:val="00504A6A"/>
    <w:rsid w:val="00504EB9"/>
    <w:rsid w:val="00505A5D"/>
    <w:rsid w:val="005061EE"/>
    <w:rsid w:val="0050779D"/>
    <w:rsid w:val="005144F9"/>
    <w:rsid w:val="0051676D"/>
    <w:rsid w:val="00517DD9"/>
    <w:rsid w:val="0052091F"/>
    <w:rsid w:val="005230AD"/>
    <w:rsid w:val="0052499C"/>
    <w:rsid w:val="00524A1D"/>
    <w:rsid w:val="00524FE4"/>
    <w:rsid w:val="00531C13"/>
    <w:rsid w:val="005323B1"/>
    <w:rsid w:val="00533AD5"/>
    <w:rsid w:val="00537AE3"/>
    <w:rsid w:val="00537B64"/>
    <w:rsid w:val="005406C7"/>
    <w:rsid w:val="00544F1B"/>
    <w:rsid w:val="00545439"/>
    <w:rsid w:val="00546B28"/>
    <w:rsid w:val="005475E0"/>
    <w:rsid w:val="00550EED"/>
    <w:rsid w:val="005515D2"/>
    <w:rsid w:val="00551A6A"/>
    <w:rsid w:val="005522C8"/>
    <w:rsid w:val="0055671F"/>
    <w:rsid w:val="005567BE"/>
    <w:rsid w:val="00557AE0"/>
    <w:rsid w:val="00560DF2"/>
    <w:rsid w:val="00567B4A"/>
    <w:rsid w:val="00574967"/>
    <w:rsid w:val="0057546C"/>
    <w:rsid w:val="0057703C"/>
    <w:rsid w:val="00577676"/>
    <w:rsid w:val="005801A2"/>
    <w:rsid w:val="00581C55"/>
    <w:rsid w:val="005828D5"/>
    <w:rsid w:val="00590494"/>
    <w:rsid w:val="00597BC0"/>
    <w:rsid w:val="005A2E01"/>
    <w:rsid w:val="005A339B"/>
    <w:rsid w:val="005A55B1"/>
    <w:rsid w:val="005A583F"/>
    <w:rsid w:val="005A5A4A"/>
    <w:rsid w:val="005A5CA2"/>
    <w:rsid w:val="005A62CE"/>
    <w:rsid w:val="005B3608"/>
    <w:rsid w:val="005B36DA"/>
    <w:rsid w:val="005B3D91"/>
    <w:rsid w:val="005B458E"/>
    <w:rsid w:val="005B5D5E"/>
    <w:rsid w:val="005C30F7"/>
    <w:rsid w:val="005C720B"/>
    <w:rsid w:val="005D3793"/>
    <w:rsid w:val="005D5438"/>
    <w:rsid w:val="005D5979"/>
    <w:rsid w:val="005D5ABB"/>
    <w:rsid w:val="005D5E92"/>
    <w:rsid w:val="005D77FC"/>
    <w:rsid w:val="005E6CEE"/>
    <w:rsid w:val="005E7EDB"/>
    <w:rsid w:val="005F0418"/>
    <w:rsid w:val="005F62FE"/>
    <w:rsid w:val="005F635D"/>
    <w:rsid w:val="00600E70"/>
    <w:rsid w:val="0060192B"/>
    <w:rsid w:val="00606083"/>
    <w:rsid w:val="0060611C"/>
    <w:rsid w:val="00614A87"/>
    <w:rsid w:val="00617076"/>
    <w:rsid w:val="00621F8C"/>
    <w:rsid w:val="00623A1C"/>
    <w:rsid w:val="006274F7"/>
    <w:rsid w:val="00630664"/>
    <w:rsid w:val="00636390"/>
    <w:rsid w:val="00640C84"/>
    <w:rsid w:val="00646110"/>
    <w:rsid w:val="00646C10"/>
    <w:rsid w:val="0064711F"/>
    <w:rsid w:val="00647561"/>
    <w:rsid w:val="006539CC"/>
    <w:rsid w:val="00653BC2"/>
    <w:rsid w:val="00653D16"/>
    <w:rsid w:val="00654BC0"/>
    <w:rsid w:val="00656BEB"/>
    <w:rsid w:val="00657A25"/>
    <w:rsid w:val="006601D1"/>
    <w:rsid w:val="00661842"/>
    <w:rsid w:val="0066319D"/>
    <w:rsid w:val="00664237"/>
    <w:rsid w:val="00664FEB"/>
    <w:rsid w:val="00665029"/>
    <w:rsid w:val="006668B0"/>
    <w:rsid w:val="0067303E"/>
    <w:rsid w:val="00674525"/>
    <w:rsid w:val="00682A9A"/>
    <w:rsid w:val="006879D1"/>
    <w:rsid w:val="00687ED7"/>
    <w:rsid w:val="00696150"/>
    <w:rsid w:val="006A0627"/>
    <w:rsid w:val="006A1454"/>
    <w:rsid w:val="006A16EA"/>
    <w:rsid w:val="006A17E7"/>
    <w:rsid w:val="006A4A11"/>
    <w:rsid w:val="006A615E"/>
    <w:rsid w:val="006A67A0"/>
    <w:rsid w:val="006A7E49"/>
    <w:rsid w:val="006B14A4"/>
    <w:rsid w:val="006B55C0"/>
    <w:rsid w:val="006B6F5C"/>
    <w:rsid w:val="006C11A9"/>
    <w:rsid w:val="006C1506"/>
    <w:rsid w:val="006C15C8"/>
    <w:rsid w:val="006C1F3E"/>
    <w:rsid w:val="006C36B8"/>
    <w:rsid w:val="006C3714"/>
    <w:rsid w:val="006C4D40"/>
    <w:rsid w:val="006C73CF"/>
    <w:rsid w:val="006C7B01"/>
    <w:rsid w:val="006D1A5C"/>
    <w:rsid w:val="006D26BB"/>
    <w:rsid w:val="006D273A"/>
    <w:rsid w:val="006D4F40"/>
    <w:rsid w:val="006D5F0E"/>
    <w:rsid w:val="006E1529"/>
    <w:rsid w:val="006E2B6E"/>
    <w:rsid w:val="006E5904"/>
    <w:rsid w:val="006E5A7A"/>
    <w:rsid w:val="006E6A79"/>
    <w:rsid w:val="006F1ABC"/>
    <w:rsid w:val="006F212E"/>
    <w:rsid w:val="006F45EB"/>
    <w:rsid w:val="006F74C4"/>
    <w:rsid w:val="00702CCA"/>
    <w:rsid w:val="00705842"/>
    <w:rsid w:val="00706939"/>
    <w:rsid w:val="0070707A"/>
    <w:rsid w:val="0070751B"/>
    <w:rsid w:val="007078F2"/>
    <w:rsid w:val="00713EA4"/>
    <w:rsid w:val="007161A1"/>
    <w:rsid w:val="00716692"/>
    <w:rsid w:val="00721900"/>
    <w:rsid w:val="007221FB"/>
    <w:rsid w:val="007228C1"/>
    <w:rsid w:val="00722E54"/>
    <w:rsid w:val="00722FAB"/>
    <w:rsid w:val="00724AB9"/>
    <w:rsid w:val="00724CE5"/>
    <w:rsid w:val="00725A46"/>
    <w:rsid w:val="00727418"/>
    <w:rsid w:val="00736450"/>
    <w:rsid w:val="00741121"/>
    <w:rsid w:val="00743FBE"/>
    <w:rsid w:val="0075258A"/>
    <w:rsid w:val="007528A7"/>
    <w:rsid w:val="00753B36"/>
    <w:rsid w:val="00754B28"/>
    <w:rsid w:val="0075639E"/>
    <w:rsid w:val="007611E9"/>
    <w:rsid w:val="007648E5"/>
    <w:rsid w:val="00770D78"/>
    <w:rsid w:val="00771AF0"/>
    <w:rsid w:val="007728E3"/>
    <w:rsid w:val="00774CB2"/>
    <w:rsid w:val="0077689A"/>
    <w:rsid w:val="007823D6"/>
    <w:rsid w:val="00783F8D"/>
    <w:rsid w:val="007900BD"/>
    <w:rsid w:val="0079301A"/>
    <w:rsid w:val="00793481"/>
    <w:rsid w:val="00795B9C"/>
    <w:rsid w:val="00797890"/>
    <w:rsid w:val="00797DEF"/>
    <w:rsid w:val="007A4371"/>
    <w:rsid w:val="007A5F53"/>
    <w:rsid w:val="007B7758"/>
    <w:rsid w:val="007C531D"/>
    <w:rsid w:val="007C6BD8"/>
    <w:rsid w:val="007D1F5D"/>
    <w:rsid w:val="007D7A9F"/>
    <w:rsid w:val="007D7AFC"/>
    <w:rsid w:val="007E0137"/>
    <w:rsid w:val="007E5508"/>
    <w:rsid w:val="007E799F"/>
    <w:rsid w:val="007F13B4"/>
    <w:rsid w:val="007F4F1D"/>
    <w:rsid w:val="007F6FA8"/>
    <w:rsid w:val="007F7BFC"/>
    <w:rsid w:val="00800E37"/>
    <w:rsid w:val="00801392"/>
    <w:rsid w:val="00803365"/>
    <w:rsid w:val="00810A80"/>
    <w:rsid w:val="00810AE2"/>
    <w:rsid w:val="00810FC6"/>
    <w:rsid w:val="00813F36"/>
    <w:rsid w:val="00814FD0"/>
    <w:rsid w:val="0081618B"/>
    <w:rsid w:val="00821234"/>
    <w:rsid w:val="008223FE"/>
    <w:rsid w:val="00824BB4"/>
    <w:rsid w:val="00824E5F"/>
    <w:rsid w:val="00825A21"/>
    <w:rsid w:val="00826AFF"/>
    <w:rsid w:val="0083173F"/>
    <w:rsid w:val="00832912"/>
    <w:rsid w:val="008332BF"/>
    <w:rsid w:val="008346C3"/>
    <w:rsid w:val="00834E26"/>
    <w:rsid w:val="00841F40"/>
    <w:rsid w:val="00853CAB"/>
    <w:rsid w:val="0085477C"/>
    <w:rsid w:val="00861190"/>
    <w:rsid w:val="008611B0"/>
    <w:rsid w:val="00861836"/>
    <w:rsid w:val="00861AA3"/>
    <w:rsid w:val="008649CC"/>
    <w:rsid w:val="00865742"/>
    <w:rsid w:val="00877602"/>
    <w:rsid w:val="00880C09"/>
    <w:rsid w:val="008857FF"/>
    <w:rsid w:val="008952C1"/>
    <w:rsid w:val="00896579"/>
    <w:rsid w:val="00897228"/>
    <w:rsid w:val="008A2952"/>
    <w:rsid w:val="008A3C15"/>
    <w:rsid w:val="008A4214"/>
    <w:rsid w:val="008A4A57"/>
    <w:rsid w:val="008A77E3"/>
    <w:rsid w:val="008B1B53"/>
    <w:rsid w:val="008B3174"/>
    <w:rsid w:val="008B6F23"/>
    <w:rsid w:val="008B70FF"/>
    <w:rsid w:val="008C1034"/>
    <w:rsid w:val="008C12FF"/>
    <w:rsid w:val="008C1907"/>
    <w:rsid w:val="008D0CB3"/>
    <w:rsid w:val="008D1015"/>
    <w:rsid w:val="008D6491"/>
    <w:rsid w:val="008E0681"/>
    <w:rsid w:val="008E2274"/>
    <w:rsid w:val="008E6063"/>
    <w:rsid w:val="008F0CCD"/>
    <w:rsid w:val="008F1217"/>
    <w:rsid w:val="00900CA9"/>
    <w:rsid w:val="009042FF"/>
    <w:rsid w:val="009051FF"/>
    <w:rsid w:val="009066B7"/>
    <w:rsid w:val="00907358"/>
    <w:rsid w:val="00907994"/>
    <w:rsid w:val="00911B3A"/>
    <w:rsid w:val="009178E4"/>
    <w:rsid w:val="00920E49"/>
    <w:rsid w:val="0092118E"/>
    <w:rsid w:val="00922A6E"/>
    <w:rsid w:val="00927ED3"/>
    <w:rsid w:val="00934166"/>
    <w:rsid w:val="00936C31"/>
    <w:rsid w:val="00937DCA"/>
    <w:rsid w:val="00944EBA"/>
    <w:rsid w:val="009504F7"/>
    <w:rsid w:val="009524AA"/>
    <w:rsid w:val="00952CA5"/>
    <w:rsid w:val="0095475B"/>
    <w:rsid w:val="00955044"/>
    <w:rsid w:val="009624EB"/>
    <w:rsid w:val="00962E9A"/>
    <w:rsid w:val="00967091"/>
    <w:rsid w:val="0096731B"/>
    <w:rsid w:val="00976507"/>
    <w:rsid w:val="00980565"/>
    <w:rsid w:val="00983476"/>
    <w:rsid w:val="00986342"/>
    <w:rsid w:val="00996B38"/>
    <w:rsid w:val="0099771D"/>
    <w:rsid w:val="009A6CBF"/>
    <w:rsid w:val="009A6EED"/>
    <w:rsid w:val="009A725B"/>
    <w:rsid w:val="009B357A"/>
    <w:rsid w:val="009B5F40"/>
    <w:rsid w:val="009B7B45"/>
    <w:rsid w:val="009C1F88"/>
    <w:rsid w:val="009C26A9"/>
    <w:rsid w:val="009C3366"/>
    <w:rsid w:val="009C6EEF"/>
    <w:rsid w:val="009C6EFD"/>
    <w:rsid w:val="009C7048"/>
    <w:rsid w:val="009C7A9B"/>
    <w:rsid w:val="009D251F"/>
    <w:rsid w:val="009E4A53"/>
    <w:rsid w:val="009E7A20"/>
    <w:rsid w:val="009F09C6"/>
    <w:rsid w:val="009F28A3"/>
    <w:rsid w:val="00A04979"/>
    <w:rsid w:val="00A071B0"/>
    <w:rsid w:val="00A1194C"/>
    <w:rsid w:val="00A12460"/>
    <w:rsid w:val="00A1248C"/>
    <w:rsid w:val="00A1411E"/>
    <w:rsid w:val="00A20733"/>
    <w:rsid w:val="00A2141D"/>
    <w:rsid w:val="00A21B18"/>
    <w:rsid w:val="00A27DFD"/>
    <w:rsid w:val="00A307F3"/>
    <w:rsid w:val="00A3088F"/>
    <w:rsid w:val="00A33F5B"/>
    <w:rsid w:val="00A343E8"/>
    <w:rsid w:val="00A35DF6"/>
    <w:rsid w:val="00A43637"/>
    <w:rsid w:val="00A4575E"/>
    <w:rsid w:val="00A50E12"/>
    <w:rsid w:val="00A50EEC"/>
    <w:rsid w:val="00A51078"/>
    <w:rsid w:val="00A5145A"/>
    <w:rsid w:val="00A55922"/>
    <w:rsid w:val="00A62D19"/>
    <w:rsid w:val="00A62E19"/>
    <w:rsid w:val="00A64C0C"/>
    <w:rsid w:val="00A651EC"/>
    <w:rsid w:val="00A701EE"/>
    <w:rsid w:val="00A71083"/>
    <w:rsid w:val="00A724EE"/>
    <w:rsid w:val="00A75149"/>
    <w:rsid w:val="00A84F4F"/>
    <w:rsid w:val="00A8594D"/>
    <w:rsid w:val="00A85C66"/>
    <w:rsid w:val="00A8628B"/>
    <w:rsid w:val="00A87D49"/>
    <w:rsid w:val="00A87E85"/>
    <w:rsid w:val="00A908CD"/>
    <w:rsid w:val="00A93375"/>
    <w:rsid w:val="00A937BE"/>
    <w:rsid w:val="00A9444F"/>
    <w:rsid w:val="00A94AB2"/>
    <w:rsid w:val="00A9553E"/>
    <w:rsid w:val="00A97D8E"/>
    <w:rsid w:val="00AA0E26"/>
    <w:rsid w:val="00AA2131"/>
    <w:rsid w:val="00AB3426"/>
    <w:rsid w:val="00AB7836"/>
    <w:rsid w:val="00AC26B3"/>
    <w:rsid w:val="00AC6FAB"/>
    <w:rsid w:val="00AC73B0"/>
    <w:rsid w:val="00AC799E"/>
    <w:rsid w:val="00AD3A81"/>
    <w:rsid w:val="00AD45AE"/>
    <w:rsid w:val="00AE3DDB"/>
    <w:rsid w:val="00AE50A8"/>
    <w:rsid w:val="00AF33D6"/>
    <w:rsid w:val="00AF41BA"/>
    <w:rsid w:val="00AF552C"/>
    <w:rsid w:val="00AF5C7C"/>
    <w:rsid w:val="00B01880"/>
    <w:rsid w:val="00B068C4"/>
    <w:rsid w:val="00B11162"/>
    <w:rsid w:val="00B11517"/>
    <w:rsid w:val="00B11742"/>
    <w:rsid w:val="00B11D9E"/>
    <w:rsid w:val="00B12F78"/>
    <w:rsid w:val="00B13801"/>
    <w:rsid w:val="00B15F95"/>
    <w:rsid w:val="00B161B9"/>
    <w:rsid w:val="00B1786D"/>
    <w:rsid w:val="00B24051"/>
    <w:rsid w:val="00B24A81"/>
    <w:rsid w:val="00B27D92"/>
    <w:rsid w:val="00B30579"/>
    <w:rsid w:val="00B311CB"/>
    <w:rsid w:val="00B32D9E"/>
    <w:rsid w:val="00B32E80"/>
    <w:rsid w:val="00B3420F"/>
    <w:rsid w:val="00B367F4"/>
    <w:rsid w:val="00B36902"/>
    <w:rsid w:val="00B37026"/>
    <w:rsid w:val="00B37A27"/>
    <w:rsid w:val="00B42216"/>
    <w:rsid w:val="00B44A5C"/>
    <w:rsid w:val="00B44E6E"/>
    <w:rsid w:val="00B45956"/>
    <w:rsid w:val="00B45C04"/>
    <w:rsid w:val="00B52416"/>
    <w:rsid w:val="00B547B4"/>
    <w:rsid w:val="00B569C4"/>
    <w:rsid w:val="00B56B88"/>
    <w:rsid w:val="00B60D63"/>
    <w:rsid w:val="00B63CD9"/>
    <w:rsid w:val="00B642D7"/>
    <w:rsid w:val="00B6591B"/>
    <w:rsid w:val="00B6710C"/>
    <w:rsid w:val="00B67264"/>
    <w:rsid w:val="00B7175D"/>
    <w:rsid w:val="00B75F2E"/>
    <w:rsid w:val="00B80497"/>
    <w:rsid w:val="00B82034"/>
    <w:rsid w:val="00B82706"/>
    <w:rsid w:val="00B86814"/>
    <w:rsid w:val="00B87DD4"/>
    <w:rsid w:val="00B902F1"/>
    <w:rsid w:val="00B9146E"/>
    <w:rsid w:val="00B92DF7"/>
    <w:rsid w:val="00B95276"/>
    <w:rsid w:val="00B9585C"/>
    <w:rsid w:val="00B979C1"/>
    <w:rsid w:val="00BA1B75"/>
    <w:rsid w:val="00BA1C22"/>
    <w:rsid w:val="00BA1C68"/>
    <w:rsid w:val="00BA265C"/>
    <w:rsid w:val="00BA34E1"/>
    <w:rsid w:val="00BA43E0"/>
    <w:rsid w:val="00BB0E4A"/>
    <w:rsid w:val="00BB4ED1"/>
    <w:rsid w:val="00BB602D"/>
    <w:rsid w:val="00BB62A6"/>
    <w:rsid w:val="00BB6381"/>
    <w:rsid w:val="00BB7CB6"/>
    <w:rsid w:val="00BC076A"/>
    <w:rsid w:val="00BC6101"/>
    <w:rsid w:val="00BD0BF3"/>
    <w:rsid w:val="00BE44D1"/>
    <w:rsid w:val="00BE536F"/>
    <w:rsid w:val="00BF7EE3"/>
    <w:rsid w:val="00C017D6"/>
    <w:rsid w:val="00C01AE5"/>
    <w:rsid w:val="00C023C6"/>
    <w:rsid w:val="00C05B1D"/>
    <w:rsid w:val="00C064D2"/>
    <w:rsid w:val="00C07B8D"/>
    <w:rsid w:val="00C122FB"/>
    <w:rsid w:val="00C156A0"/>
    <w:rsid w:val="00C15C17"/>
    <w:rsid w:val="00C21C4E"/>
    <w:rsid w:val="00C26BD2"/>
    <w:rsid w:val="00C27453"/>
    <w:rsid w:val="00C331FA"/>
    <w:rsid w:val="00C3530E"/>
    <w:rsid w:val="00C37B97"/>
    <w:rsid w:val="00C4111D"/>
    <w:rsid w:val="00C47B75"/>
    <w:rsid w:val="00C50168"/>
    <w:rsid w:val="00C501C9"/>
    <w:rsid w:val="00C53BF5"/>
    <w:rsid w:val="00C55AFA"/>
    <w:rsid w:val="00C56CBD"/>
    <w:rsid w:val="00C61F2E"/>
    <w:rsid w:val="00C64DAE"/>
    <w:rsid w:val="00C75565"/>
    <w:rsid w:val="00C80749"/>
    <w:rsid w:val="00C807EF"/>
    <w:rsid w:val="00C814C7"/>
    <w:rsid w:val="00C81682"/>
    <w:rsid w:val="00C85FE9"/>
    <w:rsid w:val="00C86046"/>
    <w:rsid w:val="00C87BEB"/>
    <w:rsid w:val="00C921E2"/>
    <w:rsid w:val="00C92F3A"/>
    <w:rsid w:val="00C93958"/>
    <w:rsid w:val="00C959CB"/>
    <w:rsid w:val="00CA0982"/>
    <w:rsid w:val="00CA3C7F"/>
    <w:rsid w:val="00CA4B2E"/>
    <w:rsid w:val="00CB243D"/>
    <w:rsid w:val="00CC01BC"/>
    <w:rsid w:val="00CC2E3C"/>
    <w:rsid w:val="00CC4178"/>
    <w:rsid w:val="00CC443B"/>
    <w:rsid w:val="00CC49A1"/>
    <w:rsid w:val="00CC7AE1"/>
    <w:rsid w:val="00CC7BC0"/>
    <w:rsid w:val="00CD0CD3"/>
    <w:rsid w:val="00CD1B57"/>
    <w:rsid w:val="00CD2B0C"/>
    <w:rsid w:val="00CD36D9"/>
    <w:rsid w:val="00CD59F6"/>
    <w:rsid w:val="00CE0623"/>
    <w:rsid w:val="00CE7AAB"/>
    <w:rsid w:val="00CF22BB"/>
    <w:rsid w:val="00CF304C"/>
    <w:rsid w:val="00D051C2"/>
    <w:rsid w:val="00D11058"/>
    <w:rsid w:val="00D1131E"/>
    <w:rsid w:val="00D1229F"/>
    <w:rsid w:val="00D124AD"/>
    <w:rsid w:val="00D12F26"/>
    <w:rsid w:val="00D14E60"/>
    <w:rsid w:val="00D16413"/>
    <w:rsid w:val="00D177CE"/>
    <w:rsid w:val="00D20AD0"/>
    <w:rsid w:val="00D26FA6"/>
    <w:rsid w:val="00D40D0A"/>
    <w:rsid w:val="00D42701"/>
    <w:rsid w:val="00D42FFB"/>
    <w:rsid w:val="00D51383"/>
    <w:rsid w:val="00D51ED7"/>
    <w:rsid w:val="00D54E74"/>
    <w:rsid w:val="00D563BA"/>
    <w:rsid w:val="00D601E8"/>
    <w:rsid w:val="00D602C4"/>
    <w:rsid w:val="00D62518"/>
    <w:rsid w:val="00D7145B"/>
    <w:rsid w:val="00D7179C"/>
    <w:rsid w:val="00D72855"/>
    <w:rsid w:val="00D76A92"/>
    <w:rsid w:val="00D80AC8"/>
    <w:rsid w:val="00D8212D"/>
    <w:rsid w:val="00D83188"/>
    <w:rsid w:val="00D84F4D"/>
    <w:rsid w:val="00D87A6E"/>
    <w:rsid w:val="00D90685"/>
    <w:rsid w:val="00D92BB7"/>
    <w:rsid w:val="00D93880"/>
    <w:rsid w:val="00D93FEB"/>
    <w:rsid w:val="00D9484B"/>
    <w:rsid w:val="00D95063"/>
    <w:rsid w:val="00DA15C8"/>
    <w:rsid w:val="00DA1858"/>
    <w:rsid w:val="00DA2A18"/>
    <w:rsid w:val="00DA2F43"/>
    <w:rsid w:val="00DA334E"/>
    <w:rsid w:val="00DA36FE"/>
    <w:rsid w:val="00DA3E23"/>
    <w:rsid w:val="00DA5014"/>
    <w:rsid w:val="00DA52DE"/>
    <w:rsid w:val="00DA7651"/>
    <w:rsid w:val="00DB1282"/>
    <w:rsid w:val="00DB5B80"/>
    <w:rsid w:val="00DB735D"/>
    <w:rsid w:val="00DC1E96"/>
    <w:rsid w:val="00DC513B"/>
    <w:rsid w:val="00DC519E"/>
    <w:rsid w:val="00DC53C2"/>
    <w:rsid w:val="00DD0AFE"/>
    <w:rsid w:val="00DD2B7E"/>
    <w:rsid w:val="00DD365F"/>
    <w:rsid w:val="00DE001F"/>
    <w:rsid w:val="00DE0D16"/>
    <w:rsid w:val="00DE23EC"/>
    <w:rsid w:val="00DE2AA2"/>
    <w:rsid w:val="00DE32F3"/>
    <w:rsid w:val="00DE4EA4"/>
    <w:rsid w:val="00DF09E0"/>
    <w:rsid w:val="00DF0DF4"/>
    <w:rsid w:val="00DF2359"/>
    <w:rsid w:val="00DF4394"/>
    <w:rsid w:val="00DF50B5"/>
    <w:rsid w:val="00DF64C7"/>
    <w:rsid w:val="00E01A24"/>
    <w:rsid w:val="00E03BB3"/>
    <w:rsid w:val="00E06963"/>
    <w:rsid w:val="00E07807"/>
    <w:rsid w:val="00E15597"/>
    <w:rsid w:val="00E25B9A"/>
    <w:rsid w:val="00E27E10"/>
    <w:rsid w:val="00E30A98"/>
    <w:rsid w:val="00E3170C"/>
    <w:rsid w:val="00E36D5A"/>
    <w:rsid w:val="00E438F0"/>
    <w:rsid w:val="00E44FAB"/>
    <w:rsid w:val="00E4531C"/>
    <w:rsid w:val="00E522E3"/>
    <w:rsid w:val="00E53736"/>
    <w:rsid w:val="00E57D67"/>
    <w:rsid w:val="00E606B8"/>
    <w:rsid w:val="00E6186D"/>
    <w:rsid w:val="00E6504F"/>
    <w:rsid w:val="00E727FD"/>
    <w:rsid w:val="00E77867"/>
    <w:rsid w:val="00E779B7"/>
    <w:rsid w:val="00E81E8E"/>
    <w:rsid w:val="00E82F14"/>
    <w:rsid w:val="00E83E62"/>
    <w:rsid w:val="00E84956"/>
    <w:rsid w:val="00E84994"/>
    <w:rsid w:val="00E910F9"/>
    <w:rsid w:val="00E920DC"/>
    <w:rsid w:val="00E938E2"/>
    <w:rsid w:val="00E96F15"/>
    <w:rsid w:val="00EA2041"/>
    <w:rsid w:val="00EA5F51"/>
    <w:rsid w:val="00EA5FA0"/>
    <w:rsid w:val="00EA6A1F"/>
    <w:rsid w:val="00EB1D91"/>
    <w:rsid w:val="00EB2C8E"/>
    <w:rsid w:val="00EB329B"/>
    <w:rsid w:val="00EB78E8"/>
    <w:rsid w:val="00EB7FEB"/>
    <w:rsid w:val="00EC2A0E"/>
    <w:rsid w:val="00EC36D7"/>
    <w:rsid w:val="00EC4751"/>
    <w:rsid w:val="00EC5C4A"/>
    <w:rsid w:val="00EC61AE"/>
    <w:rsid w:val="00EC7221"/>
    <w:rsid w:val="00EC7C2C"/>
    <w:rsid w:val="00ED056E"/>
    <w:rsid w:val="00ED47C2"/>
    <w:rsid w:val="00ED4A6F"/>
    <w:rsid w:val="00ED679C"/>
    <w:rsid w:val="00EE31BB"/>
    <w:rsid w:val="00EE5565"/>
    <w:rsid w:val="00EE71F6"/>
    <w:rsid w:val="00EE7D2B"/>
    <w:rsid w:val="00EF4559"/>
    <w:rsid w:val="00EF7D39"/>
    <w:rsid w:val="00F02442"/>
    <w:rsid w:val="00F02FAB"/>
    <w:rsid w:val="00F032E4"/>
    <w:rsid w:val="00F11311"/>
    <w:rsid w:val="00F11336"/>
    <w:rsid w:val="00F12469"/>
    <w:rsid w:val="00F130EA"/>
    <w:rsid w:val="00F156D4"/>
    <w:rsid w:val="00F17A73"/>
    <w:rsid w:val="00F205F5"/>
    <w:rsid w:val="00F20D0B"/>
    <w:rsid w:val="00F22E16"/>
    <w:rsid w:val="00F23691"/>
    <w:rsid w:val="00F24FD6"/>
    <w:rsid w:val="00F256B5"/>
    <w:rsid w:val="00F30DCB"/>
    <w:rsid w:val="00F328E8"/>
    <w:rsid w:val="00F34310"/>
    <w:rsid w:val="00F35402"/>
    <w:rsid w:val="00F35729"/>
    <w:rsid w:val="00F42254"/>
    <w:rsid w:val="00F4247A"/>
    <w:rsid w:val="00F45D86"/>
    <w:rsid w:val="00F50320"/>
    <w:rsid w:val="00F5130B"/>
    <w:rsid w:val="00F53C6D"/>
    <w:rsid w:val="00F53DC8"/>
    <w:rsid w:val="00F5406B"/>
    <w:rsid w:val="00F62F8B"/>
    <w:rsid w:val="00F63F81"/>
    <w:rsid w:val="00F66FEB"/>
    <w:rsid w:val="00F715A2"/>
    <w:rsid w:val="00F737DC"/>
    <w:rsid w:val="00F74347"/>
    <w:rsid w:val="00F77B83"/>
    <w:rsid w:val="00F804A0"/>
    <w:rsid w:val="00F82161"/>
    <w:rsid w:val="00F83C06"/>
    <w:rsid w:val="00F850E7"/>
    <w:rsid w:val="00F87556"/>
    <w:rsid w:val="00F9033A"/>
    <w:rsid w:val="00F904EE"/>
    <w:rsid w:val="00F94C69"/>
    <w:rsid w:val="00F97A5A"/>
    <w:rsid w:val="00FA31A8"/>
    <w:rsid w:val="00FB1D40"/>
    <w:rsid w:val="00FB598B"/>
    <w:rsid w:val="00FB65F3"/>
    <w:rsid w:val="00FC07DC"/>
    <w:rsid w:val="00FC1420"/>
    <w:rsid w:val="00FC1E60"/>
    <w:rsid w:val="00FC29BB"/>
    <w:rsid w:val="00FC6601"/>
    <w:rsid w:val="00FC6C11"/>
    <w:rsid w:val="00FD2DE2"/>
    <w:rsid w:val="00FD4591"/>
    <w:rsid w:val="00FD4721"/>
    <w:rsid w:val="00FD4F01"/>
    <w:rsid w:val="00FD600C"/>
    <w:rsid w:val="00FD619E"/>
    <w:rsid w:val="00FE19C8"/>
    <w:rsid w:val="00FE6E87"/>
    <w:rsid w:val="00FF2ED2"/>
    <w:rsid w:val="00FF4885"/>
    <w:rsid w:val="00FF5381"/>
    <w:rsid w:val="00FF5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1AE5"/>
    <w:pPr>
      <w:spacing w:after="160" w:line="259" w:lineRule="auto"/>
    </w:pPr>
    <w:rPr>
      <w:sz w:val="22"/>
      <w:szCs w:val="22"/>
      <w:lang w:eastAsia="en-US"/>
    </w:rPr>
  </w:style>
  <w:style w:type="paragraph" w:styleId="berschrift3">
    <w:name w:val="heading 3"/>
    <w:basedOn w:val="Standard"/>
    <w:link w:val="berschrift3Zchn"/>
    <w:uiPriority w:val="9"/>
    <w:qFormat/>
    <w:rsid w:val="001016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AF552C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F552C"/>
    <w:rPr>
      <w:color w:val="800080"/>
      <w:u w:val="single"/>
    </w:rPr>
  </w:style>
  <w:style w:type="paragraph" w:customStyle="1" w:styleId="xl65">
    <w:name w:val="xl65"/>
    <w:basedOn w:val="Standard"/>
    <w:rsid w:val="00AF552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de-DE"/>
    </w:rPr>
  </w:style>
  <w:style w:type="paragraph" w:customStyle="1" w:styleId="xl66">
    <w:name w:val="xl66"/>
    <w:basedOn w:val="Standard"/>
    <w:rsid w:val="00AF552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de-DE"/>
    </w:rPr>
  </w:style>
  <w:style w:type="paragraph" w:customStyle="1" w:styleId="xl67">
    <w:name w:val="xl67"/>
    <w:basedOn w:val="Standard"/>
    <w:rsid w:val="00AF552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de-DE"/>
    </w:rPr>
  </w:style>
  <w:style w:type="paragraph" w:customStyle="1" w:styleId="xl68">
    <w:name w:val="xl68"/>
    <w:basedOn w:val="Standard"/>
    <w:rsid w:val="00AF55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xl69">
    <w:name w:val="xl69"/>
    <w:basedOn w:val="Standard"/>
    <w:rsid w:val="00AF55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xl70">
    <w:name w:val="xl70"/>
    <w:basedOn w:val="Standard"/>
    <w:rsid w:val="00AF552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de-DE"/>
    </w:rPr>
  </w:style>
  <w:style w:type="paragraph" w:customStyle="1" w:styleId="xl71">
    <w:name w:val="xl71"/>
    <w:basedOn w:val="Standard"/>
    <w:rsid w:val="00AF552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de-DE"/>
    </w:rPr>
  </w:style>
  <w:style w:type="paragraph" w:customStyle="1" w:styleId="xl72">
    <w:name w:val="xl72"/>
    <w:basedOn w:val="Standard"/>
    <w:rsid w:val="00AF55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xl73">
    <w:name w:val="xl73"/>
    <w:basedOn w:val="Standard"/>
    <w:rsid w:val="00AF55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xl74">
    <w:name w:val="xl74"/>
    <w:basedOn w:val="Standard"/>
    <w:rsid w:val="00AF552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de-DE"/>
    </w:rPr>
  </w:style>
  <w:style w:type="paragraph" w:customStyle="1" w:styleId="xl75">
    <w:name w:val="xl75"/>
    <w:basedOn w:val="Standard"/>
    <w:rsid w:val="00AF552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de-DE"/>
    </w:rPr>
  </w:style>
  <w:style w:type="paragraph" w:customStyle="1" w:styleId="xl76">
    <w:name w:val="xl76"/>
    <w:basedOn w:val="Standard"/>
    <w:rsid w:val="00AF552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xl77">
    <w:name w:val="xl77"/>
    <w:basedOn w:val="Standard"/>
    <w:rsid w:val="00AF552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de-DE"/>
    </w:rPr>
  </w:style>
  <w:style w:type="paragraph" w:customStyle="1" w:styleId="xl78">
    <w:name w:val="xl78"/>
    <w:basedOn w:val="Standard"/>
    <w:rsid w:val="00AF552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de-DE"/>
    </w:rPr>
  </w:style>
  <w:style w:type="paragraph" w:customStyle="1" w:styleId="xl79">
    <w:name w:val="xl79"/>
    <w:basedOn w:val="Standard"/>
    <w:rsid w:val="00AF552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xl80">
    <w:name w:val="xl80"/>
    <w:basedOn w:val="Standard"/>
    <w:rsid w:val="00AF552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mb">
    <w:name w:val="mb"/>
    <w:basedOn w:val="Absatz-Standardschriftart"/>
    <w:rsid w:val="0010161A"/>
  </w:style>
  <w:style w:type="character" w:customStyle="1" w:styleId="berschrift3Zchn">
    <w:name w:val="Überschrift 3 Zchn"/>
    <w:basedOn w:val="Absatz-Standardschriftart"/>
    <w:link w:val="berschrift3"/>
    <w:uiPriority w:val="9"/>
    <w:rsid w:val="0010161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8B39F5-5092-468E-BE86-FA61CAC98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Kurze</dc:creator>
  <cp:lastModifiedBy>Windows User</cp:lastModifiedBy>
  <cp:revision>3</cp:revision>
  <dcterms:created xsi:type="dcterms:W3CDTF">2015-05-13T09:02:00Z</dcterms:created>
  <dcterms:modified xsi:type="dcterms:W3CDTF">2015-09-25T08:54:00Z</dcterms:modified>
</cp:coreProperties>
</file>