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B70" w:rsidRDefault="00416B70" w:rsidP="00416B70">
      <w:pPr>
        <w:pStyle w:val="Heading1"/>
      </w:pPr>
      <w:del w:id="0" w:author="Microsoft Office User" w:date="2015-04-17T11:33:00Z">
        <w:r w:rsidDel="005E2BEF">
          <w:delText xml:space="preserve">Supplementary </w:delText>
        </w:r>
      </w:del>
      <w:ins w:id="1" w:author="Microsoft Office User" w:date="2015-04-17T11:33:00Z">
        <w:r w:rsidR="005E2BEF">
          <w:t xml:space="preserve">S1 </w:t>
        </w:r>
      </w:ins>
      <w:r>
        <w:t xml:space="preserve">File. </w:t>
      </w:r>
    </w:p>
    <w:p w:rsidR="00C6196E" w:rsidRPr="00416B70" w:rsidRDefault="001569DD" w:rsidP="00416B70">
      <w:pPr>
        <w:pStyle w:val="Heading1"/>
      </w:pPr>
      <w:r>
        <w:t>Sec</w:t>
      </w:r>
      <w:r w:rsidRPr="00416B70">
        <w:t xml:space="preserve">tion1. </w:t>
      </w:r>
      <w:r w:rsidR="00C6196E" w:rsidRPr="00416B70">
        <w:t>Temperature readings</w:t>
      </w:r>
    </w:p>
    <w:p w:rsidR="00C6196E" w:rsidRDefault="00C6196E" w:rsidP="00922627"/>
    <w:p w:rsidR="0001208B" w:rsidRPr="0001208B" w:rsidRDefault="00922627" w:rsidP="00416B70">
      <w:pPr>
        <w:spacing w:line="480" w:lineRule="auto"/>
      </w:pPr>
      <w:r>
        <w:t xml:space="preserve">All soil temperature measurements were taken using a </w:t>
      </w:r>
      <w:r w:rsidRPr="00922627">
        <w:rPr>
          <w:b/>
        </w:rPr>
        <w:t>Delta T WET Sensor</w:t>
      </w:r>
      <w:r>
        <w:t xml:space="preserve"> probe attached to a </w:t>
      </w:r>
      <w:r w:rsidRPr="00922627">
        <w:rPr>
          <w:b/>
        </w:rPr>
        <w:t>HH2 Moisture Meter</w:t>
      </w:r>
      <w:r>
        <w:t xml:space="preserve"> (DELTA T DEVICES Cambridge England). </w:t>
      </w:r>
    </w:p>
    <w:p w:rsidR="00C84BE8" w:rsidRPr="00416B70" w:rsidRDefault="00416B70" w:rsidP="00416B70">
      <w:pPr>
        <w:pStyle w:val="Heading1"/>
      </w:pPr>
      <w:del w:id="2" w:author="Microsoft account" w:date="2015-05-07T11:26:00Z">
        <w:r w:rsidRPr="00416B70" w:rsidDel="003D04E7">
          <w:delText>S</w:delText>
        </w:r>
      </w:del>
      <w:ins w:id="3" w:author="Microsoft Office User" w:date="2015-04-17T11:33:00Z">
        <w:del w:id="4" w:author="Microsoft account" w:date="2015-05-07T11:26:00Z">
          <w:r w:rsidR="005E2BEF" w:rsidDel="003D04E7">
            <w:delText>1</w:delText>
          </w:r>
        </w:del>
      </w:ins>
      <w:del w:id="5" w:author="Microsoft Office User" w:date="2015-04-17T11:33:00Z">
        <w:r w:rsidRPr="00416B70" w:rsidDel="005E2BEF">
          <w:delText>I</w:delText>
        </w:r>
      </w:del>
      <w:del w:id="6" w:author="Microsoft account" w:date="2015-05-07T11:26:00Z">
        <w:r w:rsidRPr="00416B70" w:rsidDel="003D04E7">
          <w:delText xml:space="preserve"> </w:delText>
        </w:r>
        <w:r w:rsidR="00FE6C66" w:rsidRPr="00416B70" w:rsidDel="003D04E7">
          <w:delText>T</w:delText>
        </w:r>
      </w:del>
      <w:bookmarkStart w:id="7" w:name="_GoBack"/>
      <w:ins w:id="8" w:author="Microsoft account" w:date="2015-05-07T11:26:00Z">
        <w:r w:rsidR="003D04E7">
          <w:t>T</w:t>
        </w:r>
      </w:ins>
      <w:r w:rsidR="00FE6C66" w:rsidRPr="00416B70">
        <w:t>able</w:t>
      </w:r>
      <w:bookmarkEnd w:id="7"/>
      <w:ins w:id="9" w:author="Microsoft account" w:date="2015-05-07T11:26:00Z">
        <w:r w:rsidR="003D04E7">
          <w:t xml:space="preserve"> A</w:t>
        </w:r>
      </w:ins>
      <w:del w:id="10" w:author="Microsoft Office User" w:date="2015-04-17T11:33:00Z">
        <w:r w:rsidR="00FE6C66" w:rsidRPr="00416B70" w:rsidDel="005E2BEF">
          <w:delText xml:space="preserve"> 1</w:delText>
        </w:r>
      </w:del>
      <w:r w:rsidR="00C84BE8" w:rsidRPr="00416B70">
        <w:t>. Temperature Measurements</w:t>
      </w:r>
    </w:p>
    <w:tbl>
      <w:tblPr>
        <w:tblW w:w="9100" w:type="dxa"/>
        <w:tblInd w:w="93" w:type="dxa"/>
        <w:tblLook w:val="04A0" w:firstRow="1" w:lastRow="0" w:firstColumn="1" w:lastColumn="0" w:noHBand="0" w:noVBand="1"/>
      </w:tblPr>
      <w:tblGrid>
        <w:gridCol w:w="1300"/>
        <w:gridCol w:w="1300"/>
        <w:gridCol w:w="1300"/>
        <w:gridCol w:w="1300"/>
        <w:gridCol w:w="1300"/>
        <w:gridCol w:w="1300"/>
        <w:gridCol w:w="1300"/>
      </w:tblGrid>
      <w:tr w:rsidR="00C84BE8" w:rsidRPr="00C84BE8">
        <w:trPr>
          <w:trHeight w:val="340"/>
        </w:trPr>
        <w:tc>
          <w:tcPr>
            <w:tcW w:w="1300" w:type="dxa"/>
            <w:tcBorders>
              <w:top w:val="single" w:sz="12" w:space="0" w:color="auto"/>
              <w:left w:val="single" w:sz="12" w:space="0" w:color="auto"/>
              <w:bottom w:val="single" w:sz="8" w:space="0" w:color="auto"/>
              <w:right w:val="single" w:sz="8" w:space="0" w:color="auto"/>
            </w:tcBorders>
            <w:shd w:val="clear" w:color="auto" w:fill="auto"/>
            <w:noWrap/>
            <w:vAlign w:val="bottom"/>
          </w:tcPr>
          <w:p w:rsidR="00C84BE8" w:rsidRPr="00C84BE8" w:rsidRDefault="00C84BE8" w:rsidP="00C84BE8">
            <w:pPr>
              <w:rPr>
                <w:rFonts w:ascii="Calibri" w:eastAsia="Times New Roman" w:hAnsi="Calibri" w:cs="Times New Roman"/>
                <w:color w:val="000000"/>
              </w:rPr>
            </w:pPr>
            <w:r w:rsidRPr="00C84BE8">
              <w:rPr>
                <w:rFonts w:ascii="Calibri" w:eastAsia="Times New Roman" w:hAnsi="Calibri" w:cs="Times New Roman"/>
                <w:color w:val="000000"/>
              </w:rPr>
              <w:t>Date</w:t>
            </w:r>
          </w:p>
        </w:tc>
        <w:tc>
          <w:tcPr>
            <w:tcW w:w="1300" w:type="dxa"/>
            <w:tcBorders>
              <w:top w:val="single" w:sz="12" w:space="0" w:color="auto"/>
              <w:left w:val="nil"/>
              <w:bottom w:val="single" w:sz="8" w:space="0" w:color="auto"/>
              <w:right w:val="nil"/>
            </w:tcBorders>
            <w:shd w:val="clear" w:color="auto" w:fill="auto"/>
            <w:noWrap/>
            <w:vAlign w:val="bottom"/>
          </w:tcPr>
          <w:p w:rsidR="00C84BE8" w:rsidRPr="00C84BE8" w:rsidRDefault="00C84BE8" w:rsidP="00C84BE8">
            <w:pPr>
              <w:rPr>
                <w:rFonts w:ascii="Calibri" w:eastAsia="Times New Roman" w:hAnsi="Calibri" w:cs="Times New Roman"/>
                <w:color w:val="000000"/>
              </w:rPr>
            </w:pPr>
            <w:r w:rsidRPr="00C84BE8">
              <w:rPr>
                <w:rFonts w:ascii="Calibri" w:eastAsia="Times New Roman" w:hAnsi="Calibri" w:cs="Times New Roman"/>
                <w:color w:val="000000"/>
              </w:rPr>
              <w:t>Site 1</w:t>
            </w:r>
          </w:p>
        </w:tc>
        <w:tc>
          <w:tcPr>
            <w:tcW w:w="1300" w:type="dxa"/>
            <w:tcBorders>
              <w:top w:val="single" w:sz="12" w:space="0" w:color="auto"/>
              <w:left w:val="nil"/>
              <w:bottom w:val="single" w:sz="8" w:space="0" w:color="auto"/>
              <w:right w:val="nil"/>
            </w:tcBorders>
            <w:shd w:val="clear" w:color="auto" w:fill="auto"/>
            <w:noWrap/>
            <w:vAlign w:val="bottom"/>
          </w:tcPr>
          <w:p w:rsidR="00C84BE8" w:rsidRPr="00C84BE8" w:rsidRDefault="00C84BE8" w:rsidP="00C84BE8">
            <w:pPr>
              <w:rPr>
                <w:rFonts w:ascii="Calibri" w:eastAsia="Times New Roman" w:hAnsi="Calibri" w:cs="Times New Roman"/>
                <w:color w:val="000000"/>
              </w:rPr>
            </w:pPr>
            <w:r w:rsidRPr="00C84BE8">
              <w:rPr>
                <w:rFonts w:ascii="Calibri" w:eastAsia="Times New Roman" w:hAnsi="Calibri" w:cs="Times New Roman"/>
                <w:color w:val="000000"/>
              </w:rPr>
              <w:t>Site 2</w:t>
            </w:r>
          </w:p>
        </w:tc>
        <w:tc>
          <w:tcPr>
            <w:tcW w:w="1300" w:type="dxa"/>
            <w:tcBorders>
              <w:top w:val="single" w:sz="12" w:space="0" w:color="auto"/>
              <w:left w:val="nil"/>
              <w:bottom w:val="single" w:sz="8" w:space="0" w:color="auto"/>
              <w:right w:val="nil"/>
            </w:tcBorders>
            <w:shd w:val="clear" w:color="auto" w:fill="auto"/>
            <w:noWrap/>
            <w:vAlign w:val="bottom"/>
          </w:tcPr>
          <w:p w:rsidR="00C84BE8" w:rsidRPr="00C84BE8" w:rsidRDefault="00C84BE8" w:rsidP="00C84BE8">
            <w:pPr>
              <w:rPr>
                <w:rFonts w:ascii="Calibri" w:eastAsia="Times New Roman" w:hAnsi="Calibri" w:cs="Times New Roman"/>
                <w:color w:val="000000"/>
              </w:rPr>
            </w:pPr>
            <w:r w:rsidRPr="00C84BE8">
              <w:rPr>
                <w:rFonts w:ascii="Calibri" w:eastAsia="Times New Roman" w:hAnsi="Calibri" w:cs="Times New Roman"/>
                <w:color w:val="000000"/>
              </w:rPr>
              <w:t>Site 3</w:t>
            </w:r>
          </w:p>
        </w:tc>
        <w:tc>
          <w:tcPr>
            <w:tcW w:w="1300" w:type="dxa"/>
            <w:tcBorders>
              <w:top w:val="single" w:sz="12" w:space="0" w:color="auto"/>
              <w:left w:val="nil"/>
              <w:bottom w:val="single" w:sz="8" w:space="0" w:color="auto"/>
              <w:right w:val="nil"/>
            </w:tcBorders>
            <w:shd w:val="clear" w:color="auto" w:fill="auto"/>
            <w:noWrap/>
            <w:vAlign w:val="bottom"/>
          </w:tcPr>
          <w:p w:rsidR="00C84BE8" w:rsidRPr="00C84BE8" w:rsidRDefault="00C84BE8" w:rsidP="00C84BE8">
            <w:pPr>
              <w:rPr>
                <w:rFonts w:ascii="Calibri" w:eastAsia="Times New Roman" w:hAnsi="Calibri" w:cs="Times New Roman"/>
                <w:color w:val="000000"/>
              </w:rPr>
            </w:pPr>
            <w:r w:rsidRPr="00C84BE8">
              <w:rPr>
                <w:rFonts w:ascii="Calibri" w:eastAsia="Times New Roman" w:hAnsi="Calibri" w:cs="Times New Roman"/>
                <w:color w:val="000000"/>
              </w:rPr>
              <w:t>Site 4</w:t>
            </w:r>
          </w:p>
        </w:tc>
        <w:tc>
          <w:tcPr>
            <w:tcW w:w="1300" w:type="dxa"/>
            <w:tcBorders>
              <w:top w:val="single" w:sz="12" w:space="0" w:color="auto"/>
              <w:left w:val="nil"/>
              <w:bottom w:val="single" w:sz="8" w:space="0" w:color="auto"/>
              <w:right w:val="nil"/>
            </w:tcBorders>
            <w:shd w:val="clear" w:color="auto" w:fill="auto"/>
            <w:noWrap/>
            <w:vAlign w:val="bottom"/>
          </w:tcPr>
          <w:p w:rsidR="00C84BE8" w:rsidRPr="00C84BE8" w:rsidRDefault="00C84BE8" w:rsidP="00C84BE8">
            <w:pPr>
              <w:rPr>
                <w:rFonts w:ascii="Calibri" w:eastAsia="Times New Roman" w:hAnsi="Calibri" w:cs="Times New Roman"/>
                <w:color w:val="000000"/>
              </w:rPr>
            </w:pPr>
            <w:r w:rsidRPr="00C84BE8">
              <w:rPr>
                <w:rFonts w:ascii="Calibri" w:eastAsia="Times New Roman" w:hAnsi="Calibri" w:cs="Times New Roman"/>
                <w:color w:val="000000"/>
              </w:rPr>
              <w:t>Site 5</w:t>
            </w:r>
          </w:p>
        </w:tc>
        <w:tc>
          <w:tcPr>
            <w:tcW w:w="1300" w:type="dxa"/>
            <w:tcBorders>
              <w:top w:val="single" w:sz="12" w:space="0" w:color="auto"/>
              <w:left w:val="nil"/>
              <w:bottom w:val="single" w:sz="8" w:space="0" w:color="auto"/>
              <w:right w:val="single" w:sz="12" w:space="0" w:color="auto"/>
            </w:tcBorders>
            <w:shd w:val="clear" w:color="auto" w:fill="auto"/>
            <w:noWrap/>
            <w:vAlign w:val="bottom"/>
          </w:tcPr>
          <w:p w:rsidR="00C84BE8" w:rsidRPr="00C84BE8" w:rsidRDefault="00C84BE8" w:rsidP="00C84BE8">
            <w:pPr>
              <w:rPr>
                <w:rFonts w:ascii="Calibri" w:eastAsia="Times New Roman" w:hAnsi="Calibri" w:cs="Times New Roman"/>
                <w:color w:val="000000"/>
              </w:rPr>
            </w:pPr>
            <w:r w:rsidRPr="00C84BE8">
              <w:rPr>
                <w:rFonts w:ascii="Calibri" w:eastAsia="Times New Roman" w:hAnsi="Calibri" w:cs="Times New Roman"/>
                <w:color w:val="000000"/>
              </w:rPr>
              <w:t>Site 6</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3/03/11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22.2</w:t>
            </w:r>
          </w:p>
        </w:tc>
        <w:tc>
          <w:tcPr>
            <w:tcW w:w="1300" w:type="dxa"/>
            <w:tcBorders>
              <w:top w:val="nil"/>
              <w:left w:val="nil"/>
              <w:bottom w:val="nil"/>
              <w:right w:val="nil"/>
            </w:tcBorders>
            <w:shd w:val="clear" w:color="auto" w:fill="auto"/>
            <w:noWrap/>
            <w:vAlign w:val="bottom"/>
          </w:tcPr>
          <w:p w:rsidR="00C84BE8" w:rsidRPr="00C84BE8" w:rsidRDefault="00C84BE8" w:rsidP="00C84BE8">
            <w:pPr>
              <w:rPr>
                <w:rFonts w:ascii="Calibri" w:eastAsia="Times New Roman" w:hAnsi="Calibri" w:cs="Times New Roman"/>
                <w:color w:val="000000"/>
              </w:rPr>
            </w:pPr>
            <w:r w:rsidRPr="00C84BE8">
              <w:rPr>
                <w:rFonts w:ascii="Calibri" w:eastAsia="Times New Roman" w:hAnsi="Calibri" w:cs="Times New Roman"/>
                <w:color w:val="000000"/>
              </w:rPr>
              <w:t>NA</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22.1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23.3</w:t>
            </w:r>
          </w:p>
        </w:tc>
        <w:tc>
          <w:tcPr>
            <w:tcW w:w="1300" w:type="dxa"/>
            <w:tcBorders>
              <w:top w:val="nil"/>
              <w:left w:val="nil"/>
              <w:bottom w:val="nil"/>
              <w:right w:val="nil"/>
            </w:tcBorders>
            <w:shd w:val="clear" w:color="auto" w:fill="auto"/>
            <w:noWrap/>
            <w:vAlign w:val="bottom"/>
          </w:tcPr>
          <w:p w:rsidR="00C84BE8" w:rsidRPr="00C84BE8" w:rsidRDefault="00C84BE8" w:rsidP="00C84BE8">
            <w:pPr>
              <w:rPr>
                <w:rFonts w:ascii="Calibri" w:eastAsia="Times New Roman" w:hAnsi="Calibri" w:cs="Times New Roman"/>
                <w:color w:val="000000"/>
              </w:rPr>
            </w:pPr>
            <w:r w:rsidRPr="00C84BE8">
              <w:rPr>
                <w:rFonts w:ascii="Calibri" w:eastAsia="Times New Roman" w:hAnsi="Calibri" w:cs="Times New Roman"/>
                <w:color w:val="000000"/>
              </w:rPr>
              <w:t>NA</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22.5</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5/03/11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17.6</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15.6</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14.7</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15.2</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15.3</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14.9</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8/03/11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21.3</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21.4</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21.6</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21.5</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21.2</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21.2</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23/03/11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19.2</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19</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19</w:t>
            </w:r>
          </w:p>
        </w:tc>
        <w:tc>
          <w:tcPr>
            <w:tcW w:w="1300" w:type="dxa"/>
            <w:tcBorders>
              <w:top w:val="nil"/>
              <w:left w:val="nil"/>
              <w:bottom w:val="nil"/>
              <w:right w:val="nil"/>
            </w:tcBorders>
            <w:shd w:val="clear" w:color="auto" w:fill="auto"/>
            <w:noWrap/>
            <w:vAlign w:val="bottom"/>
          </w:tcPr>
          <w:p w:rsidR="00C84BE8" w:rsidRPr="00C84BE8" w:rsidRDefault="00C84BE8" w:rsidP="00C84BE8">
            <w:pPr>
              <w:rPr>
                <w:rFonts w:ascii="Calibri" w:eastAsia="Times New Roman" w:hAnsi="Calibri" w:cs="Times New Roman"/>
                <w:color w:val="000000"/>
              </w:rPr>
            </w:pPr>
            <w:r w:rsidRPr="00C84BE8">
              <w:rPr>
                <w:rFonts w:ascii="Calibri" w:eastAsia="Times New Roman" w:hAnsi="Calibri" w:cs="Times New Roman"/>
                <w:color w:val="000000"/>
              </w:rPr>
              <w:t>NA</w:t>
            </w:r>
          </w:p>
        </w:tc>
        <w:tc>
          <w:tcPr>
            <w:tcW w:w="1300" w:type="dxa"/>
            <w:tcBorders>
              <w:top w:val="nil"/>
              <w:left w:val="nil"/>
              <w:bottom w:val="nil"/>
              <w:right w:val="nil"/>
            </w:tcBorders>
            <w:shd w:val="clear" w:color="auto" w:fill="auto"/>
            <w:noWrap/>
            <w:vAlign w:val="bottom"/>
          </w:tcPr>
          <w:p w:rsidR="00C84BE8" w:rsidRPr="00C84BE8" w:rsidRDefault="00C84BE8" w:rsidP="00C84BE8">
            <w:pPr>
              <w:rPr>
                <w:rFonts w:ascii="Calibri" w:eastAsia="Times New Roman" w:hAnsi="Calibri" w:cs="Times New Roman"/>
                <w:color w:val="000000"/>
              </w:rPr>
            </w:pPr>
            <w:r w:rsidRPr="00C84BE8">
              <w:rPr>
                <w:rFonts w:ascii="Calibri" w:eastAsia="Times New Roman" w:hAnsi="Calibri" w:cs="Times New Roman"/>
                <w:color w:val="000000"/>
              </w:rPr>
              <w:t>NA</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rPr>
                <w:rFonts w:ascii="Calibri" w:eastAsia="Times New Roman" w:hAnsi="Calibri" w:cs="Times New Roman"/>
                <w:color w:val="000000"/>
              </w:rPr>
            </w:pPr>
            <w:r w:rsidRPr="00C84BE8">
              <w:rPr>
                <w:rFonts w:ascii="Calibri" w:eastAsia="Times New Roman" w:hAnsi="Calibri" w:cs="Times New Roman"/>
                <w:color w:val="000000"/>
              </w:rPr>
              <w:t>NA</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5/04/11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20.3</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21.8</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21.9</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25.1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25.4</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23.1</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10/04/11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15.7</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15.4</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15.5</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16.3</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16.6</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16</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20/04/11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19.1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18.7</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18.9</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19.3</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19.6</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19.2</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26/04/11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19.6</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20.4</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22.7</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23</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22.4</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7/05/11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15.9</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15.8</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15.9</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16.9</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17</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16</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16/05/11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14.7</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14.8</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15</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15.6</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16.2</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16.2</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29/05/11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13.1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12.6</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12</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13</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12.9</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12.5</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5/06/11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14.6</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13.7</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13.3</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15.1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15.6</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14.9</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9/06/11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11.7</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11.4</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11.5</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11.4</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11.8</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11.4</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18/06/11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16.9</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15.1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15.3</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17.3</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16.6</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16.4</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23/06/11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14.6</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14</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13.9</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14.9</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14.5</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14.3</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26/06/11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14.5</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14.3</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15.2</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16.7</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15.9</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16.1</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3/07/11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13.8</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13.7</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14.1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14.6</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14.3</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15.2</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20/07/11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10.3</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10.2</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11.3</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11.1</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10.7</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1/08/11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15.2</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14.7</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15.1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16.5</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16.3</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15.6</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21/08/11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15.3</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15</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15.4</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17.3</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17.2</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16.1</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18/09/11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18.5</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20.6</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22.9</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23.5</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23.1</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25/09/11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16.8</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15.8</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16.1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16.4</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17.1</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16.4</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9/10/11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15.3</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15.8</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15.4</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19.8</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16.9</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15.5</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31/10/11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17.9</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19.5</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18.8</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21.1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20.5</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18.3</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27/11/11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29.6</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29.2</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31.1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31.5</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29.2</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28.5</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14/12/11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20.4</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20.3</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20.4</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21.2</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21.4</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20.7</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3/01/12</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30</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30</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32.2</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31.3</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31</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30.3</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18/01/12</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24</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25.1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25.5</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26</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26.4</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26</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13/02/12</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20</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21.2</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21.3</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22</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22.1</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21.8</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4/03/12</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23.7</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22.7</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20.5</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21.8</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23.3</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24.2</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1/04/12</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17.1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16.6</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16.4</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16.5</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17.2</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17.4</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4/05/12</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12.1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11.8</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11.6</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11.7</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12.2</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12.4</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6/06/12</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10.8</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10.6</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10.3</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10.4</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10.9</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11.1</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8/07/12</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7.7</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7.9</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7.7</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8.1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8.2</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7.9</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22/07/12</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14.8</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14.9</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15.2</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15.9</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15.4</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13.9</w:t>
            </w:r>
          </w:p>
        </w:tc>
      </w:tr>
      <w:tr w:rsidR="00C84BE8" w:rsidRPr="00C84BE8">
        <w:trPr>
          <w:trHeight w:val="300"/>
        </w:trPr>
        <w:tc>
          <w:tcPr>
            <w:tcW w:w="1300" w:type="dxa"/>
            <w:tcBorders>
              <w:top w:val="nil"/>
              <w:left w:val="single" w:sz="12" w:space="0" w:color="auto"/>
              <w:bottom w:val="nil"/>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lastRenderedPageBreak/>
              <w:t>8/08/12</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11.8</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11.9</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12.1</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12.5</w:t>
            </w:r>
          </w:p>
        </w:tc>
        <w:tc>
          <w:tcPr>
            <w:tcW w:w="1300" w:type="dxa"/>
            <w:tcBorders>
              <w:top w:val="nil"/>
              <w:left w:val="nil"/>
              <w:bottom w:val="nil"/>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12.2</w:t>
            </w:r>
          </w:p>
        </w:tc>
        <w:tc>
          <w:tcPr>
            <w:tcW w:w="1300" w:type="dxa"/>
            <w:tcBorders>
              <w:top w:val="nil"/>
              <w:left w:val="nil"/>
              <w:bottom w:val="nil"/>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11</w:t>
            </w:r>
          </w:p>
        </w:tc>
      </w:tr>
      <w:tr w:rsidR="00C84BE8" w:rsidRPr="00C84BE8">
        <w:trPr>
          <w:trHeight w:val="320"/>
        </w:trPr>
        <w:tc>
          <w:tcPr>
            <w:tcW w:w="1300" w:type="dxa"/>
            <w:tcBorders>
              <w:top w:val="nil"/>
              <w:left w:val="single" w:sz="12" w:space="0" w:color="auto"/>
              <w:bottom w:val="single" w:sz="12" w:space="0" w:color="auto"/>
              <w:right w:val="single" w:sz="8"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1/09/12</w:t>
            </w:r>
          </w:p>
        </w:tc>
        <w:tc>
          <w:tcPr>
            <w:tcW w:w="1300" w:type="dxa"/>
            <w:tcBorders>
              <w:top w:val="nil"/>
              <w:left w:val="nil"/>
              <w:bottom w:val="single" w:sz="12" w:space="0" w:color="auto"/>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16.6</w:t>
            </w:r>
          </w:p>
        </w:tc>
        <w:tc>
          <w:tcPr>
            <w:tcW w:w="1300" w:type="dxa"/>
            <w:tcBorders>
              <w:top w:val="nil"/>
              <w:left w:val="nil"/>
              <w:bottom w:val="single" w:sz="12" w:space="0" w:color="auto"/>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15.7</w:t>
            </w:r>
          </w:p>
        </w:tc>
        <w:tc>
          <w:tcPr>
            <w:tcW w:w="1300" w:type="dxa"/>
            <w:tcBorders>
              <w:top w:val="nil"/>
              <w:left w:val="nil"/>
              <w:bottom w:val="single" w:sz="12" w:space="0" w:color="auto"/>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17.3</w:t>
            </w:r>
          </w:p>
        </w:tc>
        <w:tc>
          <w:tcPr>
            <w:tcW w:w="1300" w:type="dxa"/>
            <w:tcBorders>
              <w:top w:val="nil"/>
              <w:left w:val="nil"/>
              <w:bottom w:val="single" w:sz="12" w:space="0" w:color="auto"/>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20</w:t>
            </w:r>
          </w:p>
        </w:tc>
        <w:tc>
          <w:tcPr>
            <w:tcW w:w="1300" w:type="dxa"/>
            <w:tcBorders>
              <w:top w:val="nil"/>
              <w:left w:val="nil"/>
              <w:bottom w:val="single" w:sz="12" w:space="0" w:color="auto"/>
              <w:right w:val="nil"/>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20.8</w:t>
            </w:r>
          </w:p>
        </w:tc>
        <w:tc>
          <w:tcPr>
            <w:tcW w:w="1300" w:type="dxa"/>
            <w:tcBorders>
              <w:top w:val="nil"/>
              <w:left w:val="nil"/>
              <w:bottom w:val="single" w:sz="12" w:space="0" w:color="auto"/>
              <w:right w:val="single" w:sz="12" w:space="0" w:color="auto"/>
            </w:tcBorders>
            <w:shd w:val="clear" w:color="auto" w:fill="auto"/>
            <w:noWrap/>
            <w:vAlign w:val="bottom"/>
          </w:tcPr>
          <w:p w:rsidR="00C84BE8" w:rsidRPr="00C84BE8" w:rsidRDefault="00C84BE8" w:rsidP="00C84BE8">
            <w:pPr>
              <w:jc w:val="right"/>
              <w:rPr>
                <w:rFonts w:ascii="Calibri" w:eastAsia="Times New Roman" w:hAnsi="Calibri" w:cs="Times New Roman"/>
                <w:color w:val="000000"/>
              </w:rPr>
            </w:pPr>
            <w:r w:rsidRPr="00C84BE8">
              <w:rPr>
                <w:rFonts w:ascii="Calibri" w:eastAsia="Times New Roman" w:hAnsi="Calibri" w:cs="Times New Roman"/>
                <w:color w:val="000000"/>
              </w:rPr>
              <w:t>20.2</w:t>
            </w:r>
          </w:p>
        </w:tc>
      </w:tr>
    </w:tbl>
    <w:p w:rsidR="00C84BE8" w:rsidRDefault="00C84BE8" w:rsidP="00922627">
      <w:pPr>
        <w:spacing w:line="480" w:lineRule="auto"/>
        <w:rPr>
          <w:rFonts w:ascii="Times New Roman" w:hAnsi="Times New Roman" w:cs="Times New Roman"/>
          <w:b/>
        </w:rPr>
      </w:pPr>
    </w:p>
    <w:p w:rsidR="00922627" w:rsidRPr="00C84BE8" w:rsidRDefault="00416B70" w:rsidP="00416B70">
      <w:pPr>
        <w:pStyle w:val="Heading1"/>
      </w:pPr>
      <w:del w:id="11" w:author="Microsoft account" w:date="2015-05-07T11:26:00Z">
        <w:r w:rsidDel="003D04E7">
          <w:delText>S</w:delText>
        </w:r>
      </w:del>
      <w:ins w:id="12" w:author="Microsoft Office User" w:date="2015-04-17T11:33:00Z">
        <w:del w:id="13" w:author="Microsoft account" w:date="2015-05-07T11:26:00Z">
          <w:r w:rsidR="005E2BEF" w:rsidDel="003D04E7">
            <w:delText>2</w:delText>
          </w:r>
        </w:del>
      </w:ins>
      <w:del w:id="14" w:author="Microsoft Office User" w:date="2015-04-17T11:33:00Z">
        <w:r w:rsidDel="005E2BEF">
          <w:delText>I</w:delText>
        </w:r>
      </w:del>
      <w:del w:id="15" w:author="Microsoft account" w:date="2015-05-07T11:26:00Z">
        <w:r w:rsidDel="003D04E7">
          <w:delText xml:space="preserve"> </w:delText>
        </w:r>
      </w:del>
      <w:r w:rsidR="00C84BE8">
        <w:t>Table</w:t>
      </w:r>
      <w:ins w:id="16" w:author="Microsoft account" w:date="2015-05-07T11:26:00Z">
        <w:r w:rsidR="003D04E7">
          <w:t xml:space="preserve"> B</w:t>
        </w:r>
      </w:ins>
      <w:del w:id="17" w:author="Microsoft Office User" w:date="2015-04-17T11:33:00Z">
        <w:r w:rsidR="00C84BE8" w:rsidDel="005E2BEF">
          <w:delText xml:space="preserve"> 2</w:delText>
        </w:r>
      </w:del>
      <w:r w:rsidR="00922627" w:rsidRPr="00FA7A39">
        <w:t xml:space="preserve">. </w:t>
      </w:r>
      <w:r w:rsidR="00922627">
        <w:t>Temperature Measurement standard deviations</w:t>
      </w:r>
      <w:r w:rsidR="00C84BE8">
        <w:t>. Average temperature of each plot over each time frame with standard deviation.</w:t>
      </w:r>
    </w:p>
    <w:p w:rsidR="00922627" w:rsidRDefault="00922627"/>
    <w:tbl>
      <w:tblPr>
        <w:tblW w:w="9540" w:type="dxa"/>
        <w:tblInd w:w="93" w:type="dxa"/>
        <w:tblLook w:val="04A0" w:firstRow="1" w:lastRow="0" w:firstColumn="1" w:lastColumn="0" w:noHBand="0" w:noVBand="1"/>
      </w:tblPr>
      <w:tblGrid>
        <w:gridCol w:w="1740"/>
        <w:gridCol w:w="1309"/>
        <w:gridCol w:w="1309"/>
        <w:gridCol w:w="1309"/>
        <w:gridCol w:w="1309"/>
        <w:gridCol w:w="1309"/>
        <w:gridCol w:w="1309"/>
      </w:tblGrid>
      <w:tr w:rsidR="00922627" w:rsidRPr="00922627">
        <w:trPr>
          <w:trHeight w:val="340"/>
        </w:trPr>
        <w:tc>
          <w:tcPr>
            <w:tcW w:w="1740" w:type="dxa"/>
            <w:tcBorders>
              <w:top w:val="single" w:sz="12" w:space="0" w:color="auto"/>
              <w:left w:val="single" w:sz="12" w:space="0" w:color="auto"/>
              <w:bottom w:val="single" w:sz="12" w:space="0" w:color="auto"/>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Months Elapsed</w:t>
            </w:r>
          </w:p>
        </w:tc>
        <w:tc>
          <w:tcPr>
            <w:tcW w:w="1300" w:type="dxa"/>
            <w:tcBorders>
              <w:top w:val="single" w:sz="12" w:space="0" w:color="auto"/>
              <w:left w:val="nil"/>
              <w:bottom w:val="single" w:sz="12" w:space="0" w:color="auto"/>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Plot 1</w:t>
            </w:r>
          </w:p>
        </w:tc>
        <w:tc>
          <w:tcPr>
            <w:tcW w:w="1300" w:type="dxa"/>
            <w:tcBorders>
              <w:top w:val="single" w:sz="12" w:space="0" w:color="auto"/>
              <w:left w:val="nil"/>
              <w:bottom w:val="single" w:sz="12" w:space="0" w:color="auto"/>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Plot 2</w:t>
            </w:r>
          </w:p>
        </w:tc>
        <w:tc>
          <w:tcPr>
            <w:tcW w:w="1300" w:type="dxa"/>
            <w:tcBorders>
              <w:top w:val="single" w:sz="12" w:space="0" w:color="auto"/>
              <w:left w:val="nil"/>
              <w:bottom w:val="single" w:sz="12" w:space="0" w:color="auto"/>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Plot 3</w:t>
            </w:r>
          </w:p>
        </w:tc>
        <w:tc>
          <w:tcPr>
            <w:tcW w:w="1300" w:type="dxa"/>
            <w:tcBorders>
              <w:top w:val="single" w:sz="12" w:space="0" w:color="auto"/>
              <w:left w:val="nil"/>
              <w:bottom w:val="single" w:sz="12" w:space="0" w:color="auto"/>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Plot 4</w:t>
            </w:r>
          </w:p>
        </w:tc>
        <w:tc>
          <w:tcPr>
            <w:tcW w:w="1300" w:type="dxa"/>
            <w:tcBorders>
              <w:top w:val="single" w:sz="12" w:space="0" w:color="auto"/>
              <w:left w:val="nil"/>
              <w:bottom w:val="single" w:sz="12" w:space="0" w:color="auto"/>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Plot 5</w:t>
            </w:r>
          </w:p>
        </w:tc>
        <w:tc>
          <w:tcPr>
            <w:tcW w:w="1300" w:type="dxa"/>
            <w:tcBorders>
              <w:top w:val="single" w:sz="12" w:space="0" w:color="auto"/>
              <w:left w:val="nil"/>
              <w:bottom w:val="single" w:sz="12" w:space="0" w:color="auto"/>
              <w:right w:val="single" w:sz="12"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Plot 6</w:t>
            </w:r>
          </w:p>
        </w:tc>
      </w:tr>
      <w:tr w:rsidR="00922627" w:rsidRPr="00922627">
        <w:trPr>
          <w:trHeight w:val="320"/>
        </w:trPr>
        <w:tc>
          <w:tcPr>
            <w:tcW w:w="1740" w:type="dxa"/>
            <w:tcBorders>
              <w:top w:val="nil"/>
              <w:left w:val="single" w:sz="12" w:space="0" w:color="auto"/>
              <w:bottom w:val="nil"/>
              <w:right w:val="single" w:sz="8" w:space="0" w:color="auto"/>
            </w:tcBorders>
            <w:shd w:val="clear" w:color="auto" w:fill="auto"/>
            <w:noWrap/>
            <w:vAlign w:val="bottom"/>
          </w:tcPr>
          <w:p w:rsidR="00922627" w:rsidRPr="00922627" w:rsidRDefault="00922627" w:rsidP="00C84BE8">
            <w:pPr>
              <w:jc w:val="right"/>
              <w:rPr>
                <w:rFonts w:ascii="Calibri" w:eastAsia="Times New Roman" w:hAnsi="Calibri" w:cs="Times New Roman"/>
                <w:color w:val="000000"/>
              </w:rPr>
            </w:pPr>
            <w:r w:rsidRPr="00922627">
              <w:rPr>
                <w:rFonts w:ascii="Calibri" w:eastAsia="Times New Roman" w:hAnsi="Calibri" w:cs="Times New Roman"/>
                <w:color w:val="000000"/>
              </w:rPr>
              <w:t>0</w:t>
            </w:r>
          </w:p>
        </w:tc>
        <w:tc>
          <w:tcPr>
            <w:tcW w:w="1300" w:type="dxa"/>
            <w:tcBorders>
              <w:top w:val="nil"/>
              <w:left w:val="nil"/>
              <w:bottom w:val="nil"/>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20.07±2.07</w:t>
            </w:r>
          </w:p>
        </w:tc>
        <w:tc>
          <w:tcPr>
            <w:tcW w:w="1300" w:type="dxa"/>
            <w:tcBorders>
              <w:top w:val="nil"/>
              <w:left w:val="nil"/>
              <w:bottom w:val="nil"/>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18.67±2.91</w:t>
            </w:r>
          </w:p>
        </w:tc>
        <w:tc>
          <w:tcPr>
            <w:tcW w:w="1300" w:type="dxa"/>
            <w:tcBorders>
              <w:top w:val="nil"/>
              <w:left w:val="nil"/>
              <w:bottom w:val="nil"/>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19.35±3.38</w:t>
            </w:r>
          </w:p>
        </w:tc>
        <w:tc>
          <w:tcPr>
            <w:tcW w:w="1300" w:type="dxa"/>
            <w:tcBorders>
              <w:top w:val="nil"/>
              <w:left w:val="nil"/>
              <w:bottom w:val="nil"/>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20±4.25</w:t>
            </w:r>
          </w:p>
        </w:tc>
        <w:tc>
          <w:tcPr>
            <w:tcW w:w="1300" w:type="dxa"/>
            <w:tcBorders>
              <w:top w:val="nil"/>
              <w:left w:val="nil"/>
              <w:bottom w:val="nil"/>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18.25±4.17</w:t>
            </w:r>
          </w:p>
        </w:tc>
        <w:tc>
          <w:tcPr>
            <w:tcW w:w="1300" w:type="dxa"/>
            <w:tcBorders>
              <w:top w:val="nil"/>
              <w:left w:val="nil"/>
              <w:bottom w:val="nil"/>
              <w:right w:val="single" w:sz="12"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19.53±4.06</w:t>
            </w:r>
          </w:p>
        </w:tc>
      </w:tr>
      <w:tr w:rsidR="00922627" w:rsidRPr="00922627">
        <w:trPr>
          <w:trHeight w:val="300"/>
        </w:trPr>
        <w:tc>
          <w:tcPr>
            <w:tcW w:w="1740" w:type="dxa"/>
            <w:tcBorders>
              <w:top w:val="nil"/>
              <w:left w:val="single" w:sz="12" w:space="0" w:color="auto"/>
              <w:bottom w:val="nil"/>
              <w:right w:val="single" w:sz="8" w:space="0" w:color="auto"/>
            </w:tcBorders>
            <w:shd w:val="clear" w:color="auto" w:fill="auto"/>
            <w:noWrap/>
            <w:vAlign w:val="bottom"/>
          </w:tcPr>
          <w:p w:rsidR="00922627" w:rsidRPr="00922627" w:rsidRDefault="00922627" w:rsidP="00C84BE8">
            <w:pPr>
              <w:jc w:val="right"/>
              <w:rPr>
                <w:rFonts w:ascii="Calibri" w:eastAsia="Times New Roman" w:hAnsi="Calibri" w:cs="Times New Roman"/>
                <w:color w:val="000000"/>
              </w:rPr>
            </w:pPr>
            <w:r w:rsidRPr="00922627">
              <w:rPr>
                <w:rFonts w:ascii="Calibri" w:eastAsia="Times New Roman" w:hAnsi="Calibri" w:cs="Times New Roman"/>
                <w:color w:val="000000"/>
              </w:rPr>
              <w:t>1</w:t>
            </w:r>
          </w:p>
        </w:tc>
        <w:tc>
          <w:tcPr>
            <w:tcW w:w="1300" w:type="dxa"/>
            <w:tcBorders>
              <w:top w:val="nil"/>
              <w:left w:val="nil"/>
              <w:bottom w:val="nil"/>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19.38±2.05</w:t>
            </w:r>
          </w:p>
        </w:tc>
        <w:tc>
          <w:tcPr>
            <w:tcW w:w="1300" w:type="dxa"/>
            <w:tcBorders>
              <w:top w:val="nil"/>
              <w:left w:val="nil"/>
              <w:bottom w:val="nil"/>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18.9±2.59</w:t>
            </w:r>
          </w:p>
        </w:tc>
        <w:tc>
          <w:tcPr>
            <w:tcW w:w="1300" w:type="dxa"/>
            <w:tcBorders>
              <w:top w:val="nil"/>
              <w:left w:val="nil"/>
              <w:bottom w:val="nil"/>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19.34±2.89</w:t>
            </w:r>
          </w:p>
        </w:tc>
        <w:tc>
          <w:tcPr>
            <w:tcW w:w="1300" w:type="dxa"/>
            <w:tcBorders>
              <w:top w:val="nil"/>
              <w:left w:val="nil"/>
              <w:bottom w:val="nil"/>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20.49±3.7</w:t>
            </w:r>
          </w:p>
        </w:tc>
        <w:tc>
          <w:tcPr>
            <w:tcW w:w="1300" w:type="dxa"/>
            <w:tcBorders>
              <w:top w:val="nil"/>
              <w:left w:val="nil"/>
              <w:bottom w:val="nil"/>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20.18±3.83</w:t>
            </w:r>
          </w:p>
        </w:tc>
        <w:tc>
          <w:tcPr>
            <w:tcW w:w="1300" w:type="dxa"/>
            <w:tcBorders>
              <w:top w:val="nil"/>
              <w:left w:val="nil"/>
              <w:bottom w:val="nil"/>
              <w:right w:val="single" w:sz="12"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19.9±3.31</w:t>
            </w:r>
          </w:p>
        </w:tc>
      </w:tr>
      <w:tr w:rsidR="00922627" w:rsidRPr="00922627">
        <w:trPr>
          <w:trHeight w:val="300"/>
        </w:trPr>
        <w:tc>
          <w:tcPr>
            <w:tcW w:w="1740" w:type="dxa"/>
            <w:tcBorders>
              <w:top w:val="nil"/>
              <w:left w:val="single" w:sz="12" w:space="0" w:color="auto"/>
              <w:bottom w:val="nil"/>
              <w:right w:val="single" w:sz="8" w:space="0" w:color="auto"/>
            </w:tcBorders>
            <w:shd w:val="clear" w:color="auto" w:fill="auto"/>
            <w:noWrap/>
            <w:vAlign w:val="bottom"/>
          </w:tcPr>
          <w:p w:rsidR="00922627" w:rsidRPr="00922627" w:rsidRDefault="00922627" w:rsidP="00C84BE8">
            <w:pPr>
              <w:jc w:val="right"/>
              <w:rPr>
                <w:rFonts w:ascii="Calibri" w:eastAsia="Times New Roman" w:hAnsi="Calibri" w:cs="Times New Roman"/>
                <w:color w:val="000000"/>
              </w:rPr>
            </w:pPr>
            <w:r w:rsidRPr="00922627">
              <w:rPr>
                <w:rFonts w:ascii="Calibri" w:eastAsia="Times New Roman" w:hAnsi="Calibri" w:cs="Times New Roman"/>
                <w:color w:val="000000"/>
              </w:rPr>
              <w:t>2</w:t>
            </w:r>
          </w:p>
        </w:tc>
        <w:tc>
          <w:tcPr>
            <w:tcW w:w="1300" w:type="dxa"/>
            <w:tcBorders>
              <w:top w:val="nil"/>
              <w:left w:val="nil"/>
              <w:bottom w:val="nil"/>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18.06±2.89</w:t>
            </w:r>
          </w:p>
        </w:tc>
        <w:tc>
          <w:tcPr>
            <w:tcW w:w="1300" w:type="dxa"/>
            <w:tcBorders>
              <w:top w:val="nil"/>
              <w:left w:val="nil"/>
              <w:bottom w:val="nil"/>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17.55±3.13</w:t>
            </w:r>
          </w:p>
        </w:tc>
        <w:tc>
          <w:tcPr>
            <w:tcW w:w="1300" w:type="dxa"/>
            <w:tcBorders>
              <w:top w:val="nil"/>
              <w:left w:val="nil"/>
              <w:bottom w:val="nil"/>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17.96±3.5</w:t>
            </w:r>
          </w:p>
        </w:tc>
        <w:tc>
          <w:tcPr>
            <w:tcW w:w="1300" w:type="dxa"/>
            <w:tcBorders>
              <w:top w:val="nil"/>
              <w:left w:val="nil"/>
              <w:bottom w:val="nil"/>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18.89±4.07</w:t>
            </w:r>
          </w:p>
        </w:tc>
        <w:tc>
          <w:tcPr>
            <w:tcW w:w="1300" w:type="dxa"/>
            <w:tcBorders>
              <w:top w:val="nil"/>
              <w:left w:val="nil"/>
              <w:bottom w:val="nil"/>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18.58±4.02</w:t>
            </w:r>
          </w:p>
        </w:tc>
        <w:tc>
          <w:tcPr>
            <w:tcW w:w="1300" w:type="dxa"/>
            <w:tcBorders>
              <w:top w:val="nil"/>
              <w:left w:val="nil"/>
              <w:bottom w:val="nil"/>
              <w:right w:val="single" w:sz="12"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18.4±3.75</w:t>
            </w:r>
          </w:p>
        </w:tc>
      </w:tr>
      <w:tr w:rsidR="00922627" w:rsidRPr="00922627">
        <w:trPr>
          <w:trHeight w:val="300"/>
        </w:trPr>
        <w:tc>
          <w:tcPr>
            <w:tcW w:w="1740" w:type="dxa"/>
            <w:tcBorders>
              <w:top w:val="nil"/>
              <w:left w:val="single" w:sz="12" w:space="0" w:color="auto"/>
              <w:bottom w:val="nil"/>
              <w:right w:val="single" w:sz="8" w:space="0" w:color="auto"/>
            </w:tcBorders>
            <w:shd w:val="clear" w:color="auto" w:fill="auto"/>
            <w:noWrap/>
            <w:vAlign w:val="bottom"/>
          </w:tcPr>
          <w:p w:rsidR="00922627" w:rsidRPr="00922627" w:rsidRDefault="00922627" w:rsidP="00C84BE8">
            <w:pPr>
              <w:jc w:val="right"/>
              <w:rPr>
                <w:rFonts w:ascii="Calibri" w:eastAsia="Times New Roman" w:hAnsi="Calibri" w:cs="Times New Roman"/>
                <w:color w:val="000000"/>
              </w:rPr>
            </w:pPr>
            <w:r w:rsidRPr="00922627">
              <w:rPr>
                <w:rFonts w:ascii="Calibri" w:eastAsia="Times New Roman" w:hAnsi="Calibri" w:cs="Times New Roman"/>
                <w:color w:val="000000"/>
              </w:rPr>
              <w:t>4</w:t>
            </w:r>
          </w:p>
        </w:tc>
        <w:tc>
          <w:tcPr>
            <w:tcW w:w="1300" w:type="dxa"/>
            <w:tcBorders>
              <w:top w:val="nil"/>
              <w:left w:val="nil"/>
              <w:bottom w:val="nil"/>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16.43±3.28</w:t>
            </w:r>
          </w:p>
        </w:tc>
        <w:tc>
          <w:tcPr>
            <w:tcW w:w="1300" w:type="dxa"/>
            <w:tcBorders>
              <w:top w:val="nil"/>
              <w:left w:val="nil"/>
              <w:bottom w:val="nil"/>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15.76±3.38</w:t>
            </w:r>
          </w:p>
        </w:tc>
        <w:tc>
          <w:tcPr>
            <w:tcW w:w="1300" w:type="dxa"/>
            <w:tcBorders>
              <w:top w:val="nil"/>
              <w:left w:val="nil"/>
              <w:bottom w:val="nil"/>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16.17±3.71</w:t>
            </w:r>
          </w:p>
        </w:tc>
        <w:tc>
          <w:tcPr>
            <w:tcW w:w="1300" w:type="dxa"/>
            <w:tcBorders>
              <w:top w:val="nil"/>
              <w:left w:val="nil"/>
              <w:bottom w:val="nil"/>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17.07±4.05</w:t>
            </w:r>
          </w:p>
        </w:tc>
        <w:tc>
          <w:tcPr>
            <w:tcW w:w="1300" w:type="dxa"/>
            <w:tcBorders>
              <w:top w:val="nil"/>
              <w:left w:val="nil"/>
              <w:bottom w:val="nil"/>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16.69±3.9</w:t>
            </w:r>
          </w:p>
        </w:tc>
        <w:tc>
          <w:tcPr>
            <w:tcW w:w="1300" w:type="dxa"/>
            <w:tcBorders>
              <w:top w:val="nil"/>
              <w:left w:val="nil"/>
              <w:bottom w:val="nil"/>
              <w:right w:val="single" w:sz="12"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16.65±3.8</w:t>
            </w:r>
          </w:p>
        </w:tc>
      </w:tr>
      <w:tr w:rsidR="00922627" w:rsidRPr="00922627">
        <w:trPr>
          <w:trHeight w:val="300"/>
        </w:trPr>
        <w:tc>
          <w:tcPr>
            <w:tcW w:w="1740" w:type="dxa"/>
            <w:tcBorders>
              <w:top w:val="nil"/>
              <w:left w:val="single" w:sz="12" w:space="0" w:color="auto"/>
              <w:bottom w:val="nil"/>
              <w:right w:val="single" w:sz="8" w:space="0" w:color="auto"/>
            </w:tcBorders>
            <w:shd w:val="clear" w:color="auto" w:fill="auto"/>
            <w:noWrap/>
            <w:vAlign w:val="bottom"/>
          </w:tcPr>
          <w:p w:rsidR="00922627" w:rsidRPr="00922627" w:rsidRDefault="00922627" w:rsidP="00C84BE8">
            <w:pPr>
              <w:jc w:val="right"/>
              <w:rPr>
                <w:rFonts w:ascii="Calibri" w:eastAsia="Times New Roman" w:hAnsi="Calibri" w:cs="Times New Roman"/>
                <w:color w:val="000000"/>
              </w:rPr>
            </w:pPr>
            <w:r w:rsidRPr="00922627">
              <w:rPr>
                <w:rFonts w:ascii="Calibri" w:eastAsia="Times New Roman" w:hAnsi="Calibri" w:cs="Times New Roman"/>
                <w:color w:val="000000"/>
              </w:rPr>
              <w:t>8</w:t>
            </w:r>
          </w:p>
        </w:tc>
        <w:tc>
          <w:tcPr>
            <w:tcW w:w="1300" w:type="dxa"/>
            <w:tcBorders>
              <w:top w:val="nil"/>
              <w:left w:val="nil"/>
              <w:bottom w:val="nil"/>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16.98±3.87</w:t>
            </w:r>
          </w:p>
        </w:tc>
        <w:tc>
          <w:tcPr>
            <w:tcW w:w="1300" w:type="dxa"/>
            <w:tcBorders>
              <w:top w:val="nil"/>
              <w:left w:val="nil"/>
              <w:bottom w:val="nil"/>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16.61±4.09</w:t>
            </w:r>
          </w:p>
        </w:tc>
        <w:tc>
          <w:tcPr>
            <w:tcW w:w="1300" w:type="dxa"/>
            <w:tcBorders>
              <w:top w:val="nil"/>
              <w:left w:val="nil"/>
              <w:bottom w:val="nil"/>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16.96±4.45</w:t>
            </w:r>
          </w:p>
        </w:tc>
        <w:tc>
          <w:tcPr>
            <w:tcW w:w="1300" w:type="dxa"/>
            <w:tcBorders>
              <w:top w:val="nil"/>
              <w:left w:val="nil"/>
              <w:bottom w:val="nil"/>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18.15±4.67</w:t>
            </w:r>
          </w:p>
        </w:tc>
        <w:tc>
          <w:tcPr>
            <w:tcW w:w="1300" w:type="dxa"/>
            <w:tcBorders>
              <w:top w:val="nil"/>
              <w:left w:val="nil"/>
              <w:bottom w:val="nil"/>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17.73±4.38</w:t>
            </w:r>
          </w:p>
        </w:tc>
        <w:tc>
          <w:tcPr>
            <w:tcW w:w="1300" w:type="dxa"/>
            <w:tcBorders>
              <w:top w:val="nil"/>
              <w:left w:val="nil"/>
              <w:bottom w:val="nil"/>
              <w:right w:val="single" w:sz="12"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17.35±4.21</w:t>
            </w:r>
          </w:p>
        </w:tc>
      </w:tr>
      <w:tr w:rsidR="00922627" w:rsidRPr="00922627">
        <w:trPr>
          <w:trHeight w:val="320"/>
        </w:trPr>
        <w:tc>
          <w:tcPr>
            <w:tcW w:w="1740" w:type="dxa"/>
            <w:tcBorders>
              <w:top w:val="nil"/>
              <w:left w:val="single" w:sz="12" w:space="0" w:color="auto"/>
              <w:bottom w:val="single" w:sz="12" w:space="0" w:color="auto"/>
              <w:right w:val="single" w:sz="8" w:space="0" w:color="auto"/>
            </w:tcBorders>
            <w:shd w:val="clear" w:color="auto" w:fill="auto"/>
            <w:noWrap/>
            <w:vAlign w:val="bottom"/>
          </w:tcPr>
          <w:p w:rsidR="00922627" w:rsidRPr="00922627" w:rsidRDefault="00922627" w:rsidP="00C84BE8">
            <w:pPr>
              <w:jc w:val="right"/>
              <w:rPr>
                <w:rFonts w:ascii="Calibri" w:eastAsia="Times New Roman" w:hAnsi="Calibri" w:cs="Times New Roman"/>
                <w:color w:val="000000"/>
              </w:rPr>
            </w:pPr>
            <w:r w:rsidRPr="00922627">
              <w:rPr>
                <w:rFonts w:ascii="Calibri" w:eastAsia="Times New Roman" w:hAnsi="Calibri" w:cs="Times New Roman"/>
                <w:color w:val="000000"/>
              </w:rPr>
              <w:t>16</w:t>
            </w:r>
          </w:p>
        </w:tc>
        <w:tc>
          <w:tcPr>
            <w:tcW w:w="1300" w:type="dxa"/>
            <w:tcBorders>
              <w:top w:val="nil"/>
              <w:left w:val="nil"/>
              <w:bottom w:val="single" w:sz="12" w:space="0" w:color="auto"/>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17.29±4.83</w:t>
            </w:r>
          </w:p>
        </w:tc>
        <w:tc>
          <w:tcPr>
            <w:tcW w:w="1300" w:type="dxa"/>
            <w:tcBorders>
              <w:top w:val="nil"/>
              <w:left w:val="nil"/>
              <w:bottom w:val="single" w:sz="12" w:space="0" w:color="auto"/>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17.05±5.05</w:t>
            </w:r>
          </w:p>
        </w:tc>
        <w:tc>
          <w:tcPr>
            <w:tcW w:w="1300" w:type="dxa"/>
            <w:tcBorders>
              <w:top w:val="nil"/>
              <w:left w:val="nil"/>
              <w:bottom w:val="single" w:sz="12" w:space="0" w:color="auto"/>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17.29±5.37</w:t>
            </w:r>
          </w:p>
        </w:tc>
        <w:tc>
          <w:tcPr>
            <w:tcW w:w="1300" w:type="dxa"/>
            <w:tcBorders>
              <w:top w:val="nil"/>
              <w:left w:val="nil"/>
              <w:bottom w:val="single" w:sz="12" w:space="0" w:color="auto"/>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18.25±5.46</w:t>
            </w:r>
          </w:p>
        </w:tc>
        <w:tc>
          <w:tcPr>
            <w:tcW w:w="1300" w:type="dxa"/>
            <w:tcBorders>
              <w:top w:val="nil"/>
              <w:left w:val="nil"/>
              <w:bottom w:val="single" w:sz="12" w:space="0" w:color="auto"/>
              <w:right w:val="single" w:sz="8"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18.05±5.32</w:t>
            </w:r>
          </w:p>
        </w:tc>
        <w:tc>
          <w:tcPr>
            <w:tcW w:w="1300" w:type="dxa"/>
            <w:tcBorders>
              <w:top w:val="nil"/>
              <w:left w:val="nil"/>
              <w:bottom w:val="single" w:sz="12" w:space="0" w:color="auto"/>
              <w:right w:val="single" w:sz="12" w:space="0" w:color="auto"/>
            </w:tcBorders>
            <w:shd w:val="clear" w:color="auto" w:fill="auto"/>
            <w:noWrap/>
            <w:vAlign w:val="bottom"/>
          </w:tcPr>
          <w:p w:rsidR="00922627" w:rsidRPr="00922627" w:rsidRDefault="00922627" w:rsidP="00C84BE8">
            <w:pPr>
              <w:rPr>
                <w:rFonts w:ascii="Calibri" w:eastAsia="Times New Roman" w:hAnsi="Calibri" w:cs="Times New Roman"/>
                <w:color w:val="000000"/>
              </w:rPr>
            </w:pPr>
            <w:r w:rsidRPr="00922627">
              <w:rPr>
                <w:rFonts w:ascii="Calibri" w:eastAsia="Times New Roman" w:hAnsi="Calibri" w:cs="Times New Roman"/>
                <w:color w:val="000000"/>
              </w:rPr>
              <w:t>17.71±5.19</w:t>
            </w:r>
          </w:p>
        </w:tc>
      </w:tr>
    </w:tbl>
    <w:p w:rsidR="00C6196E" w:rsidRPr="00C6196E" w:rsidRDefault="001569DD" w:rsidP="00416B70">
      <w:pPr>
        <w:pStyle w:val="Heading1"/>
      </w:pPr>
      <w:r>
        <w:t xml:space="preserve">Section 2. </w:t>
      </w:r>
      <w:r w:rsidR="00FE6C66">
        <w:t>Demineralis</w:t>
      </w:r>
      <w:r w:rsidR="00C6196E" w:rsidRPr="00C6196E">
        <w:t>ation results</w:t>
      </w:r>
    </w:p>
    <w:p w:rsidR="00C6196E" w:rsidRDefault="00C6196E" w:rsidP="00C6196E">
      <w:pPr>
        <w:widowControl w:val="0"/>
        <w:autoSpaceDE w:val="0"/>
        <w:autoSpaceDN w:val="0"/>
        <w:adjustRightInd w:val="0"/>
      </w:pPr>
    </w:p>
    <w:p w:rsidR="00C6196E" w:rsidRPr="00C6196E" w:rsidRDefault="00C6196E" w:rsidP="00416B70">
      <w:pPr>
        <w:widowControl w:val="0"/>
        <w:autoSpaceDE w:val="0"/>
        <w:autoSpaceDN w:val="0"/>
        <w:adjustRightInd w:val="0"/>
        <w:spacing w:line="480" w:lineRule="auto"/>
      </w:pPr>
      <w:r w:rsidRPr="00C6196E">
        <w:t>Demineralisation of tooth powder prior to DNA extraction led to an increase in DNA yield for all samples that had DNA at detectable levels in their non-demineralised extract except in one inst</w:t>
      </w:r>
      <w:r w:rsidR="00FE6C66">
        <w:t>ance</w:t>
      </w:r>
      <w:r w:rsidRPr="00C6196E">
        <w:t>. In five instances, DNA was detected in demineralised samples when the non-demineralised portion had no detectable DNA. Nine of the 12 cementum samples yielded DNA in both fractions with the other three yielding DNA from the demineralised portion only. All coronal dentine samp</w:t>
      </w:r>
      <w:r w:rsidR="00B74266">
        <w:t>les (11</w:t>
      </w:r>
      <w:r w:rsidRPr="00C6196E">
        <w:t>) had no detectable DNA in the non-demineralised portions and very low levels of DNA in two demineralised portions, with the rest having no detectable DNA. Half of the root dentine samples (6) had detectable, although low, levels of DNA in the non-demineralised portions and only four samples had low levels of DNA detected in the demineralised portions. Only data from samples generated using the standard technique (</w:t>
      </w:r>
      <w:proofErr w:type="spellStart"/>
      <w:r w:rsidRPr="00C6196E">
        <w:t>i.e</w:t>
      </w:r>
      <w:proofErr w:type="spellEnd"/>
      <w:r w:rsidRPr="00C6196E">
        <w:t xml:space="preserve"> non demineralised samples) was used in the statistical analysis except in construction of the </w:t>
      </w:r>
      <w:proofErr w:type="spellStart"/>
      <w:r w:rsidRPr="00C6196E">
        <w:t>heatmap</w:t>
      </w:r>
      <w:proofErr w:type="spellEnd"/>
      <w:r w:rsidRPr="00C6196E">
        <w:t xml:space="preserve"> of STR results where the demineralised sample result were used if a greater number of loci were retrieved. (This was the case for 7 extracts, 6 cementum and 1 root dentine).</w:t>
      </w:r>
    </w:p>
    <w:p w:rsidR="00CE51CD" w:rsidRDefault="00CE51CD" w:rsidP="00416B70">
      <w:pPr>
        <w:spacing w:line="480" w:lineRule="auto"/>
      </w:pPr>
    </w:p>
    <w:p w:rsidR="00CE51CD" w:rsidRPr="00CE51CD" w:rsidRDefault="00416B70" w:rsidP="00416B70">
      <w:pPr>
        <w:pStyle w:val="Heading1"/>
      </w:pPr>
      <w:del w:id="18" w:author="Microsoft account" w:date="2015-05-07T11:27:00Z">
        <w:r w:rsidDel="003D04E7">
          <w:delText>S</w:delText>
        </w:r>
      </w:del>
      <w:ins w:id="19" w:author="Microsoft Office User" w:date="2015-04-17T11:33:00Z">
        <w:del w:id="20" w:author="Microsoft account" w:date="2015-05-07T11:27:00Z">
          <w:r w:rsidR="005E2BEF" w:rsidDel="003D04E7">
            <w:delText>3</w:delText>
          </w:r>
        </w:del>
      </w:ins>
      <w:del w:id="21" w:author="Microsoft Office User" w:date="2015-04-17T11:33:00Z">
        <w:r w:rsidDel="005E2BEF">
          <w:delText>I</w:delText>
        </w:r>
      </w:del>
      <w:del w:id="22" w:author="Microsoft account" w:date="2015-05-07T11:27:00Z">
        <w:r w:rsidDel="003D04E7">
          <w:delText xml:space="preserve"> </w:delText>
        </w:r>
      </w:del>
      <w:r w:rsidR="00CE51CD" w:rsidRPr="00CE51CD">
        <w:t>Table</w:t>
      </w:r>
      <w:ins w:id="23" w:author="Microsoft account" w:date="2015-05-07T11:27:00Z">
        <w:r w:rsidR="003D04E7">
          <w:t xml:space="preserve"> C</w:t>
        </w:r>
      </w:ins>
      <w:del w:id="24" w:author="Microsoft Office User" w:date="2015-04-17T11:33:00Z">
        <w:r w:rsidR="00CE51CD" w:rsidRPr="00CE51CD" w:rsidDel="005E2BEF">
          <w:delText xml:space="preserve"> 3</w:delText>
        </w:r>
      </w:del>
      <w:r w:rsidR="00CE51CD" w:rsidRPr="00CE51CD">
        <w:t xml:space="preserve">. Average </w:t>
      </w:r>
      <w:proofErr w:type="spellStart"/>
      <w:r w:rsidR="00CE51CD" w:rsidRPr="00CE51CD">
        <w:t>qPCR</w:t>
      </w:r>
      <w:proofErr w:type="spellEnd"/>
      <w:r w:rsidR="00CE51CD" w:rsidRPr="00CE51CD">
        <w:t xml:space="preserve"> results for demineralisation vs no demineralisation </w:t>
      </w:r>
    </w:p>
    <w:p w:rsidR="00CE51CD" w:rsidRDefault="00CE51CD"/>
    <w:tbl>
      <w:tblPr>
        <w:tblW w:w="9080" w:type="dxa"/>
        <w:tblInd w:w="93" w:type="dxa"/>
        <w:tblLook w:val="04A0" w:firstRow="1" w:lastRow="0" w:firstColumn="1" w:lastColumn="0" w:noHBand="0" w:noVBand="1"/>
      </w:tblPr>
      <w:tblGrid>
        <w:gridCol w:w="1500"/>
        <w:gridCol w:w="1760"/>
        <w:gridCol w:w="1561"/>
        <w:gridCol w:w="2120"/>
        <w:gridCol w:w="2200"/>
      </w:tblGrid>
      <w:tr w:rsidR="00CE51CD" w:rsidRPr="00CE51CD">
        <w:trPr>
          <w:trHeight w:val="280"/>
        </w:trPr>
        <w:tc>
          <w:tcPr>
            <w:tcW w:w="1500" w:type="dxa"/>
            <w:tcBorders>
              <w:top w:val="single" w:sz="8" w:space="0" w:color="auto"/>
              <w:left w:val="single" w:sz="8" w:space="0" w:color="auto"/>
              <w:bottom w:val="single" w:sz="8" w:space="0" w:color="auto"/>
              <w:right w:val="nil"/>
            </w:tcBorders>
            <w:shd w:val="clear" w:color="auto" w:fill="auto"/>
            <w:noWrap/>
            <w:vAlign w:val="bottom"/>
          </w:tcPr>
          <w:p w:rsidR="00CE51CD" w:rsidRPr="00CE51CD" w:rsidRDefault="00CE51CD" w:rsidP="00CE51CD">
            <w:pPr>
              <w:rPr>
                <w:rFonts w:ascii="Verdana" w:eastAsia="Times New Roman" w:hAnsi="Verdana" w:cs="Times New Roman"/>
                <w:sz w:val="20"/>
                <w:szCs w:val="20"/>
              </w:rPr>
            </w:pPr>
            <w:bookmarkStart w:id="25" w:name="RANGE!A1:E40"/>
            <w:r w:rsidRPr="00CE51CD">
              <w:rPr>
                <w:rFonts w:ascii="Verdana" w:eastAsia="Times New Roman" w:hAnsi="Verdana" w:cs="Times New Roman"/>
                <w:sz w:val="20"/>
                <w:szCs w:val="20"/>
              </w:rPr>
              <w:t>SAMPLE</w:t>
            </w:r>
            <w:bookmarkEnd w:id="25"/>
          </w:p>
        </w:tc>
        <w:tc>
          <w:tcPr>
            <w:tcW w:w="1760" w:type="dxa"/>
            <w:tcBorders>
              <w:top w:val="single" w:sz="8" w:space="0" w:color="auto"/>
              <w:left w:val="nil"/>
              <w:bottom w:val="single" w:sz="8" w:space="0" w:color="auto"/>
              <w:right w:val="nil"/>
            </w:tcBorders>
            <w:shd w:val="clear" w:color="auto" w:fill="auto"/>
            <w:noWrap/>
            <w:vAlign w:val="bottom"/>
          </w:tcPr>
          <w:p w:rsidR="00CE51CD" w:rsidRPr="00CE51CD" w:rsidRDefault="00CE51CD" w:rsidP="00CE51CD">
            <w:pPr>
              <w:rPr>
                <w:rFonts w:ascii="Verdana" w:eastAsia="Times New Roman" w:hAnsi="Verdana" w:cs="Times New Roman"/>
                <w:sz w:val="20"/>
                <w:szCs w:val="20"/>
              </w:rPr>
            </w:pPr>
            <w:r w:rsidRPr="00CE51CD">
              <w:rPr>
                <w:rFonts w:ascii="Verdana" w:eastAsia="Times New Roman" w:hAnsi="Verdana" w:cs="Times New Roman"/>
                <w:sz w:val="20"/>
                <w:szCs w:val="20"/>
              </w:rPr>
              <w:t>DECAL WEIGHT</w:t>
            </w:r>
          </w:p>
        </w:tc>
        <w:tc>
          <w:tcPr>
            <w:tcW w:w="1500" w:type="dxa"/>
            <w:tcBorders>
              <w:top w:val="single" w:sz="8" w:space="0" w:color="auto"/>
              <w:left w:val="nil"/>
              <w:bottom w:val="single" w:sz="8" w:space="0" w:color="auto"/>
              <w:right w:val="nil"/>
            </w:tcBorders>
            <w:shd w:val="clear" w:color="auto" w:fill="auto"/>
            <w:noWrap/>
            <w:vAlign w:val="bottom"/>
          </w:tcPr>
          <w:p w:rsidR="00CE51CD" w:rsidRPr="00CE51CD" w:rsidRDefault="00CE51CD" w:rsidP="00CE51CD">
            <w:pPr>
              <w:rPr>
                <w:rFonts w:ascii="Verdana" w:eastAsia="Times New Roman" w:hAnsi="Verdana" w:cs="Times New Roman"/>
                <w:sz w:val="20"/>
                <w:szCs w:val="20"/>
              </w:rPr>
            </w:pPr>
            <w:r w:rsidRPr="00CE51CD">
              <w:rPr>
                <w:rFonts w:ascii="Verdana" w:eastAsia="Times New Roman" w:hAnsi="Verdana" w:cs="Times New Roman"/>
                <w:sz w:val="20"/>
                <w:szCs w:val="20"/>
              </w:rPr>
              <w:t>DECAL ng/mg</w:t>
            </w:r>
          </w:p>
        </w:tc>
        <w:tc>
          <w:tcPr>
            <w:tcW w:w="2120" w:type="dxa"/>
            <w:tcBorders>
              <w:top w:val="single" w:sz="8" w:space="0" w:color="auto"/>
              <w:left w:val="nil"/>
              <w:bottom w:val="single" w:sz="8" w:space="0" w:color="auto"/>
              <w:right w:val="nil"/>
            </w:tcBorders>
            <w:shd w:val="clear" w:color="auto" w:fill="auto"/>
            <w:noWrap/>
            <w:vAlign w:val="bottom"/>
          </w:tcPr>
          <w:p w:rsidR="00CE51CD" w:rsidRPr="00CE51CD" w:rsidRDefault="00CE51CD" w:rsidP="00CE51CD">
            <w:pPr>
              <w:rPr>
                <w:rFonts w:ascii="Verdana" w:eastAsia="Times New Roman" w:hAnsi="Verdana" w:cs="Times New Roman"/>
                <w:sz w:val="20"/>
                <w:szCs w:val="20"/>
              </w:rPr>
            </w:pPr>
            <w:r w:rsidRPr="00CE51CD">
              <w:rPr>
                <w:rFonts w:ascii="Verdana" w:eastAsia="Times New Roman" w:hAnsi="Verdana" w:cs="Times New Roman"/>
                <w:sz w:val="20"/>
                <w:szCs w:val="20"/>
              </w:rPr>
              <w:t>NON DECAL WEIGHT</w:t>
            </w:r>
          </w:p>
        </w:tc>
        <w:tc>
          <w:tcPr>
            <w:tcW w:w="2200" w:type="dxa"/>
            <w:tcBorders>
              <w:top w:val="single" w:sz="8" w:space="0" w:color="auto"/>
              <w:left w:val="nil"/>
              <w:bottom w:val="single" w:sz="8" w:space="0" w:color="auto"/>
              <w:right w:val="single" w:sz="8" w:space="0" w:color="auto"/>
            </w:tcBorders>
            <w:shd w:val="clear" w:color="auto" w:fill="auto"/>
            <w:noWrap/>
            <w:vAlign w:val="bottom"/>
          </w:tcPr>
          <w:p w:rsidR="00CE51CD" w:rsidRPr="00CE51CD" w:rsidRDefault="00CE51CD" w:rsidP="00CE51CD">
            <w:pPr>
              <w:rPr>
                <w:rFonts w:ascii="Verdana" w:eastAsia="Times New Roman" w:hAnsi="Verdana" w:cs="Times New Roman"/>
                <w:sz w:val="20"/>
                <w:szCs w:val="20"/>
              </w:rPr>
            </w:pPr>
            <w:r w:rsidRPr="00CE51CD">
              <w:rPr>
                <w:rFonts w:ascii="Verdana" w:eastAsia="Times New Roman" w:hAnsi="Verdana" w:cs="Times New Roman"/>
                <w:sz w:val="20"/>
                <w:szCs w:val="20"/>
              </w:rPr>
              <w:t>NON DECAL ng/mg</w:t>
            </w:r>
          </w:p>
        </w:tc>
      </w:tr>
      <w:tr w:rsidR="00CE51CD" w:rsidRPr="00CE51CD">
        <w:trPr>
          <w:trHeight w:val="260"/>
        </w:trPr>
        <w:tc>
          <w:tcPr>
            <w:tcW w:w="1500" w:type="dxa"/>
            <w:tcBorders>
              <w:top w:val="nil"/>
              <w:left w:val="single" w:sz="8" w:space="0" w:color="auto"/>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405A</w:t>
            </w:r>
          </w:p>
        </w:tc>
        <w:tc>
          <w:tcPr>
            <w:tcW w:w="176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70.2</w:t>
            </w:r>
          </w:p>
        </w:tc>
        <w:tc>
          <w:tcPr>
            <w:tcW w:w="150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0.734797721</w:t>
            </w:r>
          </w:p>
        </w:tc>
        <w:tc>
          <w:tcPr>
            <w:tcW w:w="212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55.3</w:t>
            </w:r>
          </w:p>
        </w:tc>
        <w:tc>
          <w:tcPr>
            <w:tcW w:w="2200" w:type="dxa"/>
            <w:tcBorders>
              <w:top w:val="nil"/>
              <w:left w:val="nil"/>
              <w:bottom w:val="nil"/>
              <w:right w:val="single" w:sz="8" w:space="0" w:color="auto"/>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0.310759494</w:t>
            </w:r>
          </w:p>
        </w:tc>
      </w:tr>
      <w:tr w:rsidR="00CE51CD" w:rsidRPr="00CE51CD">
        <w:trPr>
          <w:trHeight w:val="260"/>
        </w:trPr>
        <w:tc>
          <w:tcPr>
            <w:tcW w:w="1500" w:type="dxa"/>
            <w:tcBorders>
              <w:top w:val="nil"/>
              <w:left w:val="single" w:sz="8" w:space="0" w:color="auto"/>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405C</w:t>
            </w:r>
          </w:p>
        </w:tc>
        <w:tc>
          <w:tcPr>
            <w:tcW w:w="176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42</w:t>
            </w:r>
          </w:p>
        </w:tc>
        <w:tc>
          <w:tcPr>
            <w:tcW w:w="150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0.014021429</w:t>
            </w:r>
          </w:p>
        </w:tc>
        <w:tc>
          <w:tcPr>
            <w:tcW w:w="212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62.4</w:t>
            </w:r>
          </w:p>
        </w:tc>
        <w:tc>
          <w:tcPr>
            <w:tcW w:w="2200" w:type="dxa"/>
            <w:tcBorders>
              <w:top w:val="nil"/>
              <w:left w:val="nil"/>
              <w:bottom w:val="nil"/>
              <w:right w:val="single" w:sz="8" w:space="0" w:color="auto"/>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0.005346154</w:t>
            </w:r>
          </w:p>
        </w:tc>
      </w:tr>
      <w:tr w:rsidR="00CE51CD" w:rsidRPr="00CE51CD">
        <w:trPr>
          <w:trHeight w:val="260"/>
        </w:trPr>
        <w:tc>
          <w:tcPr>
            <w:tcW w:w="1500" w:type="dxa"/>
            <w:tcBorders>
              <w:top w:val="nil"/>
              <w:left w:val="single" w:sz="8" w:space="0" w:color="auto"/>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413A</w:t>
            </w:r>
          </w:p>
        </w:tc>
        <w:tc>
          <w:tcPr>
            <w:tcW w:w="176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32.1</w:t>
            </w:r>
          </w:p>
        </w:tc>
        <w:tc>
          <w:tcPr>
            <w:tcW w:w="150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0.006903427</w:t>
            </w:r>
          </w:p>
        </w:tc>
        <w:tc>
          <w:tcPr>
            <w:tcW w:w="212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31.1</w:t>
            </w:r>
          </w:p>
        </w:tc>
        <w:tc>
          <w:tcPr>
            <w:tcW w:w="2200" w:type="dxa"/>
            <w:tcBorders>
              <w:top w:val="nil"/>
              <w:left w:val="nil"/>
              <w:bottom w:val="nil"/>
              <w:right w:val="single" w:sz="8" w:space="0" w:color="auto"/>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0.001755627</w:t>
            </w:r>
          </w:p>
        </w:tc>
      </w:tr>
      <w:tr w:rsidR="00CE51CD" w:rsidRPr="00CE51CD">
        <w:trPr>
          <w:trHeight w:val="260"/>
        </w:trPr>
        <w:tc>
          <w:tcPr>
            <w:tcW w:w="1500" w:type="dxa"/>
            <w:tcBorders>
              <w:top w:val="nil"/>
              <w:left w:val="single" w:sz="8" w:space="0" w:color="auto"/>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413B</w:t>
            </w:r>
          </w:p>
        </w:tc>
        <w:tc>
          <w:tcPr>
            <w:tcW w:w="176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45.2</w:t>
            </w:r>
          </w:p>
        </w:tc>
        <w:tc>
          <w:tcPr>
            <w:tcW w:w="150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c>
          <w:tcPr>
            <w:tcW w:w="212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43.9</w:t>
            </w:r>
          </w:p>
        </w:tc>
        <w:tc>
          <w:tcPr>
            <w:tcW w:w="2200" w:type="dxa"/>
            <w:tcBorders>
              <w:top w:val="nil"/>
              <w:left w:val="nil"/>
              <w:bottom w:val="nil"/>
              <w:right w:val="single" w:sz="8" w:space="0" w:color="auto"/>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r>
      <w:tr w:rsidR="00CE51CD" w:rsidRPr="00CE51CD">
        <w:trPr>
          <w:trHeight w:val="260"/>
        </w:trPr>
        <w:tc>
          <w:tcPr>
            <w:tcW w:w="1500" w:type="dxa"/>
            <w:tcBorders>
              <w:top w:val="nil"/>
              <w:left w:val="single" w:sz="8" w:space="0" w:color="auto"/>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413C</w:t>
            </w:r>
          </w:p>
        </w:tc>
        <w:tc>
          <w:tcPr>
            <w:tcW w:w="176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23.1</w:t>
            </w:r>
          </w:p>
        </w:tc>
        <w:tc>
          <w:tcPr>
            <w:tcW w:w="150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c>
          <w:tcPr>
            <w:tcW w:w="212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21.7</w:t>
            </w:r>
          </w:p>
        </w:tc>
        <w:tc>
          <w:tcPr>
            <w:tcW w:w="2200" w:type="dxa"/>
            <w:tcBorders>
              <w:top w:val="nil"/>
              <w:left w:val="nil"/>
              <w:bottom w:val="nil"/>
              <w:right w:val="single" w:sz="8" w:space="0" w:color="auto"/>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r>
      <w:tr w:rsidR="00CE51CD" w:rsidRPr="00CE51CD">
        <w:trPr>
          <w:trHeight w:val="260"/>
        </w:trPr>
        <w:tc>
          <w:tcPr>
            <w:tcW w:w="1500" w:type="dxa"/>
            <w:tcBorders>
              <w:top w:val="nil"/>
              <w:left w:val="single" w:sz="8" w:space="0" w:color="auto"/>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415A</w:t>
            </w:r>
          </w:p>
        </w:tc>
        <w:tc>
          <w:tcPr>
            <w:tcW w:w="176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62.4</w:t>
            </w:r>
          </w:p>
        </w:tc>
        <w:tc>
          <w:tcPr>
            <w:tcW w:w="150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0.178900641</w:t>
            </w:r>
          </w:p>
        </w:tc>
        <w:tc>
          <w:tcPr>
            <w:tcW w:w="212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61.5</w:t>
            </w:r>
          </w:p>
        </w:tc>
        <w:tc>
          <w:tcPr>
            <w:tcW w:w="2200" w:type="dxa"/>
            <w:tcBorders>
              <w:top w:val="nil"/>
              <w:left w:val="nil"/>
              <w:bottom w:val="nil"/>
              <w:right w:val="single" w:sz="8" w:space="0" w:color="auto"/>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0.056312195</w:t>
            </w:r>
          </w:p>
        </w:tc>
      </w:tr>
      <w:tr w:rsidR="00CE51CD" w:rsidRPr="00CE51CD">
        <w:trPr>
          <w:trHeight w:val="260"/>
        </w:trPr>
        <w:tc>
          <w:tcPr>
            <w:tcW w:w="1500" w:type="dxa"/>
            <w:tcBorders>
              <w:top w:val="nil"/>
              <w:left w:val="single" w:sz="8" w:space="0" w:color="auto"/>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415B</w:t>
            </w:r>
          </w:p>
        </w:tc>
        <w:tc>
          <w:tcPr>
            <w:tcW w:w="176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34.2</w:t>
            </w:r>
          </w:p>
        </w:tc>
        <w:tc>
          <w:tcPr>
            <w:tcW w:w="150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0.006298246</w:t>
            </w:r>
          </w:p>
        </w:tc>
        <w:tc>
          <w:tcPr>
            <w:tcW w:w="212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43.5</w:t>
            </w:r>
          </w:p>
        </w:tc>
        <w:tc>
          <w:tcPr>
            <w:tcW w:w="2200" w:type="dxa"/>
            <w:tcBorders>
              <w:top w:val="nil"/>
              <w:left w:val="nil"/>
              <w:bottom w:val="nil"/>
              <w:right w:val="single" w:sz="8" w:space="0" w:color="auto"/>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r>
      <w:tr w:rsidR="00CE51CD" w:rsidRPr="00CE51CD">
        <w:trPr>
          <w:trHeight w:val="260"/>
        </w:trPr>
        <w:tc>
          <w:tcPr>
            <w:tcW w:w="1500" w:type="dxa"/>
            <w:tcBorders>
              <w:top w:val="nil"/>
              <w:left w:val="single" w:sz="8" w:space="0" w:color="auto"/>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415C</w:t>
            </w:r>
          </w:p>
        </w:tc>
        <w:tc>
          <w:tcPr>
            <w:tcW w:w="176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53.1</w:t>
            </w:r>
          </w:p>
        </w:tc>
        <w:tc>
          <w:tcPr>
            <w:tcW w:w="150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0.005954802</w:t>
            </w:r>
          </w:p>
        </w:tc>
        <w:tc>
          <w:tcPr>
            <w:tcW w:w="212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54.4</w:t>
            </w:r>
          </w:p>
        </w:tc>
        <w:tc>
          <w:tcPr>
            <w:tcW w:w="2200" w:type="dxa"/>
            <w:tcBorders>
              <w:top w:val="nil"/>
              <w:left w:val="nil"/>
              <w:bottom w:val="nil"/>
              <w:right w:val="single" w:sz="8" w:space="0" w:color="auto"/>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0.002873162</w:t>
            </w:r>
          </w:p>
        </w:tc>
      </w:tr>
      <w:tr w:rsidR="00CE51CD" w:rsidRPr="00CE51CD">
        <w:trPr>
          <w:trHeight w:val="260"/>
        </w:trPr>
        <w:tc>
          <w:tcPr>
            <w:tcW w:w="1500" w:type="dxa"/>
            <w:tcBorders>
              <w:top w:val="nil"/>
              <w:left w:val="single" w:sz="8" w:space="0" w:color="auto"/>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418A</w:t>
            </w:r>
          </w:p>
        </w:tc>
        <w:tc>
          <w:tcPr>
            <w:tcW w:w="176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35.3</w:t>
            </w:r>
          </w:p>
        </w:tc>
        <w:tc>
          <w:tcPr>
            <w:tcW w:w="150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0.009798867</w:t>
            </w:r>
          </w:p>
        </w:tc>
        <w:tc>
          <w:tcPr>
            <w:tcW w:w="212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25.2</w:t>
            </w:r>
          </w:p>
        </w:tc>
        <w:tc>
          <w:tcPr>
            <w:tcW w:w="2200" w:type="dxa"/>
            <w:tcBorders>
              <w:top w:val="nil"/>
              <w:left w:val="nil"/>
              <w:bottom w:val="nil"/>
              <w:right w:val="single" w:sz="8" w:space="0" w:color="auto"/>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0.010440476</w:t>
            </w:r>
          </w:p>
        </w:tc>
      </w:tr>
      <w:tr w:rsidR="00CE51CD" w:rsidRPr="00CE51CD">
        <w:trPr>
          <w:trHeight w:val="260"/>
        </w:trPr>
        <w:tc>
          <w:tcPr>
            <w:tcW w:w="1500" w:type="dxa"/>
            <w:tcBorders>
              <w:top w:val="nil"/>
              <w:left w:val="single" w:sz="8" w:space="0" w:color="auto"/>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418B</w:t>
            </w:r>
          </w:p>
        </w:tc>
        <w:tc>
          <w:tcPr>
            <w:tcW w:w="176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28.1</w:t>
            </w:r>
          </w:p>
        </w:tc>
        <w:tc>
          <w:tcPr>
            <w:tcW w:w="150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c>
          <w:tcPr>
            <w:tcW w:w="212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30.5</w:t>
            </w:r>
          </w:p>
        </w:tc>
        <w:tc>
          <w:tcPr>
            <w:tcW w:w="2200" w:type="dxa"/>
            <w:tcBorders>
              <w:top w:val="nil"/>
              <w:left w:val="nil"/>
              <w:bottom w:val="nil"/>
              <w:right w:val="single" w:sz="8" w:space="0" w:color="auto"/>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r>
      <w:tr w:rsidR="00CE51CD" w:rsidRPr="00CE51CD">
        <w:trPr>
          <w:trHeight w:val="260"/>
        </w:trPr>
        <w:tc>
          <w:tcPr>
            <w:tcW w:w="1500" w:type="dxa"/>
            <w:tcBorders>
              <w:top w:val="nil"/>
              <w:left w:val="single" w:sz="8" w:space="0" w:color="auto"/>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418C</w:t>
            </w:r>
          </w:p>
        </w:tc>
        <w:tc>
          <w:tcPr>
            <w:tcW w:w="176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26.2</w:t>
            </w:r>
          </w:p>
        </w:tc>
        <w:tc>
          <w:tcPr>
            <w:tcW w:w="150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c>
          <w:tcPr>
            <w:tcW w:w="212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26.8</w:t>
            </w:r>
          </w:p>
        </w:tc>
        <w:tc>
          <w:tcPr>
            <w:tcW w:w="2200" w:type="dxa"/>
            <w:tcBorders>
              <w:top w:val="nil"/>
              <w:left w:val="nil"/>
              <w:bottom w:val="nil"/>
              <w:right w:val="single" w:sz="8" w:space="0" w:color="auto"/>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r>
      <w:tr w:rsidR="00CE51CD" w:rsidRPr="00CE51CD">
        <w:trPr>
          <w:trHeight w:val="260"/>
        </w:trPr>
        <w:tc>
          <w:tcPr>
            <w:tcW w:w="1500" w:type="dxa"/>
            <w:tcBorders>
              <w:top w:val="nil"/>
              <w:left w:val="single" w:sz="8" w:space="0" w:color="auto"/>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420A</w:t>
            </w:r>
          </w:p>
        </w:tc>
        <w:tc>
          <w:tcPr>
            <w:tcW w:w="176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31.4</w:t>
            </w:r>
          </w:p>
        </w:tc>
        <w:tc>
          <w:tcPr>
            <w:tcW w:w="150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0.055541401</w:t>
            </w:r>
          </w:p>
        </w:tc>
        <w:tc>
          <w:tcPr>
            <w:tcW w:w="212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41.2</w:t>
            </w:r>
          </w:p>
        </w:tc>
        <w:tc>
          <w:tcPr>
            <w:tcW w:w="2200" w:type="dxa"/>
            <w:tcBorders>
              <w:top w:val="nil"/>
              <w:left w:val="nil"/>
              <w:bottom w:val="nil"/>
              <w:right w:val="single" w:sz="8" w:space="0" w:color="auto"/>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0.010276699</w:t>
            </w:r>
          </w:p>
        </w:tc>
      </w:tr>
      <w:tr w:rsidR="00CE51CD" w:rsidRPr="00CE51CD">
        <w:trPr>
          <w:trHeight w:val="260"/>
        </w:trPr>
        <w:tc>
          <w:tcPr>
            <w:tcW w:w="1500" w:type="dxa"/>
            <w:tcBorders>
              <w:top w:val="nil"/>
              <w:left w:val="single" w:sz="8" w:space="0" w:color="auto"/>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420B</w:t>
            </w:r>
          </w:p>
        </w:tc>
        <w:tc>
          <w:tcPr>
            <w:tcW w:w="176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29.2</w:t>
            </w:r>
          </w:p>
        </w:tc>
        <w:tc>
          <w:tcPr>
            <w:tcW w:w="150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c>
          <w:tcPr>
            <w:tcW w:w="212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33</w:t>
            </w:r>
          </w:p>
        </w:tc>
        <w:tc>
          <w:tcPr>
            <w:tcW w:w="2200" w:type="dxa"/>
            <w:tcBorders>
              <w:top w:val="nil"/>
              <w:left w:val="nil"/>
              <w:bottom w:val="nil"/>
              <w:right w:val="single" w:sz="8" w:space="0" w:color="auto"/>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r>
      <w:tr w:rsidR="00CE51CD" w:rsidRPr="00CE51CD">
        <w:trPr>
          <w:trHeight w:val="260"/>
        </w:trPr>
        <w:tc>
          <w:tcPr>
            <w:tcW w:w="1500" w:type="dxa"/>
            <w:tcBorders>
              <w:top w:val="nil"/>
              <w:left w:val="single" w:sz="8" w:space="0" w:color="auto"/>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420C</w:t>
            </w:r>
          </w:p>
        </w:tc>
        <w:tc>
          <w:tcPr>
            <w:tcW w:w="176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28.4</w:t>
            </w:r>
          </w:p>
        </w:tc>
        <w:tc>
          <w:tcPr>
            <w:tcW w:w="150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0.016764085</w:t>
            </w:r>
          </w:p>
        </w:tc>
        <w:tc>
          <w:tcPr>
            <w:tcW w:w="212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31</w:t>
            </w:r>
          </w:p>
        </w:tc>
        <w:tc>
          <w:tcPr>
            <w:tcW w:w="2200" w:type="dxa"/>
            <w:tcBorders>
              <w:top w:val="nil"/>
              <w:left w:val="nil"/>
              <w:bottom w:val="nil"/>
              <w:right w:val="single" w:sz="8" w:space="0" w:color="auto"/>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0.014109677</w:t>
            </w:r>
          </w:p>
        </w:tc>
      </w:tr>
      <w:tr w:rsidR="00CE51CD" w:rsidRPr="00CE51CD">
        <w:trPr>
          <w:trHeight w:val="260"/>
        </w:trPr>
        <w:tc>
          <w:tcPr>
            <w:tcW w:w="1500" w:type="dxa"/>
            <w:tcBorders>
              <w:top w:val="nil"/>
              <w:left w:val="single" w:sz="8" w:space="0" w:color="auto"/>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425A</w:t>
            </w:r>
          </w:p>
        </w:tc>
        <w:tc>
          <w:tcPr>
            <w:tcW w:w="176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46.8</w:t>
            </w:r>
          </w:p>
        </w:tc>
        <w:tc>
          <w:tcPr>
            <w:tcW w:w="150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0.014876068</w:t>
            </w:r>
          </w:p>
        </w:tc>
        <w:tc>
          <w:tcPr>
            <w:tcW w:w="212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46.8</w:t>
            </w:r>
          </w:p>
        </w:tc>
        <w:tc>
          <w:tcPr>
            <w:tcW w:w="2200" w:type="dxa"/>
            <w:tcBorders>
              <w:top w:val="nil"/>
              <w:left w:val="nil"/>
              <w:bottom w:val="nil"/>
              <w:right w:val="single" w:sz="8" w:space="0" w:color="auto"/>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r>
      <w:tr w:rsidR="00CE51CD" w:rsidRPr="00CE51CD">
        <w:trPr>
          <w:trHeight w:val="260"/>
        </w:trPr>
        <w:tc>
          <w:tcPr>
            <w:tcW w:w="1500" w:type="dxa"/>
            <w:tcBorders>
              <w:top w:val="nil"/>
              <w:left w:val="single" w:sz="8" w:space="0" w:color="auto"/>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425B</w:t>
            </w:r>
          </w:p>
        </w:tc>
        <w:tc>
          <w:tcPr>
            <w:tcW w:w="176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41.3</w:t>
            </w:r>
          </w:p>
        </w:tc>
        <w:tc>
          <w:tcPr>
            <w:tcW w:w="150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c>
          <w:tcPr>
            <w:tcW w:w="212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38.2</w:t>
            </w:r>
          </w:p>
        </w:tc>
        <w:tc>
          <w:tcPr>
            <w:tcW w:w="2200" w:type="dxa"/>
            <w:tcBorders>
              <w:top w:val="nil"/>
              <w:left w:val="nil"/>
              <w:bottom w:val="nil"/>
              <w:right w:val="single" w:sz="8" w:space="0" w:color="auto"/>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r>
      <w:tr w:rsidR="00CE51CD" w:rsidRPr="00CE51CD">
        <w:trPr>
          <w:trHeight w:val="260"/>
        </w:trPr>
        <w:tc>
          <w:tcPr>
            <w:tcW w:w="1500" w:type="dxa"/>
            <w:tcBorders>
              <w:top w:val="nil"/>
              <w:left w:val="single" w:sz="8" w:space="0" w:color="auto"/>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425C</w:t>
            </w:r>
          </w:p>
        </w:tc>
        <w:tc>
          <w:tcPr>
            <w:tcW w:w="176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49.9</w:t>
            </w:r>
          </w:p>
        </w:tc>
        <w:tc>
          <w:tcPr>
            <w:tcW w:w="150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c>
          <w:tcPr>
            <w:tcW w:w="212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46.3</w:t>
            </w:r>
          </w:p>
        </w:tc>
        <w:tc>
          <w:tcPr>
            <w:tcW w:w="2200" w:type="dxa"/>
            <w:tcBorders>
              <w:top w:val="nil"/>
              <w:left w:val="nil"/>
              <w:bottom w:val="nil"/>
              <w:right w:val="single" w:sz="8" w:space="0" w:color="auto"/>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0.00387473</w:t>
            </w:r>
          </w:p>
        </w:tc>
      </w:tr>
      <w:tr w:rsidR="00CE51CD" w:rsidRPr="00CE51CD">
        <w:trPr>
          <w:trHeight w:val="260"/>
        </w:trPr>
        <w:tc>
          <w:tcPr>
            <w:tcW w:w="1500" w:type="dxa"/>
            <w:tcBorders>
              <w:top w:val="nil"/>
              <w:left w:val="single" w:sz="8" w:space="0" w:color="auto"/>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428A</w:t>
            </w:r>
          </w:p>
        </w:tc>
        <w:tc>
          <w:tcPr>
            <w:tcW w:w="176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63.3</w:t>
            </w:r>
          </w:p>
        </w:tc>
        <w:tc>
          <w:tcPr>
            <w:tcW w:w="150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0.420139021</w:t>
            </w:r>
          </w:p>
        </w:tc>
        <w:tc>
          <w:tcPr>
            <w:tcW w:w="212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55.5</w:t>
            </w:r>
          </w:p>
        </w:tc>
        <w:tc>
          <w:tcPr>
            <w:tcW w:w="2200" w:type="dxa"/>
            <w:tcBorders>
              <w:top w:val="nil"/>
              <w:left w:val="nil"/>
              <w:bottom w:val="nil"/>
              <w:right w:val="single" w:sz="8" w:space="0" w:color="auto"/>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0.041769369</w:t>
            </w:r>
          </w:p>
        </w:tc>
      </w:tr>
      <w:tr w:rsidR="00CE51CD" w:rsidRPr="00CE51CD">
        <w:trPr>
          <w:trHeight w:val="260"/>
        </w:trPr>
        <w:tc>
          <w:tcPr>
            <w:tcW w:w="1500" w:type="dxa"/>
            <w:tcBorders>
              <w:top w:val="nil"/>
              <w:left w:val="single" w:sz="8" w:space="0" w:color="auto"/>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428B</w:t>
            </w:r>
          </w:p>
        </w:tc>
        <w:tc>
          <w:tcPr>
            <w:tcW w:w="176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38.6</w:t>
            </w:r>
          </w:p>
        </w:tc>
        <w:tc>
          <w:tcPr>
            <w:tcW w:w="150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0.004430052</w:t>
            </w:r>
          </w:p>
        </w:tc>
        <w:tc>
          <w:tcPr>
            <w:tcW w:w="212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36.8</w:t>
            </w:r>
          </w:p>
        </w:tc>
        <w:tc>
          <w:tcPr>
            <w:tcW w:w="2200" w:type="dxa"/>
            <w:tcBorders>
              <w:top w:val="nil"/>
              <w:left w:val="nil"/>
              <w:bottom w:val="nil"/>
              <w:right w:val="single" w:sz="8" w:space="0" w:color="auto"/>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r>
      <w:tr w:rsidR="00CE51CD" w:rsidRPr="00CE51CD">
        <w:trPr>
          <w:trHeight w:val="260"/>
        </w:trPr>
        <w:tc>
          <w:tcPr>
            <w:tcW w:w="1500" w:type="dxa"/>
            <w:tcBorders>
              <w:top w:val="nil"/>
              <w:left w:val="single" w:sz="8" w:space="0" w:color="auto"/>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428C</w:t>
            </w:r>
          </w:p>
        </w:tc>
        <w:tc>
          <w:tcPr>
            <w:tcW w:w="176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35.4</w:t>
            </w:r>
          </w:p>
        </w:tc>
        <w:tc>
          <w:tcPr>
            <w:tcW w:w="150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c>
          <w:tcPr>
            <w:tcW w:w="212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36.8</w:t>
            </w:r>
          </w:p>
        </w:tc>
        <w:tc>
          <w:tcPr>
            <w:tcW w:w="2200" w:type="dxa"/>
            <w:tcBorders>
              <w:top w:val="nil"/>
              <w:left w:val="nil"/>
              <w:bottom w:val="nil"/>
              <w:right w:val="single" w:sz="8" w:space="0" w:color="auto"/>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r>
      <w:tr w:rsidR="00CE51CD" w:rsidRPr="00CE51CD">
        <w:trPr>
          <w:trHeight w:val="260"/>
        </w:trPr>
        <w:tc>
          <w:tcPr>
            <w:tcW w:w="1500" w:type="dxa"/>
            <w:tcBorders>
              <w:top w:val="nil"/>
              <w:left w:val="single" w:sz="8" w:space="0" w:color="auto"/>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410A</w:t>
            </w:r>
          </w:p>
        </w:tc>
        <w:tc>
          <w:tcPr>
            <w:tcW w:w="176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34.8</w:t>
            </w:r>
          </w:p>
        </w:tc>
        <w:tc>
          <w:tcPr>
            <w:tcW w:w="150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0.088522989</w:t>
            </w:r>
          </w:p>
        </w:tc>
        <w:tc>
          <w:tcPr>
            <w:tcW w:w="212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32.9</w:t>
            </w:r>
          </w:p>
        </w:tc>
        <w:tc>
          <w:tcPr>
            <w:tcW w:w="2200" w:type="dxa"/>
            <w:tcBorders>
              <w:top w:val="nil"/>
              <w:left w:val="nil"/>
              <w:bottom w:val="nil"/>
              <w:right w:val="single" w:sz="8" w:space="0" w:color="auto"/>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0.002534954</w:t>
            </w:r>
          </w:p>
        </w:tc>
      </w:tr>
      <w:tr w:rsidR="00CE51CD" w:rsidRPr="00CE51CD">
        <w:trPr>
          <w:trHeight w:val="260"/>
        </w:trPr>
        <w:tc>
          <w:tcPr>
            <w:tcW w:w="1500" w:type="dxa"/>
            <w:tcBorders>
              <w:top w:val="nil"/>
              <w:left w:val="single" w:sz="8" w:space="0" w:color="auto"/>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410B</w:t>
            </w:r>
          </w:p>
        </w:tc>
        <w:tc>
          <w:tcPr>
            <w:tcW w:w="176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56.3</w:t>
            </w:r>
          </w:p>
        </w:tc>
        <w:tc>
          <w:tcPr>
            <w:tcW w:w="150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c>
          <w:tcPr>
            <w:tcW w:w="212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43.8</w:t>
            </w:r>
          </w:p>
        </w:tc>
        <w:tc>
          <w:tcPr>
            <w:tcW w:w="2200" w:type="dxa"/>
            <w:tcBorders>
              <w:top w:val="nil"/>
              <w:left w:val="nil"/>
              <w:bottom w:val="nil"/>
              <w:right w:val="single" w:sz="8" w:space="0" w:color="auto"/>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r>
      <w:tr w:rsidR="00CE51CD" w:rsidRPr="00CE51CD">
        <w:trPr>
          <w:trHeight w:val="260"/>
        </w:trPr>
        <w:tc>
          <w:tcPr>
            <w:tcW w:w="1500" w:type="dxa"/>
            <w:tcBorders>
              <w:top w:val="nil"/>
              <w:left w:val="single" w:sz="8" w:space="0" w:color="auto"/>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410C</w:t>
            </w:r>
          </w:p>
        </w:tc>
        <w:tc>
          <w:tcPr>
            <w:tcW w:w="176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34.8</w:t>
            </w:r>
          </w:p>
        </w:tc>
        <w:tc>
          <w:tcPr>
            <w:tcW w:w="150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0.034442529</w:t>
            </w:r>
          </w:p>
        </w:tc>
        <w:tc>
          <w:tcPr>
            <w:tcW w:w="212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51.5</w:t>
            </w:r>
          </w:p>
        </w:tc>
        <w:tc>
          <w:tcPr>
            <w:tcW w:w="2200" w:type="dxa"/>
            <w:tcBorders>
              <w:top w:val="nil"/>
              <w:left w:val="nil"/>
              <w:bottom w:val="nil"/>
              <w:right w:val="single" w:sz="8" w:space="0" w:color="auto"/>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0.011673786</w:t>
            </w:r>
          </w:p>
        </w:tc>
      </w:tr>
      <w:tr w:rsidR="00CE51CD" w:rsidRPr="00CE51CD">
        <w:trPr>
          <w:trHeight w:val="260"/>
        </w:trPr>
        <w:tc>
          <w:tcPr>
            <w:tcW w:w="1500" w:type="dxa"/>
            <w:tcBorders>
              <w:top w:val="nil"/>
              <w:left w:val="single" w:sz="8" w:space="0" w:color="auto"/>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403A</w:t>
            </w:r>
          </w:p>
        </w:tc>
        <w:tc>
          <w:tcPr>
            <w:tcW w:w="176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70.2</w:t>
            </w:r>
          </w:p>
        </w:tc>
        <w:tc>
          <w:tcPr>
            <w:tcW w:w="150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0.016794872</w:t>
            </w:r>
          </w:p>
        </w:tc>
        <w:tc>
          <w:tcPr>
            <w:tcW w:w="212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55.3</w:t>
            </w:r>
          </w:p>
        </w:tc>
        <w:tc>
          <w:tcPr>
            <w:tcW w:w="2200" w:type="dxa"/>
            <w:tcBorders>
              <w:top w:val="nil"/>
              <w:left w:val="nil"/>
              <w:bottom w:val="nil"/>
              <w:right w:val="single" w:sz="8" w:space="0" w:color="auto"/>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r>
      <w:tr w:rsidR="00CE51CD" w:rsidRPr="00CE51CD">
        <w:trPr>
          <w:trHeight w:val="260"/>
        </w:trPr>
        <w:tc>
          <w:tcPr>
            <w:tcW w:w="1500" w:type="dxa"/>
            <w:tcBorders>
              <w:top w:val="nil"/>
              <w:left w:val="single" w:sz="8" w:space="0" w:color="auto"/>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403B</w:t>
            </w:r>
          </w:p>
        </w:tc>
        <w:tc>
          <w:tcPr>
            <w:tcW w:w="176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44.6</w:t>
            </w:r>
          </w:p>
        </w:tc>
        <w:tc>
          <w:tcPr>
            <w:tcW w:w="150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c>
          <w:tcPr>
            <w:tcW w:w="212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50.2</w:t>
            </w:r>
          </w:p>
        </w:tc>
        <w:tc>
          <w:tcPr>
            <w:tcW w:w="2200" w:type="dxa"/>
            <w:tcBorders>
              <w:top w:val="nil"/>
              <w:left w:val="nil"/>
              <w:bottom w:val="nil"/>
              <w:right w:val="single" w:sz="8" w:space="0" w:color="auto"/>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r>
      <w:tr w:rsidR="00CE51CD" w:rsidRPr="00CE51CD">
        <w:trPr>
          <w:trHeight w:val="260"/>
        </w:trPr>
        <w:tc>
          <w:tcPr>
            <w:tcW w:w="1500" w:type="dxa"/>
            <w:tcBorders>
              <w:top w:val="nil"/>
              <w:left w:val="single" w:sz="8" w:space="0" w:color="auto"/>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403C</w:t>
            </w:r>
          </w:p>
        </w:tc>
        <w:tc>
          <w:tcPr>
            <w:tcW w:w="176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42</w:t>
            </w:r>
          </w:p>
        </w:tc>
        <w:tc>
          <w:tcPr>
            <w:tcW w:w="150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c>
          <w:tcPr>
            <w:tcW w:w="212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62.4</w:t>
            </w:r>
          </w:p>
        </w:tc>
        <w:tc>
          <w:tcPr>
            <w:tcW w:w="2200" w:type="dxa"/>
            <w:tcBorders>
              <w:top w:val="nil"/>
              <w:left w:val="nil"/>
              <w:bottom w:val="nil"/>
              <w:right w:val="single" w:sz="8" w:space="0" w:color="auto"/>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0.002605769</w:t>
            </w:r>
          </w:p>
        </w:tc>
      </w:tr>
      <w:tr w:rsidR="00CE51CD" w:rsidRPr="00CE51CD">
        <w:trPr>
          <w:trHeight w:val="260"/>
        </w:trPr>
        <w:tc>
          <w:tcPr>
            <w:tcW w:w="1500" w:type="dxa"/>
            <w:tcBorders>
              <w:top w:val="nil"/>
              <w:left w:val="single" w:sz="8" w:space="0" w:color="auto"/>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455A</w:t>
            </w:r>
          </w:p>
        </w:tc>
        <w:tc>
          <w:tcPr>
            <w:tcW w:w="176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30.9</w:t>
            </w:r>
          </w:p>
        </w:tc>
        <w:tc>
          <w:tcPr>
            <w:tcW w:w="150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0.047404531</w:t>
            </w:r>
          </w:p>
        </w:tc>
        <w:tc>
          <w:tcPr>
            <w:tcW w:w="212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28.3</w:t>
            </w:r>
          </w:p>
        </w:tc>
        <w:tc>
          <w:tcPr>
            <w:tcW w:w="2200" w:type="dxa"/>
            <w:tcBorders>
              <w:top w:val="nil"/>
              <w:left w:val="nil"/>
              <w:bottom w:val="nil"/>
              <w:right w:val="single" w:sz="8" w:space="0" w:color="auto"/>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r>
      <w:tr w:rsidR="00CE51CD" w:rsidRPr="00CE51CD">
        <w:trPr>
          <w:trHeight w:val="260"/>
        </w:trPr>
        <w:tc>
          <w:tcPr>
            <w:tcW w:w="1500" w:type="dxa"/>
            <w:tcBorders>
              <w:top w:val="nil"/>
              <w:left w:val="single" w:sz="8" w:space="0" w:color="auto"/>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455B</w:t>
            </w:r>
          </w:p>
        </w:tc>
        <w:tc>
          <w:tcPr>
            <w:tcW w:w="176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38.8</w:t>
            </w:r>
          </w:p>
        </w:tc>
        <w:tc>
          <w:tcPr>
            <w:tcW w:w="150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c>
          <w:tcPr>
            <w:tcW w:w="212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35.2</w:t>
            </w:r>
          </w:p>
        </w:tc>
        <w:tc>
          <w:tcPr>
            <w:tcW w:w="2200" w:type="dxa"/>
            <w:tcBorders>
              <w:top w:val="nil"/>
              <w:left w:val="nil"/>
              <w:bottom w:val="nil"/>
              <w:right w:val="single" w:sz="8" w:space="0" w:color="auto"/>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r>
      <w:tr w:rsidR="00CE51CD" w:rsidRPr="00CE51CD">
        <w:trPr>
          <w:trHeight w:val="260"/>
        </w:trPr>
        <w:tc>
          <w:tcPr>
            <w:tcW w:w="1500" w:type="dxa"/>
            <w:tcBorders>
              <w:top w:val="nil"/>
              <w:left w:val="single" w:sz="8" w:space="0" w:color="auto"/>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455C</w:t>
            </w:r>
          </w:p>
        </w:tc>
        <w:tc>
          <w:tcPr>
            <w:tcW w:w="176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36.1</w:t>
            </w:r>
          </w:p>
        </w:tc>
        <w:tc>
          <w:tcPr>
            <w:tcW w:w="150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c>
          <w:tcPr>
            <w:tcW w:w="212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39.3</w:t>
            </w:r>
          </w:p>
        </w:tc>
        <w:tc>
          <w:tcPr>
            <w:tcW w:w="2200" w:type="dxa"/>
            <w:tcBorders>
              <w:top w:val="nil"/>
              <w:left w:val="nil"/>
              <w:bottom w:val="nil"/>
              <w:right w:val="single" w:sz="8" w:space="0" w:color="auto"/>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r>
      <w:tr w:rsidR="00CE51CD" w:rsidRPr="00CE51CD">
        <w:trPr>
          <w:trHeight w:val="260"/>
        </w:trPr>
        <w:tc>
          <w:tcPr>
            <w:tcW w:w="1500" w:type="dxa"/>
            <w:tcBorders>
              <w:top w:val="nil"/>
              <w:left w:val="single" w:sz="8" w:space="0" w:color="auto"/>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474A</w:t>
            </w:r>
          </w:p>
        </w:tc>
        <w:tc>
          <w:tcPr>
            <w:tcW w:w="176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38.4</w:t>
            </w:r>
          </w:p>
        </w:tc>
        <w:tc>
          <w:tcPr>
            <w:tcW w:w="150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0.336880208</w:t>
            </w:r>
          </w:p>
        </w:tc>
        <w:tc>
          <w:tcPr>
            <w:tcW w:w="212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41.5</w:t>
            </w:r>
          </w:p>
        </w:tc>
        <w:tc>
          <w:tcPr>
            <w:tcW w:w="2200" w:type="dxa"/>
            <w:tcBorders>
              <w:top w:val="nil"/>
              <w:left w:val="nil"/>
              <w:bottom w:val="nil"/>
              <w:right w:val="single" w:sz="8" w:space="0" w:color="auto"/>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0.002819277</w:t>
            </w:r>
          </w:p>
        </w:tc>
      </w:tr>
      <w:tr w:rsidR="00CE51CD" w:rsidRPr="00CE51CD">
        <w:trPr>
          <w:trHeight w:val="260"/>
        </w:trPr>
        <w:tc>
          <w:tcPr>
            <w:tcW w:w="1500" w:type="dxa"/>
            <w:tcBorders>
              <w:top w:val="nil"/>
              <w:left w:val="single" w:sz="8" w:space="0" w:color="auto"/>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474B</w:t>
            </w:r>
          </w:p>
        </w:tc>
        <w:tc>
          <w:tcPr>
            <w:tcW w:w="176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22</w:t>
            </w:r>
          </w:p>
        </w:tc>
        <w:tc>
          <w:tcPr>
            <w:tcW w:w="150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c>
          <w:tcPr>
            <w:tcW w:w="212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22.2</w:t>
            </w:r>
          </w:p>
        </w:tc>
        <w:tc>
          <w:tcPr>
            <w:tcW w:w="2200" w:type="dxa"/>
            <w:tcBorders>
              <w:top w:val="nil"/>
              <w:left w:val="nil"/>
              <w:bottom w:val="nil"/>
              <w:right w:val="single" w:sz="8" w:space="0" w:color="auto"/>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r>
      <w:tr w:rsidR="00CE51CD" w:rsidRPr="00CE51CD">
        <w:trPr>
          <w:trHeight w:val="260"/>
        </w:trPr>
        <w:tc>
          <w:tcPr>
            <w:tcW w:w="1500" w:type="dxa"/>
            <w:tcBorders>
              <w:top w:val="nil"/>
              <w:left w:val="single" w:sz="8" w:space="0" w:color="auto"/>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474C</w:t>
            </w:r>
          </w:p>
        </w:tc>
        <w:tc>
          <w:tcPr>
            <w:tcW w:w="176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24.2</w:t>
            </w:r>
          </w:p>
        </w:tc>
        <w:tc>
          <w:tcPr>
            <w:tcW w:w="150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c>
          <w:tcPr>
            <w:tcW w:w="212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22.4</w:t>
            </w:r>
          </w:p>
        </w:tc>
        <w:tc>
          <w:tcPr>
            <w:tcW w:w="2200" w:type="dxa"/>
            <w:tcBorders>
              <w:top w:val="nil"/>
              <w:left w:val="nil"/>
              <w:bottom w:val="nil"/>
              <w:right w:val="single" w:sz="8" w:space="0" w:color="auto"/>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r>
      <w:tr w:rsidR="00CE51CD" w:rsidRPr="00CE51CD">
        <w:trPr>
          <w:trHeight w:val="260"/>
        </w:trPr>
        <w:tc>
          <w:tcPr>
            <w:tcW w:w="1500" w:type="dxa"/>
            <w:tcBorders>
              <w:top w:val="nil"/>
              <w:left w:val="single" w:sz="8" w:space="0" w:color="auto"/>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4137A</w:t>
            </w:r>
          </w:p>
        </w:tc>
        <w:tc>
          <w:tcPr>
            <w:tcW w:w="176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67.6</w:t>
            </w:r>
          </w:p>
        </w:tc>
        <w:tc>
          <w:tcPr>
            <w:tcW w:w="150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2.925147929</w:t>
            </w:r>
          </w:p>
        </w:tc>
        <w:tc>
          <w:tcPr>
            <w:tcW w:w="212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55.9</w:t>
            </w:r>
          </w:p>
        </w:tc>
        <w:tc>
          <w:tcPr>
            <w:tcW w:w="2200" w:type="dxa"/>
            <w:tcBorders>
              <w:top w:val="nil"/>
              <w:left w:val="nil"/>
              <w:bottom w:val="nil"/>
              <w:right w:val="single" w:sz="8" w:space="0" w:color="auto"/>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1.093738819</w:t>
            </w:r>
          </w:p>
        </w:tc>
      </w:tr>
      <w:tr w:rsidR="00CE51CD" w:rsidRPr="00CE51CD">
        <w:trPr>
          <w:trHeight w:val="260"/>
        </w:trPr>
        <w:tc>
          <w:tcPr>
            <w:tcW w:w="1500" w:type="dxa"/>
            <w:tcBorders>
              <w:top w:val="nil"/>
              <w:left w:val="single" w:sz="8" w:space="0" w:color="auto"/>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4137B</w:t>
            </w:r>
          </w:p>
        </w:tc>
        <w:tc>
          <w:tcPr>
            <w:tcW w:w="176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37.3</w:t>
            </w:r>
          </w:p>
        </w:tc>
        <w:tc>
          <w:tcPr>
            <w:tcW w:w="150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c>
          <w:tcPr>
            <w:tcW w:w="212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35.5</w:t>
            </w:r>
          </w:p>
        </w:tc>
        <w:tc>
          <w:tcPr>
            <w:tcW w:w="2200" w:type="dxa"/>
            <w:tcBorders>
              <w:top w:val="nil"/>
              <w:left w:val="nil"/>
              <w:bottom w:val="nil"/>
              <w:right w:val="single" w:sz="8" w:space="0" w:color="auto"/>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r>
      <w:tr w:rsidR="00CE51CD" w:rsidRPr="00CE51CD">
        <w:trPr>
          <w:trHeight w:val="260"/>
        </w:trPr>
        <w:tc>
          <w:tcPr>
            <w:tcW w:w="1500" w:type="dxa"/>
            <w:tcBorders>
              <w:top w:val="nil"/>
              <w:left w:val="single" w:sz="8" w:space="0" w:color="auto"/>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4137C</w:t>
            </w:r>
          </w:p>
        </w:tc>
        <w:tc>
          <w:tcPr>
            <w:tcW w:w="176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58.4</w:t>
            </w:r>
          </w:p>
        </w:tc>
        <w:tc>
          <w:tcPr>
            <w:tcW w:w="150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c>
          <w:tcPr>
            <w:tcW w:w="2120" w:type="dxa"/>
            <w:tcBorders>
              <w:top w:val="nil"/>
              <w:left w:val="nil"/>
              <w:bottom w:val="nil"/>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60.2</w:t>
            </w:r>
          </w:p>
        </w:tc>
        <w:tc>
          <w:tcPr>
            <w:tcW w:w="2200" w:type="dxa"/>
            <w:tcBorders>
              <w:top w:val="nil"/>
              <w:left w:val="nil"/>
              <w:bottom w:val="nil"/>
              <w:right w:val="single" w:sz="8" w:space="0" w:color="auto"/>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0</w:t>
            </w:r>
          </w:p>
        </w:tc>
      </w:tr>
      <w:tr w:rsidR="00CE51CD" w:rsidRPr="00CE51CD">
        <w:trPr>
          <w:trHeight w:val="280"/>
        </w:trPr>
        <w:tc>
          <w:tcPr>
            <w:tcW w:w="1500" w:type="dxa"/>
            <w:tcBorders>
              <w:top w:val="nil"/>
              <w:left w:val="single" w:sz="8" w:space="0" w:color="auto"/>
              <w:bottom w:val="single" w:sz="8" w:space="0" w:color="auto"/>
              <w:right w:val="nil"/>
            </w:tcBorders>
            <w:shd w:val="clear" w:color="auto" w:fill="auto"/>
            <w:noWrap/>
            <w:vAlign w:val="bottom"/>
          </w:tcPr>
          <w:p w:rsidR="00CE51CD" w:rsidRPr="00CE51CD" w:rsidRDefault="00CE51CD" w:rsidP="00CE51CD">
            <w:pPr>
              <w:jc w:val="right"/>
              <w:rPr>
                <w:rFonts w:ascii="Verdana" w:eastAsia="Times New Roman" w:hAnsi="Verdana" w:cs="Times New Roman"/>
                <w:sz w:val="20"/>
                <w:szCs w:val="20"/>
              </w:rPr>
            </w:pPr>
            <w:r w:rsidRPr="00CE51CD">
              <w:rPr>
                <w:rFonts w:ascii="Verdana" w:eastAsia="Times New Roman" w:hAnsi="Verdana" w:cs="Times New Roman"/>
                <w:sz w:val="20"/>
                <w:szCs w:val="20"/>
              </w:rPr>
              <w:t> </w:t>
            </w:r>
          </w:p>
        </w:tc>
        <w:tc>
          <w:tcPr>
            <w:tcW w:w="1760" w:type="dxa"/>
            <w:tcBorders>
              <w:top w:val="nil"/>
              <w:left w:val="nil"/>
              <w:bottom w:val="single" w:sz="8" w:space="0" w:color="auto"/>
              <w:right w:val="nil"/>
            </w:tcBorders>
            <w:shd w:val="clear" w:color="auto" w:fill="auto"/>
            <w:noWrap/>
            <w:vAlign w:val="bottom"/>
          </w:tcPr>
          <w:p w:rsidR="00CE51CD" w:rsidRPr="00CE51CD" w:rsidRDefault="00CE51CD" w:rsidP="00CE51CD">
            <w:pPr>
              <w:rPr>
                <w:rFonts w:ascii="Verdana" w:eastAsia="Times New Roman" w:hAnsi="Verdana" w:cs="Times New Roman"/>
                <w:sz w:val="20"/>
                <w:szCs w:val="20"/>
              </w:rPr>
            </w:pPr>
            <w:r w:rsidRPr="00CE51CD">
              <w:rPr>
                <w:rFonts w:ascii="Verdana" w:eastAsia="Times New Roman" w:hAnsi="Verdana" w:cs="Times New Roman"/>
                <w:sz w:val="20"/>
                <w:szCs w:val="20"/>
              </w:rPr>
              <w:t> </w:t>
            </w:r>
          </w:p>
        </w:tc>
        <w:tc>
          <w:tcPr>
            <w:tcW w:w="1500" w:type="dxa"/>
            <w:tcBorders>
              <w:top w:val="nil"/>
              <w:left w:val="nil"/>
              <w:bottom w:val="single" w:sz="8" w:space="0" w:color="auto"/>
              <w:right w:val="nil"/>
            </w:tcBorders>
            <w:shd w:val="clear" w:color="auto" w:fill="auto"/>
            <w:noWrap/>
            <w:vAlign w:val="bottom"/>
          </w:tcPr>
          <w:p w:rsidR="00CE51CD" w:rsidRPr="00CE51CD" w:rsidRDefault="00CE51CD" w:rsidP="00CE51CD">
            <w:pPr>
              <w:rPr>
                <w:rFonts w:ascii="Verdana" w:eastAsia="Times New Roman" w:hAnsi="Verdana" w:cs="Times New Roman"/>
                <w:sz w:val="20"/>
                <w:szCs w:val="20"/>
              </w:rPr>
            </w:pPr>
            <w:r w:rsidRPr="00CE51CD">
              <w:rPr>
                <w:rFonts w:ascii="Verdana" w:eastAsia="Times New Roman" w:hAnsi="Verdana" w:cs="Times New Roman"/>
                <w:sz w:val="20"/>
                <w:szCs w:val="20"/>
              </w:rPr>
              <w:t> </w:t>
            </w:r>
          </w:p>
        </w:tc>
        <w:tc>
          <w:tcPr>
            <w:tcW w:w="2120" w:type="dxa"/>
            <w:tcBorders>
              <w:top w:val="nil"/>
              <w:left w:val="nil"/>
              <w:bottom w:val="single" w:sz="8" w:space="0" w:color="auto"/>
              <w:right w:val="nil"/>
            </w:tcBorders>
            <w:shd w:val="clear" w:color="auto" w:fill="auto"/>
            <w:noWrap/>
            <w:vAlign w:val="bottom"/>
          </w:tcPr>
          <w:p w:rsidR="00CE51CD" w:rsidRPr="00CE51CD" w:rsidRDefault="00CE51CD" w:rsidP="00CE51CD">
            <w:pPr>
              <w:rPr>
                <w:rFonts w:ascii="Verdana" w:eastAsia="Times New Roman" w:hAnsi="Verdana" w:cs="Times New Roman"/>
                <w:sz w:val="20"/>
                <w:szCs w:val="20"/>
              </w:rPr>
            </w:pPr>
            <w:r w:rsidRPr="00CE51CD">
              <w:rPr>
                <w:rFonts w:ascii="Verdana" w:eastAsia="Times New Roman" w:hAnsi="Verdana" w:cs="Times New Roman"/>
                <w:sz w:val="20"/>
                <w:szCs w:val="20"/>
              </w:rPr>
              <w:t> </w:t>
            </w:r>
          </w:p>
        </w:tc>
        <w:tc>
          <w:tcPr>
            <w:tcW w:w="2200" w:type="dxa"/>
            <w:tcBorders>
              <w:top w:val="nil"/>
              <w:left w:val="nil"/>
              <w:bottom w:val="single" w:sz="8" w:space="0" w:color="auto"/>
              <w:right w:val="single" w:sz="8" w:space="0" w:color="auto"/>
            </w:tcBorders>
            <w:shd w:val="clear" w:color="auto" w:fill="auto"/>
            <w:noWrap/>
            <w:vAlign w:val="bottom"/>
          </w:tcPr>
          <w:p w:rsidR="00CE51CD" w:rsidRPr="00CE51CD" w:rsidRDefault="00CE51CD" w:rsidP="00CE51CD">
            <w:pPr>
              <w:rPr>
                <w:rFonts w:ascii="Verdana" w:eastAsia="Times New Roman" w:hAnsi="Verdana" w:cs="Times New Roman"/>
                <w:sz w:val="20"/>
                <w:szCs w:val="20"/>
              </w:rPr>
            </w:pPr>
            <w:r w:rsidRPr="00CE51CD">
              <w:rPr>
                <w:rFonts w:ascii="Verdana" w:eastAsia="Times New Roman" w:hAnsi="Verdana" w:cs="Times New Roman"/>
                <w:sz w:val="20"/>
                <w:szCs w:val="20"/>
              </w:rPr>
              <w:t> </w:t>
            </w:r>
          </w:p>
        </w:tc>
      </w:tr>
      <w:tr w:rsidR="00CE51CD" w:rsidRPr="00CE51CD">
        <w:trPr>
          <w:trHeight w:val="260"/>
        </w:trPr>
        <w:tc>
          <w:tcPr>
            <w:tcW w:w="3260" w:type="dxa"/>
            <w:gridSpan w:val="2"/>
            <w:tcBorders>
              <w:top w:val="nil"/>
              <w:left w:val="nil"/>
              <w:bottom w:val="nil"/>
              <w:right w:val="nil"/>
            </w:tcBorders>
            <w:shd w:val="clear" w:color="auto" w:fill="auto"/>
            <w:noWrap/>
            <w:vAlign w:val="bottom"/>
          </w:tcPr>
          <w:p w:rsidR="00CE51CD" w:rsidRPr="00CE51CD" w:rsidRDefault="00CE51CD" w:rsidP="00CE51CD">
            <w:pPr>
              <w:rPr>
                <w:rFonts w:ascii="Verdana" w:eastAsia="Times New Roman" w:hAnsi="Verdana" w:cs="Times New Roman"/>
                <w:sz w:val="20"/>
                <w:szCs w:val="20"/>
              </w:rPr>
            </w:pPr>
            <w:r w:rsidRPr="00CE51CD">
              <w:rPr>
                <w:rFonts w:ascii="Verdana" w:eastAsia="Times New Roman" w:hAnsi="Verdana" w:cs="Times New Roman"/>
                <w:sz w:val="20"/>
                <w:szCs w:val="20"/>
              </w:rPr>
              <w:t>A = cementum</w:t>
            </w:r>
          </w:p>
        </w:tc>
        <w:tc>
          <w:tcPr>
            <w:tcW w:w="1500" w:type="dxa"/>
            <w:tcBorders>
              <w:top w:val="nil"/>
              <w:left w:val="nil"/>
              <w:bottom w:val="nil"/>
              <w:right w:val="nil"/>
            </w:tcBorders>
            <w:shd w:val="clear" w:color="auto" w:fill="auto"/>
            <w:noWrap/>
            <w:vAlign w:val="bottom"/>
          </w:tcPr>
          <w:p w:rsidR="00CE51CD" w:rsidRPr="00CE51CD" w:rsidRDefault="00CE51CD" w:rsidP="00CE51CD">
            <w:pPr>
              <w:rPr>
                <w:rFonts w:ascii="Verdana" w:eastAsia="Times New Roman" w:hAnsi="Verdana" w:cs="Times New Roman"/>
                <w:sz w:val="20"/>
                <w:szCs w:val="20"/>
              </w:rPr>
            </w:pPr>
          </w:p>
        </w:tc>
        <w:tc>
          <w:tcPr>
            <w:tcW w:w="2120" w:type="dxa"/>
            <w:tcBorders>
              <w:top w:val="nil"/>
              <w:left w:val="nil"/>
              <w:bottom w:val="nil"/>
              <w:right w:val="nil"/>
            </w:tcBorders>
            <w:shd w:val="clear" w:color="auto" w:fill="auto"/>
            <w:noWrap/>
            <w:vAlign w:val="bottom"/>
          </w:tcPr>
          <w:p w:rsidR="00CE51CD" w:rsidRPr="00CE51CD" w:rsidRDefault="00CE51CD" w:rsidP="00CE51CD">
            <w:pPr>
              <w:rPr>
                <w:rFonts w:ascii="Verdana" w:eastAsia="Times New Roman" w:hAnsi="Verdana" w:cs="Times New Roman"/>
                <w:sz w:val="20"/>
                <w:szCs w:val="20"/>
              </w:rPr>
            </w:pPr>
          </w:p>
        </w:tc>
        <w:tc>
          <w:tcPr>
            <w:tcW w:w="2200" w:type="dxa"/>
            <w:tcBorders>
              <w:top w:val="nil"/>
              <w:left w:val="nil"/>
              <w:bottom w:val="nil"/>
              <w:right w:val="nil"/>
            </w:tcBorders>
            <w:shd w:val="clear" w:color="auto" w:fill="auto"/>
            <w:noWrap/>
            <w:vAlign w:val="bottom"/>
          </w:tcPr>
          <w:p w:rsidR="00CE51CD" w:rsidRPr="00CE51CD" w:rsidRDefault="00CE51CD" w:rsidP="00CE51CD">
            <w:pPr>
              <w:rPr>
                <w:rFonts w:ascii="Verdana" w:eastAsia="Times New Roman" w:hAnsi="Verdana" w:cs="Times New Roman"/>
                <w:sz w:val="20"/>
                <w:szCs w:val="20"/>
              </w:rPr>
            </w:pPr>
          </w:p>
        </w:tc>
      </w:tr>
      <w:tr w:rsidR="00CE51CD" w:rsidRPr="00CE51CD">
        <w:trPr>
          <w:trHeight w:val="260"/>
        </w:trPr>
        <w:tc>
          <w:tcPr>
            <w:tcW w:w="3260" w:type="dxa"/>
            <w:gridSpan w:val="2"/>
            <w:tcBorders>
              <w:top w:val="nil"/>
              <w:left w:val="nil"/>
              <w:bottom w:val="nil"/>
              <w:right w:val="nil"/>
            </w:tcBorders>
            <w:shd w:val="clear" w:color="auto" w:fill="auto"/>
            <w:noWrap/>
            <w:vAlign w:val="bottom"/>
          </w:tcPr>
          <w:p w:rsidR="00CE51CD" w:rsidRPr="00CE51CD" w:rsidRDefault="00CE51CD" w:rsidP="00CE51CD">
            <w:pPr>
              <w:rPr>
                <w:rFonts w:ascii="Verdana" w:eastAsia="Times New Roman" w:hAnsi="Verdana" w:cs="Times New Roman"/>
                <w:sz w:val="20"/>
                <w:szCs w:val="20"/>
              </w:rPr>
            </w:pPr>
            <w:r w:rsidRPr="00CE51CD">
              <w:rPr>
                <w:rFonts w:ascii="Verdana" w:eastAsia="Times New Roman" w:hAnsi="Verdana" w:cs="Times New Roman"/>
                <w:sz w:val="20"/>
                <w:szCs w:val="20"/>
              </w:rPr>
              <w:t>B = crown dentine</w:t>
            </w:r>
          </w:p>
        </w:tc>
        <w:tc>
          <w:tcPr>
            <w:tcW w:w="1500" w:type="dxa"/>
            <w:tcBorders>
              <w:top w:val="nil"/>
              <w:left w:val="nil"/>
              <w:bottom w:val="nil"/>
              <w:right w:val="nil"/>
            </w:tcBorders>
            <w:shd w:val="clear" w:color="auto" w:fill="auto"/>
            <w:noWrap/>
            <w:vAlign w:val="bottom"/>
          </w:tcPr>
          <w:p w:rsidR="00CE51CD" w:rsidRPr="00CE51CD" w:rsidRDefault="00CE51CD" w:rsidP="00CE51CD">
            <w:pPr>
              <w:rPr>
                <w:rFonts w:ascii="Verdana" w:eastAsia="Times New Roman" w:hAnsi="Verdana" w:cs="Times New Roman"/>
                <w:sz w:val="20"/>
                <w:szCs w:val="20"/>
              </w:rPr>
            </w:pPr>
          </w:p>
        </w:tc>
        <w:tc>
          <w:tcPr>
            <w:tcW w:w="2120" w:type="dxa"/>
            <w:tcBorders>
              <w:top w:val="nil"/>
              <w:left w:val="nil"/>
              <w:bottom w:val="nil"/>
              <w:right w:val="nil"/>
            </w:tcBorders>
            <w:shd w:val="clear" w:color="auto" w:fill="auto"/>
            <w:noWrap/>
            <w:vAlign w:val="bottom"/>
          </w:tcPr>
          <w:p w:rsidR="00CE51CD" w:rsidRPr="00CE51CD" w:rsidRDefault="00CE51CD" w:rsidP="00CE51CD">
            <w:pPr>
              <w:rPr>
                <w:rFonts w:ascii="Verdana" w:eastAsia="Times New Roman" w:hAnsi="Verdana" w:cs="Times New Roman"/>
                <w:sz w:val="20"/>
                <w:szCs w:val="20"/>
              </w:rPr>
            </w:pPr>
          </w:p>
        </w:tc>
        <w:tc>
          <w:tcPr>
            <w:tcW w:w="2200" w:type="dxa"/>
            <w:tcBorders>
              <w:top w:val="nil"/>
              <w:left w:val="nil"/>
              <w:bottom w:val="nil"/>
              <w:right w:val="nil"/>
            </w:tcBorders>
            <w:shd w:val="clear" w:color="auto" w:fill="auto"/>
            <w:noWrap/>
            <w:vAlign w:val="bottom"/>
          </w:tcPr>
          <w:p w:rsidR="00CE51CD" w:rsidRPr="00CE51CD" w:rsidRDefault="00CE51CD" w:rsidP="00CE51CD">
            <w:pPr>
              <w:rPr>
                <w:rFonts w:ascii="Verdana" w:eastAsia="Times New Roman" w:hAnsi="Verdana" w:cs="Times New Roman"/>
                <w:sz w:val="20"/>
                <w:szCs w:val="20"/>
              </w:rPr>
            </w:pPr>
          </w:p>
        </w:tc>
      </w:tr>
      <w:tr w:rsidR="00CE51CD" w:rsidRPr="00CE51CD">
        <w:trPr>
          <w:trHeight w:val="260"/>
        </w:trPr>
        <w:tc>
          <w:tcPr>
            <w:tcW w:w="3260" w:type="dxa"/>
            <w:gridSpan w:val="2"/>
            <w:tcBorders>
              <w:top w:val="nil"/>
              <w:left w:val="nil"/>
              <w:bottom w:val="nil"/>
              <w:right w:val="nil"/>
            </w:tcBorders>
            <w:shd w:val="clear" w:color="auto" w:fill="auto"/>
            <w:noWrap/>
            <w:vAlign w:val="bottom"/>
          </w:tcPr>
          <w:p w:rsidR="00CE51CD" w:rsidRPr="00CE51CD" w:rsidRDefault="00CE51CD" w:rsidP="00CE51CD">
            <w:pPr>
              <w:rPr>
                <w:rFonts w:ascii="Verdana" w:eastAsia="Times New Roman" w:hAnsi="Verdana" w:cs="Times New Roman"/>
                <w:sz w:val="20"/>
                <w:szCs w:val="20"/>
              </w:rPr>
            </w:pPr>
            <w:r w:rsidRPr="00CE51CD">
              <w:rPr>
                <w:rFonts w:ascii="Verdana" w:eastAsia="Times New Roman" w:hAnsi="Verdana" w:cs="Times New Roman"/>
                <w:sz w:val="20"/>
                <w:szCs w:val="20"/>
              </w:rPr>
              <w:t>C = root dentine</w:t>
            </w:r>
          </w:p>
        </w:tc>
        <w:tc>
          <w:tcPr>
            <w:tcW w:w="1500" w:type="dxa"/>
            <w:tcBorders>
              <w:top w:val="nil"/>
              <w:left w:val="nil"/>
              <w:bottom w:val="nil"/>
              <w:right w:val="nil"/>
            </w:tcBorders>
            <w:shd w:val="clear" w:color="auto" w:fill="auto"/>
            <w:noWrap/>
            <w:vAlign w:val="bottom"/>
          </w:tcPr>
          <w:p w:rsidR="00CE51CD" w:rsidRPr="00CE51CD" w:rsidRDefault="00CE51CD" w:rsidP="00CE51CD">
            <w:pPr>
              <w:rPr>
                <w:rFonts w:ascii="Verdana" w:eastAsia="Times New Roman" w:hAnsi="Verdana" w:cs="Times New Roman"/>
                <w:sz w:val="20"/>
                <w:szCs w:val="20"/>
              </w:rPr>
            </w:pPr>
          </w:p>
        </w:tc>
        <w:tc>
          <w:tcPr>
            <w:tcW w:w="2120" w:type="dxa"/>
            <w:tcBorders>
              <w:top w:val="nil"/>
              <w:left w:val="nil"/>
              <w:bottom w:val="nil"/>
              <w:right w:val="nil"/>
            </w:tcBorders>
            <w:shd w:val="clear" w:color="auto" w:fill="auto"/>
            <w:noWrap/>
            <w:vAlign w:val="bottom"/>
          </w:tcPr>
          <w:p w:rsidR="00CE51CD" w:rsidRPr="00CE51CD" w:rsidRDefault="00CE51CD" w:rsidP="00CE51CD">
            <w:pPr>
              <w:rPr>
                <w:rFonts w:ascii="Verdana" w:eastAsia="Times New Roman" w:hAnsi="Verdana" w:cs="Times New Roman"/>
                <w:sz w:val="20"/>
                <w:szCs w:val="20"/>
              </w:rPr>
            </w:pPr>
          </w:p>
        </w:tc>
        <w:tc>
          <w:tcPr>
            <w:tcW w:w="2200" w:type="dxa"/>
            <w:tcBorders>
              <w:top w:val="nil"/>
              <w:left w:val="nil"/>
              <w:bottom w:val="nil"/>
              <w:right w:val="nil"/>
            </w:tcBorders>
            <w:shd w:val="clear" w:color="auto" w:fill="auto"/>
            <w:noWrap/>
            <w:vAlign w:val="bottom"/>
          </w:tcPr>
          <w:p w:rsidR="00CE51CD" w:rsidRPr="00CE51CD" w:rsidRDefault="00CE51CD" w:rsidP="00CE51CD">
            <w:pPr>
              <w:rPr>
                <w:rFonts w:ascii="Verdana" w:eastAsia="Times New Roman" w:hAnsi="Verdana" w:cs="Times New Roman"/>
                <w:sz w:val="20"/>
                <w:szCs w:val="20"/>
              </w:rPr>
            </w:pPr>
          </w:p>
        </w:tc>
      </w:tr>
    </w:tbl>
    <w:p w:rsidR="003A1887" w:rsidRDefault="003A1887" w:rsidP="003A1887">
      <w:pPr>
        <w:pStyle w:val="Heading1"/>
      </w:pPr>
      <w:r>
        <w:t>Section 3. Statistical analysis - on the topic of p-values and prediction and confidence intervals for linear mixed effects models</w:t>
      </w:r>
    </w:p>
    <w:p w:rsidR="003A1887" w:rsidRDefault="003A1887" w:rsidP="003A1887"/>
    <w:p w:rsidR="003A1887" w:rsidRPr="00416B70" w:rsidRDefault="003A1887" w:rsidP="00416B70">
      <w:pPr>
        <w:spacing w:line="480" w:lineRule="auto"/>
      </w:pPr>
      <w:r w:rsidRPr="00416B70">
        <w:lastRenderedPageBreak/>
        <w:t xml:space="preserve">When performing our analyses via linear mixed effect modelling, we employed the package ‘lme4’ in the R-statistical software. The summary function in the lme4 package does not return p-values for each coefficient in the model, and this is because the denominator degrees of freedom for the F-distribution is unknown (although the numerator degrees of freedom is one). This F-distribution is then used to find the t-distribution that becomes the reference distribution for each coefficient </w:t>
      </w:r>
      <w:r w:rsidRPr="00416B70">
        <w:rPr>
          <w:rFonts w:eastAsia="Times New Roman" w:cs="Times New Roman"/>
        </w:rPr>
        <w:t>(Douglas Bates, personal communication, May 19, 2006)[</w:t>
      </w:r>
      <w:r w:rsidR="00C066F7" w:rsidRPr="00416B70">
        <w:rPr>
          <w:rFonts w:eastAsia="Times New Roman" w:cs="Times New Roman"/>
        </w:rPr>
        <w:t>1</w:t>
      </w:r>
      <w:r w:rsidRPr="00416B70">
        <w:rPr>
          <w:rFonts w:eastAsia="Times New Roman" w:cs="Times New Roman"/>
        </w:rPr>
        <w:t>]</w:t>
      </w:r>
      <w:r w:rsidRPr="00416B70">
        <w:t>.</w:t>
      </w:r>
    </w:p>
    <w:p w:rsidR="003A1887" w:rsidRPr="00416B70" w:rsidRDefault="003A1887" w:rsidP="00416B70">
      <w:pPr>
        <w:spacing w:line="480" w:lineRule="auto"/>
      </w:pPr>
    </w:p>
    <w:p w:rsidR="003A1887" w:rsidRPr="00416B70" w:rsidRDefault="003A1887" w:rsidP="00416B70">
      <w:pPr>
        <w:spacing w:line="480" w:lineRule="auto"/>
      </w:pPr>
      <w:r w:rsidRPr="00416B70">
        <w:t>The issue of having no reference distribution for the coefficients of the linear mixed effects model does not limit our ability to accurately perform model selection. We employ model comparison via ANOVA for two models, where the null hypothesis is “</w:t>
      </w:r>
      <w:r w:rsidRPr="00416B70">
        <w:rPr>
          <w:i/>
        </w:rPr>
        <w:t>we have not changed the ability of the model to describe the data”</w:t>
      </w:r>
      <w:r w:rsidRPr="00416B70">
        <w:t xml:space="preserve">. If for a parent model </w:t>
      </w:r>
      <m:oMath>
        <m:sSub>
          <m:sSubPr>
            <m:ctrlPr>
              <w:rPr>
                <w:rFonts w:ascii="Cambria Math" w:hAnsi="Cambria Math"/>
                <w:i/>
              </w:rPr>
            </m:ctrlPr>
          </m:sSubPr>
          <m:e>
            <m:r>
              <w:rPr>
                <w:rFonts w:ascii="STIXGeneral-Regular" w:hAnsi="STIXGeneral-Regular" w:cs="STIXGeneral-Regular"/>
              </w:rPr>
              <m:t>M</m:t>
            </m:r>
          </m:e>
          <m:sub>
            <m:r>
              <w:rPr>
                <w:rFonts w:ascii="Cambria Math" w:hAnsi="Cambria Math"/>
              </w:rPr>
              <m:t>1</m:t>
            </m:r>
          </m:sub>
        </m:sSub>
      </m:oMath>
      <w:r w:rsidRPr="00416B70">
        <w:t xml:space="preserve"> and a nested model </w:t>
      </w:r>
      <m:oMath>
        <m:sSub>
          <m:sSubPr>
            <m:ctrlPr>
              <w:rPr>
                <w:rFonts w:ascii="Cambria Math" w:hAnsi="Cambria Math"/>
                <w:i/>
              </w:rPr>
            </m:ctrlPr>
          </m:sSubPr>
          <m:e>
            <m:r>
              <w:rPr>
                <w:rFonts w:ascii="STIXGeneral-Regular" w:hAnsi="STIXGeneral-Regular" w:cs="STIXGeneral-Regular"/>
              </w:rPr>
              <m:t>M</m:t>
            </m:r>
          </m:e>
          <m:sub>
            <m:r>
              <w:rPr>
                <w:rFonts w:ascii="Cambria Math" w:hAnsi="Cambria Math"/>
              </w:rPr>
              <m:t>2</m:t>
            </m:r>
          </m:sub>
        </m:sSub>
      </m:oMath>
      <w:r w:rsidRPr="00416B70">
        <w:t xml:space="preserve">, we perform ANOVA and return a p-value greater than 0.05, then our interpretation is that </w:t>
      </w:r>
      <m:oMath>
        <m:sSub>
          <m:sSubPr>
            <m:ctrlPr>
              <w:rPr>
                <w:rFonts w:ascii="Cambria Math" w:hAnsi="Cambria Math"/>
                <w:i/>
              </w:rPr>
            </m:ctrlPr>
          </m:sSubPr>
          <m:e>
            <m:r>
              <w:rPr>
                <w:rFonts w:ascii="STIXGeneral-Regular" w:hAnsi="STIXGeneral-Regular" w:cs="STIXGeneral-Regular"/>
              </w:rPr>
              <m:t>M</m:t>
            </m:r>
          </m:e>
          <m:sub>
            <m:r>
              <w:rPr>
                <w:rFonts w:ascii="Cambria Math" w:hAnsi="Cambria Math"/>
              </w:rPr>
              <m:t>1</m:t>
            </m:r>
          </m:sub>
        </m:sSub>
      </m:oMath>
      <w:r w:rsidRPr="00416B70">
        <w:t xml:space="preserve"> is not a significantly better model for describing the data than </w:t>
      </w:r>
      <m:oMath>
        <m:sSub>
          <m:sSubPr>
            <m:ctrlPr>
              <w:rPr>
                <w:rFonts w:ascii="Cambria Math" w:hAnsi="Cambria Math"/>
                <w:i/>
              </w:rPr>
            </m:ctrlPr>
          </m:sSubPr>
          <m:e>
            <m:r>
              <w:rPr>
                <w:rFonts w:ascii="STIXGeneral-Regular" w:hAnsi="STIXGeneral-Regular" w:cs="STIXGeneral-Regular"/>
              </w:rPr>
              <m:t>M</m:t>
            </m:r>
          </m:e>
          <m:sub>
            <m:r>
              <w:rPr>
                <w:rFonts w:ascii="Cambria Math" w:hAnsi="Cambria Math"/>
              </w:rPr>
              <m:t>2</m:t>
            </m:r>
          </m:sub>
        </m:sSub>
      </m:oMath>
      <w:r w:rsidRPr="00416B70">
        <w:t xml:space="preserve">. Hence we prefer the simpler model </w:t>
      </w:r>
      <m:oMath>
        <m:sSub>
          <m:sSubPr>
            <m:ctrlPr>
              <w:rPr>
                <w:rFonts w:ascii="Cambria Math" w:hAnsi="Cambria Math"/>
                <w:i/>
              </w:rPr>
            </m:ctrlPr>
          </m:sSubPr>
          <m:e>
            <m:r>
              <w:rPr>
                <w:rFonts w:ascii="STIXGeneral-Regular" w:hAnsi="STIXGeneral-Regular" w:cs="STIXGeneral-Regular"/>
              </w:rPr>
              <m:t>M</m:t>
            </m:r>
          </m:e>
          <m:sub>
            <m:r>
              <w:rPr>
                <w:rFonts w:ascii="Cambria Math" w:hAnsi="Cambria Math"/>
              </w:rPr>
              <m:t>2</m:t>
            </m:r>
          </m:sub>
        </m:sSub>
      </m:oMath>
      <w:r w:rsidRPr="00416B70">
        <w:t xml:space="preserve">, and discard </w:t>
      </w:r>
      <m:oMath>
        <m:sSub>
          <m:sSubPr>
            <m:ctrlPr>
              <w:rPr>
                <w:rFonts w:ascii="Cambria Math" w:hAnsi="Cambria Math"/>
                <w:i/>
              </w:rPr>
            </m:ctrlPr>
          </m:sSubPr>
          <m:e>
            <m:r>
              <w:rPr>
                <w:rFonts w:ascii="STIXGeneral-Regular" w:hAnsi="STIXGeneral-Regular" w:cs="STIXGeneral-Regular"/>
              </w:rPr>
              <m:t>M</m:t>
            </m:r>
          </m:e>
          <m:sub>
            <m:r>
              <w:rPr>
                <w:rFonts w:ascii="Cambria Math" w:hAnsi="Cambria Math"/>
              </w:rPr>
              <m:t>1</m:t>
            </m:r>
          </m:sub>
        </m:sSub>
      </m:oMath>
      <w:r w:rsidRPr="00416B70">
        <w:t xml:space="preserve">. Conversely, for a p-value less than 0.05, our interpretation is that </w:t>
      </w:r>
      <m:oMath>
        <m:sSub>
          <m:sSubPr>
            <m:ctrlPr>
              <w:rPr>
                <w:rFonts w:ascii="Cambria Math" w:hAnsi="Cambria Math"/>
                <w:i/>
              </w:rPr>
            </m:ctrlPr>
          </m:sSubPr>
          <m:e>
            <m:r>
              <w:rPr>
                <w:rFonts w:ascii="STIXGeneral-Regular" w:hAnsi="STIXGeneral-Regular" w:cs="STIXGeneral-Regular"/>
              </w:rPr>
              <m:t>M</m:t>
            </m:r>
          </m:e>
          <m:sub>
            <m:r>
              <w:rPr>
                <w:rFonts w:ascii="Cambria Math" w:hAnsi="Cambria Math"/>
              </w:rPr>
              <m:t>2</m:t>
            </m:r>
          </m:sub>
        </m:sSub>
      </m:oMath>
      <w:r w:rsidRPr="00416B70">
        <w:t xml:space="preserve"> is a significantly worse model for describing the data </w:t>
      </w:r>
      <w:proofErr w:type="gramStart"/>
      <w:r w:rsidRPr="00416B70">
        <w:t xml:space="preserve">than </w:t>
      </w:r>
      <w:proofErr w:type="gramEnd"/>
      <m:oMath>
        <m:sSub>
          <m:sSubPr>
            <m:ctrlPr>
              <w:rPr>
                <w:rFonts w:ascii="Cambria Math" w:hAnsi="Cambria Math"/>
                <w:i/>
              </w:rPr>
            </m:ctrlPr>
          </m:sSubPr>
          <m:e>
            <m:r>
              <w:rPr>
                <w:rFonts w:ascii="STIXGeneral-Regular" w:hAnsi="STIXGeneral-Regular" w:cs="STIXGeneral-Regular"/>
              </w:rPr>
              <m:t>M</m:t>
            </m:r>
          </m:e>
          <m:sub>
            <m:r>
              <w:rPr>
                <w:rFonts w:ascii="Cambria Math" w:hAnsi="Cambria Math"/>
              </w:rPr>
              <m:t>1</m:t>
            </m:r>
          </m:sub>
        </m:sSub>
      </m:oMath>
      <w:r w:rsidRPr="00416B70">
        <w:t xml:space="preserve">, hence we retain </w:t>
      </w:r>
      <m:oMath>
        <m:sSub>
          <m:sSubPr>
            <m:ctrlPr>
              <w:rPr>
                <w:rFonts w:ascii="Cambria Math" w:hAnsi="Cambria Math"/>
                <w:i/>
              </w:rPr>
            </m:ctrlPr>
          </m:sSubPr>
          <m:e>
            <m:r>
              <w:rPr>
                <w:rFonts w:ascii="STIXGeneral-Regular" w:hAnsi="STIXGeneral-Regular" w:cs="STIXGeneral-Regular"/>
              </w:rPr>
              <m:t>M</m:t>
            </m:r>
          </m:e>
          <m:sub>
            <m:r>
              <w:rPr>
                <w:rFonts w:ascii="Cambria Math" w:hAnsi="Cambria Math"/>
              </w:rPr>
              <m:t>1</m:t>
            </m:r>
          </m:sub>
        </m:sSub>
      </m:oMath>
      <w:r w:rsidRPr="00416B70">
        <w:t xml:space="preserve">. </w:t>
      </w:r>
    </w:p>
    <w:p w:rsidR="003A1887" w:rsidRPr="00416B70" w:rsidRDefault="003A1887" w:rsidP="00416B70">
      <w:pPr>
        <w:spacing w:line="480" w:lineRule="auto"/>
      </w:pPr>
    </w:p>
    <w:p w:rsidR="003A1887" w:rsidRPr="00416B70" w:rsidRDefault="003A1887" w:rsidP="00416B70">
      <w:pPr>
        <w:spacing w:line="480" w:lineRule="auto"/>
      </w:pPr>
      <w:r w:rsidRPr="00416B70">
        <w:t>Our method is as follows. We start with the full interaction model, and removing terms, we iteratively test whether or not we can simplify the model (starting with highest order interaction terms).  When we can no longer simplify the model, we used the final parent model and return the greatest (least significant) p-value obtained when performing ANOVA for the final set of nested models.</w:t>
      </w:r>
    </w:p>
    <w:p w:rsidR="003A1887" w:rsidRPr="00416B70" w:rsidRDefault="003A1887" w:rsidP="00416B70">
      <w:pPr>
        <w:spacing w:line="480" w:lineRule="auto"/>
      </w:pPr>
    </w:p>
    <w:p w:rsidR="00416B70" w:rsidRDefault="003A1887" w:rsidP="00416B70">
      <w:pPr>
        <w:spacing w:line="480" w:lineRule="auto"/>
      </w:pPr>
      <w:r w:rsidRPr="00416B70">
        <w:t xml:space="preserve">Similarly, due to the lack of reference distribution for our coefficients, we cannot derive analytical confidence intervals for the coefficients, or prediction intervals for the model.  Approximate prediction intervals can be obtained, but we consider these misleading at </w:t>
      </w:r>
      <w:r w:rsidRPr="00416B70">
        <w:lastRenderedPageBreak/>
        <w:t xml:space="preserve">best. However, some measure of predictive variability is a desirable trait of any analysis. To this end we produce empirical prediction intervals via 10,000 </w:t>
      </w:r>
      <w:r w:rsidR="00416B70">
        <w:t>MCMC samples, and present these</w:t>
      </w:r>
      <w:r w:rsidRPr="00416B70">
        <w:t xml:space="preserve"> for the interested reader.</w:t>
      </w:r>
    </w:p>
    <w:p w:rsidR="00416B70" w:rsidRDefault="00416B70" w:rsidP="00416B70">
      <w:pPr>
        <w:spacing w:line="480" w:lineRule="auto"/>
      </w:pPr>
    </w:p>
    <w:p w:rsidR="00416B70" w:rsidRPr="00416B70" w:rsidRDefault="00416B70" w:rsidP="00416B70">
      <w:pPr>
        <w:pStyle w:val="Heading1"/>
        <w:rPr>
          <w:rFonts w:cs="Times New Roman"/>
        </w:rPr>
      </w:pPr>
      <w:r w:rsidRPr="00416B70">
        <w:t>S</w:t>
      </w:r>
      <w:ins w:id="26" w:author="Microsoft Office User" w:date="2015-04-17T11:33:00Z">
        <w:r w:rsidR="005E2BEF">
          <w:t>1</w:t>
        </w:r>
      </w:ins>
      <w:del w:id="27" w:author="Microsoft Office User" w:date="2015-04-17T11:33:00Z">
        <w:r w:rsidRPr="00416B70" w:rsidDel="005E2BEF">
          <w:delText>I</w:delText>
        </w:r>
      </w:del>
      <w:r w:rsidRPr="00416B70">
        <w:t xml:space="preserve"> Fig</w:t>
      </w:r>
      <w:del w:id="28" w:author="Microsoft Office User" w:date="2015-04-17T11:33:00Z">
        <w:r w:rsidRPr="00416B70" w:rsidDel="005E2BEF">
          <w:delText>1</w:delText>
        </w:r>
      </w:del>
      <w:r w:rsidRPr="00416B70">
        <w:t xml:space="preserve"> </w:t>
      </w:r>
      <w:r w:rsidRPr="00416B70">
        <w:rPr>
          <w:rFonts w:cs="Times New Roman"/>
        </w:rPr>
        <w:t xml:space="preserve">Predicted fragment yield for nuclear 67bp fragment at varying PMI, soil temperature and subject age with prediction intervals.  </w:t>
      </w:r>
    </w:p>
    <w:p w:rsidR="00416B70" w:rsidRPr="00416B70" w:rsidRDefault="00416B70" w:rsidP="00416B70">
      <w:pPr>
        <w:rPr>
          <w:rFonts w:asciiTheme="majorHAnsi" w:hAnsiTheme="majorHAnsi"/>
          <w:b/>
        </w:rPr>
      </w:pPr>
    </w:p>
    <w:p w:rsidR="00416B70" w:rsidRPr="00416B70" w:rsidRDefault="00416B70" w:rsidP="00416B70">
      <w:pPr>
        <w:pStyle w:val="Heading1"/>
        <w:rPr>
          <w:rFonts w:cs="Times New Roman"/>
        </w:rPr>
      </w:pPr>
      <w:r w:rsidRPr="00416B70">
        <w:t>S</w:t>
      </w:r>
      <w:ins w:id="29" w:author="Microsoft Office User" w:date="2015-04-17T11:33:00Z">
        <w:r w:rsidR="005E2BEF">
          <w:t>2</w:t>
        </w:r>
      </w:ins>
      <w:del w:id="30" w:author="Microsoft Office User" w:date="2015-04-17T11:33:00Z">
        <w:r w:rsidRPr="00416B70" w:rsidDel="005E2BEF">
          <w:delText>I</w:delText>
        </w:r>
      </w:del>
      <w:r w:rsidRPr="00416B70">
        <w:t xml:space="preserve"> Fig</w:t>
      </w:r>
      <w:del w:id="31" w:author="Microsoft Office User" w:date="2015-04-17T11:33:00Z">
        <w:r w:rsidRPr="00416B70" w:rsidDel="005E2BEF">
          <w:delText>2</w:delText>
        </w:r>
      </w:del>
      <w:r w:rsidRPr="00416B70">
        <w:t xml:space="preserve"> </w:t>
      </w:r>
      <w:r w:rsidRPr="00416B70">
        <w:rPr>
          <w:rFonts w:cs="Times New Roman"/>
        </w:rPr>
        <w:t xml:space="preserve">Predicted fragment yield for nuclear 156bp fragment at varying PMI, soil temperature and subject age with prediction intervals.  </w:t>
      </w:r>
    </w:p>
    <w:p w:rsidR="00416B70" w:rsidRPr="00416B70" w:rsidRDefault="00416B70" w:rsidP="00416B70">
      <w:pPr>
        <w:rPr>
          <w:rFonts w:asciiTheme="majorHAnsi" w:hAnsiTheme="majorHAnsi"/>
          <w:b/>
        </w:rPr>
      </w:pPr>
    </w:p>
    <w:p w:rsidR="00416B70" w:rsidRPr="00416B70" w:rsidRDefault="00416B70" w:rsidP="00416B70">
      <w:pPr>
        <w:pStyle w:val="Heading1"/>
      </w:pPr>
      <w:r w:rsidRPr="00416B70">
        <w:t>S</w:t>
      </w:r>
      <w:ins w:id="32" w:author="Microsoft Office User" w:date="2015-04-17T11:34:00Z">
        <w:r w:rsidR="005E2BEF">
          <w:t>3</w:t>
        </w:r>
      </w:ins>
      <w:del w:id="33" w:author="Microsoft Office User" w:date="2015-04-17T11:33:00Z">
        <w:r w:rsidRPr="00416B70" w:rsidDel="005E2BEF">
          <w:delText>I</w:delText>
        </w:r>
      </w:del>
      <w:r w:rsidRPr="00416B70">
        <w:t xml:space="preserve"> Fig</w:t>
      </w:r>
      <w:del w:id="34" w:author="Microsoft Office User" w:date="2015-04-17T11:34:00Z">
        <w:r w:rsidRPr="00416B70" w:rsidDel="005E2BEF">
          <w:delText>3</w:delText>
        </w:r>
      </w:del>
      <w:r w:rsidRPr="00416B70">
        <w:t xml:space="preserve"> </w:t>
      </w:r>
      <w:r w:rsidRPr="00416B70">
        <w:rPr>
          <w:rFonts w:cs="Times New Roman"/>
        </w:rPr>
        <w:t>Predicted fragment yield for mitochondrial 77bp fragment at va</w:t>
      </w:r>
      <w:r w:rsidR="002013A7">
        <w:rPr>
          <w:rFonts w:cs="Times New Roman"/>
        </w:rPr>
        <w:t>rying PMI</w:t>
      </w:r>
      <w:r w:rsidRPr="00416B70">
        <w:rPr>
          <w:rFonts w:cs="Times New Roman"/>
        </w:rPr>
        <w:t xml:space="preserve"> </w:t>
      </w:r>
      <w:r w:rsidR="002013A7">
        <w:rPr>
          <w:rFonts w:cs="Times New Roman"/>
        </w:rPr>
        <w:t xml:space="preserve">and </w:t>
      </w:r>
      <w:r w:rsidRPr="00416B70">
        <w:rPr>
          <w:rFonts w:cs="Times New Roman"/>
        </w:rPr>
        <w:t xml:space="preserve">soil temperature with prediction intervals.  </w:t>
      </w:r>
    </w:p>
    <w:p w:rsidR="00416B70" w:rsidRPr="00416B70" w:rsidRDefault="00416B70" w:rsidP="00416B70">
      <w:pPr>
        <w:rPr>
          <w:rFonts w:asciiTheme="majorHAnsi" w:hAnsiTheme="majorHAnsi"/>
          <w:b/>
        </w:rPr>
      </w:pPr>
    </w:p>
    <w:p w:rsidR="003A1887" w:rsidRPr="00416B70" w:rsidRDefault="003A1887" w:rsidP="00416B70"/>
    <w:p w:rsidR="003A1887" w:rsidRPr="00416B70" w:rsidRDefault="003A1887" w:rsidP="00416B70">
      <w:pPr>
        <w:spacing w:line="480" w:lineRule="auto"/>
      </w:pPr>
    </w:p>
    <w:p w:rsidR="003A1887" w:rsidRPr="00416B70" w:rsidRDefault="003A1887" w:rsidP="00416B70">
      <w:pPr>
        <w:spacing w:line="480" w:lineRule="auto"/>
      </w:pPr>
      <w:r w:rsidRPr="00416B70">
        <w:t>[</w:t>
      </w:r>
      <w:r w:rsidR="00C066F7" w:rsidRPr="00416B70">
        <w:t>1</w:t>
      </w:r>
      <w:r w:rsidRPr="00416B70">
        <w:t>] https://stat.ethz.ch/pipermail/r-help/2006-May/094765.html</w:t>
      </w:r>
    </w:p>
    <w:p w:rsidR="003A1887" w:rsidRPr="00052A36" w:rsidRDefault="003A1887" w:rsidP="003A1887"/>
    <w:p w:rsidR="005F567F" w:rsidRDefault="005F567F"/>
    <w:sectPr w:rsidR="005F567F" w:rsidSect="0001208B">
      <w:pgSz w:w="11900" w:h="16840"/>
      <w:pgMar w:top="426"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Malgun Gothic"/>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STIXGeneral-Regular">
    <w:altName w:val="Times New Roman"/>
    <w:charset w:val="00"/>
    <w:family w:val="auto"/>
    <w:pitch w:val="variable"/>
    <w:sig w:usb0="00000000" w:usb1="4203FDFF" w:usb2="02000020" w:usb3="00000000" w:csb0="800001F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account">
    <w15:presenceInfo w15:providerId="Windows Live" w15:userId="63fcf093d1f0c5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627"/>
    <w:rsid w:val="0001208B"/>
    <w:rsid w:val="001569DD"/>
    <w:rsid w:val="002013A7"/>
    <w:rsid w:val="00251E04"/>
    <w:rsid w:val="003A1887"/>
    <w:rsid w:val="003D04E7"/>
    <w:rsid w:val="00416B70"/>
    <w:rsid w:val="004304EF"/>
    <w:rsid w:val="005E2BEF"/>
    <w:rsid w:val="005E73C1"/>
    <w:rsid w:val="005F567F"/>
    <w:rsid w:val="007333F7"/>
    <w:rsid w:val="00830FF3"/>
    <w:rsid w:val="00922627"/>
    <w:rsid w:val="00B74266"/>
    <w:rsid w:val="00BD2912"/>
    <w:rsid w:val="00C066F7"/>
    <w:rsid w:val="00C6196E"/>
    <w:rsid w:val="00C84BE8"/>
    <w:rsid w:val="00CE51CD"/>
    <w:rsid w:val="00D30457"/>
    <w:rsid w:val="00D462F2"/>
    <w:rsid w:val="00EC7F44"/>
    <w:rsid w:val="00F33467"/>
    <w:rsid w:val="00FE6C66"/>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E8795A22-CD9B-4D2F-8D9E-80D7B4F6F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E6C6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BD2912"/>
  </w:style>
  <w:style w:type="character" w:customStyle="1" w:styleId="Heading1Char">
    <w:name w:val="Heading 1 Char"/>
    <w:basedOn w:val="DefaultParagraphFont"/>
    <w:link w:val="Heading1"/>
    <w:uiPriority w:val="9"/>
    <w:rsid w:val="00FE6C66"/>
    <w:rPr>
      <w:rFonts w:asciiTheme="majorHAnsi" w:eastAsiaTheme="majorEastAsia" w:hAnsiTheme="majorHAnsi" w:cstheme="majorBidi"/>
      <w:b/>
      <w:bCs/>
      <w:color w:val="345A8A" w:themeColor="accent1" w:themeShade="B5"/>
      <w:sz w:val="32"/>
      <w:szCs w:val="32"/>
    </w:rPr>
  </w:style>
  <w:style w:type="paragraph" w:styleId="BalloonText">
    <w:name w:val="Balloon Text"/>
    <w:basedOn w:val="Normal"/>
    <w:link w:val="BalloonTextChar"/>
    <w:uiPriority w:val="99"/>
    <w:semiHidden/>
    <w:unhideWhenUsed/>
    <w:rsid w:val="003A18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A188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442043">
      <w:bodyDiv w:val="1"/>
      <w:marLeft w:val="0"/>
      <w:marRight w:val="0"/>
      <w:marTop w:val="0"/>
      <w:marBottom w:val="0"/>
      <w:divBdr>
        <w:top w:val="none" w:sz="0" w:space="0" w:color="auto"/>
        <w:left w:val="none" w:sz="0" w:space="0" w:color="auto"/>
        <w:bottom w:val="none" w:sz="0" w:space="0" w:color="auto"/>
        <w:right w:val="none" w:sz="0" w:space="0" w:color="auto"/>
      </w:divBdr>
    </w:div>
    <w:div w:id="474875813">
      <w:bodyDiv w:val="1"/>
      <w:marLeft w:val="0"/>
      <w:marRight w:val="0"/>
      <w:marTop w:val="0"/>
      <w:marBottom w:val="0"/>
      <w:divBdr>
        <w:top w:val="none" w:sz="0" w:space="0" w:color="auto"/>
        <w:left w:val="none" w:sz="0" w:space="0" w:color="auto"/>
        <w:bottom w:val="none" w:sz="0" w:space="0" w:color="auto"/>
        <w:right w:val="none" w:sz="0" w:space="0" w:color="auto"/>
      </w:divBdr>
    </w:div>
    <w:div w:id="1754549846">
      <w:bodyDiv w:val="1"/>
      <w:marLeft w:val="0"/>
      <w:marRight w:val="0"/>
      <w:marTop w:val="0"/>
      <w:marBottom w:val="0"/>
      <w:divBdr>
        <w:top w:val="none" w:sz="0" w:space="0" w:color="auto"/>
        <w:left w:val="none" w:sz="0" w:space="0" w:color="auto"/>
        <w:bottom w:val="none" w:sz="0" w:space="0" w:color="auto"/>
        <w:right w:val="none" w:sz="0" w:space="0" w:color="auto"/>
      </w:divBdr>
    </w:div>
    <w:div w:id="1774283478">
      <w:bodyDiv w:val="1"/>
      <w:marLeft w:val="0"/>
      <w:marRight w:val="0"/>
      <w:marTop w:val="0"/>
      <w:marBottom w:val="0"/>
      <w:divBdr>
        <w:top w:val="none" w:sz="0" w:space="0" w:color="auto"/>
        <w:left w:val="none" w:sz="0" w:space="0" w:color="auto"/>
        <w:bottom w:val="none" w:sz="0" w:space="0" w:color="auto"/>
        <w:right w:val="none" w:sz="0" w:space="0" w:color="auto"/>
      </w:divBdr>
    </w:div>
    <w:div w:id="18736105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1129</Words>
  <Characters>6439</Characters>
  <Application>Microsoft Office Word</Application>
  <DocSecurity>0</DocSecurity>
  <Lines>53</Lines>
  <Paragraphs>15</Paragraphs>
  <ScaleCrop>false</ScaleCrop>
  <Company/>
  <LinksUpToDate>false</LinksUpToDate>
  <CharactersWithSpaces>7553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account</cp:lastModifiedBy>
  <cp:revision>3</cp:revision>
  <cp:lastPrinted>2015-03-26T04:07:00Z</cp:lastPrinted>
  <dcterms:created xsi:type="dcterms:W3CDTF">2015-04-17T02:04:00Z</dcterms:created>
  <dcterms:modified xsi:type="dcterms:W3CDTF">2015-05-07T15:27:00Z</dcterms:modified>
</cp:coreProperties>
</file>