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3727B2" w14:textId="77777777" w:rsidR="00E33F3F" w:rsidRDefault="00E33F3F" w:rsidP="00CB2244">
      <w:pPr>
        <w:rPr>
          <w:rFonts w:ascii="Times New Roman" w:hAnsi="Times New Roman" w:cs="Times New Roman"/>
          <w:b/>
          <w:sz w:val="24"/>
          <w:szCs w:val="24"/>
        </w:rPr>
      </w:pPr>
      <w:r w:rsidRPr="009157D7">
        <w:rPr>
          <w:b/>
          <w:noProof/>
          <w:lang w:val="fi-FI" w:eastAsia="fi-FI"/>
        </w:rPr>
        <w:drawing>
          <wp:anchor distT="0" distB="0" distL="114300" distR="114300" simplePos="0" relativeHeight="251658240" behindDoc="0" locked="0" layoutInCell="1" allowOverlap="1" wp14:anchorId="6C92647B" wp14:editId="4725B204">
            <wp:simplePos x="0" y="0"/>
            <wp:positionH relativeFrom="margin">
              <wp:posOffset>-1905</wp:posOffset>
            </wp:positionH>
            <wp:positionV relativeFrom="paragraph">
              <wp:posOffset>0</wp:posOffset>
            </wp:positionV>
            <wp:extent cx="5724525" cy="21431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2143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FABB18" w14:textId="77777777" w:rsidR="00CB2244" w:rsidRPr="00C84497" w:rsidRDefault="00A3362D" w:rsidP="00CB2244">
      <w:pPr>
        <w:rPr>
          <w:rFonts w:ascii="Times New Roman" w:hAnsi="Times New Roman" w:cs="Times New Roman"/>
          <w:b/>
          <w:sz w:val="24"/>
          <w:szCs w:val="24"/>
          <w:rPrChange w:id="0" w:author="Johanna Jaakkola" w:date="2020-09-11T14:25:00Z">
            <w:rPr>
              <w:rFonts w:ascii="Arial" w:hAnsi="Arial" w:cs="Arial"/>
              <w:b/>
              <w:sz w:val="24"/>
              <w:szCs w:val="24"/>
            </w:rPr>
          </w:rPrChange>
        </w:rPr>
      </w:pPr>
      <w:r w:rsidRPr="00C84497">
        <w:rPr>
          <w:rFonts w:ascii="Times New Roman" w:hAnsi="Times New Roman" w:cs="Times New Roman"/>
          <w:b/>
          <w:sz w:val="24"/>
          <w:szCs w:val="24"/>
          <w:rPrChange w:id="1" w:author="Johanna Jaakkola" w:date="2020-09-11T14:25:00Z">
            <w:rPr>
              <w:rFonts w:ascii="Arial" w:hAnsi="Arial" w:cs="Arial"/>
              <w:b/>
              <w:sz w:val="24"/>
              <w:szCs w:val="24"/>
            </w:rPr>
          </w:rPrChange>
        </w:rPr>
        <w:t>Supplementary F</w:t>
      </w:r>
      <w:r w:rsidR="009157D7" w:rsidRPr="00C84497">
        <w:rPr>
          <w:rFonts w:ascii="Times New Roman" w:hAnsi="Times New Roman" w:cs="Times New Roman"/>
          <w:b/>
          <w:sz w:val="24"/>
          <w:szCs w:val="24"/>
          <w:rPrChange w:id="2" w:author="Johanna Jaakkola" w:date="2020-09-11T14:25:00Z">
            <w:rPr>
              <w:rFonts w:ascii="Arial" w:hAnsi="Arial" w:cs="Arial"/>
              <w:b/>
              <w:sz w:val="24"/>
              <w:szCs w:val="24"/>
            </w:rPr>
          </w:rPrChange>
        </w:rPr>
        <w:t xml:space="preserve">igure 1. </w:t>
      </w:r>
      <w:r w:rsidR="00615116" w:rsidRPr="00C84497">
        <w:rPr>
          <w:rFonts w:ascii="Times New Roman" w:hAnsi="Times New Roman" w:cs="Times New Roman"/>
          <w:sz w:val="24"/>
          <w:szCs w:val="24"/>
          <w:rPrChange w:id="3" w:author="Johanna Jaakkola" w:date="2020-09-11T14:25:00Z">
            <w:rPr>
              <w:rFonts w:ascii="Arial" w:hAnsi="Arial" w:cs="Arial"/>
              <w:sz w:val="24"/>
              <w:szCs w:val="24"/>
            </w:rPr>
          </w:rPrChange>
        </w:rPr>
        <w:t>Study design of YFS.</w:t>
      </w:r>
      <w:r w:rsidR="00CB2244" w:rsidRPr="00C84497">
        <w:rPr>
          <w:rFonts w:ascii="Times New Roman" w:hAnsi="Times New Roman" w:cs="Times New Roman"/>
          <w:rPrChange w:id="4" w:author="Johanna Jaakkola" w:date="2020-09-11T14:25:00Z">
            <w:rPr>
              <w:rFonts w:ascii="Arial" w:hAnsi="Arial" w:cs="Arial"/>
            </w:rPr>
          </w:rPrChange>
        </w:rPr>
        <w:t xml:space="preserve"> </w:t>
      </w:r>
    </w:p>
    <w:p w14:paraId="33E862FC" w14:textId="77777777" w:rsidR="00E33F3F" w:rsidRDefault="00E33F3F" w:rsidP="00615116">
      <w:pPr>
        <w:spacing w:before="240"/>
        <w:rPr>
          <w:rFonts w:ascii="Times New Roman" w:hAnsi="Times New Roman" w:cs="Times New Roman"/>
          <w:sz w:val="24"/>
          <w:szCs w:val="24"/>
        </w:rPr>
      </w:pPr>
      <w:r>
        <w:rPr>
          <w:rFonts w:ascii="Times New Roman" w:hAnsi="Times New Roman" w:cs="Times New Roman"/>
          <w:sz w:val="24"/>
          <w:szCs w:val="24"/>
        </w:rPr>
        <w:br w:type="page"/>
      </w:r>
    </w:p>
    <w:p w14:paraId="752A1A29" w14:textId="77777777" w:rsidR="000F5133" w:rsidRDefault="000F5133" w:rsidP="00615116">
      <w:pPr>
        <w:spacing w:before="240"/>
        <w:rPr>
          <w:rFonts w:ascii="Times New Roman" w:hAnsi="Times New Roman" w:cs="Times New Roman"/>
          <w:sz w:val="24"/>
          <w:szCs w:val="24"/>
        </w:rPr>
      </w:pPr>
    </w:p>
    <w:p w14:paraId="6B3A9512" w14:textId="77777777" w:rsidR="0041354A" w:rsidRDefault="0088518F" w:rsidP="00615116">
      <w:pPr>
        <w:spacing w:before="240"/>
        <w:rPr>
          <w:rFonts w:ascii="Times New Roman" w:hAnsi="Times New Roman" w:cs="Times New Roman"/>
          <w:sz w:val="24"/>
          <w:szCs w:val="24"/>
        </w:rPr>
      </w:pPr>
      <w:r w:rsidRPr="00CB2244">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71552" behindDoc="0" locked="0" layoutInCell="1" allowOverlap="1" wp14:anchorId="0C2B3160" wp14:editId="7011F542">
                <wp:simplePos x="0" y="0"/>
                <wp:positionH relativeFrom="column">
                  <wp:posOffset>0</wp:posOffset>
                </wp:positionH>
                <wp:positionV relativeFrom="paragraph">
                  <wp:posOffset>11430</wp:posOffset>
                </wp:positionV>
                <wp:extent cx="3333750" cy="457200"/>
                <wp:effectExtent l="0" t="0" r="19050" b="1905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457200"/>
                        </a:xfrm>
                        <a:prstGeom prst="rect">
                          <a:avLst/>
                        </a:prstGeom>
                        <a:solidFill>
                          <a:srgbClr val="FFFFFF"/>
                        </a:solidFill>
                        <a:ln w="9525">
                          <a:solidFill>
                            <a:srgbClr val="000000"/>
                          </a:solidFill>
                          <a:miter lim="800000"/>
                          <a:headEnd/>
                          <a:tailEnd/>
                        </a:ln>
                      </wps:spPr>
                      <wps:txbx>
                        <w:txbxContent>
                          <w:p w14:paraId="4F4D6A71" w14:textId="77777777" w:rsidR="0088518F" w:rsidRDefault="00E457A6" w:rsidP="0088518F">
                            <w:pPr>
                              <w:spacing w:after="0"/>
                              <w:jc w:val="center"/>
                              <w:rPr>
                                <w:rFonts w:ascii="Times New Roman" w:hAnsi="Times New Roman" w:cs="Times New Roman"/>
                                <w:szCs w:val="20"/>
                              </w:rPr>
                            </w:pPr>
                            <w:r w:rsidRPr="0088518F">
                              <w:rPr>
                                <w:rFonts w:ascii="Times New Roman" w:hAnsi="Times New Roman" w:cs="Times New Roman"/>
                                <w:szCs w:val="20"/>
                              </w:rPr>
                              <w:t xml:space="preserve">Turku city well-baby clinics, 1990-1992 </w:t>
                            </w:r>
                          </w:p>
                          <w:p w14:paraId="67F94C16" w14:textId="77777777" w:rsidR="00CB2244" w:rsidRPr="0088518F" w:rsidRDefault="00E457A6" w:rsidP="0088518F">
                            <w:pPr>
                              <w:spacing w:after="0"/>
                              <w:jc w:val="center"/>
                              <w:rPr>
                                <w:rFonts w:ascii="Times New Roman" w:hAnsi="Times New Roman" w:cs="Times New Roman"/>
                                <w:szCs w:val="20"/>
                              </w:rPr>
                            </w:pPr>
                            <w:r w:rsidRPr="0088518F">
                              <w:rPr>
                                <w:rFonts w:ascii="Times New Roman" w:hAnsi="Times New Roman" w:cs="Times New Roman"/>
                                <w:szCs w:val="20"/>
                              </w:rPr>
                              <w:t>1880 infants aged 5 months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B3160" id="_x0000_t202" coordsize="21600,21600" o:spt="202" path="m,l,21600r21600,l21600,xe">
                <v:stroke joinstyle="miter"/>
                <v:path gradientshapeok="t" o:connecttype="rect"/>
              </v:shapetype>
              <v:shape id="Text Box 2" o:spid="_x0000_s1026" type="#_x0000_t202" style="position:absolute;margin-left:0;margin-top:.9pt;width:262.5pt;height:3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">
                <v:textbox>
                  <w:txbxContent>
                    <w:p w14:paraId="4F4D6A71" w14:textId="77777777" w:rsidR="0088518F" w:rsidRDefault="00E457A6" w:rsidP="0088518F">
                      <w:pPr>
                        <w:spacing w:after="0"/>
                        <w:jc w:val="center"/>
                        <w:rPr>
                          <w:rFonts w:ascii="Times New Roman" w:hAnsi="Times New Roman" w:cs="Times New Roman"/>
                          <w:szCs w:val="20"/>
                        </w:rPr>
                      </w:pPr>
                      <w:r w:rsidRPr="0088518F">
                        <w:rPr>
                          <w:rFonts w:ascii="Times New Roman" w:hAnsi="Times New Roman" w:cs="Times New Roman"/>
                          <w:szCs w:val="20"/>
                        </w:rPr>
                        <w:t xml:space="preserve">Turku city well-baby clinics, 1990-1992 </w:t>
                      </w:r>
                    </w:p>
                    <w:p w14:paraId="67F94C16" w14:textId="77777777" w:rsidR="00CB2244" w:rsidRPr="0088518F" w:rsidRDefault="00E457A6" w:rsidP="0088518F">
                      <w:pPr>
                        <w:spacing w:after="0"/>
                        <w:jc w:val="center"/>
                        <w:rPr>
                          <w:rFonts w:ascii="Times New Roman" w:hAnsi="Times New Roman" w:cs="Times New Roman"/>
                          <w:szCs w:val="20"/>
                        </w:rPr>
                      </w:pPr>
                      <w:r w:rsidRPr="0088518F">
                        <w:rPr>
                          <w:rFonts w:ascii="Times New Roman" w:hAnsi="Times New Roman" w:cs="Times New Roman"/>
                          <w:szCs w:val="20"/>
                        </w:rPr>
                        <w:t>1880 infants aged 5 months</w:t>
                      </w:r>
                    </w:p>
                  </w:txbxContent>
                </v:textbox>
                <w10:wrap type="square"/>
              </v:shape>
            </w:pict>
          </mc:Fallback>
        </mc:AlternateContent>
      </w:r>
    </w:p>
    <w:p w14:paraId="4175CF3F" w14:textId="77777777" w:rsidR="0041354A" w:rsidRDefault="0088518F" w:rsidP="00615116">
      <w:pPr>
        <w:spacing w:before="240"/>
        <w:rPr>
          <w:rFonts w:ascii="Times New Roman" w:hAnsi="Times New Roman" w:cs="Times New Roman"/>
          <w:sz w:val="24"/>
          <w:szCs w:val="24"/>
        </w:rPr>
      </w:pPr>
      <w:r>
        <w:rPr>
          <w:rFonts w:ascii="Times New Roman" w:hAnsi="Times New Roman" w:cs="Times New Roman"/>
          <w:b/>
          <w:noProof/>
          <w:sz w:val="24"/>
          <w:szCs w:val="24"/>
          <w:lang w:val="fi-FI" w:eastAsia="fi-FI"/>
        </w:rPr>
        <mc:AlternateContent>
          <mc:Choice Requires="wps">
            <w:drawing>
              <wp:anchor distT="0" distB="0" distL="114300" distR="114300" simplePos="0" relativeHeight="251684864" behindDoc="0" locked="0" layoutInCell="1" allowOverlap="1" wp14:anchorId="7BFAC674" wp14:editId="5E9C5C7B">
                <wp:simplePos x="0" y="0"/>
                <wp:positionH relativeFrom="column">
                  <wp:posOffset>1743075</wp:posOffset>
                </wp:positionH>
                <wp:positionV relativeFrom="paragraph">
                  <wp:posOffset>124460</wp:posOffset>
                </wp:positionV>
                <wp:extent cx="0" cy="247650"/>
                <wp:effectExtent l="76200" t="0" r="57150" b="57150"/>
                <wp:wrapNone/>
                <wp:docPr id="17" name="Straight Arrow Connector 17"/>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40123C9" id="_x0000_t32" coordsize="21600,21600" o:spt="32" o:oned="t" path="m,l21600,21600e" filled="f">
                <v:path arrowok="t" fillok="f" o:connecttype="none"/>
                <o:lock v:ext="edit" shapetype="t"/>
              </v:shapetype>
              <v:shape id="Straight Arrow Connector 17" o:spid="_x0000_s1026" type="#_x0000_t32" style="position:absolute;margin-left:137.25pt;margin-top:9.8pt;width:0;height:19.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" strokecolor="black [3213]">
                <v:stroke endarrow="block"/>
              </v:shape>
            </w:pict>
          </mc:Fallback>
        </mc:AlternateContent>
      </w:r>
    </w:p>
    <w:p w14:paraId="5F9C7987" w14:textId="77777777" w:rsidR="00CB2244" w:rsidRDefault="0088518F" w:rsidP="0041354A">
      <w:pPr>
        <w:rPr>
          <w:rFonts w:ascii="Times New Roman" w:hAnsi="Times New Roman" w:cs="Times New Roman"/>
          <w:b/>
          <w:sz w:val="24"/>
          <w:szCs w:val="24"/>
        </w:rPr>
      </w:pPr>
      <w:r w:rsidRPr="00CB2244">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63360" behindDoc="0" locked="0" layoutInCell="1" allowOverlap="1" wp14:anchorId="2F94BCC4" wp14:editId="781A7C1F">
                <wp:simplePos x="0" y="0"/>
                <wp:positionH relativeFrom="column">
                  <wp:posOffset>781050</wp:posOffset>
                </wp:positionH>
                <wp:positionV relativeFrom="paragraph">
                  <wp:posOffset>66040</wp:posOffset>
                </wp:positionV>
                <wp:extent cx="1762125" cy="29527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95275"/>
                        </a:xfrm>
                        <a:prstGeom prst="rect">
                          <a:avLst/>
                        </a:prstGeom>
                        <a:solidFill>
                          <a:srgbClr val="FFFFFF"/>
                        </a:solidFill>
                        <a:ln w="9525">
                          <a:solidFill>
                            <a:srgbClr val="000000"/>
                          </a:solidFill>
                          <a:miter lim="800000"/>
                          <a:headEnd/>
                          <a:tailEnd/>
                        </a:ln>
                      </wps:spPr>
                      <wps:txbx>
                        <w:txbxContent>
                          <w:p w14:paraId="3D5D4C24" w14:textId="77777777" w:rsidR="00CB2244" w:rsidRPr="0088518F" w:rsidRDefault="00CB2244">
                            <w:pPr>
                              <w:rPr>
                                <w:rFonts w:ascii="Times New Roman" w:hAnsi="Times New Roman" w:cs="Times New Roman"/>
                              </w:rPr>
                            </w:pPr>
                            <w:r w:rsidRPr="0088518F">
                              <w:rPr>
                                <w:rFonts w:ascii="Times New Roman" w:hAnsi="Times New Roman" w:cs="Times New Roman"/>
                              </w:rPr>
                              <w:t>1116 infants aged 7 months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4BCC4" id="_x0000_s1027" type="#_x0000_t202" style="position:absolute;margin-left:61.5pt;margin-top:5.2pt;width:138.75pt;height:23.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">
                <v:textbox>
                  <w:txbxContent>
                    <w:p w14:paraId="3D5D4C24" w14:textId="77777777" w:rsidR="00CB2244" w:rsidRPr="0088518F" w:rsidRDefault="00CB2244">
                      <w:pPr>
                        <w:rPr>
                          <w:rFonts w:ascii="Times New Roman" w:hAnsi="Times New Roman" w:cs="Times New Roman"/>
                        </w:rPr>
                      </w:pPr>
                      <w:r w:rsidRPr="0088518F">
                        <w:rPr>
                          <w:rFonts w:ascii="Times New Roman" w:hAnsi="Times New Roman" w:cs="Times New Roman"/>
                        </w:rPr>
                        <w:t>1116 infants aged 7 months</w:t>
                      </w:r>
                    </w:p>
                  </w:txbxContent>
                </v:textbox>
                <w10:wrap type="square"/>
              </v:shape>
            </w:pict>
          </mc:Fallback>
        </mc:AlternateContent>
      </w:r>
    </w:p>
    <w:p w14:paraId="10EF217D" w14:textId="77777777" w:rsidR="00CB2244" w:rsidRDefault="0088518F" w:rsidP="0041354A">
      <w:pPr>
        <w:rPr>
          <w:rFonts w:ascii="Times New Roman" w:hAnsi="Times New Roman" w:cs="Times New Roman"/>
          <w:b/>
          <w:sz w:val="24"/>
          <w:szCs w:val="24"/>
        </w:rPr>
      </w:pPr>
      <w:r w:rsidRPr="00CB2244">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83840" behindDoc="0" locked="0" layoutInCell="1" allowOverlap="1" wp14:anchorId="2B18B80F" wp14:editId="6E59E898">
                <wp:simplePos x="0" y="0"/>
                <wp:positionH relativeFrom="column">
                  <wp:posOffset>828675</wp:posOffset>
                </wp:positionH>
                <wp:positionV relativeFrom="paragraph">
                  <wp:posOffset>384810</wp:posOffset>
                </wp:positionV>
                <wp:extent cx="1714500" cy="247650"/>
                <wp:effectExtent l="0" t="0" r="0" b="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47650"/>
                        </a:xfrm>
                        <a:prstGeom prst="rect">
                          <a:avLst/>
                        </a:prstGeom>
                        <a:solidFill>
                          <a:srgbClr val="FFFFFF"/>
                        </a:solidFill>
                        <a:ln w="9525">
                          <a:noFill/>
                          <a:miter lim="800000"/>
                          <a:headEnd/>
                          <a:tailEnd/>
                        </a:ln>
                      </wps:spPr>
                      <wps:txbx>
                        <w:txbxContent>
                          <w:p w14:paraId="6889A4BD" w14:textId="77777777" w:rsidR="0088518F" w:rsidRPr="0088518F" w:rsidRDefault="0088518F" w:rsidP="0088518F">
                            <w:pPr>
                              <w:jc w:val="center"/>
                              <w:rPr>
                                <w:rFonts w:ascii="Times New Roman" w:hAnsi="Times New Roman" w:cs="Times New Roman"/>
                              </w:rPr>
                            </w:pPr>
                            <w:r>
                              <w:rPr>
                                <w:rFonts w:ascii="Times New Roman" w:hAnsi="Times New Roman" w:cs="Times New Roman"/>
                              </w:rPr>
                              <w:t>Randomization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8B80F" id="_x0000_s1028" type="#_x0000_t202" style="position:absolute;margin-left:65.25pt;margin-top:30.3pt;width:135pt;height:19.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" stroked="f">
                <v:textbox>
                  <w:txbxContent>
                    <w:p w14:paraId="6889A4BD" w14:textId="77777777" w:rsidR="0088518F" w:rsidRPr="0088518F" w:rsidRDefault="0088518F" w:rsidP="0088518F">
                      <w:pPr>
                        <w:jc w:val="center"/>
                        <w:rPr>
                          <w:rFonts w:ascii="Times New Roman" w:hAnsi="Times New Roman" w:cs="Times New Roman"/>
                        </w:rPr>
                      </w:pPr>
                      <w:r>
                        <w:rPr>
                          <w:rFonts w:ascii="Times New Roman" w:hAnsi="Times New Roman" w:cs="Times New Roman"/>
                        </w:rPr>
                        <w:t>Randomization</w:t>
                      </w:r>
                    </w:p>
                  </w:txbxContent>
                </v:textbox>
                <w10:wrap type="square"/>
              </v:shape>
            </w:pict>
          </mc:Fallback>
        </mc:AlternateContent>
      </w:r>
      <w:r>
        <w:rPr>
          <w:rFonts w:ascii="Times New Roman" w:hAnsi="Times New Roman" w:cs="Times New Roman"/>
          <w:b/>
          <w:noProof/>
          <w:sz w:val="24"/>
          <w:szCs w:val="24"/>
          <w:lang w:val="fi-FI" w:eastAsia="fi-FI"/>
        </w:rPr>
        <mc:AlternateContent>
          <mc:Choice Requires="wps">
            <w:drawing>
              <wp:anchor distT="0" distB="0" distL="114300" distR="114300" simplePos="0" relativeHeight="251686912" behindDoc="0" locked="0" layoutInCell="1" allowOverlap="1" wp14:anchorId="0A3D048F" wp14:editId="61E4A6CE">
                <wp:simplePos x="0" y="0"/>
                <wp:positionH relativeFrom="column">
                  <wp:posOffset>1200150</wp:posOffset>
                </wp:positionH>
                <wp:positionV relativeFrom="paragraph">
                  <wp:posOffset>1223010</wp:posOffset>
                </wp:positionV>
                <wp:extent cx="0" cy="247650"/>
                <wp:effectExtent l="76200" t="0" r="57150" b="57150"/>
                <wp:wrapNone/>
                <wp:docPr id="18" name="Straight Arrow Connector 18"/>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65B70E" id="Straight Arrow Connector 18" o:spid="_x0000_s1026" type="#_x0000_t32" style="position:absolute;margin-left:94.5pt;margin-top:96.3pt;width:0;height:19.5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" strokecolor="black [3213]">
                <v:stroke endarrow="block"/>
              </v:shape>
            </w:pict>
          </mc:Fallback>
        </mc:AlternateContent>
      </w:r>
      <w:r>
        <w:rPr>
          <w:rFonts w:ascii="Times New Roman" w:hAnsi="Times New Roman" w:cs="Times New Roman"/>
          <w:b/>
          <w:noProof/>
          <w:sz w:val="24"/>
          <w:szCs w:val="24"/>
          <w:lang w:val="fi-FI" w:eastAsia="fi-FI"/>
        </w:rPr>
        <mc:AlternateContent>
          <mc:Choice Requires="wps">
            <w:drawing>
              <wp:anchor distT="0" distB="0" distL="114300" distR="114300" simplePos="0" relativeHeight="251680768" behindDoc="0" locked="0" layoutInCell="1" allowOverlap="1" wp14:anchorId="1BE02A45" wp14:editId="01C24F18">
                <wp:simplePos x="0" y="0"/>
                <wp:positionH relativeFrom="column">
                  <wp:posOffset>1247140</wp:posOffset>
                </wp:positionH>
                <wp:positionV relativeFrom="paragraph">
                  <wp:posOffset>184785</wp:posOffset>
                </wp:positionV>
                <wp:extent cx="304800" cy="695325"/>
                <wp:effectExtent l="38100" t="0" r="19050" b="47625"/>
                <wp:wrapNone/>
                <wp:docPr id="13" name="Straight Arrow Connector 13"/>
                <wp:cNvGraphicFramePr/>
                <a:graphic xmlns:a="http://schemas.openxmlformats.org/drawingml/2006/main">
                  <a:graphicData uri="http://schemas.microsoft.com/office/word/2010/wordprocessingShape">
                    <wps:wsp>
                      <wps:cNvCnPr/>
                      <wps:spPr>
                        <a:xfrm flipH="1">
                          <a:off x="0" y="0"/>
                          <a:ext cx="304800" cy="695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DD02E3" id="_x0000_t32" coordsize="21600,21600" o:spt="32" o:oned="t" path="m,l21600,21600e" filled="f">
                <v:path arrowok="t" fillok="f" o:connecttype="none"/>
                <o:lock v:ext="edit" shapetype="t"/>
              </v:shapetype>
              <v:shape id="Straight Arrow Connector 13" o:spid="_x0000_s1026" type="#_x0000_t32" style="position:absolute;margin-left:98.2pt;margin-top:14.55pt;width:24pt;height:54.7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" strokecolor="black [3213]">
                <v:stroke endarrow="block"/>
              </v:shape>
            </w:pict>
          </mc:Fallback>
        </mc:AlternateContent>
      </w:r>
      <w:r>
        <w:rPr>
          <w:rFonts w:ascii="Times New Roman" w:hAnsi="Times New Roman" w:cs="Times New Roman"/>
          <w:b/>
          <w:noProof/>
          <w:sz w:val="24"/>
          <w:szCs w:val="24"/>
          <w:lang w:val="fi-FI" w:eastAsia="fi-FI"/>
        </w:rPr>
        <mc:AlternateContent>
          <mc:Choice Requires="wps">
            <w:drawing>
              <wp:anchor distT="0" distB="0" distL="114300" distR="114300" simplePos="0" relativeHeight="251678720" behindDoc="0" locked="0" layoutInCell="1" allowOverlap="1" wp14:anchorId="1660FDC6" wp14:editId="21F4554C">
                <wp:simplePos x="0" y="0"/>
                <wp:positionH relativeFrom="column">
                  <wp:posOffset>1895475</wp:posOffset>
                </wp:positionH>
                <wp:positionV relativeFrom="paragraph">
                  <wp:posOffset>184785</wp:posOffset>
                </wp:positionV>
                <wp:extent cx="352425" cy="695325"/>
                <wp:effectExtent l="0" t="0" r="47625" b="47625"/>
                <wp:wrapNone/>
                <wp:docPr id="12" name="Straight Arrow Connector 12"/>
                <wp:cNvGraphicFramePr/>
                <a:graphic xmlns:a="http://schemas.openxmlformats.org/drawingml/2006/main">
                  <a:graphicData uri="http://schemas.microsoft.com/office/word/2010/wordprocessingShape">
                    <wps:wsp>
                      <wps:cNvCnPr/>
                      <wps:spPr>
                        <a:xfrm>
                          <a:off x="0" y="0"/>
                          <a:ext cx="352425" cy="695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78D18C" id="Straight Arrow Connector 12" o:spid="_x0000_s1026" type="#_x0000_t32" style="position:absolute;margin-left:149.25pt;margin-top:14.55pt;width:27.75pt;height:5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" strokecolor="black [3213]">
                <v:stroke endarrow="block"/>
              </v:shape>
            </w:pict>
          </mc:Fallback>
        </mc:AlternateContent>
      </w:r>
    </w:p>
    <w:p w14:paraId="40E46C09" w14:textId="77777777" w:rsidR="00CB2244" w:rsidRDefault="00CB2244" w:rsidP="0041354A">
      <w:pPr>
        <w:rPr>
          <w:rFonts w:ascii="Times New Roman" w:hAnsi="Times New Roman" w:cs="Times New Roman"/>
          <w:b/>
          <w:sz w:val="24"/>
          <w:szCs w:val="24"/>
        </w:rPr>
      </w:pPr>
      <w:r w:rsidRPr="00CB2244">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67456" behindDoc="0" locked="0" layoutInCell="1" allowOverlap="1" wp14:anchorId="35791037" wp14:editId="006FCC06">
                <wp:simplePos x="0" y="0"/>
                <wp:positionH relativeFrom="column">
                  <wp:posOffset>2066925</wp:posOffset>
                </wp:positionH>
                <wp:positionV relativeFrom="paragraph">
                  <wp:posOffset>27940</wp:posOffset>
                </wp:positionV>
                <wp:extent cx="1981200" cy="180975"/>
                <wp:effectExtent l="0" t="0" r="0" b="952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80975"/>
                        </a:xfrm>
                        <a:prstGeom prst="rect">
                          <a:avLst/>
                        </a:prstGeom>
                        <a:solidFill>
                          <a:srgbClr val="FFFFFF"/>
                        </a:solidFill>
                        <a:ln w="9525">
                          <a:noFill/>
                          <a:miter lim="800000"/>
                          <a:headEnd/>
                          <a:tailEnd/>
                        </a:ln>
                      </wps:spPr>
                      <wps:txbx>
                        <w:txbxContent>
                          <w:p w14:paraId="29C49AFC" w14:textId="77777777" w:rsidR="00CB2244" w:rsidRDefault="00CB224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791037" id="_x0000_s1029" type="#_x0000_t202" style="position:absolute;margin-left:162.75pt;margin-top:2.2pt;width:156pt;height:14.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" stroked="f">
                <v:textbox>
                  <w:txbxContent>
                    <w:p w14:paraId="29C49AFC" w14:textId="77777777" w:rsidR="00CB2244" w:rsidRDefault="00CB2244">
                      <w:r>
                        <w:t xml:space="preserve"> </w:t>
                      </w:r>
                    </w:p>
                  </w:txbxContent>
                </v:textbox>
                <w10:wrap type="square"/>
              </v:shape>
            </w:pict>
          </mc:Fallback>
        </mc:AlternateContent>
      </w:r>
    </w:p>
    <w:p w14:paraId="161174E2" w14:textId="77777777" w:rsidR="00CB2244" w:rsidRDefault="003F510E" w:rsidP="0041354A">
      <w:pPr>
        <w:rPr>
          <w:rFonts w:ascii="Times New Roman" w:hAnsi="Times New Roman" w:cs="Times New Roman"/>
          <w:b/>
          <w:sz w:val="24"/>
          <w:szCs w:val="24"/>
        </w:rPr>
      </w:pPr>
      <w:r w:rsidRPr="00CB2244">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73600" behindDoc="0" locked="0" layoutInCell="1" allowOverlap="1" wp14:anchorId="5BF2C4F0" wp14:editId="0B7A2553">
                <wp:simplePos x="0" y="0"/>
                <wp:positionH relativeFrom="column">
                  <wp:posOffset>1809750</wp:posOffset>
                </wp:positionH>
                <wp:positionV relativeFrom="paragraph">
                  <wp:posOffset>257175</wp:posOffset>
                </wp:positionV>
                <wp:extent cx="1524000" cy="295275"/>
                <wp:effectExtent l="0" t="0" r="19050" b="2857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5275"/>
                        </a:xfrm>
                        <a:prstGeom prst="rect">
                          <a:avLst/>
                        </a:prstGeom>
                        <a:solidFill>
                          <a:srgbClr val="FFFFFF"/>
                        </a:solidFill>
                        <a:ln w="9525">
                          <a:solidFill>
                            <a:srgbClr val="000000"/>
                          </a:solidFill>
                          <a:miter lim="800000"/>
                          <a:headEnd/>
                          <a:tailEnd/>
                        </a:ln>
                      </wps:spPr>
                      <wps:txbx>
                        <w:txbxContent>
                          <w:p w14:paraId="54159A94" w14:textId="77777777" w:rsidR="00CB2244" w:rsidRPr="00CB2244" w:rsidRDefault="00CB2244">
                            <w:pPr>
                              <w:rPr>
                                <w:rFonts w:ascii="Times New Roman" w:hAnsi="Times New Roman" w:cs="Times New Roman"/>
                                <w:sz w:val="20"/>
                              </w:rPr>
                            </w:pPr>
                            <w:r>
                              <w:rPr>
                                <w:rFonts w:ascii="Times New Roman" w:hAnsi="Times New Roman" w:cs="Times New Roman"/>
                                <w:sz w:val="20"/>
                              </w:rPr>
                              <w:t>Control</w:t>
                            </w:r>
                            <w:r w:rsidRPr="00CB2244">
                              <w:rPr>
                                <w:rFonts w:ascii="Times New Roman" w:hAnsi="Times New Roman" w:cs="Times New Roman"/>
                                <w:sz w:val="20"/>
                              </w:rPr>
                              <w:t xml:space="preserve"> group, N=</w:t>
                            </w:r>
                            <w:r>
                              <w:rPr>
                                <w:rFonts w:ascii="Times New Roman" w:hAnsi="Times New Roman" w:cs="Times New Roman"/>
                                <w:sz w:val="20"/>
                              </w:rPr>
                              <w:t>522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2C4F0" id="_x0000_s1030" type="#_x0000_t202" style="position:absolute;margin-left:142.5pt;margin-top:20.25pt;width:120pt;height:23.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">
                <v:textbox>
                  <w:txbxContent>
                    <w:p w14:paraId="54159A94" w14:textId="77777777" w:rsidR="00CB2244" w:rsidRPr="00CB2244" w:rsidRDefault="00CB2244">
                      <w:pPr>
                        <w:rPr>
                          <w:rFonts w:ascii="Times New Roman" w:hAnsi="Times New Roman" w:cs="Times New Roman"/>
                          <w:sz w:val="20"/>
                        </w:rPr>
                      </w:pPr>
                      <w:r>
                        <w:rPr>
                          <w:rFonts w:ascii="Times New Roman" w:hAnsi="Times New Roman" w:cs="Times New Roman"/>
                          <w:sz w:val="20"/>
                        </w:rPr>
                        <w:t>Control</w:t>
                      </w:r>
                      <w:r w:rsidRPr="00CB2244">
                        <w:rPr>
                          <w:rFonts w:ascii="Times New Roman" w:hAnsi="Times New Roman" w:cs="Times New Roman"/>
                          <w:sz w:val="20"/>
                        </w:rPr>
                        <w:t xml:space="preserve"> group, N=</w:t>
                      </w:r>
                      <w:r>
                        <w:rPr>
                          <w:rFonts w:ascii="Times New Roman" w:hAnsi="Times New Roman" w:cs="Times New Roman"/>
                          <w:sz w:val="20"/>
                        </w:rPr>
                        <w:t>522</w:t>
                      </w:r>
                    </w:p>
                  </w:txbxContent>
                </v:textbox>
                <w10:wrap type="square"/>
              </v:shape>
            </w:pict>
          </mc:Fallback>
        </mc:AlternateContent>
      </w:r>
      <w:r w:rsidRPr="00CB2244">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75648" behindDoc="0" locked="0" layoutInCell="1" allowOverlap="1" wp14:anchorId="67F6A2F0" wp14:editId="7BD5BD75">
                <wp:simplePos x="0" y="0"/>
                <wp:positionH relativeFrom="column">
                  <wp:posOffset>104775</wp:posOffset>
                </wp:positionH>
                <wp:positionV relativeFrom="paragraph">
                  <wp:posOffset>257175</wp:posOffset>
                </wp:positionV>
                <wp:extent cx="1638300" cy="29527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295275"/>
                        </a:xfrm>
                        <a:prstGeom prst="rect">
                          <a:avLst/>
                        </a:prstGeom>
                        <a:solidFill>
                          <a:srgbClr val="FFFFFF"/>
                        </a:solidFill>
                        <a:ln w="9525">
                          <a:solidFill>
                            <a:srgbClr val="000000"/>
                          </a:solidFill>
                          <a:miter lim="800000"/>
                          <a:headEnd/>
                          <a:tailEnd/>
                        </a:ln>
                      </wps:spPr>
                      <wps:txbx>
                        <w:txbxContent>
                          <w:p w14:paraId="0A91DE53" w14:textId="77777777" w:rsidR="00E457A6" w:rsidRPr="00CB2244" w:rsidRDefault="00E457A6">
                            <w:pPr>
                              <w:rPr>
                                <w:rFonts w:ascii="Times New Roman" w:hAnsi="Times New Roman" w:cs="Times New Roman"/>
                                <w:sz w:val="20"/>
                              </w:rPr>
                            </w:pPr>
                            <w:r>
                              <w:rPr>
                                <w:rFonts w:ascii="Times New Roman" w:hAnsi="Times New Roman" w:cs="Times New Roman"/>
                                <w:sz w:val="20"/>
                              </w:rPr>
                              <w:t>Intervention</w:t>
                            </w:r>
                            <w:r w:rsidRPr="00CB2244">
                              <w:rPr>
                                <w:rFonts w:ascii="Times New Roman" w:hAnsi="Times New Roman" w:cs="Times New Roman"/>
                                <w:sz w:val="20"/>
                              </w:rPr>
                              <w:t xml:space="preserve"> group, N=</w:t>
                            </w:r>
                            <w:r>
                              <w:rPr>
                                <w:rFonts w:ascii="Times New Roman" w:hAnsi="Times New Roman" w:cs="Times New Roman"/>
                                <w:sz w:val="20"/>
                              </w:rPr>
                              <w:t>564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F6A2F0" id="_x0000_s1031" type="#_x0000_t202" style="position:absolute;margin-left:8.25pt;margin-top:20.25pt;width:129pt;height:23.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">
                <v:textbox>
                  <w:txbxContent>
                    <w:p w14:paraId="0A91DE53" w14:textId="77777777" w:rsidR="00E457A6" w:rsidRPr="00CB2244" w:rsidRDefault="00E457A6">
                      <w:pPr>
                        <w:rPr>
                          <w:rFonts w:ascii="Times New Roman" w:hAnsi="Times New Roman" w:cs="Times New Roman"/>
                          <w:sz w:val="20"/>
                        </w:rPr>
                      </w:pPr>
                      <w:r>
                        <w:rPr>
                          <w:rFonts w:ascii="Times New Roman" w:hAnsi="Times New Roman" w:cs="Times New Roman"/>
                          <w:sz w:val="20"/>
                        </w:rPr>
                        <w:t>Intervention</w:t>
                      </w:r>
                      <w:r w:rsidRPr="00CB2244">
                        <w:rPr>
                          <w:rFonts w:ascii="Times New Roman" w:hAnsi="Times New Roman" w:cs="Times New Roman"/>
                          <w:sz w:val="20"/>
                        </w:rPr>
                        <w:t xml:space="preserve"> group, N=</w:t>
                      </w:r>
                      <w:r>
                        <w:rPr>
                          <w:rFonts w:ascii="Times New Roman" w:hAnsi="Times New Roman" w:cs="Times New Roman"/>
                          <w:sz w:val="20"/>
                        </w:rPr>
                        <w:t>564</w:t>
                      </w:r>
                    </w:p>
                  </w:txbxContent>
                </v:textbox>
                <w10:wrap type="square"/>
              </v:shape>
            </w:pict>
          </mc:Fallback>
        </mc:AlternateContent>
      </w:r>
    </w:p>
    <w:p w14:paraId="36BDACE3" w14:textId="77777777" w:rsidR="00CB2244" w:rsidRDefault="0088518F" w:rsidP="0041354A">
      <w:pPr>
        <w:rPr>
          <w:rFonts w:ascii="Times New Roman" w:hAnsi="Times New Roman" w:cs="Times New Roman"/>
          <w:b/>
          <w:sz w:val="24"/>
          <w:szCs w:val="24"/>
        </w:rPr>
      </w:pPr>
      <w:r>
        <w:rPr>
          <w:rFonts w:ascii="Times New Roman" w:hAnsi="Times New Roman" w:cs="Times New Roman"/>
          <w:b/>
          <w:noProof/>
          <w:sz w:val="24"/>
          <w:szCs w:val="24"/>
          <w:lang w:val="fi-FI" w:eastAsia="fi-FI"/>
        </w:rPr>
        <mc:AlternateContent>
          <mc:Choice Requires="wps">
            <w:drawing>
              <wp:anchor distT="0" distB="0" distL="114300" distR="114300" simplePos="0" relativeHeight="251688960" behindDoc="0" locked="0" layoutInCell="1" allowOverlap="1" wp14:anchorId="51D21D66" wp14:editId="04BEC17A">
                <wp:simplePos x="0" y="0"/>
                <wp:positionH relativeFrom="column">
                  <wp:posOffset>2247900</wp:posOffset>
                </wp:positionH>
                <wp:positionV relativeFrom="paragraph">
                  <wp:posOffset>237490</wp:posOffset>
                </wp:positionV>
                <wp:extent cx="0" cy="247650"/>
                <wp:effectExtent l="76200" t="0" r="57150" b="57150"/>
                <wp:wrapNone/>
                <wp:docPr id="19" name="Straight Arrow Connector 19"/>
                <wp:cNvGraphicFramePr/>
                <a:graphic xmlns:a="http://schemas.openxmlformats.org/drawingml/2006/main">
                  <a:graphicData uri="http://schemas.microsoft.com/office/word/2010/wordprocessingShape">
                    <wps:wsp>
                      <wps:cNvCnPr/>
                      <wps:spPr>
                        <a:xfrm>
                          <a:off x="0" y="0"/>
                          <a:ext cx="0" cy="247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CB1629F" id="Straight Arrow Connector 19" o:spid="_x0000_s1026" type="#_x0000_t32" style="position:absolute;margin-left:177pt;margin-top:18.7pt;width:0;height:19.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" strokecolor="black [3213]">
                <v:stroke endarrow="block"/>
              </v:shape>
            </w:pict>
          </mc:Fallback>
        </mc:AlternateContent>
      </w:r>
    </w:p>
    <w:p w14:paraId="259E4F71" w14:textId="77777777" w:rsidR="00CB2244" w:rsidRDefault="0088518F" w:rsidP="0041354A">
      <w:pPr>
        <w:rPr>
          <w:rFonts w:ascii="Times New Roman" w:hAnsi="Times New Roman" w:cs="Times New Roman"/>
          <w:b/>
          <w:sz w:val="24"/>
          <w:szCs w:val="24"/>
        </w:rPr>
      </w:pPr>
      <w:r w:rsidRPr="00CB2244">
        <w:rPr>
          <w:rFonts w:ascii="Times New Roman" w:hAnsi="Times New Roman" w:cs="Times New Roman"/>
          <w:noProof/>
          <w:sz w:val="24"/>
          <w:szCs w:val="24"/>
          <w:lang w:val="fi-FI" w:eastAsia="fi-FI"/>
        </w:rPr>
        <mc:AlternateContent>
          <mc:Choice Requires="wps">
            <w:drawing>
              <wp:anchor distT="45720" distB="45720" distL="114300" distR="114300" simplePos="0" relativeHeight="251660288" behindDoc="1" locked="0" layoutInCell="1" allowOverlap="1" wp14:anchorId="25111C9F" wp14:editId="1C83B530">
                <wp:simplePos x="0" y="0"/>
                <wp:positionH relativeFrom="column">
                  <wp:posOffset>571500</wp:posOffset>
                </wp:positionH>
                <wp:positionV relativeFrom="paragraph">
                  <wp:posOffset>233045</wp:posOffset>
                </wp:positionV>
                <wp:extent cx="2228850" cy="257175"/>
                <wp:effectExtent l="0" t="0" r="19050" b="28575"/>
                <wp:wrapTight wrapText="bothSides">
                  <wp:wrapPolygon edited="0">
                    <wp:start x="0" y="0"/>
                    <wp:lineTo x="0" y="22400"/>
                    <wp:lineTo x="21600" y="22400"/>
                    <wp:lineTo x="216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57175"/>
                        </a:xfrm>
                        <a:prstGeom prst="rect">
                          <a:avLst/>
                        </a:prstGeom>
                        <a:solidFill>
                          <a:srgbClr val="FFFFFF"/>
                        </a:solidFill>
                        <a:ln w="9525">
                          <a:solidFill>
                            <a:srgbClr val="000000"/>
                          </a:solidFill>
                          <a:miter lim="800000"/>
                          <a:headEnd/>
                          <a:tailEnd/>
                        </a:ln>
                      </wps:spPr>
                      <wps:txbx>
                        <w:txbxContent>
                          <w:p w14:paraId="4F0B29F8" w14:textId="77777777" w:rsidR="00CB2244" w:rsidRPr="00E457A6" w:rsidRDefault="00CB2244" w:rsidP="00CB2244">
                            <w:pPr>
                              <w:jc w:val="center"/>
                              <w:rPr>
                                <w:rFonts w:ascii="Times New Roman" w:hAnsi="Times New Roman" w:cs="Times New Roman"/>
                                <w:sz w:val="20"/>
                              </w:rPr>
                            </w:pPr>
                            <w:r w:rsidRPr="00E457A6">
                              <w:rPr>
                                <w:rFonts w:ascii="Times New Roman" w:hAnsi="Times New Roman" w:cs="Times New Roman"/>
                                <w:sz w:val="20"/>
                              </w:rPr>
                              <w:t>At 20 years, N=468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111C9F" id="_x0000_s1032" type="#_x0000_t202" style="position:absolute;margin-left:45pt;margin-top:18.35pt;width:175.5pt;height:20.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">
                <v:textbox>
                  <w:txbxContent>
                    <w:p w14:paraId="4F0B29F8" w14:textId="77777777" w:rsidR="00CB2244" w:rsidRPr="00E457A6" w:rsidRDefault="00CB2244" w:rsidP="00CB2244">
                      <w:pPr>
                        <w:jc w:val="center"/>
                        <w:rPr>
                          <w:rFonts w:ascii="Times New Roman" w:hAnsi="Times New Roman" w:cs="Times New Roman"/>
                          <w:sz w:val="20"/>
                        </w:rPr>
                      </w:pPr>
                      <w:r w:rsidRPr="00E457A6">
                        <w:rPr>
                          <w:rFonts w:ascii="Times New Roman" w:hAnsi="Times New Roman" w:cs="Times New Roman"/>
                          <w:sz w:val="20"/>
                        </w:rPr>
                        <w:t>At 20 years, N=468</w:t>
                      </w:r>
                    </w:p>
                  </w:txbxContent>
                </v:textbox>
                <w10:wrap type="tight"/>
              </v:shape>
            </w:pict>
          </mc:Fallback>
        </mc:AlternateContent>
      </w:r>
    </w:p>
    <w:p w14:paraId="455A66C3" w14:textId="77777777" w:rsidR="00CB2244" w:rsidRDefault="00CB2244" w:rsidP="0041354A">
      <w:pPr>
        <w:rPr>
          <w:rFonts w:ascii="Times New Roman" w:hAnsi="Times New Roman" w:cs="Times New Roman"/>
          <w:b/>
          <w:sz w:val="24"/>
          <w:szCs w:val="24"/>
        </w:rPr>
      </w:pPr>
    </w:p>
    <w:p w14:paraId="38250FF8" w14:textId="77777777" w:rsidR="00CB2244" w:rsidRPr="00C84497" w:rsidRDefault="00CB2244" w:rsidP="00CB2244">
      <w:pPr>
        <w:tabs>
          <w:tab w:val="left" w:pos="4170"/>
        </w:tabs>
        <w:rPr>
          <w:rFonts w:ascii="Times New Roman" w:hAnsi="Times New Roman" w:cs="Times New Roman"/>
          <w:b/>
          <w:sz w:val="24"/>
          <w:szCs w:val="24"/>
        </w:rPr>
      </w:pPr>
    </w:p>
    <w:p w14:paraId="00E281BA" w14:textId="77777777" w:rsidR="00F0060F" w:rsidRPr="00C84497" w:rsidRDefault="00E57A4D" w:rsidP="0041354A">
      <w:pPr>
        <w:rPr>
          <w:rFonts w:ascii="Times New Roman" w:hAnsi="Times New Roman" w:cs="Times New Roman"/>
          <w:sz w:val="24"/>
          <w:szCs w:val="24"/>
          <w:rPrChange w:id="5" w:author="Johanna Jaakkola" w:date="2020-09-11T14:25:00Z">
            <w:rPr>
              <w:rFonts w:ascii="Arial" w:hAnsi="Arial" w:cs="Arial"/>
              <w:sz w:val="24"/>
              <w:szCs w:val="24"/>
            </w:rPr>
          </w:rPrChange>
        </w:rPr>
      </w:pPr>
      <w:r w:rsidRPr="00C84497">
        <w:rPr>
          <w:rFonts w:ascii="Times New Roman" w:hAnsi="Times New Roman" w:cs="Times New Roman"/>
          <w:b/>
          <w:sz w:val="24"/>
          <w:szCs w:val="24"/>
          <w:rPrChange w:id="6" w:author="Johanna Jaakkola" w:date="2020-09-11T14:25:00Z">
            <w:rPr>
              <w:rFonts w:ascii="Arial" w:hAnsi="Arial" w:cs="Arial"/>
              <w:b/>
              <w:sz w:val="24"/>
              <w:szCs w:val="24"/>
            </w:rPr>
          </w:rPrChange>
        </w:rPr>
        <w:t>Supplementary</w:t>
      </w:r>
      <w:r w:rsidR="007D5658" w:rsidRPr="00C84497">
        <w:rPr>
          <w:rFonts w:ascii="Times New Roman" w:hAnsi="Times New Roman" w:cs="Times New Roman"/>
          <w:b/>
          <w:sz w:val="24"/>
          <w:szCs w:val="24"/>
          <w:rPrChange w:id="7" w:author="Johanna Jaakkola" w:date="2020-09-11T14:25:00Z">
            <w:rPr>
              <w:rFonts w:ascii="Arial" w:hAnsi="Arial" w:cs="Arial"/>
              <w:b/>
              <w:sz w:val="24"/>
              <w:szCs w:val="24"/>
            </w:rPr>
          </w:rPrChange>
        </w:rPr>
        <w:t xml:space="preserve"> </w:t>
      </w:r>
      <w:r w:rsidR="00A3362D" w:rsidRPr="00C84497">
        <w:rPr>
          <w:rFonts w:ascii="Times New Roman" w:hAnsi="Times New Roman" w:cs="Times New Roman"/>
          <w:b/>
          <w:sz w:val="24"/>
          <w:szCs w:val="24"/>
          <w:rPrChange w:id="8" w:author="Johanna Jaakkola" w:date="2020-09-11T14:25:00Z">
            <w:rPr>
              <w:rFonts w:ascii="Arial" w:hAnsi="Arial" w:cs="Arial"/>
              <w:b/>
              <w:sz w:val="24"/>
              <w:szCs w:val="24"/>
            </w:rPr>
          </w:rPrChange>
        </w:rPr>
        <w:t>F</w:t>
      </w:r>
      <w:r w:rsidR="0041354A" w:rsidRPr="00C84497">
        <w:rPr>
          <w:rFonts w:ascii="Times New Roman" w:hAnsi="Times New Roman" w:cs="Times New Roman"/>
          <w:b/>
          <w:sz w:val="24"/>
          <w:szCs w:val="24"/>
          <w:rPrChange w:id="9" w:author="Johanna Jaakkola" w:date="2020-09-11T14:25:00Z">
            <w:rPr>
              <w:rFonts w:ascii="Arial" w:hAnsi="Arial" w:cs="Arial"/>
              <w:b/>
              <w:sz w:val="24"/>
              <w:szCs w:val="24"/>
            </w:rPr>
          </w:rPrChange>
        </w:rPr>
        <w:t>igure 2.</w:t>
      </w:r>
      <w:r w:rsidR="0041354A" w:rsidRPr="00C84497">
        <w:rPr>
          <w:rFonts w:ascii="Times New Roman" w:hAnsi="Times New Roman" w:cs="Times New Roman"/>
          <w:sz w:val="24"/>
          <w:szCs w:val="24"/>
          <w:rPrChange w:id="10" w:author="Johanna Jaakkola" w:date="2020-09-11T14:25:00Z">
            <w:rPr>
              <w:rFonts w:ascii="Arial" w:hAnsi="Arial" w:cs="Arial"/>
              <w:sz w:val="24"/>
              <w:szCs w:val="24"/>
            </w:rPr>
          </w:rPrChange>
        </w:rPr>
        <w:t xml:space="preserve"> Study design of STRIP</w:t>
      </w:r>
      <w:r w:rsidR="00B10F55" w:rsidRPr="00C84497">
        <w:rPr>
          <w:rFonts w:ascii="Times New Roman" w:hAnsi="Times New Roman" w:cs="Times New Roman"/>
          <w:sz w:val="24"/>
          <w:szCs w:val="24"/>
          <w:rPrChange w:id="11" w:author="Johanna Jaakkola" w:date="2020-09-11T14:25:00Z">
            <w:rPr>
              <w:rFonts w:ascii="Arial" w:hAnsi="Arial" w:cs="Arial"/>
              <w:sz w:val="24"/>
              <w:szCs w:val="24"/>
            </w:rPr>
          </w:rPrChange>
        </w:rPr>
        <w:t>.</w:t>
      </w:r>
    </w:p>
    <w:p w14:paraId="0C976DE0" w14:textId="77777777" w:rsidR="00DC2283" w:rsidRDefault="00DC2283" w:rsidP="0041354A">
      <w:pPr>
        <w:rPr>
          <w:rFonts w:ascii="Times New Roman" w:hAnsi="Times New Roman" w:cs="Times New Roman"/>
          <w:sz w:val="24"/>
          <w:szCs w:val="24"/>
        </w:rPr>
      </w:pPr>
    </w:p>
    <w:p w14:paraId="285EF1C9" w14:textId="77777777" w:rsidR="00DC2283" w:rsidRDefault="00DC2283" w:rsidP="0041354A">
      <w:pPr>
        <w:rPr>
          <w:rFonts w:ascii="Times New Roman" w:hAnsi="Times New Roman" w:cs="Times New Roman"/>
          <w:sz w:val="24"/>
          <w:szCs w:val="24"/>
        </w:rPr>
      </w:pPr>
    </w:p>
    <w:p w14:paraId="5D6E6EF7" w14:textId="77777777" w:rsidR="00DC2283" w:rsidRDefault="00DC2283" w:rsidP="0041354A">
      <w:pPr>
        <w:rPr>
          <w:rFonts w:ascii="Times New Roman" w:hAnsi="Times New Roman" w:cs="Times New Roman"/>
          <w:sz w:val="24"/>
          <w:szCs w:val="24"/>
        </w:rPr>
        <w:sectPr w:rsidR="00DC2283" w:rsidSect="00951083">
          <w:pgSz w:w="11907" w:h="16840" w:code="9"/>
          <w:pgMar w:top="1440" w:right="1440" w:bottom="1440" w:left="1440" w:header="709" w:footer="709" w:gutter="0"/>
          <w:cols w:space="708"/>
          <w:docGrid w:linePitch="360"/>
        </w:sectPr>
      </w:pPr>
    </w:p>
    <w:p w14:paraId="70A3F21A" w14:textId="77777777" w:rsidR="00DC2283" w:rsidRDefault="00EB30E5" w:rsidP="0041354A">
      <w:pPr>
        <w:rPr>
          <w:rFonts w:ascii="Times New Roman" w:hAnsi="Times New Roman" w:cs="Times New Roman"/>
          <w:sz w:val="24"/>
          <w:szCs w:val="24"/>
        </w:rPr>
      </w:pPr>
      <w:r w:rsidRPr="00DC2283">
        <w:rPr>
          <w:rFonts w:ascii="Times New Roman" w:hAnsi="Times New Roman" w:cs="Times New Roman"/>
          <w:b/>
          <w:noProof/>
          <w:sz w:val="24"/>
          <w:szCs w:val="24"/>
          <w:lang w:val="fi-FI" w:eastAsia="fi-FI"/>
        </w:rPr>
        <w:lastRenderedPageBreak/>
        <mc:AlternateContent>
          <mc:Choice Requires="wps">
            <w:drawing>
              <wp:anchor distT="45720" distB="45720" distL="114300" distR="114300" simplePos="0" relativeHeight="251692032" behindDoc="0" locked="0" layoutInCell="1" allowOverlap="1" wp14:anchorId="03CAB979" wp14:editId="133A11EE">
                <wp:simplePos x="0" y="0"/>
                <wp:positionH relativeFrom="column">
                  <wp:posOffset>1838502</wp:posOffset>
                </wp:positionH>
                <wp:positionV relativeFrom="paragraph">
                  <wp:posOffset>1647987</wp:posOffset>
                </wp:positionV>
                <wp:extent cx="2615609" cy="978195"/>
                <wp:effectExtent l="0" t="0" r="13335" b="1270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5609" cy="978195"/>
                        </a:xfrm>
                        <a:prstGeom prst="rect">
                          <a:avLst/>
                        </a:prstGeom>
                        <a:solidFill>
                          <a:srgbClr val="FFFFFF"/>
                        </a:solidFill>
                        <a:ln w="9525">
                          <a:solidFill>
                            <a:srgbClr val="000000"/>
                          </a:solidFill>
                          <a:miter lim="800000"/>
                          <a:headEnd/>
                          <a:tailEnd/>
                        </a:ln>
                      </wps:spPr>
                      <wps:txbx>
                        <w:txbxContent>
                          <w:p w14:paraId="4D03E86D" w14:textId="77777777" w:rsidR="00DC2283" w:rsidRPr="00952F4F" w:rsidRDefault="00DC2283" w:rsidP="00DC2283">
                            <w:pPr>
                              <w:spacing w:after="0"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one smoking parent: β=0.38; SE= 0.16; P=0.02</w:t>
                            </w:r>
                          </w:p>
                          <w:p w14:paraId="29F881EE" w14:textId="77777777" w:rsidR="00DC2283" w:rsidRPr="00952F4F" w:rsidRDefault="00DC2283" w:rsidP="00DC2283">
                            <w:pPr>
                              <w:spacing w:after="0"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two smoking parents: β=0.54; SE=0.19; P=0.006</w:t>
                            </w:r>
                          </w:p>
                          <w:p w14:paraId="3D9D4341" w14:textId="77777777" w:rsidR="00DC2283" w:rsidRPr="00952F4F" w:rsidRDefault="00DC2283" w:rsidP="00DC2283">
                            <w:pPr>
                              <w:spacing w:after="0"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one smoking parent vs two smoking parents: β=0.16; SE=0.17; P=0.36</w:t>
                            </w:r>
                          </w:p>
                          <w:p w14:paraId="5529EC81" w14:textId="77777777" w:rsidR="00DC2283" w:rsidRPr="000F3BA7" w:rsidRDefault="00DC2283" w:rsidP="00DC2283">
                            <w:pPr>
                              <w:spacing w:after="0" w:line="360" w:lineRule="auto"/>
                              <w:contextualSpacing/>
                              <w:rPr>
                                <w:rFonts w:cs="Times New Roman"/>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CAB979" id="_x0000_s1033" type="#_x0000_t202" style="position:absolute;margin-left:144.75pt;margin-top:129.75pt;width:205.95pt;height:77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">
                <v:textbox>
                  <w:txbxContent>
                    <w:p w14:paraId="4D03E86D" w14:textId="77777777" w:rsidR="00DC2283" w:rsidRPr="00952F4F" w:rsidRDefault="00DC2283" w:rsidP="00DC2283">
                      <w:pPr>
                        <w:spacing w:after="0"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one smoking parent: β=0.38; SE= 0.16; P=0.02</w:t>
                      </w:r>
                    </w:p>
                    <w:p w14:paraId="29F881EE" w14:textId="77777777" w:rsidR="00DC2283" w:rsidRPr="00952F4F" w:rsidRDefault="00DC2283" w:rsidP="00DC2283">
                      <w:pPr>
                        <w:spacing w:after="0"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two smoking parents: β=0.54; SE=0.19; P=0.006</w:t>
                      </w:r>
                    </w:p>
                    <w:p w14:paraId="3D9D4341" w14:textId="77777777" w:rsidR="00DC2283" w:rsidRPr="00952F4F" w:rsidRDefault="00DC2283" w:rsidP="00DC2283">
                      <w:pPr>
                        <w:spacing w:after="0"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one smoking parent vs two smoking parents: β=0.16; SE=0.17; P=0.36</w:t>
                      </w:r>
                    </w:p>
                    <w:p w14:paraId="5529EC81" w14:textId="77777777" w:rsidR="00DC2283" w:rsidRPr="000F3BA7" w:rsidRDefault="00DC2283" w:rsidP="00DC2283">
                      <w:pPr>
                        <w:spacing w:after="0" w:line="360" w:lineRule="auto"/>
                        <w:contextualSpacing/>
                        <w:rPr>
                          <w:rFonts w:cs="Times New Roman"/>
                          <w:sz w:val="20"/>
                          <w:szCs w:val="20"/>
                        </w:rPr>
                      </w:pPr>
                    </w:p>
                  </w:txbxContent>
                </v:textbox>
              </v:shape>
            </w:pict>
          </mc:Fallback>
        </mc:AlternateContent>
      </w:r>
      <w:r w:rsidR="00445E3C" w:rsidRPr="00DC2283">
        <w:rPr>
          <w:rFonts w:ascii="Times New Roman" w:hAnsi="Times New Roman" w:cs="Times New Roman"/>
          <w:b/>
          <w:noProof/>
          <w:sz w:val="24"/>
          <w:szCs w:val="24"/>
          <w:lang w:val="fi-FI" w:eastAsia="fi-FI"/>
        </w:rPr>
        <mc:AlternateContent>
          <mc:Choice Requires="wps">
            <w:drawing>
              <wp:anchor distT="45720" distB="45720" distL="114300" distR="114300" simplePos="0" relativeHeight="251691008" behindDoc="0" locked="0" layoutInCell="1" allowOverlap="1" wp14:anchorId="35CE8910" wp14:editId="4F6D0E18">
                <wp:simplePos x="0" y="0"/>
                <wp:positionH relativeFrom="column">
                  <wp:posOffset>5156791</wp:posOffset>
                </wp:positionH>
                <wp:positionV relativeFrom="paragraph">
                  <wp:posOffset>287079</wp:posOffset>
                </wp:positionV>
                <wp:extent cx="3880883" cy="552450"/>
                <wp:effectExtent l="0" t="0" r="24765" b="1905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0883" cy="552450"/>
                        </a:xfrm>
                        <a:prstGeom prst="rect">
                          <a:avLst/>
                        </a:prstGeom>
                        <a:solidFill>
                          <a:srgbClr val="FFFFFF"/>
                        </a:solidFill>
                        <a:ln w="9525">
                          <a:solidFill>
                            <a:srgbClr val="000000"/>
                          </a:solidFill>
                          <a:miter lim="800000"/>
                          <a:headEnd/>
                          <a:tailEnd/>
                        </a:ln>
                      </wps:spPr>
                      <wps:txbx>
                        <w:txbxContent>
                          <w:p w14:paraId="2231A8CC" w14:textId="77777777" w:rsidR="00DC2283" w:rsidRPr="00952F4F" w:rsidRDefault="00DC2283" w:rsidP="00DC2283">
                            <w:pPr>
                              <w:spacing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one smoking parent: β=0.56; SE=30; P=0.11</w:t>
                            </w:r>
                          </w:p>
                          <w:p w14:paraId="66255E98" w14:textId="77777777" w:rsidR="00DC2283" w:rsidRPr="00952F4F" w:rsidRDefault="00DC2283" w:rsidP="00DC2283">
                            <w:pPr>
                              <w:spacing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two smoking parents: β=0.32; SE=0.45; P=0.76</w:t>
                            </w:r>
                          </w:p>
                          <w:p w14:paraId="42AAC7CF" w14:textId="77777777" w:rsidR="00DC2283" w:rsidRPr="00952F4F" w:rsidRDefault="00DC2283" w:rsidP="00DC2283">
                            <w:pPr>
                              <w:spacing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one smoking parent vs two smoking parents: β=0.24; SE=0.46; P=0.46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E8910" id="_x0000_s1034" type="#_x0000_t202" style="position:absolute;margin-left:406.05pt;margin-top:22.6pt;width:305.6pt;height:43.5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">
                <v:textbox>
                  <w:txbxContent>
                    <w:p w14:paraId="2231A8CC" w14:textId="77777777" w:rsidR="00DC2283" w:rsidRPr="00952F4F" w:rsidRDefault="00DC2283" w:rsidP="00DC2283">
                      <w:pPr>
                        <w:spacing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one smoking parent: β=0.56; SE=30; P=0.11</w:t>
                      </w:r>
                    </w:p>
                    <w:p w14:paraId="66255E98" w14:textId="77777777" w:rsidR="00DC2283" w:rsidRPr="00952F4F" w:rsidRDefault="00DC2283" w:rsidP="00DC2283">
                      <w:pPr>
                        <w:spacing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non-smoking parents vs two smoking parents: β=0.32; SE=0.45; P=0.76</w:t>
                      </w:r>
                    </w:p>
                    <w:p w14:paraId="42AAC7CF" w14:textId="77777777" w:rsidR="00DC2283" w:rsidRPr="00952F4F" w:rsidRDefault="00DC2283" w:rsidP="00DC2283">
                      <w:pPr>
                        <w:spacing w:line="240" w:lineRule="auto"/>
                        <w:contextualSpacing/>
                        <w:rPr>
                          <w:rFonts w:ascii="Times New Roman" w:hAnsi="Times New Roman" w:cs="Times New Roman"/>
                          <w:sz w:val="20"/>
                          <w:szCs w:val="20"/>
                        </w:rPr>
                      </w:pPr>
                      <w:r w:rsidRPr="00952F4F">
                        <w:rPr>
                          <w:rFonts w:ascii="Times New Roman" w:hAnsi="Times New Roman" w:cs="Times New Roman"/>
                          <w:sz w:val="20"/>
                          <w:szCs w:val="20"/>
                        </w:rPr>
                        <w:t>one smoking parent vs two smoking parents: β=0.24; SE=0.46; P=0.46</w:t>
                      </w:r>
                    </w:p>
                  </w:txbxContent>
                </v:textbox>
              </v:shape>
            </w:pict>
          </mc:Fallback>
        </mc:AlternateContent>
      </w:r>
      <w:r w:rsidR="00445E3C">
        <w:rPr>
          <w:rFonts w:ascii="Arial" w:hAnsi="Arial" w:cs="Arial"/>
          <w:noProof/>
          <w:color w:val="000000"/>
          <w:sz w:val="20"/>
          <w:szCs w:val="20"/>
          <w:lang w:val="fi-FI" w:eastAsia="fi-FI"/>
        </w:rPr>
        <w:drawing>
          <wp:anchor distT="0" distB="0" distL="114300" distR="114300" simplePos="0" relativeHeight="251694080" behindDoc="1" locked="0" layoutInCell="1" allowOverlap="1" wp14:anchorId="25C27C0C" wp14:editId="311D9D38">
            <wp:simplePos x="0" y="0"/>
            <wp:positionH relativeFrom="column">
              <wp:posOffset>4657060</wp:posOffset>
            </wp:positionH>
            <wp:positionV relativeFrom="paragraph">
              <wp:posOffset>0</wp:posOffset>
            </wp:positionV>
            <wp:extent cx="4596896" cy="3449955"/>
            <wp:effectExtent l="0" t="0" r="0" b="0"/>
            <wp:wrapNone/>
            <wp:docPr id="6" name="Picture 6"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SGPlot Procedur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3076" cy="3454593"/>
                    </a:xfrm>
                    <a:prstGeom prst="rect">
                      <a:avLst/>
                    </a:prstGeom>
                    <a:noFill/>
                    <a:ln>
                      <a:noFill/>
                    </a:ln>
                  </pic:spPr>
                </pic:pic>
              </a:graphicData>
            </a:graphic>
            <wp14:sizeRelH relativeFrom="page">
              <wp14:pctWidth>0</wp14:pctWidth>
            </wp14:sizeRelH>
            <wp14:sizeRelV relativeFrom="page">
              <wp14:pctHeight>0</wp14:pctHeight>
            </wp14:sizeRelV>
          </wp:anchor>
        </w:drawing>
      </w:r>
      <w:r w:rsidR="00445E3C" w:rsidRPr="00A3362D">
        <w:rPr>
          <w:rFonts w:ascii="Arial" w:hAnsi="Arial" w:cs="Arial"/>
          <w:noProof/>
          <w:color w:val="000000"/>
          <w:sz w:val="20"/>
          <w:szCs w:val="20"/>
          <w:lang w:eastAsia="fi-FI"/>
        </w:rPr>
        <w:t xml:space="preserve"> </w:t>
      </w:r>
      <w:r>
        <w:rPr>
          <w:rFonts w:ascii="Arial" w:hAnsi="Arial" w:cs="Arial"/>
          <w:noProof/>
          <w:color w:val="000000"/>
          <w:sz w:val="20"/>
          <w:szCs w:val="20"/>
          <w:lang w:val="fi-FI" w:eastAsia="fi-FI"/>
        </w:rPr>
        <w:drawing>
          <wp:inline distT="0" distB="0" distL="0" distR="0" wp14:anchorId="58254469" wp14:editId="28BE4C88">
            <wp:extent cx="4560680" cy="3422650"/>
            <wp:effectExtent l="0" t="0" r="0" b="6350"/>
            <wp:docPr id="10" name="Picture 10"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SGPlot Proced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0680" cy="3422650"/>
                    </a:xfrm>
                    <a:prstGeom prst="rect">
                      <a:avLst/>
                    </a:prstGeom>
                    <a:noFill/>
                    <a:ln>
                      <a:noFill/>
                    </a:ln>
                  </pic:spPr>
                </pic:pic>
              </a:graphicData>
            </a:graphic>
          </wp:inline>
        </w:drawing>
      </w:r>
    </w:p>
    <w:p w14:paraId="73DEB092" w14:textId="75640592" w:rsidR="00B53301" w:rsidRDefault="00E57A4D" w:rsidP="00DC2283">
      <w:pPr>
        <w:rPr>
          <w:ins w:id="12" w:author="Johanna Jaakkola [2]" w:date="2020-10-28T14:52:00Z"/>
          <w:rFonts w:ascii="Times New Roman" w:hAnsi="Times New Roman" w:cs="Times New Roman"/>
          <w:sz w:val="24"/>
          <w:szCs w:val="24"/>
          <w:lang w:val="en-GB"/>
        </w:rPr>
      </w:pPr>
      <w:r w:rsidRPr="00C84497">
        <w:rPr>
          <w:rFonts w:ascii="Times New Roman" w:hAnsi="Times New Roman" w:cs="Times New Roman"/>
          <w:b/>
          <w:sz w:val="24"/>
          <w:szCs w:val="24"/>
          <w:lang w:val="en-GB"/>
          <w:rPrChange w:id="13" w:author="Johanna Jaakkola" w:date="2020-09-11T14:25:00Z">
            <w:rPr>
              <w:rFonts w:ascii="Arial" w:hAnsi="Arial" w:cs="Arial"/>
              <w:b/>
              <w:sz w:val="24"/>
              <w:szCs w:val="24"/>
              <w:lang w:val="en-GB"/>
            </w:rPr>
          </w:rPrChange>
        </w:rPr>
        <w:t>Supplementary</w:t>
      </w:r>
      <w:r w:rsidR="00DC2283" w:rsidRPr="00C84497">
        <w:rPr>
          <w:rFonts w:ascii="Times New Roman" w:hAnsi="Times New Roman" w:cs="Times New Roman"/>
          <w:b/>
          <w:sz w:val="24"/>
          <w:szCs w:val="24"/>
          <w:lang w:val="en-GB"/>
          <w:rPrChange w:id="14" w:author="Johanna Jaakkola" w:date="2020-09-11T14:25:00Z">
            <w:rPr>
              <w:rFonts w:ascii="Arial" w:hAnsi="Arial" w:cs="Arial"/>
              <w:b/>
              <w:sz w:val="24"/>
              <w:szCs w:val="24"/>
              <w:lang w:val="en-GB"/>
            </w:rPr>
          </w:rPrChange>
        </w:rPr>
        <w:t xml:space="preserve"> </w:t>
      </w:r>
      <w:r w:rsidR="00A3362D" w:rsidRPr="00C84497">
        <w:rPr>
          <w:rFonts w:ascii="Times New Roman" w:hAnsi="Times New Roman" w:cs="Times New Roman"/>
          <w:b/>
          <w:sz w:val="24"/>
          <w:szCs w:val="24"/>
          <w:lang w:val="en-GB"/>
          <w:rPrChange w:id="15" w:author="Johanna Jaakkola" w:date="2020-09-11T14:25:00Z">
            <w:rPr>
              <w:rFonts w:ascii="Arial" w:hAnsi="Arial" w:cs="Arial"/>
              <w:b/>
              <w:sz w:val="24"/>
              <w:szCs w:val="24"/>
              <w:lang w:val="en-GB"/>
            </w:rPr>
          </w:rPrChange>
        </w:rPr>
        <w:t>F</w:t>
      </w:r>
      <w:r w:rsidR="00DC2283" w:rsidRPr="00C84497">
        <w:rPr>
          <w:rFonts w:ascii="Times New Roman" w:hAnsi="Times New Roman" w:cs="Times New Roman"/>
          <w:b/>
          <w:sz w:val="24"/>
          <w:szCs w:val="24"/>
          <w:lang w:val="en-GB"/>
          <w:rPrChange w:id="16" w:author="Johanna Jaakkola" w:date="2020-09-11T14:25:00Z">
            <w:rPr>
              <w:rFonts w:ascii="Arial" w:hAnsi="Arial" w:cs="Arial"/>
              <w:b/>
              <w:sz w:val="24"/>
              <w:szCs w:val="24"/>
              <w:lang w:val="en-GB"/>
            </w:rPr>
          </w:rPrChange>
        </w:rPr>
        <w:t>igure 3.</w:t>
      </w:r>
      <w:r w:rsidR="00DC2283" w:rsidRPr="00C84497">
        <w:rPr>
          <w:rFonts w:ascii="Times New Roman" w:hAnsi="Times New Roman" w:cs="Times New Roman"/>
          <w:sz w:val="24"/>
          <w:szCs w:val="24"/>
          <w:lang w:val="en-GB"/>
          <w:rPrChange w:id="17" w:author="Johanna Jaakkola" w:date="2020-09-11T14:25:00Z">
            <w:rPr>
              <w:rFonts w:ascii="Arial" w:hAnsi="Arial" w:cs="Arial"/>
              <w:sz w:val="24"/>
              <w:szCs w:val="24"/>
              <w:lang w:val="en-GB"/>
            </w:rPr>
          </w:rPrChange>
        </w:rPr>
        <w:t xml:space="preserve"> Longitudinal body mass index (BMI) trajectories among YFS and STRIP cohort participants </w:t>
      </w:r>
      <w:r w:rsidR="00E64555" w:rsidRPr="00C84497">
        <w:rPr>
          <w:rFonts w:ascii="Times New Roman" w:hAnsi="Times New Roman" w:cs="Times New Roman"/>
          <w:sz w:val="24"/>
          <w:szCs w:val="24"/>
          <w:lang w:val="en-GB"/>
          <w:rPrChange w:id="18" w:author="Johanna Jaakkola" w:date="2020-09-11T14:25:00Z">
            <w:rPr>
              <w:rFonts w:ascii="Arial" w:hAnsi="Arial" w:cs="Arial"/>
              <w:sz w:val="24"/>
              <w:szCs w:val="24"/>
              <w:lang w:val="en-GB"/>
            </w:rPr>
          </w:rPrChange>
        </w:rPr>
        <w:t>according to parental smoking exposure</w:t>
      </w:r>
      <w:r w:rsidR="00DC2283" w:rsidRPr="00C84497">
        <w:rPr>
          <w:rFonts w:ascii="Times New Roman" w:hAnsi="Times New Roman" w:cs="Times New Roman"/>
          <w:sz w:val="24"/>
          <w:szCs w:val="24"/>
          <w:lang w:val="en-GB"/>
          <w:rPrChange w:id="19" w:author="Johanna Jaakkola" w:date="2020-09-11T14:25:00Z">
            <w:rPr>
              <w:rFonts w:ascii="Arial" w:hAnsi="Arial" w:cs="Arial"/>
              <w:sz w:val="24"/>
              <w:szCs w:val="24"/>
              <w:lang w:val="en-GB"/>
            </w:rPr>
          </w:rPrChange>
        </w:rPr>
        <w:t>. The mean BMI trajectories was the lowest in the YFS participants with non-smoking parents and the highest in the participants with two smoking parents (N=2303, P</w:t>
      </w:r>
      <w:ins w:id="20" w:author="Johanna Jaakkola [2]" w:date="2020-10-31T11:06:00Z">
        <w:r w:rsidR="007D1479">
          <w:rPr>
            <w:rStyle w:val="FootnoteReference"/>
            <w:rFonts w:ascii="Times New Roman" w:hAnsi="Times New Roman" w:cs="Times New Roman"/>
            <w:sz w:val="24"/>
            <w:szCs w:val="24"/>
            <w:lang w:val="en-GB"/>
          </w:rPr>
          <w:footnoteReference w:id="1"/>
        </w:r>
      </w:ins>
      <w:r w:rsidR="00DC2283" w:rsidRPr="00C84497">
        <w:rPr>
          <w:rFonts w:ascii="Times New Roman" w:hAnsi="Times New Roman" w:cs="Times New Roman"/>
          <w:sz w:val="24"/>
          <w:szCs w:val="24"/>
          <w:lang w:val="en-GB"/>
          <w:rPrChange w:id="23" w:author="Johanna Jaakkola" w:date="2020-09-11T14:25:00Z">
            <w:rPr>
              <w:rFonts w:ascii="Arial" w:hAnsi="Arial" w:cs="Arial"/>
              <w:sz w:val="24"/>
              <w:szCs w:val="24"/>
              <w:lang w:val="en-GB"/>
            </w:rPr>
          </w:rPrChange>
        </w:rPr>
        <w:t xml:space="preserve">=0.012; adjusted for age, sex, own smoking status, socioeconomic status, birth weight, parental ages, diet and physical activity). In the STRIP participants, the mean BMI was the lowest in those with non-smoking parents but difference in mean BMI between </w:t>
      </w:r>
      <w:r w:rsidR="00E64555" w:rsidRPr="00C84497">
        <w:rPr>
          <w:rFonts w:ascii="Times New Roman" w:hAnsi="Times New Roman" w:cs="Times New Roman"/>
          <w:sz w:val="24"/>
          <w:szCs w:val="24"/>
          <w:lang w:val="en-GB"/>
          <w:rPrChange w:id="24" w:author="Johanna Jaakkola" w:date="2020-09-11T14:25:00Z">
            <w:rPr>
              <w:rFonts w:ascii="Arial" w:hAnsi="Arial" w:cs="Arial"/>
              <w:sz w:val="24"/>
              <w:szCs w:val="24"/>
              <w:lang w:val="en-GB"/>
            </w:rPr>
          </w:rPrChange>
        </w:rPr>
        <w:t xml:space="preserve">exposure </w:t>
      </w:r>
      <w:r w:rsidR="00DC2283" w:rsidRPr="00C84497">
        <w:rPr>
          <w:rFonts w:ascii="Times New Roman" w:hAnsi="Times New Roman" w:cs="Times New Roman"/>
          <w:sz w:val="24"/>
          <w:szCs w:val="24"/>
          <w:lang w:val="en-GB"/>
          <w:rPrChange w:id="25" w:author="Johanna Jaakkola" w:date="2020-09-11T14:25:00Z">
            <w:rPr>
              <w:rFonts w:ascii="Arial" w:hAnsi="Arial" w:cs="Arial"/>
              <w:sz w:val="24"/>
              <w:szCs w:val="24"/>
              <w:lang w:val="en-GB"/>
            </w:rPr>
          </w:rPrChange>
        </w:rPr>
        <w:t>groups was non-significant  (N=538, P</w:t>
      </w:r>
      <w:ins w:id="26" w:author="Johanna Jaakkola [2]" w:date="2020-10-31T11:06:00Z">
        <w:r w:rsidR="007D1479">
          <w:rPr>
            <w:rFonts w:ascii="Times New Roman" w:hAnsi="Times New Roman" w:cs="Times New Roman"/>
            <w:sz w:val="24"/>
            <w:szCs w:val="24"/>
            <w:vertAlign w:val="superscript"/>
            <w:lang w:val="en-GB"/>
          </w:rPr>
          <w:t>1</w:t>
        </w:r>
      </w:ins>
      <w:r w:rsidR="00DC2283" w:rsidRPr="00C84497">
        <w:rPr>
          <w:rFonts w:ascii="Times New Roman" w:hAnsi="Times New Roman" w:cs="Times New Roman"/>
          <w:sz w:val="24"/>
          <w:szCs w:val="24"/>
          <w:lang w:val="en-GB"/>
          <w:rPrChange w:id="27" w:author="Johanna Jaakkola" w:date="2020-09-11T14:25:00Z">
            <w:rPr>
              <w:rFonts w:ascii="Arial" w:hAnsi="Arial" w:cs="Arial"/>
              <w:sz w:val="24"/>
              <w:szCs w:val="24"/>
              <w:lang w:val="en-GB"/>
            </w:rPr>
          </w:rPrChange>
        </w:rPr>
        <w:t>=0.28).</w:t>
      </w:r>
    </w:p>
    <w:p w14:paraId="5377A5B9" w14:textId="77777777" w:rsidR="00B53301" w:rsidRDefault="00B53301" w:rsidP="00DC2283">
      <w:pPr>
        <w:rPr>
          <w:ins w:id="28" w:author="Johanna Jaakkola [2]" w:date="2020-10-28T14:52:00Z"/>
          <w:rFonts w:ascii="Times New Roman" w:hAnsi="Times New Roman" w:cs="Times New Roman"/>
          <w:sz w:val="24"/>
          <w:szCs w:val="24"/>
          <w:lang w:val="en-GB"/>
        </w:rPr>
      </w:pPr>
    </w:p>
    <w:p w14:paraId="763D3F17" w14:textId="77777777" w:rsidR="00B53301" w:rsidRDefault="00B53301" w:rsidP="00DC2283">
      <w:pPr>
        <w:rPr>
          <w:ins w:id="29" w:author="Johanna Jaakkola [2]" w:date="2020-10-28T14:52:00Z"/>
          <w:rFonts w:ascii="Times New Roman" w:hAnsi="Times New Roman" w:cs="Times New Roman"/>
          <w:sz w:val="24"/>
          <w:szCs w:val="24"/>
          <w:lang w:val="en-GB"/>
        </w:rPr>
      </w:pPr>
    </w:p>
    <w:p w14:paraId="76AD72E2" w14:textId="77777777" w:rsidR="00581609" w:rsidRPr="00CC0467" w:rsidRDefault="00581609">
      <w:pPr>
        <w:rPr>
          <w:rFonts w:ascii="Arial" w:hAnsi="Arial" w:cs="Arial"/>
          <w:noProof/>
          <w:color w:val="000000"/>
          <w:sz w:val="20"/>
          <w:szCs w:val="20"/>
          <w:lang w:eastAsia="fi-FI"/>
        </w:rPr>
        <w:pPrChange w:id="30" w:author="Johanna Jaakkola [2]" w:date="2020-10-31T14:31:00Z">
          <w:pPr>
            <w:spacing w:before="100" w:beforeAutospacing="1" w:after="0"/>
          </w:pPr>
        </w:pPrChange>
      </w:pPr>
      <w:r>
        <w:rPr>
          <w:rFonts w:ascii="Arial" w:hAnsi="Arial" w:cs="Arial"/>
          <w:noProof/>
          <w:color w:val="000000"/>
          <w:sz w:val="20"/>
          <w:szCs w:val="20"/>
          <w:lang w:val="fi-FI" w:eastAsia="fi-FI"/>
        </w:rPr>
        <w:lastRenderedPageBreak/>
        <w:drawing>
          <wp:anchor distT="0" distB="0" distL="114300" distR="114300" simplePos="0" relativeHeight="251704320" behindDoc="0" locked="0" layoutInCell="1" allowOverlap="1" wp14:anchorId="278AD5D3" wp14:editId="1439C005">
            <wp:simplePos x="0" y="0"/>
            <wp:positionH relativeFrom="column">
              <wp:posOffset>4892675</wp:posOffset>
            </wp:positionH>
            <wp:positionV relativeFrom="paragraph">
              <wp:posOffset>31750</wp:posOffset>
            </wp:positionV>
            <wp:extent cx="4837430" cy="3630295"/>
            <wp:effectExtent l="0" t="0" r="1270" b="8255"/>
            <wp:wrapSquare wrapText="bothSides"/>
            <wp:docPr id="4" name="Picture 4"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SGPlot Proced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7430" cy="36302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00"/>
          <w:sz w:val="20"/>
          <w:szCs w:val="20"/>
          <w:lang w:val="fi-FI" w:eastAsia="fi-FI"/>
        </w:rPr>
        <w:drawing>
          <wp:anchor distT="0" distB="0" distL="114300" distR="114300" simplePos="0" relativeHeight="251703296" behindDoc="0" locked="0" layoutInCell="1" allowOverlap="1" wp14:anchorId="0688346B" wp14:editId="324FB3FB">
            <wp:simplePos x="0" y="0"/>
            <wp:positionH relativeFrom="column">
              <wp:posOffset>1270</wp:posOffset>
            </wp:positionH>
            <wp:positionV relativeFrom="paragraph">
              <wp:posOffset>31750</wp:posOffset>
            </wp:positionV>
            <wp:extent cx="4825365" cy="3620770"/>
            <wp:effectExtent l="0" t="0" r="0" b="0"/>
            <wp:wrapSquare wrapText="bothSides"/>
            <wp:docPr id="22" name="Picture 22"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SGPlot Proced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5365" cy="36207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074F">
        <w:rPr>
          <w:rFonts w:eastAsia="Times New Roman" w:cs="Times New Roman"/>
          <w:b/>
          <w:noProof/>
          <w:color w:val="000000"/>
          <w:szCs w:val="24"/>
          <w:lang w:val="en-GB" w:eastAsia="fi-FI"/>
        </w:rPr>
        <w:t xml:space="preserve"> </w:t>
      </w:r>
      <w:r>
        <w:rPr>
          <w:rFonts w:eastAsia="Times New Roman" w:cs="Times New Roman"/>
          <w:b/>
          <w:noProof/>
          <w:color w:val="000000"/>
          <w:szCs w:val="24"/>
          <w:lang w:eastAsia="fi-FI"/>
        </w:rPr>
        <w:tab/>
      </w:r>
    </w:p>
    <w:p w14:paraId="771D4D05" w14:textId="798F084D" w:rsidR="00296EA7" w:rsidRPr="00C84497" w:rsidRDefault="00581609" w:rsidP="00581609">
      <w:pPr>
        <w:spacing w:before="100" w:beforeAutospacing="1" w:after="120"/>
        <w:rPr>
          <w:rFonts w:ascii="Times New Roman" w:hAnsi="Times New Roman" w:cs="Times New Roman"/>
          <w:sz w:val="24"/>
          <w:szCs w:val="24"/>
          <w:lang w:val="en-GB"/>
          <w:rPrChange w:id="31" w:author="Johanna Jaakkola" w:date="2020-09-11T14:24:00Z">
            <w:rPr>
              <w:rFonts w:ascii="Arial" w:hAnsi="Arial" w:cs="Arial"/>
              <w:sz w:val="24"/>
              <w:szCs w:val="24"/>
              <w:lang w:val="en-GB"/>
            </w:rPr>
          </w:rPrChange>
        </w:rPr>
      </w:pPr>
      <w:bookmarkStart w:id="32" w:name="IDX3504"/>
      <w:bookmarkStart w:id="33" w:name="IDX3505"/>
      <w:bookmarkEnd w:id="32"/>
      <w:bookmarkEnd w:id="33"/>
      <w:r w:rsidRPr="00C84497">
        <w:rPr>
          <w:rFonts w:ascii="Times New Roman" w:hAnsi="Times New Roman" w:cs="Times New Roman"/>
          <w:b/>
          <w:sz w:val="24"/>
          <w:szCs w:val="24"/>
          <w:lang w:val="en-GB"/>
          <w:rPrChange w:id="34" w:author="Johanna Jaakkola" w:date="2020-09-11T14:24:00Z">
            <w:rPr>
              <w:rFonts w:ascii="Arial" w:hAnsi="Arial" w:cs="Arial"/>
              <w:b/>
              <w:sz w:val="24"/>
              <w:szCs w:val="24"/>
              <w:lang w:val="en-GB"/>
            </w:rPr>
          </w:rPrChange>
        </w:rPr>
        <w:t xml:space="preserve">Supplementary Figure 4. </w:t>
      </w:r>
      <w:r w:rsidRPr="00C84497">
        <w:rPr>
          <w:rFonts w:ascii="Times New Roman" w:hAnsi="Times New Roman" w:cs="Times New Roman"/>
          <w:sz w:val="24"/>
          <w:szCs w:val="24"/>
          <w:lang w:val="en-GB"/>
          <w:rPrChange w:id="35" w:author="Johanna Jaakkola" w:date="2020-09-11T14:24:00Z">
            <w:rPr>
              <w:rFonts w:ascii="Arial" w:hAnsi="Arial" w:cs="Arial"/>
              <w:sz w:val="24"/>
              <w:szCs w:val="24"/>
              <w:lang w:val="en-GB"/>
            </w:rPr>
          </w:rPrChange>
        </w:rPr>
        <w:t>The</w:t>
      </w:r>
      <w:r w:rsidRPr="00C84497">
        <w:rPr>
          <w:rFonts w:ascii="Times New Roman" w:hAnsi="Times New Roman" w:cs="Times New Roman"/>
          <w:b/>
          <w:sz w:val="24"/>
          <w:szCs w:val="24"/>
          <w:lang w:val="en-GB"/>
          <w:rPrChange w:id="36" w:author="Johanna Jaakkola" w:date="2020-09-11T14:24:00Z">
            <w:rPr>
              <w:rFonts w:ascii="Arial" w:hAnsi="Arial" w:cs="Arial"/>
              <w:b/>
              <w:sz w:val="24"/>
              <w:szCs w:val="24"/>
              <w:lang w:val="en-GB"/>
            </w:rPr>
          </w:rPrChange>
        </w:rPr>
        <w:t xml:space="preserve"> </w:t>
      </w:r>
      <w:r w:rsidRPr="00C84497">
        <w:rPr>
          <w:rFonts w:ascii="Times New Roman" w:hAnsi="Times New Roman" w:cs="Times New Roman"/>
          <w:sz w:val="24"/>
          <w:szCs w:val="24"/>
          <w:lang w:val="en-GB"/>
          <w:rPrChange w:id="37" w:author="Johanna Jaakkola" w:date="2020-09-11T14:24:00Z">
            <w:rPr>
              <w:rFonts w:ascii="Arial" w:hAnsi="Arial" w:cs="Arial"/>
              <w:sz w:val="24"/>
              <w:szCs w:val="24"/>
              <w:lang w:val="en-GB"/>
            </w:rPr>
          </w:rPrChange>
        </w:rPr>
        <w:t>longitudinal</w:t>
      </w:r>
      <w:r w:rsidRPr="00C84497">
        <w:rPr>
          <w:rFonts w:ascii="Times New Roman" w:hAnsi="Times New Roman" w:cs="Times New Roman"/>
          <w:b/>
          <w:sz w:val="24"/>
          <w:szCs w:val="24"/>
          <w:lang w:val="en-GB"/>
          <w:rPrChange w:id="38" w:author="Johanna Jaakkola" w:date="2020-09-11T14:24:00Z">
            <w:rPr>
              <w:rFonts w:ascii="Arial" w:hAnsi="Arial" w:cs="Arial"/>
              <w:b/>
              <w:sz w:val="24"/>
              <w:szCs w:val="24"/>
              <w:lang w:val="en-GB"/>
            </w:rPr>
          </w:rPrChange>
        </w:rPr>
        <w:t xml:space="preserve"> </w:t>
      </w:r>
      <w:r w:rsidRPr="00C84497">
        <w:rPr>
          <w:rFonts w:ascii="Times New Roman" w:hAnsi="Times New Roman" w:cs="Times New Roman"/>
          <w:sz w:val="24"/>
          <w:szCs w:val="24"/>
          <w:lang w:val="en-GB"/>
          <w:rPrChange w:id="39" w:author="Johanna Jaakkola" w:date="2020-09-11T14:24:00Z">
            <w:rPr>
              <w:rFonts w:ascii="Arial" w:hAnsi="Arial" w:cs="Arial"/>
              <w:sz w:val="24"/>
              <w:szCs w:val="24"/>
              <w:lang w:val="en-GB"/>
            </w:rPr>
          </w:rPrChange>
        </w:rPr>
        <w:t>prevalence of overweight and/or obesity (BMI ≥25kg/m</w:t>
      </w:r>
      <w:r w:rsidRPr="00C84497">
        <w:rPr>
          <w:rFonts w:ascii="Times New Roman" w:hAnsi="Times New Roman" w:cs="Times New Roman"/>
          <w:sz w:val="24"/>
          <w:szCs w:val="24"/>
          <w:vertAlign w:val="superscript"/>
          <w:lang w:val="en-GB"/>
          <w:rPrChange w:id="40" w:author="Johanna Jaakkola" w:date="2020-09-11T14:24:00Z">
            <w:rPr>
              <w:rFonts w:ascii="Arial" w:hAnsi="Arial" w:cs="Arial"/>
              <w:sz w:val="24"/>
              <w:szCs w:val="24"/>
              <w:vertAlign w:val="superscript"/>
              <w:lang w:val="en-GB"/>
            </w:rPr>
          </w:rPrChange>
        </w:rPr>
        <w:t>2</w:t>
      </w:r>
      <w:r w:rsidRPr="00C84497">
        <w:rPr>
          <w:rFonts w:ascii="Times New Roman" w:hAnsi="Times New Roman" w:cs="Times New Roman"/>
          <w:sz w:val="24"/>
          <w:szCs w:val="24"/>
          <w:lang w:val="en-GB"/>
          <w:rPrChange w:id="41" w:author="Johanna Jaakkola" w:date="2020-09-11T14:24:00Z">
            <w:rPr>
              <w:rFonts w:ascii="Arial" w:hAnsi="Arial" w:cs="Arial"/>
              <w:sz w:val="24"/>
              <w:szCs w:val="24"/>
              <w:lang w:val="en-GB"/>
            </w:rPr>
          </w:rPrChange>
        </w:rPr>
        <w:t xml:space="preserve">) was higher for those with at least one smoking parent compared to those with non-smoking parents in the YFS and STRIP (YFS: N=2169; RR 1.13, CI 1.02–1.24, </w:t>
      </w:r>
      <w:del w:id="42" w:author="Johanna Jaakkola [2]" w:date="2020-10-31T11:05:00Z">
        <w:r w:rsidRPr="00C84497" w:rsidDel="007D1479">
          <w:rPr>
            <w:rFonts w:ascii="Times New Roman" w:hAnsi="Times New Roman" w:cs="Times New Roman"/>
            <w:sz w:val="24"/>
            <w:szCs w:val="24"/>
            <w:lang w:val="en-GB"/>
            <w:rPrChange w:id="43" w:author="Johanna Jaakkola" w:date="2020-09-11T14:24:00Z">
              <w:rPr>
                <w:rFonts w:ascii="Arial" w:hAnsi="Arial" w:cs="Arial"/>
                <w:sz w:val="24"/>
                <w:szCs w:val="24"/>
                <w:lang w:val="en-GB"/>
              </w:rPr>
            </w:rPrChange>
          </w:rPr>
          <w:delText>p</w:delText>
        </w:r>
      </w:del>
      <w:ins w:id="44" w:author="Johanna Jaakkola [2]" w:date="2020-10-31T11:05:00Z">
        <w:r w:rsidR="007D1479">
          <w:rPr>
            <w:rFonts w:ascii="Times New Roman" w:hAnsi="Times New Roman" w:cs="Times New Roman"/>
            <w:sz w:val="24"/>
            <w:szCs w:val="24"/>
            <w:lang w:val="en-GB"/>
          </w:rPr>
          <w:t>P</w:t>
        </w:r>
        <w:r w:rsidR="007D1479">
          <w:rPr>
            <w:rStyle w:val="FootnoteReference"/>
            <w:rFonts w:ascii="Times New Roman" w:hAnsi="Times New Roman" w:cs="Times New Roman"/>
            <w:sz w:val="24"/>
            <w:szCs w:val="24"/>
            <w:lang w:val="en-GB"/>
          </w:rPr>
          <w:footnoteReference w:id="2"/>
        </w:r>
      </w:ins>
      <w:r w:rsidRPr="00C84497">
        <w:rPr>
          <w:rFonts w:ascii="Times New Roman" w:hAnsi="Times New Roman" w:cs="Times New Roman"/>
          <w:sz w:val="24"/>
          <w:szCs w:val="24"/>
          <w:lang w:val="en-GB"/>
          <w:rPrChange w:id="47" w:author="Johanna Jaakkola" w:date="2020-09-11T14:24:00Z">
            <w:rPr>
              <w:rFonts w:ascii="Arial" w:hAnsi="Arial" w:cs="Arial"/>
              <w:sz w:val="24"/>
              <w:szCs w:val="24"/>
              <w:lang w:val="en-GB"/>
            </w:rPr>
          </w:rPrChange>
        </w:rPr>
        <w:t xml:space="preserve">=0.014; STRIP: N=537; RR 1.57, CI 1.10–2.26, </w:t>
      </w:r>
      <w:del w:id="48" w:author="Johanna Jaakkola [2]" w:date="2020-10-31T11:05:00Z">
        <w:r w:rsidRPr="00C84497" w:rsidDel="007D1479">
          <w:rPr>
            <w:rFonts w:ascii="Times New Roman" w:hAnsi="Times New Roman" w:cs="Times New Roman"/>
            <w:sz w:val="24"/>
            <w:szCs w:val="24"/>
            <w:lang w:val="en-GB"/>
            <w:rPrChange w:id="49" w:author="Johanna Jaakkola" w:date="2020-09-11T14:24:00Z">
              <w:rPr>
                <w:rFonts w:ascii="Arial" w:hAnsi="Arial" w:cs="Arial"/>
                <w:sz w:val="24"/>
                <w:szCs w:val="24"/>
                <w:lang w:val="en-GB"/>
              </w:rPr>
            </w:rPrChange>
          </w:rPr>
          <w:delText>p</w:delText>
        </w:r>
      </w:del>
      <w:ins w:id="50" w:author="Johanna Jaakkola [2]" w:date="2020-10-31T11:05:00Z">
        <w:r w:rsidR="007D1479">
          <w:rPr>
            <w:rFonts w:ascii="Times New Roman" w:hAnsi="Times New Roman" w:cs="Times New Roman"/>
            <w:sz w:val="24"/>
            <w:szCs w:val="24"/>
            <w:lang w:val="en-GB"/>
          </w:rPr>
          <w:t>P</w:t>
        </w:r>
      </w:ins>
      <w:ins w:id="51" w:author="Johanna Jaakkola [2]" w:date="2020-10-31T14:45:00Z">
        <w:r w:rsidR="00B62EFD">
          <w:rPr>
            <w:rFonts w:ascii="Times New Roman" w:hAnsi="Times New Roman" w:cs="Times New Roman"/>
            <w:sz w:val="24"/>
            <w:szCs w:val="24"/>
            <w:vertAlign w:val="superscript"/>
            <w:lang w:val="en-GB"/>
          </w:rPr>
          <w:t>2</w:t>
        </w:r>
      </w:ins>
      <w:r w:rsidRPr="00C84497">
        <w:rPr>
          <w:rFonts w:ascii="Times New Roman" w:hAnsi="Times New Roman" w:cs="Times New Roman"/>
          <w:sz w:val="24"/>
          <w:szCs w:val="24"/>
          <w:lang w:val="en-GB"/>
          <w:rPrChange w:id="52" w:author="Johanna Jaakkola" w:date="2020-09-11T14:24:00Z">
            <w:rPr>
              <w:rFonts w:ascii="Arial" w:hAnsi="Arial" w:cs="Arial"/>
              <w:sz w:val="24"/>
              <w:szCs w:val="24"/>
              <w:lang w:val="en-GB"/>
            </w:rPr>
          </w:rPrChange>
        </w:rPr>
        <w:t>=0.015, when adjusted for age, sex, socioeconomic status, own smoking, birth weight, parental ages, diet and physical activity).</w:t>
      </w:r>
    </w:p>
    <w:p w14:paraId="3A20C203" w14:textId="6DA78317" w:rsidR="00B53301" w:rsidRPr="00581609" w:rsidRDefault="00B53301" w:rsidP="00581609">
      <w:pPr>
        <w:spacing w:before="100" w:beforeAutospacing="1" w:after="120"/>
        <w:rPr>
          <w:rFonts w:ascii="Arial" w:hAnsi="Arial" w:cs="Arial"/>
          <w:sz w:val="24"/>
          <w:szCs w:val="24"/>
          <w:lang w:val="en-GB"/>
        </w:rPr>
        <w:sectPr w:rsidR="00B53301" w:rsidRPr="00581609" w:rsidSect="00DD338E">
          <w:headerReference w:type="even" r:id="rId12"/>
          <w:headerReference w:type="default" r:id="rId13"/>
          <w:footerReference w:type="even" r:id="rId14"/>
          <w:footerReference w:type="default" r:id="rId15"/>
          <w:headerReference w:type="first" r:id="rId16"/>
          <w:footerReference w:type="first" r:id="rId17"/>
          <w:footnotePr>
            <w:pos w:val="beneathText"/>
            <w:numRestart w:val="eachSect"/>
          </w:footnotePr>
          <w:pgSz w:w="16840" w:h="11907" w:orient="landscape" w:code="9"/>
          <w:pgMar w:top="1440" w:right="568" w:bottom="1440" w:left="851" w:header="709" w:footer="709" w:gutter="0"/>
          <w:cols w:space="708"/>
          <w:docGrid w:linePitch="360"/>
        </w:sectPr>
      </w:pPr>
    </w:p>
    <w:p w14:paraId="15BFB70C" w14:textId="518BB234" w:rsidR="00581609" w:rsidRPr="00C84497" w:rsidRDefault="00581609" w:rsidP="00581609">
      <w:pPr>
        <w:spacing w:before="240" w:after="120"/>
        <w:rPr>
          <w:rFonts w:ascii="Times New Roman" w:hAnsi="Times New Roman" w:cs="Times New Roman"/>
          <w:sz w:val="24"/>
          <w:szCs w:val="24"/>
          <w:lang w:val="en-GB"/>
          <w:rPrChange w:id="53" w:author="Johanna Jaakkola" w:date="2020-09-11T14:24:00Z">
            <w:rPr>
              <w:rFonts w:ascii="Arial" w:hAnsi="Arial" w:cs="Arial"/>
              <w:sz w:val="24"/>
              <w:szCs w:val="24"/>
              <w:lang w:val="en-GB"/>
            </w:rPr>
          </w:rPrChange>
        </w:rPr>
      </w:pPr>
      <w:r w:rsidRPr="00C84497">
        <w:rPr>
          <w:rFonts w:ascii="Times New Roman" w:hAnsi="Times New Roman" w:cs="Times New Roman"/>
          <w:noProof/>
          <w:color w:val="000000"/>
          <w:sz w:val="24"/>
          <w:szCs w:val="24"/>
          <w:lang w:val="fi-FI" w:eastAsia="fi-FI"/>
          <w:rPrChange w:id="54" w:author="Johanna Jaakkola" w:date="2020-09-11T14:24:00Z">
            <w:rPr>
              <w:rFonts w:ascii="Arial" w:hAnsi="Arial" w:cs="Arial"/>
              <w:noProof/>
              <w:color w:val="000000"/>
              <w:sz w:val="24"/>
              <w:szCs w:val="24"/>
              <w:lang w:val="fi-FI" w:eastAsia="fi-FI"/>
            </w:rPr>
          </w:rPrChange>
        </w:rPr>
        <w:lastRenderedPageBreak/>
        <w:drawing>
          <wp:anchor distT="0" distB="0" distL="114300" distR="114300" simplePos="0" relativeHeight="251706368" behindDoc="0" locked="0" layoutInCell="1" allowOverlap="1" wp14:anchorId="36B8661F" wp14:editId="5B32871B">
            <wp:simplePos x="0" y="0"/>
            <wp:positionH relativeFrom="column">
              <wp:posOffset>4720590</wp:posOffset>
            </wp:positionH>
            <wp:positionV relativeFrom="paragraph">
              <wp:posOffset>0</wp:posOffset>
            </wp:positionV>
            <wp:extent cx="4678045" cy="3510915"/>
            <wp:effectExtent l="0" t="0" r="8255" b="0"/>
            <wp:wrapSquare wrapText="bothSides"/>
            <wp:docPr id="23" name="Picture 23"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SGPlot Procedur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78045"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497">
        <w:rPr>
          <w:rFonts w:ascii="Times New Roman" w:hAnsi="Times New Roman" w:cs="Times New Roman"/>
          <w:noProof/>
          <w:color w:val="000000"/>
          <w:sz w:val="24"/>
          <w:szCs w:val="24"/>
          <w:lang w:val="fi-FI" w:eastAsia="fi-FI"/>
          <w:rPrChange w:id="55" w:author="Johanna Jaakkola" w:date="2020-09-11T14:24:00Z">
            <w:rPr>
              <w:rFonts w:ascii="Arial" w:hAnsi="Arial" w:cs="Arial"/>
              <w:noProof/>
              <w:color w:val="000000"/>
              <w:sz w:val="24"/>
              <w:szCs w:val="24"/>
              <w:lang w:val="fi-FI" w:eastAsia="fi-FI"/>
            </w:rPr>
          </w:rPrChange>
        </w:rPr>
        <w:drawing>
          <wp:anchor distT="0" distB="0" distL="114300" distR="114300" simplePos="0" relativeHeight="251705344" behindDoc="0" locked="0" layoutInCell="1" allowOverlap="1" wp14:anchorId="3C75FA77" wp14:editId="1516710A">
            <wp:simplePos x="0" y="0"/>
            <wp:positionH relativeFrom="column">
              <wp:posOffset>-42545</wp:posOffset>
            </wp:positionH>
            <wp:positionV relativeFrom="paragraph">
              <wp:posOffset>0</wp:posOffset>
            </wp:positionV>
            <wp:extent cx="4678045" cy="3510915"/>
            <wp:effectExtent l="0" t="0" r="8255" b="0"/>
            <wp:wrapSquare wrapText="bothSides"/>
            <wp:docPr id="24" name="Picture 24"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he SGPlot Procedur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78045"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84497">
        <w:rPr>
          <w:rFonts w:ascii="Times New Roman" w:hAnsi="Times New Roman" w:cs="Times New Roman"/>
          <w:b/>
          <w:sz w:val="24"/>
          <w:szCs w:val="24"/>
          <w:lang w:val="en-GB"/>
          <w:rPrChange w:id="56" w:author="Johanna Jaakkola" w:date="2020-09-11T14:24:00Z">
            <w:rPr>
              <w:rFonts w:ascii="Arial" w:hAnsi="Arial" w:cs="Arial"/>
              <w:b/>
              <w:sz w:val="24"/>
              <w:szCs w:val="24"/>
              <w:lang w:val="en-GB"/>
            </w:rPr>
          </w:rPrChange>
        </w:rPr>
        <w:t>Supplementary Figure 5.</w:t>
      </w:r>
      <w:r w:rsidRPr="00C84497">
        <w:rPr>
          <w:rFonts w:ascii="Times New Roman" w:hAnsi="Times New Roman" w:cs="Times New Roman"/>
          <w:noProof/>
          <w:color w:val="000000"/>
          <w:sz w:val="24"/>
          <w:szCs w:val="24"/>
          <w:lang w:val="en-GB" w:eastAsia="fi-FI"/>
          <w:rPrChange w:id="57" w:author="Johanna Jaakkola" w:date="2020-09-11T14:24:00Z">
            <w:rPr>
              <w:rFonts w:ascii="Arial" w:hAnsi="Arial" w:cs="Arial"/>
              <w:noProof/>
              <w:color w:val="000000"/>
              <w:sz w:val="24"/>
              <w:szCs w:val="24"/>
              <w:lang w:val="en-GB" w:eastAsia="fi-FI"/>
            </w:rPr>
          </w:rPrChange>
        </w:rPr>
        <w:t xml:space="preserve"> T</w:t>
      </w:r>
      <w:r w:rsidRPr="00C84497">
        <w:rPr>
          <w:rFonts w:ascii="Times New Roman" w:hAnsi="Times New Roman" w:cs="Times New Roman"/>
          <w:sz w:val="24"/>
          <w:szCs w:val="24"/>
          <w:lang w:val="en-GB"/>
          <w:rPrChange w:id="58" w:author="Johanna Jaakkola" w:date="2020-09-11T14:24:00Z">
            <w:rPr>
              <w:rFonts w:ascii="Arial" w:hAnsi="Arial" w:cs="Arial"/>
              <w:sz w:val="24"/>
              <w:szCs w:val="24"/>
              <w:lang w:val="en-GB"/>
            </w:rPr>
          </w:rPrChange>
        </w:rPr>
        <w:t>he longitudinal prevalence of central obesity (</w:t>
      </w:r>
      <w:r w:rsidRPr="00C84497">
        <w:rPr>
          <w:rFonts w:ascii="Times New Roman" w:hAnsi="Times New Roman" w:cs="Times New Roman"/>
          <w:sz w:val="24"/>
          <w:szCs w:val="24"/>
          <w:rPrChange w:id="59" w:author="Johanna Jaakkola" w:date="2020-09-11T14:24:00Z">
            <w:rPr>
              <w:rFonts w:ascii="Arial" w:hAnsi="Arial" w:cs="Arial"/>
              <w:sz w:val="24"/>
              <w:szCs w:val="24"/>
            </w:rPr>
          </w:rPrChange>
        </w:rPr>
        <w:t xml:space="preserve">in the YFS: waist circumference &gt;100cm for men and &gt;90cm for women; in the STRIP: waist-to-height ratio&gt;0.50) </w:t>
      </w:r>
      <w:r w:rsidRPr="00C84497">
        <w:rPr>
          <w:rFonts w:ascii="Times New Roman" w:hAnsi="Times New Roman" w:cs="Times New Roman"/>
          <w:sz w:val="24"/>
          <w:szCs w:val="24"/>
          <w:lang w:val="en-GB"/>
          <w:rPrChange w:id="60" w:author="Johanna Jaakkola" w:date="2020-09-11T14:24:00Z">
            <w:rPr>
              <w:rFonts w:ascii="Arial" w:hAnsi="Arial" w:cs="Arial"/>
              <w:sz w:val="24"/>
              <w:szCs w:val="24"/>
              <w:lang w:val="en-GB"/>
            </w:rPr>
          </w:rPrChange>
        </w:rPr>
        <w:t>among the participants exposed parental smoking and those non-exposed. (YFS: N=2169, RR 1.18, 95%CI 1.01–1.38, p=0.037</w:t>
      </w:r>
      <w:ins w:id="61" w:author="Johanna Jaakkola [2]" w:date="2020-10-31T11:04:00Z">
        <w:r w:rsidR="007D1479">
          <w:rPr>
            <w:rStyle w:val="FootnoteReference"/>
            <w:rFonts w:ascii="Times New Roman" w:hAnsi="Times New Roman" w:cs="Times New Roman"/>
            <w:sz w:val="24"/>
            <w:szCs w:val="24"/>
            <w:lang w:val="en-GB"/>
          </w:rPr>
          <w:footnoteReference w:id="3"/>
        </w:r>
      </w:ins>
      <w:r w:rsidRPr="00C84497">
        <w:rPr>
          <w:rFonts w:ascii="Times New Roman" w:hAnsi="Times New Roman" w:cs="Times New Roman"/>
          <w:sz w:val="24"/>
          <w:szCs w:val="24"/>
          <w:lang w:val="en-GB"/>
          <w:rPrChange w:id="64" w:author="Johanna Jaakkola" w:date="2020-09-11T14:24:00Z">
            <w:rPr>
              <w:rFonts w:ascii="Arial" w:hAnsi="Arial" w:cs="Arial"/>
              <w:sz w:val="24"/>
              <w:szCs w:val="24"/>
              <w:lang w:val="en-GB"/>
            </w:rPr>
          </w:rPrChange>
        </w:rPr>
        <w:t>; STRIP: N=534; RR 1.45 95%CI 0.98–2.15, P=0.066</w:t>
      </w:r>
      <w:ins w:id="65" w:author="Johanna Jaakkola [2]" w:date="2020-10-31T14:44:00Z">
        <w:r w:rsidR="00B62EFD">
          <w:rPr>
            <w:rFonts w:ascii="Times New Roman" w:hAnsi="Times New Roman" w:cs="Times New Roman"/>
            <w:sz w:val="24"/>
            <w:szCs w:val="24"/>
            <w:vertAlign w:val="superscript"/>
            <w:lang w:val="en-GB"/>
          </w:rPr>
          <w:t>3</w:t>
        </w:r>
      </w:ins>
      <w:r w:rsidRPr="00C84497">
        <w:rPr>
          <w:rFonts w:ascii="Times New Roman" w:hAnsi="Times New Roman" w:cs="Times New Roman"/>
          <w:sz w:val="24"/>
          <w:szCs w:val="24"/>
          <w:lang w:val="en-GB"/>
          <w:rPrChange w:id="66" w:author="Johanna Jaakkola" w:date="2020-09-11T14:24:00Z">
            <w:rPr>
              <w:rFonts w:ascii="Arial" w:hAnsi="Arial" w:cs="Arial"/>
              <w:sz w:val="24"/>
              <w:szCs w:val="24"/>
              <w:lang w:val="en-GB"/>
            </w:rPr>
          </w:rPrChange>
        </w:rPr>
        <w:t>, adjusted for age, sex, socioeconomic status, own smoking, birth weight, parental ages, diet and physical activity.)</w:t>
      </w:r>
    </w:p>
    <w:p w14:paraId="76DE058C" w14:textId="77777777" w:rsidR="00581609" w:rsidRPr="00FC6FBD" w:rsidRDefault="00581609" w:rsidP="00581609">
      <w:pPr>
        <w:spacing w:before="120" w:after="120"/>
        <w:rPr>
          <w:rFonts w:cs="Times New Roman"/>
          <w:szCs w:val="24"/>
          <w:lang w:val="en-GB"/>
        </w:rPr>
      </w:pPr>
    </w:p>
    <w:p w14:paraId="3E87C2EC" w14:textId="77777777" w:rsidR="00581609" w:rsidRDefault="00581609" w:rsidP="00DC2283">
      <w:pPr>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794DA355" w14:textId="77777777" w:rsidR="00A3362D" w:rsidRDefault="00A3362D" w:rsidP="00DC2283">
      <w:pPr>
        <w:rPr>
          <w:rFonts w:ascii="Times New Roman" w:hAnsi="Times New Roman" w:cs="Times New Roman"/>
          <w:sz w:val="24"/>
          <w:szCs w:val="24"/>
          <w:lang w:val="en-GB"/>
        </w:rPr>
        <w:sectPr w:rsidR="00A3362D" w:rsidSect="00DC2283">
          <w:pgSz w:w="16840" w:h="11907" w:orient="landscape" w:code="9"/>
          <w:pgMar w:top="1440" w:right="1440" w:bottom="1440" w:left="1440" w:header="709" w:footer="709" w:gutter="0"/>
          <w:cols w:space="708"/>
          <w:docGrid w:linePitch="360"/>
        </w:sectPr>
      </w:pPr>
    </w:p>
    <w:p w14:paraId="327FFEA6" w14:textId="77777777" w:rsidR="00A3362D" w:rsidRDefault="00A3362D" w:rsidP="00A3362D">
      <w:pPr>
        <w:spacing w:before="100" w:beforeAutospacing="1" w:after="120"/>
        <w:rPr>
          <w:rFonts w:ascii="Arial" w:hAnsi="Arial" w:cs="Arial"/>
          <w:noProof/>
          <w:color w:val="000000"/>
          <w:sz w:val="20"/>
          <w:szCs w:val="20"/>
          <w:lang w:eastAsia="fi-FI"/>
        </w:rPr>
      </w:pPr>
      <w:r>
        <w:rPr>
          <w:rFonts w:ascii="Arial" w:hAnsi="Arial" w:cs="Arial"/>
          <w:noProof/>
          <w:color w:val="000000"/>
          <w:sz w:val="20"/>
          <w:szCs w:val="20"/>
          <w:lang w:val="fi-FI" w:eastAsia="fi-FI"/>
        </w:rPr>
        <w:lastRenderedPageBreak/>
        <w:drawing>
          <wp:anchor distT="0" distB="0" distL="114300" distR="114300" simplePos="0" relativeHeight="251698176" behindDoc="0" locked="0" layoutInCell="1" allowOverlap="1" wp14:anchorId="18FB3CE4" wp14:editId="795BA967">
            <wp:simplePos x="0" y="0"/>
            <wp:positionH relativeFrom="column">
              <wp:posOffset>-606425</wp:posOffset>
            </wp:positionH>
            <wp:positionV relativeFrom="paragraph">
              <wp:posOffset>41910</wp:posOffset>
            </wp:positionV>
            <wp:extent cx="3327400" cy="2496820"/>
            <wp:effectExtent l="0" t="0" r="6350" b="0"/>
            <wp:wrapSquare wrapText="bothSides"/>
            <wp:docPr id="1" name="Picture 1"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he SGPlot Procedur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7400" cy="24968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2DAE">
        <w:rPr>
          <w:rFonts w:ascii="Arial" w:hAnsi="Arial" w:cs="Arial"/>
          <w:noProof/>
          <w:color w:val="000000"/>
          <w:sz w:val="20"/>
          <w:szCs w:val="20"/>
          <w:lang w:eastAsia="fi-FI"/>
        </w:rPr>
        <w:t xml:space="preserve"> </w:t>
      </w:r>
      <w:r>
        <w:rPr>
          <w:rFonts w:ascii="Arial" w:hAnsi="Arial" w:cs="Arial"/>
          <w:noProof/>
          <w:color w:val="000000"/>
          <w:sz w:val="20"/>
          <w:szCs w:val="20"/>
          <w:lang w:val="fi-FI" w:eastAsia="fi-FI"/>
        </w:rPr>
        <w:drawing>
          <wp:anchor distT="0" distB="0" distL="114300" distR="114300" simplePos="0" relativeHeight="251697152" behindDoc="0" locked="0" layoutInCell="1" allowOverlap="1" wp14:anchorId="4C7EC58F" wp14:editId="366DE394">
            <wp:simplePos x="0" y="0"/>
            <wp:positionH relativeFrom="column">
              <wp:posOffset>2785110</wp:posOffset>
            </wp:positionH>
            <wp:positionV relativeFrom="paragraph">
              <wp:posOffset>45720</wp:posOffset>
            </wp:positionV>
            <wp:extent cx="3327400" cy="2497455"/>
            <wp:effectExtent l="0" t="0" r="6350" b="0"/>
            <wp:wrapSquare wrapText="bothSides"/>
            <wp:docPr id="14" name="Picture 14"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he SGPlot Procedur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327400" cy="24974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00"/>
          <w:sz w:val="20"/>
          <w:szCs w:val="20"/>
          <w:lang w:val="fi-FI" w:eastAsia="fi-FI"/>
        </w:rPr>
        <w:drawing>
          <wp:anchor distT="0" distB="0" distL="114300" distR="114300" simplePos="0" relativeHeight="251696128" behindDoc="0" locked="0" layoutInCell="1" allowOverlap="1" wp14:anchorId="30C07C6F" wp14:editId="637275BB">
            <wp:simplePos x="0" y="0"/>
            <wp:positionH relativeFrom="column">
              <wp:posOffset>6166485</wp:posOffset>
            </wp:positionH>
            <wp:positionV relativeFrom="paragraph">
              <wp:posOffset>41910</wp:posOffset>
            </wp:positionV>
            <wp:extent cx="3332480" cy="2501265"/>
            <wp:effectExtent l="0" t="0" r="1270" b="0"/>
            <wp:wrapSquare wrapText="bothSides"/>
            <wp:docPr id="15" name="Picture 15"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e SGPlot Proced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32480" cy="2501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58E910" w14:textId="2A1BEBCD" w:rsidR="00A3362D" w:rsidRPr="00C84497" w:rsidRDefault="00A3362D" w:rsidP="00A3362D">
      <w:pPr>
        <w:spacing w:before="100" w:beforeAutospacing="1" w:after="120"/>
        <w:rPr>
          <w:rFonts w:ascii="Times New Roman" w:hAnsi="Times New Roman" w:cs="Times New Roman"/>
          <w:noProof/>
          <w:color w:val="000000"/>
          <w:sz w:val="24"/>
          <w:szCs w:val="24"/>
          <w:lang w:eastAsia="fi-FI"/>
          <w:rPrChange w:id="67" w:author="Johanna Jaakkola" w:date="2020-09-11T14:24:00Z">
            <w:rPr>
              <w:rFonts w:ascii="Arial" w:hAnsi="Arial" w:cs="Arial"/>
              <w:noProof/>
              <w:color w:val="000000"/>
              <w:sz w:val="24"/>
              <w:szCs w:val="24"/>
              <w:lang w:eastAsia="fi-FI"/>
            </w:rPr>
          </w:rPrChange>
        </w:rPr>
      </w:pPr>
      <w:r w:rsidRPr="00C84497">
        <w:rPr>
          <w:rFonts w:ascii="Times New Roman" w:hAnsi="Times New Roman" w:cs="Times New Roman"/>
          <w:b/>
          <w:sz w:val="24"/>
          <w:szCs w:val="24"/>
          <w:lang w:val="en-GB"/>
          <w:rPrChange w:id="68" w:author="Johanna Jaakkola" w:date="2020-09-11T14:24:00Z">
            <w:rPr>
              <w:rFonts w:ascii="Arial" w:hAnsi="Arial" w:cs="Arial"/>
              <w:b/>
              <w:sz w:val="24"/>
              <w:szCs w:val="24"/>
              <w:lang w:val="en-GB"/>
            </w:rPr>
          </w:rPrChange>
        </w:rPr>
        <w:t xml:space="preserve">Supplementary Figure </w:t>
      </w:r>
      <w:r w:rsidR="00581609" w:rsidRPr="00C84497">
        <w:rPr>
          <w:rFonts w:ascii="Times New Roman" w:hAnsi="Times New Roman" w:cs="Times New Roman"/>
          <w:b/>
          <w:sz w:val="24"/>
          <w:szCs w:val="24"/>
          <w:lang w:val="en-GB"/>
          <w:rPrChange w:id="69" w:author="Johanna Jaakkola" w:date="2020-09-11T14:24:00Z">
            <w:rPr>
              <w:rFonts w:ascii="Arial" w:hAnsi="Arial" w:cs="Arial"/>
              <w:b/>
              <w:sz w:val="24"/>
              <w:szCs w:val="24"/>
              <w:lang w:val="en-GB"/>
            </w:rPr>
          </w:rPrChange>
        </w:rPr>
        <w:t>6</w:t>
      </w:r>
      <w:r w:rsidRPr="00C84497">
        <w:rPr>
          <w:rFonts w:ascii="Times New Roman" w:hAnsi="Times New Roman" w:cs="Times New Roman"/>
          <w:b/>
          <w:sz w:val="24"/>
          <w:szCs w:val="24"/>
          <w:lang w:val="en-GB"/>
          <w:rPrChange w:id="70" w:author="Johanna Jaakkola" w:date="2020-09-11T14:24:00Z">
            <w:rPr>
              <w:rFonts w:ascii="Arial" w:hAnsi="Arial" w:cs="Arial"/>
              <w:b/>
              <w:sz w:val="24"/>
              <w:szCs w:val="24"/>
              <w:lang w:val="en-GB"/>
            </w:rPr>
          </w:rPrChange>
        </w:rPr>
        <w:t xml:space="preserve">. </w:t>
      </w:r>
      <w:r w:rsidRPr="00C84497">
        <w:rPr>
          <w:rFonts w:ascii="Times New Roman" w:hAnsi="Times New Roman" w:cs="Times New Roman"/>
          <w:sz w:val="24"/>
          <w:szCs w:val="24"/>
          <w:lang w:val="en-GB"/>
          <w:rPrChange w:id="71" w:author="Johanna Jaakkola" w:date="2020-09-11T14:24:00Z">
            <w:rPr>
              <w:rFonts w:ascii="Arial" w:hAnsi="Arial" w:cs="Arial"/>
              <w:sz w:val="24"/>
              <w:szCs w:val="24"/>
              <w:lang w:val="en-GB"/>
            </w:rPr>
          </w:rPrChange>
        </w:rPr>
        <w:t>In the YFS, the mean skinfold (subscapularis, triceps and biceps) thickness (mm) trajectories during 9–24 years in two groups: participants exposed (N=1621) or non-exposed (N=682) to parental smoking in childhood. For subscapularis: exposed mean=11.0mm (SE 0.18) vs non-exposed mean=10.5mm (SE 0.21), P=0.12</w:t>
      </w:r>
      <w:r w:rsidRPr="00C84497">
        <w:rPr>
          <w:rStyle w:val="FootnoteReference"/>
          <w:rFonts w:ascii="Times New Roman" w:hAnsi="Times New Roman" w:cs="Times New Roman"/>
          <w:sz w:val="24"/>
          <w:szCs w:val="24"/>
          <w:lang w:val="en-GB"/>
          <w:rPrChange w:id="72" w:author="Johanna Jaakkola" w:date="2020-09-11T14:24:00Z">
            <w:rPr>
              <w:rStyle w:val="FootnoteReference"/>
              <w:rFonts w:ascii="Arial" w:hAnsi="Arial" w:cs="Arial"/>
              <w:sz w:val="24"/>
              <w:szCs w:val="24"/>
              <w:lang w:val="en-GB"/>
            </w:rPr>
          </w:rPrChange>
        </w:rPr>
        <w:footnoteReference w:id="4"/>
      </w:r>
      <w:r w:rsidRPr="00C84497">
        <w:rPr>
          <w:rFonts w:ascii="Times New Roman" w:hAnsi="Times New Roman" w:cs="Times New Roman"/>
          <w:sz w:val="24"/>
          <w:szCs w:val="24"/>
          <w:lang w:val="en-GB"/>
          <w:rPrChange w:id="75" w:author="Johanna Jaakkola" w:date="2020-09-11T14:24:00Z">
            <w:rPr>
              <w:rFonts w:ascii="Arial" w:hAnsi="Arial" w:cs="Arial"/>
              <w:sz w:val="24"/>
              <w:szCs w:val="24"/>
              <w:lang w:val="en-GB"/>
            </w:rPr>
          </w:rPrChange>
        </w:rPr>
        <w:t>; for triceps: exposed mean=11.2mm (SE 0.15) vs non-exposed mean=10.8mm (SE 0.19), P=0.03</w:t>
      </w:r>
      <w:r w:rsidR="00B62EFD">
        <w:rPr>
          <w:rFonts w:ascii="Times New Roman" w:hAnsi="Times New Roman" w:cs="Times New Roman"/>
          <w:sz w:val="24"/>
          <w:szCs w:val="24"/>
          <w:vertAlign w:val="superscript"/>
          <w:lang w:val="en-GB"/>
        </w:rPr>
        <w:t>4</w:t>
      </w:r>
      <w:r w:rsidRPr="00C84497">
        <w:rPr>
          <w:rFonts w:ascii="Times New Roman" w:hAnsi="Times New Roman" w:cs="Times New Roman"/>
          <w:sz w:val="24"/>
          <w:szCs w:val="24"/>
          <w:lang w:val="en-GB"/>
          <w:rPrChange w:id="76" w:author="Johanna Jaakkola" w:date="2020-09-11T14:24:00Z">
            <w:rPr>
              <w:rFonts w:ascii="Arial" w:hAnsi="Arial" w:cs="Arial"/>
              <w:sz w:val="24"/>
              <w:szCs w:val="24"/>
              <w:lang w:val="en-GB"/>
            </w:rPr>
          </w:rPrChange>
        </w:rPr>
        <w:t xml:space="preserve"> and for biceps: exposed mean=6.3mm (SE 0.11) vs non-exposed mean=6.0mm (SE 0.13), P=0.007</w:t>
      </w:r>
      <w:r w:rsidR="00B62EFD">
        <w:rPr>
          <w:rFonts w:ascii="Times New Roman" w:hAnsi="Times New Roman" w:cs="Times New Roman"/>
          <w:sz w:val="24"/>
          <w:szCs w:val="24"/>
          <w:vertAlign w:val="superscript"/>
          <w:lang w:val="en-GB"/>
        </w:rPr>
        <w:t>4</w:t>
      </w:r>
      <w:r w:rsidRPr="00C84497">
        <w:rPr>
          <w:rFonts w:ascii="Times New Roman" w:hAnsi="Times New Roman" w:cs="Times New Roman"/>
          <w:sz w:val="24"/>
          <w:szCs w:val="24"/>
          <w:lang w:val="en-GB"/>
          <w:rPrChange w:id="77" w:author="Johanna Jaakkola" w:date="2020-09-11T14:24:00Z">
            <w:rPr>
              <w:rFonts w:ascii="Arial" w:hAnsi="Arial" w:cs="Arial"/>
              <w:sz w:val="24"/>
              <w:szCs w:val="24"/>
              <w:lang w:val="en-GB"/>
            </w:rPr>
          </w:rPrChange>
        </w:rPr>
        <w:t xml:space="preserve"> when adjusted for age, sex, socioeconomic status, own smoking, birth weight, parental ages, diet and physical activity.</w:t>
      </w:r>
    </w:p>
    <w:p w14:paraId="34F204F2" w14:textId="77777777" w:rsidR="00A3362D" w:rsidRPr="00A3362D" w:rsidRDefault="00A3362D" w:rsidP="00A3362D">
      <w:pPr>
        <w:tabs>
          <w:tab w:val="left" w:pos="9683"/>
        </w:tabs>
        <w:spacing w:before="100" w:beforeAutospacing="1" w:after="120"/>
        <w:rPr>
          <w:rFonts w:ascii="Times New Roman" w:hAnsi="Times New Roman" w:cs="Times New Roman"/>
          <w:sz w:val="24"/>
          <w:szCs w:val="24"/>
          <w:lang w:val="en-GB"/>
        </w:rPr>
        <w:sectPr w:rsidR="00A3362D" w:rsidRPr="00A3362D" w:rsidSect="000F3BA7">
          <w:pgSz w:w="16840" w:h="11907" w:orient="landscape" w:code="9"/>
          <w:pgMar w:top="1440" w:right="1440" w:bottom="1440" w:left="1440" w:header="709" w:footer="709" w:gutter="0"/>
          <w:cols w:space="708"/>
          <w:docGrid w:linePitch="360"/>
        </w:sectPr>
      </w:pPr>
    </w:p>
    <w:p w14:paraId="43B494C0" w14:textId="77777777" w:rsidR="00A3362D" w:rsidRDefault="00A3362D" w:rsidP="00A3362D">
      <w:pPr>
        <w:spacing w:before="120" w:after="120"/>
        <w:rPr>
          <w:rFonts w:cs="Times New Roman"/>
          <w:b/>
          <w:szCs w:val="24"/>
          <w:lang w:val="en-GB"/>
        </w:rPr>
      </w:pPr>
      <w:r>
        <w:rPr>
          <w:rFonts w:ascii="Arial" w:hAnsi="Arial" w:cs="Arial"/>
          <w:noProof/>
          <w:color w:val="000000"/>
          <w:sz w:val="20"/>
          <w:szCs w:val="20"/>
          <w:lang w:val="fi-FI" w:eastAsia="fi-FI"/>
        </w:rPr>
        <w:lastRenderedPageBreak/>
        <w:drawing>
          <wp:anchor distT="0" distB="0" distL="114300" distR="114300" simplePos="0" relativeHeight="251701248" behindDoc="0" locked="0" layoutInCell="1" allowOverlap="1" wp14:anchorId="391B64BF" wp14:editId="6AF4B6BF">
            <wp:simplePos x="0" y="0"/>
            <wp:positionH relativeFrom="column">
              <wp:posOffset>-63795</wp:posOffset>
            </wp:positionH>
            <wp:positionV relativeFrom="paragraph">
              <wp:posOffset>124106</wp:posOffset>
            </wp:positionV>
            <wp:extent cx="4420235" cy="3317240"/>
            <wp:effectExtent l="0" t="0" r="0" b="0"/>
            <wp:wrapSquare wrapText="bothSides"/>
            <wp:docPr id="20" name="Picture 20"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he SGPlot Procedur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20235" cy="33172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00000"/>
          <w:sz w:val="20"/>
          <w:szCs w:val="20"/>
          <w:lang w:val="fi-FI" w:eastAsia="fi-FI"/>
        </w:rPr>
        <w:drawing>
          <wp:anchor distT="0" distB="0" distL="114300" distR="114300" simplePos="0" relativeHeight="251700224" behindDoc="0" locked="0" layoutInCell="1" allowOverlap="1" wp14:anchorId="4913A28A" wp14:editId="114F6A5E">
            <wp:simplePos x="0" y="0"/>
            <wp:positionH relativeFrom="column">
              <wp:posOffset>4444365</wp:posOffset>
            </wp:positionH>
            <wp:positionV relativeFrom="paragraph">
              <wp:posOffset>102604</wp:posOffset>
            </wp:positionV>
            <wp:extent cx="4444365" cy="3335020"/>
            <wp:effectExtent l="0" t="0" r="0" b="0"/>
            <wp:wrapSquare wrapText="bothSides"/>
            <wp:docPr id="21" name="Picture 21" descr="The SGPlot Proced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he SGPlot Procedur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4365" cy="3335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28AA">
        <w:rPr>
          <w:rFonts w:ascii="Arial" w:hAnsi="Arial" w:cs="Arial"/>
          <w:noProof/>
          <w:color w:val="000000"/>
          <w:sz w:val="20"/>
          <w:szCs w:val="20"/>
          <w:lang w:eastAsia="fi-FI"/>
        </w:rPr>
        <w:t xml:space="preserve"> </w:t>
      </w:r>
    </w:p>
    <w:p w14:paraId="01BB659E" w14:textId="6F90724A" w:rsidR="00A3362D" w:rsidRPr="00C84497" w:rsidRDefault="00A3362D" w:rsidP="00A3362D">
      <w:pPr>
        <w:spacing w:before="120" w:after="120"/>
        <w:rPr>
          <w:rFonts w:ascii="Times New Roman" w:hAnsi="Times New Roman" w:cs="Times New Roman"/>
          <w:sz w:val="24"/>
          <w:szCs w:val="24"/>
          <w:lang w:val="en-GB"/>
          <w:rPrChange w:id="78" w:author="Johanna Jaakkola" w:date="2020-09-11T14:27:00Z">
            <w:rPr>
              <w:rFonts w:ascii="Arial" w:hAnsi="Arial" w:cs="Arial"/>
              <w:sz w:val="24"/>
              <w:szCs w:val="24"/>
              <w:lang w:val="en-GB"/>
            </w:rPr>
          </w:rPrChange>
        </w:rPr>
      </w:pPr>
      <w:r w:rsidRPr="00C84497">
        <w:rPr>
          <w:rFonts w:ascii="Times New Roman" w:hAnsi="Times New Roman" w:cs="Times New Roman"/>
          <w:b/>
          <w:sz w:val="24"/>
          <w:szCs w:val="24"/>
          <w:lang w:val="en-GB"/>
          <w:rPrChange w:id="79" w:author="Johanna Jaakkola" w:date="2020-09-11T14:27:00Z">
            <w:rPr>
              <w:rFonts w:ascii="Arial" w:hAnsi="Arial" w:cs="Arial"/>
              <w:b/>
              <w:sz w:val="24"/>
              <w:szCs w:val="24"/>
              <w:lang w:val="en-GB"/>
            </w:rPr>
          </w:rPrChange>
        </w:rPr>
        <w:t xml:space="preserve">Supplementary Figure </w:t>
      </w:r>
      <w:r w:rsidR="00581609" w:rsidRPr="00C84497">
        <w:rPr>
          <w:rFonts w:ascii="Times New Roman" w:hAnsi="Times New Roman" w:cs="Times New Roman"/>
          <w:b/>
          <w:sz w:val="24"/>
          <w:szCs w:val="24"/>
          <w:lang w:val="en-GB"/>
          <w:rPrChange w:id="80" w:author="Johanna Jaakkola" w:date="2020-09-11T14:27:00Z">
            <w:rPr>
              <w:rFonts w:ascii="Arial" w:hAnsi="Arial" w:cs="Arial"/>
              <w:b/>
              <w:sz w:val="24"/>
              <w:szCs w:val="24"/>
              <w:lang w:val="en-GB"/>
            </w:rPr>
          </w:rPrChange>
        </w:rPr>
        <w:t>7</w:t>
      </w:r>
      <w:r w:rsidRPr="00C84497">
        <w:rPr>
          <w:rFonts w:ascii="Times New Roman" w:hAnsi="Times New Roman" w:cs="Times New Roman"/>
          <w:sz w:val="24"/>
          <w:szCs w:val="24"/>
          <w:lang w:val="en-GB"/>
          <w:rPrChange w:id="81" w:author="Johanna Jaakkola" w:date="2020-09-11T14:27:00Z">
            <w:rPr>
              <w:rFonts w:ascii="Arial" w:hAnsi="Arial" w:cs="Arial"/>
              <w:sz w:val="24"/>
              <w:szCs w:val="24"/>
              <w:lang w:val="en-GB"/>
            </w:rPr>
          </w:rPrChange>
        </w:rPr>
        <w:t>. In the STRIP, the mean abdominal fat thickness (mm) (at xiphoid process and at navel) trajectories measured by ultrasound in adolescence in two groups: participants exposed (N=226) or not (N=297) to parental smoking in childhood. At xiphoid process: exposed mean=24.6mm (SE 0.88) vs. non-exposed mean=23.7 (SE 0.84), P=0.23</w:t>
      </w:r>
      <w:r w:rsidRPr="00C84497">
        <w:rPr>
          <w:rStyle w:val="FootnoteReference"/>
          <w:rFonts w:ascii="Times New Roman" w:hAnsi="Times New Roman" w:cs="Times New Roman"/>
          <w:sz w:val="24"/>
          <w:szCs w:val="24"/>
          <w:lang w:val="en-GB"/>
          <w:rPrChange w:id="82" w:author="Johanna Jaakkola" w:date="2020-09-11T14:27:00Z">
            <w:rPr>
              <w:rStyle w:val="FootnoteReference"/>
              <w:rFonts w:ascii="Arial" w:hAnsi="Arial" w:cs="Arial"/>
              <w:sz w:val="24"/>
              <w:szCs w:val="24"/>
              <w:lang w:val="en-GB"/>
            </w:rPr>
          </w:rPrChange>
        </w:rPr>
        <w:footnoteReference w:id="5"/>
      </w:r>
      <w:r w:rsidRPr="00C84497">
        <w:rPr>
          <w:rFonts w:ascii="Times New Roman" w:hAnsi="Times New Roman" w:cs="Times New Roman"/>
          <w:sz w:val="24"/>
          <w:szCs w:val="24"/>
          <w:lang w:val="en-GB"/>
          <w:rPrChange w:id="84" w:author="Johanna Jaakkola" w:date="2020-09-11T14:27:00Z">
            <w:rPr>
              <w:rFonts w:ascii="Arial" w:hAnsi="Arial" w:cs="Arial"/>
              <w:sz w:val="24"/>
              <w:szCs w:val="24"/>
              <w:lang w:val="en-GB"/>
            </w:rPr>
          </w:rPrChange>
        </w:rPr>
        <w:t>. At navel: exposed mean=23.1 (SE 1.18) vs. non-exposed mean=21.3 (SE 1.16), P=0.25</w:t>
      </w:r>
      <w:ins w:id="85" w:author="Johanna Jaakkola [2]" w:date="2020-10-31T14:44:00Z">
        <w:r w:rsidR="00B62EFD">
          <w:rPr>
            <w:rFonts w:ascii="Times New Roman" w:hAnsi="Times New Roman" w:cs="Times New Roman"/>
            <w:sz w:val="24"/>
            <w:szCs w:val="24"/>
            <w:vertAlign w:val="superscript"/>
            <w:lang w:val="en-GB"/>
          </w:rPr>
          <w:t>5</w:t>
        </w:r>
      </w:ins>
      <w:r w:rsidRPr="00C84497">
        <w:rPr>
          <w:rFonts w:ascii="Times New Roman" w:hAnsi="Times New Roman" w:cs="Times New Roman"/>
          <w:sz w:val="24"/>
          <w:szCs w:val="24"/>
          <w:lang w:val="en-GB"/>
          <w:rPrChange w:id="86" w:author="Johanna Jaakkola" w:date="2020-09-11T14:27:00Z">
            <w:rPr>
              <w:rFonts w:ascii="Arial" w:hAnsi="Arial" w:cs="Arial"/>
              <w:sz w:val="24"/>
              <w:szCs w:val="24"/>
              <w:lang w:val="en-GB"/>
            </w:rPr>
          </w:rPrChange>
        </w:rPr>
        <w:t>; when adjusted for age, sex, socioeconomic status, own smoking status, birth weight, parental ages, diet and physical activity.</w:t>
      </w:r>
    </w:p>
    <w:p w14:paraId="0D36060A" w14:textId="77777777" w:rsidR="00DC2283" w:rsidRDefault="00DC2283" w:rsidP="0041354A">
      <w:pPr>
        <w:rPr>
          <w:rFonts w:ascii="Times New Roman" w:hAnsi="Times New Roman" w:cs="Times New Roman"/>
          <w:sz w:val="24"/>
          <w:szCs w:val="24"/>
        </w:rPr>
      </w:pPr>
    </w:p>
    <w:sectPr w:rsidR="00DC2283" w:rsidSect="00DC2283">
      <w:pgSz w:w="16840" w:h="11907"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E6CA9" w14:textId="77777777" w:rsidR="00373C56" w:rsidRDefault="00373C56" w:rsidP="00A3362D">
      <w:pPr>
        <w:spacing w:after="0" w:line="240" w:lineRule="auto"/>
      </w:pPr>
      <w:r>
        <w:separator/>
      </w:r>
    </w:p>
  </w:endnote>
  <w:endnote w:type="continuationSeparator" w:id="0">
    <w:p w14:paraId="3A1D8184" w14:textId="77777777" w:rsidR="00373C56" w:rsidRDefault="00373C56" w:rsidP="00A33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E31A6" w14:textId="77777777" w:rsidR="00581609" w:rsidRDefault="005816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810FB" w14:textId="77777777" w:rsidR="00581609" w:rsidRDefault="005816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AA7D3" w14:textId="77777777" w:rsidR="00581609" w:rsidRDefault="005816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1D266" w14:textId="77777777" w:rsidR="00373C56" w:rsidRDefault="00373C56" w:rsidP="00A3362D">
      <w:pPr>
        <w:spacing w:after="0" w:line="240" w:lineRule="auto"/>
      </w:pPr>
      <w:r>
        <w:separator/>
      </w:r>
    </w:p>
  </w:footnote>
  <w:footnote w:type="continuationSeparator" w:id="0">
    <w:p w14:paraId="04907092" w14:textId="77777777" w:rsidR="00373C56" w:rsidRDefault="00373C56" w:rsidP="00A3362D">
      <w:pPr>
        <w:spacing w:after="0" w:line="240" w:lineRule="auto"/>
      </w:pPr>
      <w:r>
        <w:continuationSeparator/>
      </w:r>
    </w:p>
  </w:footnote>
  <w:footnote w:id="1">
    <w:p w14:paraId="4CD3FFD5" w14:textId="02D9ADA3" w:rsidR="007D1479" w:rsidRDefault="007D1479">
      <w:pPr>
        <w:pStyle w:val="FootnoteText"/>
      </w:pPr>
      <w:ins w:id="21" w:author="Johanna Jaakkola [2]" w:date="2020-10-31T11:06:00Z">
        <w:r>
          <w:rPr>
            <w:rStyle w:val="FootnoteReference"/>
          </w:rPr>
          <w:footnoteRef/>
        </w:r>
        <w:r>
          <w:t xml:space="preserve"> </w:t>
        </w:r>
      </w:ins>
      <w:ins w:id="22" w:author="Johanna Jaakkola [2]" w:date="2020-10-31T11:07:00Z">
        <w:r>
          <w:t>P-values are from Repeated Mixed Model</w:t>
        </w:r>
      </w:ins>
    </w:p>
  </w:footnote>
  <w:footnote w:id="2">
    <w:p w14:paraId="6B578B1E" w14:textId="47B45505" w:rsidR="007D1479" w:rsidRDefault="007D1479">
      <w:pPr>
        <w:pStyle w:val="FootnoteText"/>
      </w:pPr>
      <w:ins w:id="45" w:author="Johanna Jaakkola [2]" w:date="2020-10-31T11:05:00Z">
        <w:r>
          <w:rPr>
            <w:rStyle w:val="FootnoteReference"/>
          </w:rPr>
          <w:footnoteRef/>
        </w:r>
        <w:r>
          <w:t xml:space="preserve"> </w:t>
        </w:r>
      </w:ins>
      <w:ins w:id="46" w:author="Johanna Jaakkola [2]" w:date="2020-10-31T11:06:00Z">
        <w:r>
          <w:t>P-values are from Generalized Estimating Equations</w:t>
        </w:r>
      </w:ins>
    </w:p>
  </w:footnote>
  <w:footnote w:id="3">
    <w:p w14:paraId="0A5EC3FA" w14:textId="1C42AE6B" w:rsidR="007D1479" w:rsidRDefault="007D1479">
      <w:pPr>
        <w:pStyle w:val="FootnoteText"/>
      </w:pPr>
      <w:ins w:id="62" w:author="Johanna Jaakkola [2]" w:date="2020-10-31T11:04:00Z">
        <w:r>
          <w:rPr>
            <w:rStyle w:val="FootnoteReference"/>
          </w:rPr>
          <w:footnoteRef/>
        </w:r>
        <w:r>
          <w:t xml:space="preserve"> P-values are </w:t>
        </w:r>
      </w:ins>
      <w:ins w:id="63" w:author="Johanna Jaakkola [2]" w:date="2020-10-31T11:05:00Z">
        <w:r>
          <w:t>from Generalized Estimating Equations</w:t>
        </w:r>
      </w:ins>
    </w:p>
  </w:footnote>
  <w:footnote w:id="4">
    <w:p w14:paraId="7F8D2B60" w14:textId="77777777" w:rsidR="00B62EFD" w:rsidRPr="00BE3FF7" w:rsidRDefault="00A3362D" w:rsidP="00B62EFD">
      <w:pPr>
        <w:pStyle w:val="FootnoteText"/>
        <w:rPr>
          <w:ins w:id="73" w:author="Johanna Jaakkola [2]" w:date="2020-10-31T14:43:00Z"/>
          <w:lang w:val="en-GB"/>
        </w:rPr>
      </w:pPr>
      <w:r>
        <w:rPr>
          <w:rStyle w:val="FootnoteReference"/>
        </w:rPr>
        <w:footnoteRef/>
      </w:r>
      <w:r>
        <w:t xml:space="preserve"> </w:t>
      </w:r>
      <w:ins w:id="74" w:author="Johanna Jaakkola [2]" w:date="2020-10-31T14:43:00Z">
        <w:r w:rsidR="00B62EFD" w:rsidRPr="00BE3FF7">
          <w:rPr>
            <w:lang w:val="en-GB"/>
          </w:rPr>
          <w:t xml:space="preserve">Analyses </w:t>
        </w:r>
        <w:r w:rsidR="00B62EFD">
          <w:rPr>
            <w:lang w:val="en-GB"/>
          </w:rPr>
          <w:t xml:space="preserve">conducted for </w:t>
        </w:r>
        <w:r w:rsidR="00B62EFD" w:rsidRPr="00BE3FF7">
          <w:rPr>
            <w:lang w:val="en-GB"/>
          </w:rPr>
          <w:t xml:space="preserve">log-transformed </w:t>
        </w:r>
        <w:r w:rsidR="00B62EFD">
          <w:rPr>
            <w:lang w:val="en-GB"/>
          </w:rPr>
          <w:t>values</w:t>
        </w:r>
        <w:r w:rsidR="00B62EFD" w:rsidRPr="00FC6FBD">
          <w:t xml:space="preserve"> and P-values are from </w:t>
        </w:r>
        <w:r w:rsidR="00B62EFD">
          <w:t>Repeated Mixed Model</w:t>
        </w:r>
      </w:ins>
    </w:p>
    <w:p w14:paraId="24FB5295" w14:textId="65C5ED78" w:rsidR="00A3362D" w:rsidRPr="00BE3FF7" w:rsidRDefault="00A3362D" w:rsidP="00A3362D">
      <w:pPr>
        <w:pStyle w:val="FootnoteText"/>
        <w:rPr>
          <w:lang w:val="en-GB"/>
        </w:rPr>
      </w:pPr>
    </w:p>
  </w:footnote>
  <w:footnote w:id="5">
    <w:p w14:paraId="589BE383" w14:textId="202CBE62" w:rsidR="00A3362D" w:rsidRPr="00FC6FBD" w:rsidRDefault="00A3362D" w:rsidP="00A3362D">
      <w:pPr>
        <w:pStyle w:val="FootnoteText"/>
      </w:pPr>
      <w:r>
        <w:rPr>
          <w:rStyle w:val="FootnoteReference"/>
        </w:rPr>
        <w:footnoteRef/>
      </w:r>
      <w:ins w:id="83" w:author="Johanna Jaakkola [2]" w:date="2020-10-31T14:44:00Z">
        <w:r w:rsidR="00B62EFD" w:rsidRPr="00FC6FBD">
          <w:t xml:space="preserve">Analyses conducted for log-transformed values and P-values are from </w:t>
        </w:r>
        <w:r w:rsidR="00B62EFD">
          <w:t>Repeated Mixed Model</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97895" w14:textId="77777777" w:rsidR="00581609" w:rsidRDefault="005816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1E4C3" w14:textId="77777777" w:rsidR="00581609" w:rsidRDefault="005816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FC741" w14:textId="77777777" w:rsidR="00581609" w:rsidRDefault="00581609">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anna Jaakkola">
    <w15:presenceInfo w15:providerId="AD" w15:userId="S-1-5-21-1004336348-152049171-1801674531-10538"/>
  </w15:person>
  <w15:person w15:author="Johanna Jaakkola [2]">
    <w15:presenceInfo w15:providerId="AD" w15:userId="S::johanna.jaakkola@4pharma.com::993c5b7c-8161-487c-a13d-22fcd681f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7D7"/>
    <w:rsid w:val="000834DF"/>
    <w:rsid w:val="00095AA5"/>
    <w:rsid w:val="000A2A4B"/>
    <w:rsid w:val="000F5133"/>
    <w:rsid w:val="000F77A6"/>
    <w:rsid w:val="00296EA7"/>
    <w:rsid w:val="002E592F"/>
    <w:rsid w:val="00332E39"/>
    <w:rsid w:val="0036698F"/>
    <w:rsid w:val="00373C56"/>
    <w:rsid w:val="003F510E"/>
    <w:rsid w:val="0041354A"/>
    <w:rsid w:val="00445E3C"/>
    <w:rsid w:val="0050109C"/>
    <w:rsid w:val="00581609"/>
    <w:rsid w:val="005A62D5"/>
    <w:rsid w:val="005D0A14"/>
    <w:rsid w:val="005F64DD"/>
    <w:rsid w:val="00604165"/>
    <w:rsid w:val="00615116"/>
    <w:rsid w:val="00626108"/>
    <w:rsid w:val="0063581F"/>
    <w:rsid w:val="00651A6C"/>
    <w:rsid w:val="00725518"/>
    <w:rsid w:val="00742B02"/>
    <w:rsid w:val="007D1479"/>
    <w:rsid w:val="007D5658"/>
    <w:rsid w:val="008206BE"/>
    <w:rsid w:val="00850D61"/>
    <w:rsid w:val="0088518F"/>
    <w:rsid w:val="009157D7"/>
    <w:rsid w:val="00925978"/>
    <w:rsid w:val="00951083"/>
    <w:rsid w:val="00952F4F"/>
    <w:rsid w:val="00A00658"/>
    <w:rsid w:val="00A3362D"/>
    <w:rsid w:val="00B10F55"/>
    <w:rsid w:val="00B53301"/>
    <w:rsid w:val="00B62EFD"/>
    <w:rsid w:val="00BF22D8"/>
    <w:rsid w:val="00BF48AE"/>
    <w:rsid w:val="00C17993"/>
    <w:rsid w:val="00C31BF2"/>
    <w:rsid w:val="00C84497"/>
    <w:rsid w:val="00CB2244"/>
    <w:rsid w:val="00CC4F96"/>
    <w:rsid w:val="00DC2283"/>
    <w:rsid w:val="00E20EE9"/>
    <w:rsid w:val="00E33F3F"/>
    <w:rsid w:val="00E457A6"/>
    <w:rsid w:val="00E57A4D"/>
    <w:rsid w:val="00E64555"/>
    <w:rsid w:val="00EA7C83"/>
    <w:rsid w:val="00EB30E5"/>
    <w:rsid w:val="00EC2531"/>
    <w:rsid w:val="00F0060F"/>
    <w:rsid w:val="00F80A81"/>
    <w:rsid w:val="00FB2000"/>
    <w:rsid w:val="00FC6C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8044A2"/>
  <w15:chartTrackingRefBased/>
  <w15:docId w15:val="{8DCA0D59-E141-4368-872B-6D53FD122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7A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7A4D"/>
    <w:rPr>
      <w:rFonts w:ascii="Segoe UI" w:hAnsi="Segoe UI" w:cs="Segoe UI"/>
      <w:sz w:val="18"/>
      <w:szCs w:val="18"/>
    </w:rPr>
  </w:style>
  <w:style w:type="paragraph" w:styleId="FootnoteText">
    <w:name w:val="footnote text"/>
    <w:basedOn w:val="Normal"/>
    <w:link w:val="FootnoteTextChar"/>
    <w:uiPriority w:val="99"/>
    <w:semiHidden/>
    <w:unhideWhenUsed/>
    <w:rsid w:val="00A3362D"/>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A3362D"/>
    <w:rPr>
      <w:rFonts w:ascii="Times New Roman" w:hAnsi="Times New Roman"/>
      <w:sz w:val="20"/>
      <w:szCs w:val="20"/>
    </w:rPr>
  </w:style>
  <w:style w:type="character" w:styleId="FootnoteReference">
    <w:name w:val="footnote reference"/>
    <w:basedOn w:val="DefaultParagraphFont"/>
    <w:uiPriority w:val="99"/>
    <w:semiHidden/>
    <w:unhideWhenUsed/>
    <w:rsid w:val="00A3362D"/>
    <w:rPr>
      <w:vertAlign w:val="superscript"/>
    </w:rPr>
  </w:style>
  <w:style w:type="paragraph" w:styleId="Header">
    <w:name w:val="header"/>
    <w:basedOn w:val="Normal"/>
    <w:link w:val="HeaderChar"/>
    <w:uiPriority w:val="99"/>
    <w:unhideWhenUsed/>
    <w:rsid w:val="00581609"/>
    <w:pPr>
      <w:tabs>
        <w:tab w:val="center" w:pos="4819"/>
        <w:tab w:val="right" w:pos="9638"/>
      </w:tabs>
      <w:spacing w:after="0" w:line="240" w:lineRule="auto"/>
    </w:pPr>
    <w:rPr>
      <w:rFonts w:ascii="Times New Roman" w:hAnsi="Times New Roman"/>
      <w:sz w:val="24"/>
    </w:rPr>
  </w:style>
  <w:style w:type="character" w:customStyle="1" w:styleId="HeaderChar">
    <w:name w:val="Header Char"/>
    <w:basedOn w:val="DefaultParagraphFont"/>
    <w:link w:val="Header"/>
    <w:uiPriority w:val="99"/>
    <w:rsid w:val="00581609"/>
    <w:rPr>
      <w:rFonts w:ascii="Times New Roman" w:hAnsi="Times New Roman"/>
      <w:sz w:val="24"/>
    </w:rPr>
  </w:style>
  <w:style w:type="paragraph" w:styleId="Footer">
    <w:name w:val="footer"/>
    <w:basedOn w:val="Normal"/>
    <w:link w:val="FooterChar"/>
    <w:uiPriority w:val="99"/>
    <w:unhideWhenUsed/>
    <w:rsid w:val="00581609"/>
    <w:pPr>
      <w:tabs>
        <w:tab w:val="center" w:pos="4819"/>
        <w:tab w:val="right" w:pos="9638"/>
      </w:tabs>
      <w:spacing w:after="0" w:line="240" w:lineRule="auto"/>
    </w:pPr>
    <w:rPr>
      <w:rFonts w:ascii="Times New Roman" w:hAnsi="Times New Roman"/>
      <w:sz w:val="24"/>
    </w:rPr>
  </w:style>
  <w:style w:type="character" w:customStyle="1" w:styleId="FooterChar">
    <w:name w:val="Footer Char"/>
    <w:basedOn w:val="DefaultParagraphFont"/>
    <w:link w:val="Footer"/>
    <w:uiPriority w:val="99"/>
    <w:rsid w:val="00581609"/>
    <w:rPr>
      <w:rFonts w:ascii="Times New Roman" w:hAnsi="Times New Roman"/>
      <w:sz w:val="24"/>
    </w:rPr>
  </w:style>
  <w:style w:type="table" w:customStyle="1" w:styleId="TableGrid1">
    <w:name w:val="Table Grid1"/>
    <w:basedOn w:val="TableNormal"/>
    <w:next w:val="TableGrid"/>
    <w:uiPriority w:val="59"/>
    <w:rsid w:val="00296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296E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53301"/>
    <w:pPr>
      <w:spacing w:after="0" w:line="240" w:lineRule="auto"/>
    </w:pPr>
    <w:rPr>
      <w:rFonts w:ascii="Calibri" w:hAnsi="Calibri"/>
      <w:szCs w:val="21"/>
      <w:lang w:val="fi-FI"/>
    </w:rPr>
  </w:style>
  <w:style w:type="character" w:customStyle="1" w:styleId="PlainTextChar">
    <w:name w:val="Plain Text Char"/>
    <w:basedOn w:val="DefaultParagraphFont"/>
    <w:link w:val="PlainText"/>
    <w:uiPriority w:val="99"/>
    <w:rsid w:val="00B53301"/>
    <w:rPr>
      <w:rFonts w:ascii="Calibri" w:hAnsi="Calibri"/>
      <w:szCs w:val="21"/>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206088">
      <w:bodyDiv w:val="1"/>
      <w:marLeft w:val="120"/>
      <w:marRight w:val="120"/>
      <w:marTop w:val="0"/>
      <w:marBottom w:val="0"/>
      <w:divBdr>
        <w:top w:val="none" w:sz="0" w:space="0" w:color="auto"/>
        <w:left w:val="none" w:sz="0" w:space="0" w:color="auto"/>
        <w:bottom w:val="none" w:sz="0" w:space="0" w:color="auto"/>
        <w:right w:val="none" w:sz="0" w:space="0" w:color="auto"/>
      </w:divBdr>
      <w:divsChild>
        <w:div w:id="1541670150">
          <w:marLeft w:val="0"/>
          <w:marRight w:val="0"/>
          <w:marTop w:val="0"/>
          <w:marBottom w:val="0"/>
          <w:divBdr>
            <w:top w:val="none" w:sz="0" w:space="0" w:color="auto"/>
            <w:left w:val="none" w:sz="0" w:space="0" w:color="auto"/>
            <w:bottom w:val="none" w:sz="0" w:space="0" w:color="auto"/>
            <w:right w:val="none" w:sz="0" w:space="0" w:color="auto"/>
          </w:divBdr>
          <w:divsChild>
            <w:div w:id="1739328402">
              <w:marLeft w:val="0"/>
              <w:marRight w:val="0"/>
              <w:marTop w:val="0"/>
              <w:marBottom w:val="0"/>
              <w:divBdr>
                <w:top w:val="none" w:sz="0" w:space="0" w:color="auto"/>
                <w:left w:val="none" w:sz="0" w:space="0" w:color="auto"/>
                <w:bottom w:val="none" w:sz="0" w:space="0" w:color="auto"/>
                <w:right w:val="none" w:sz="0" w:space="0" w:color="auto"/>
              </w:divBdr>
            </w:div>
          </w:divsChild>
        </w:div>
        <w:div w:id="1761750300">
          <w:marLeft w:val="0"/>
          <w:marRight w:val="0"/>
          <w:marTop w:val="0"/>
          <w:marBottom w:val="0"/>
          <w:divBdr>
            <w:top w:val="none" w:sz="0" w:space="0" w:color="auto"/>
            <w:left w:val="none" w:sz="0" w:space="0" w:color="auto"/>
            <w:bottom w:val="none" w:sz="0" w:space="0" w:color="auto"/>
            <w:right w:val="none" w:sz="0" w:space="0" w:color="auto"/>
          </w:divBdr>
          <w:divsChild>
            <w:div w:id="120031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049233">
      <w:bodyDiv w:val="1"/>
      <w:marLeft w:val="120"/>
      <w:marRight w:val="120"/>
      <w:marTop w:val="0"/>
      <w:marBottom w:val="0"/>
      <w:divBdr>
        <w:top w:val="none" w:sz="0" w:space="0" w:color="auto"/>
        <w:left w:val="none" w:sz="0" w:space="0" w:color="auto"/>
        <w:bottom w:val="none" w:sz="0" w:space="0" w:color="auto"/>
        <w:right w:val="none" w:sz="0" w:space="0" w:color="auto"/>
      </w:divBdr>
      <w:divsChild>
        <w:div w:id="838349239">
          <w:marLeft w:val="0"/>
          <w:marRight w:val="0"/>
          <w:marTop w:val="0"/>
          <w:marBottom w:val="0"/>
          <w:divBdr>
            <w:top w:val="none" w:sz="0" w:space="0" w:color="auto"/>
            <w:left w:val="none" w:sz="0" w:space="0" w:color="auto"/>
            <w:bottom w:val="none" w:sz="0" w:space="0" w:color="auto"/>
            <w:right w:val="none" w:sz="0" w:space="0" w:color="auto"/>
          </w:divBdr>
          <w:divsChild>
            <w:div w:id="671757280">
              <w:marLeft w:val="0"/>
              <w:marRight w:val="0"/>
              <w:marTop w:val="0"/>
              <w:marBottom w:val="0"/>
              <w:divBdr>
                <w:top w:val="none" w:sz="0" w:space="0" w:color="auto"/>
                <w:left w:val="none" w:sz="0" w:space="0" w:color="auto"/>
                <w:bottom w:val="none" w:sz="0" w:space="0" w:color="auto"/>
                <w:right w:val="none" w:sz="0" w:space="0" w:color="auto"/>
              </w:divBdr>
            </w:div>
          </w:divsChild>
        </w:div>
        <w:div w:id="2009168956">
          <w:marLeft w:val="0"/>
          <w:marRight w:val="0"/>
          <w:marTop w:val="0"/>
          <w:marBottom w:val="0"/>
          <w:divBdr>
            <w:top w:val="none" w:sz="0" w:space="0" w:color="auto"/>
            <w:left w:val="none" w:sz="0" w:space="0" w:color="auto"/>
            <w:bottom w:val="none" w:sz="0" w:space="0" w:color="auto"/>
            <w:right w:val="none" w:sz="0" w:space="0" w:color="auto"/>
          </w:divBdr>
          <w:divsChild>
            <w:div w:id="1330449398">
              <w:marLeft w:val="0"/>
              <w:marRight w:val="0"/>
              <w:marTop w:val="0"/>
              <w:marBottom w:val="0"/>
              <w:divBdr>
                <w:top w:val="none" w:sz="0" w:space="0" w:color="auto"/>
                <w:left w:val="none" w:sz="0" w:space="0" w:color="auto"/>
                <w:bottom w:val="none" w:sz="0" w:space="0" w:color="auto"/>
                <w:right w:val="none" w:sz="0" w:space="0" w:color="auto"/>
              </w:divBdr>
            </w:div>
          </w:divsChild>
        </w:div>
        <w:div w:id="675495258">
          <w:marLeft w:val="0"/>
          <w:marRight w:val="0"/>
          <w:marTop w:val="0"/>
          <w:marBottom w:val="0"/>
          <w:divBdr>
            <w:top w:val="none" w:sz="0" w:space="0" w:color="auto"/>
            <w:left w:val="none" w:sz="0" w:space="0" w:color="auto"/>
            <w:bottom w:val="none" w:sz="0" w:space="0" w:color="auto"/>
            <w:right w:val="none" w:sz="0" w:space="0" w:color="auto"/>
          </w:divBdr>
          <w:divsChild>
            <w:div w:id="1222862833">
              <w:marLeft w:val="0"/>
              <w:marRight w:val="0"/>
              <w:marTop w:val="0"/>
              <w:marBottom w:val="0"/>
              <w:divBdr>
                <w:top w:val="none" w:sz="0" w:space="0" w:color="auto"/>
                <w:left w:val="none" w:sz="0" w:space="0" w:color="auto"/>
                <w:bottom w:val="none" w:sz="0" w:space="0" w:color="auto"/>
                <w:right w:val="none" w:sz="0" w:space="0" w:color="auto"/>
              </w:divBdr>
            </w:div>
          </w:divsChild>
        </w:div>
        <w:div w:id="1048990550">
          <w:marLeft w:val="0"/>
          <w:marRight w:val="0"/>
          <w:marTop w:val="0"/>
          <w:marBottom w:val="0"/>
          <w:divBdr>
            <w:top w:val="none" w:sz="0" w:space="0" w:color="auto"/>
            <w:left w:val="none" w:sz="0" w:space="0" w:color="auto"/>
            <w:bottom w:val="none" w:sz="0" w:space="0" w:color="auto"/>
            <w:right w:val="none" w:sz="0" w:space="0" w:color="auto"/>
          </w:divBdr>
          <w:divsChild>
            <w:div w:id="10266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69793">
      <w:bodyDiv w:val="1"/>
      <w:marLeft w:val="120"/>
      <w:marRight w:val="120"/>
      <w:marTop w:val="0"/>
      <w:marBottom w:val="0"/>
      <w:divBdr>
        <w:top w:val="none" w:sz="0" w:space="0" w:color="auto"/>
        <w:left w:val="none" w:sz="0" w:space="0" w:color="auto"/>
        <w:bottom w:val="none" w:sz="0" w:space="0" w:color="auto"/>
        <w:right w:val="none" w:sz="0" w:space="0" w:color="auto"/>
      </w:divBdr>
      <w:divsChild>
        <w:div w:id="303699903">
          <w:marLeft w:val="0"/>
          <w:marRight w:val="0"/>
          <w:marTop w:val="0"/>
          <w:marBottom w:val="0"/>
          <w:divBdr>
            <w:top w:val="none" w:sz="0" w:space="0" w:color="auto"/>
            <w:left w:val="none" w:sz="0" w:space="0" w:color="auto"/>
            <w:bottom w:val="none" w:sz="0" w:space="0" w:color="auto"/>
            <w:right w:val="none" w:sz="0" w:space="0" w:color="auto"/>
          </w:divBdr>
          <w:divsChild>
            <w:div w:id="1393238092">
              <w:marLeft w:val="0"/>
              <w:marRight w:val="0"/>
              <w:marTop w:val="0"/>
              <w:marBottom w:val="0"/>
              <w:divBdr>
                <w:top w:val="none" w:sz="0" w:space="0" w:color="auto"/>
                <w:left w:val="none" w:sz="0" w:space="0" w:color="auto"/>
                <w:bottom w:val="none" w:sz="0" w:space="0" w:color="auto"/>
                <w:right w:val="none" w:sz="0" w:space="0" w:color="auto"/>
              </w:divBdr>
            </w:div>
          </w:divsChild>
        </w:div>
        <w:div w:id="612706943">
          <w:marLeft w:val="0"/>
          <w:marRight w:val="0"/>
          <w:marTop w:val="0"/>
          <w:marBottom w:val="0"/>
          <w:divBdr>
            <w:top w:val="none" w:sz="0" w:space="0" w:color="auto"/>
            <w:left w:val="none" w:sz="0" w:space="0" w:color="auto"/>
            <w:bottom w:val="none" w:sz="0" w:space="0" w:color="auto"/>
            <w:right w:val="none" w:sz="0" w:space="0" w:color="auto"/>
          </w:divBdr>
          <w:divsChild>
            <w:div w:id="200300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18767">
      <w:bodyDiv w:val="1"/>
      <w:marLeft w:val="120"/>
      <w:marRight w:val="120"/>
      <w:marTop w:val="0"/>
      <w:marBottom w:val="0"/>
      <w:divBdr>
        <w:top w:val="none" w:sz="0" w:space="0" w:color="auto"/>
        <w:left w:val="none" w:sz="0" w:space="0" w:color="auto"/>
        <w:bottom w:val="none" w:sz="0" w:space="0" w:color="auto"/>
        <w:right w:val="none" w:sz="0" w:space="0" w:color="auto"/>
      </w:divBdr>
      <w:divsChild>
        <w:div w:id="373702914">
          <w:marLeft w:val="0"/>
          <w:marRight w:val="0"/>
          <w:marTop w:val="0"/>
          <w:marBottom w:val="0"/>
          <w:divBdr>
            <w:top w:val="none" w:sz="0" w:space="0" w:color="auto"/>
            <w:left w:val="none" w:sz="0" w:space="0" w:color="auto"/>
            <w:bottom w:val="none" w:sz="0" w:space="0" w:color="auto"/>
            <w:right w:val="none" w:sz="0" w:space="0" w:color="auto"/>
          </w:divBdr>
          <w:divsChild>
            <w:div w:id="273833184">
              <w:marLeft w:val="0"/>
              <w:marRight w:val="0"/>
              <w:marTop w:val="0"/>
              <w:marBottom w:val="0"/>
              <w:divBdr>
                <w:top w:val="none" w:sz="0" w:space="0" w:color="auto"/>
                <w:left w:val="none" w:sz="0" w:space="0" w:color="auto"/>
                <w:bottom w:val="none" w:sz="0" w:space="0" w:color="auto"/>
                <w:right w:val="none" w:sz="0" w:space="0" w:color="auto"/>
              </w:divBdr>
            </w:div>
          </w:divsChild>
        </w:div>
        <w:div w:id="8877690">
          <w:marLeft w:val="0"/>
          <w:marRight w:val="0"/>
          <w:marTop w:val="0"/>
          <w:marBottom w:val="0"/>
          <w:divBdr>
            <w:top w:val="none" w:sz="0" w:space="0" w:color="auto"/>
            <w:left w:val="none" w:sz="0" w:space="0" w:color="auto"/>
            <w:bottom w:val="none" w:sz="0" w:space="0" w:color="auto"/>
            <w:right w:val="none" w:sz="0" w:space="0" w:color="auto"/>
          </w:divBdr>
          <w:divsChild>
            <w:div w:id="627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744088">
      <w:bodyDiv w:val="1"/>
      <w:marLeft w:val="120"/>
      <w:marRight w:val="120"/>
      <w:marTop w:val="0"/>
      <w:marBottom w:val="0"/>
      <w:divBdr>
        <w:top w:val="none" w:sz="0" w:space="0" w:color="auto"/>
        <w:left w:val="none" w:sz="0" w:space="0" w:color="auto"/>
        <w:bottom w:val="none" w:sz="0" w:space="0" w:color="auto"/>
        <w:right w:val="none" w:sz="0" w:space="0" w:color="auto"/>
      </w:divBdr>
      <w:divsChild>
        <w:div w:id="207574586">
          <w:marLeft w:val="0"/>
          <w:marRight w:val="0"/>
          <w:marTop w:val="0"/>
          <w:marBottom w:val="0"/>
          <w:divBdr>
            <w:top w:val="none" w:sz="0" w:space="0" w:color="auto"/>
            <w:left w:val="none" w:sz="0" w:space="0" w:color="auto"/>
            <w:bottom w:val="none" w:sz="0" w:space="0" w:color="auto"/>
            <w:right w:val="none" w:sz="0" w:space="0" w:color="auto"/>
          </w:divBdr>
          <w:divsChild>
            <w:div w:id="1537543209">
              <w:marLeft w:val="0"/>
              <w:marRight w:val="0"/>
              <w:marTop w:val="0"/>
              <w:marBottom w:val="0"/>
              <w:divBdr>
                <w:top w:val="none" w:sz="0" w:space="0" w:color="auto"/>
                <w:left w:val="none" w:sz="0" w:space="0" w:color="auto"/>
                <w:bottom w:val="none" w:sz="0" w:space="0" w:color="auto"/>
                <w:right w:val="none" w:sz="0" w:space="0" w:color="auto"/>
              </w:divBdr>
            </w:div>
          </w:divsChild>
        </w:div>
        <w:div w:id="955722582">
          <w:marLeft w:val="0"/>
          <w:marRight w:val="0"/>
          <w:marTop w:val="0"/>
          <w:marBottom w:val="0"/>
          <w:divBdr>
            <w:top w:val="none" w:sz="0" w:space="0" w:color="auto"/>
            <w:left w:val="none" w:sz="0" w:space="0" w:color="auto"/>
            <w:bottom w:val="none" w:sz="0" w:space="0" w:color="auto"/>
            <w:right w:val="none" w:sz="0" w:space="0" w:color="auto"/>
          </w:divBdr>
          <w:divsChild>
            <w:div w:id="312413163">
              <w:marLeft w:val="0"/>
              <w:marRight w:val="0"/>
              <w:marTop w:val="0"/>
              <w:marBottom w:val="0"/>
              <w:divBdr>
                <w:top w:val="none" w:sz="0" w:space="0" w:color="auto"/>
                <w:left w:val="none" w:sz="0" w:space="0" w:color="auto"/>
                <w:bottom w:val="none" w:sz="0" w:space="0" w:color="auto"/>
                <w:right w:val="none" w:sz="0" w:space="0" w:color="auto"/>
              </w:divBdr>
            </w:div>
          </w:divsChild>
        </w:div>
        <w:div w:id="958412239">
          <w:marLeft w:val="0"/>
          <w:marRight w:val="0"/>
          <w:marTop w:val="0"/>
          <w:marBottom w:val="0"/>
          <w:divBdr>
            <w:top w:val="none" w:sz="0" w:space="0" w:color="auto"/>
            <w:left w:val="none" w:sz="0" w:space="0" w:color="auto"/>
            <w:bottom w:val="none" w:sz="0" w:space="0" w:color="auto"/>
            <w:right w:val="none" w:sz="0" w:space="0" w:color="auto"/>
          </w:divBdr>
          <w:divsChild>
            <w:div w:id="382098580">
              <w:marLeft w:val="0"/>
              <w:marRight w:val="0"/>
              <w:marTop w:val="0"/>
              <w:marBottom w:val="0"/>
              <w:divBdr>
                <w:top w:val="none" w:sz="0" w:space="0" w:color="auto"/>
                <w:left w:val="none" w:sz="0" w:space="0" w:color="auto"/>
                <w:bottom w:val="none" w:sz="0" w:space="0" w:color="auto"/>
                <w:right w:val="none" w:sz="0" w:space="0" w:color="auto"/>
              </w:divBdr>
            </w:div>
          </w:divsChild>
        </w:div>
        <w:div w:id="1415930396">
          <w:marLeft w:val="0"/>
          <w:marRight w:val="0"/>
          <w:marTop w:val="0"/>
          <w:marBottom w:val="0"/>
          <w:divBdr>
            <w:top w:val="none" w:sz="0" w:space="0" w:color="auto"/>
            <w:left w:val="none" w:sz="0" w:space="0" w:color="auto"/>
            <w:bottom w:val="none" w:sz="0" w:space="0" w:color="auto"/>
            <w:right w:val="none" w:sz="0" w:space="0" w:color="auto"/>
          </w:divBdr>
          <w:divsChild>
            <w:div w:id="1817717672">
              <w:marLeft w:val="0"/>
              <w:marRight w:val="0"/>
              <w:marTop w:val="0"/>
              <w:marBottom w:val="0"/>
              <w:divBdr>
                <w:top w:val="none" w:sz="0" w:space="0" w:color="auto"/>
                <w:left w:val="none" w:sz="0" w:space="0" w:color="auto"/>
                <w:bottom w:val="none" w:sz="0" w:space="0" w:color="auto"/>
                <w:right w:val="none" w:sz="0" w:space="0" w:color="auto"/>
              </w:divBdr>
            </w:div>
          </w:divsChild>
        </w:div>
        <w:div w:id="1482771356">
          <w:marLeft w:val="0"/>
          <w:marRight w:val="0"/>
          <w:marTop w:val="0"/>
          <w:marBottom w:val="0"/>
          <w:divBdr>
            <w:top w:val="none" w:sz="0" w:space="0" w:color="auto"/>
            <w:left w:val="none" w:sz="0" w:space="0" w:color="auto"/>
            <w:bottom w:val="none" w:sz="0" w:space="0" w:color="auto"/>
            <w:right w:val="none" w:sz="0" w:space="0" w:color="auto"/>
          </w:divBdr>
          <w:divsChild>
            <w:div w:id="1936548229">
              <w:marLeft w:val="0"/>
              <w:marRight w:val="0"/>
              <w:marTop w:val="0"/>
              <w:marBottom w:val="0"/>
              <w:divBdr>
                <w:top w:val="none" w:sz="0" w:space="0" w:color="auto"/>
                <w:left w:val="none" w:sz="0" w:space="0" w:color="auto"/>
                <w:bottom w:val="none" w:sz="0" w:space="0" w:color="auto"/>
                <w:right w:val="none" w:sz="0" w:space="0" w:color="auto"/>
              </w:divBdr>
            </w:div>
          </w:divsChild>
        </w:div>
        <w:div w:id="112527831">
          <w:marLeft w:val="0"/>
          <w:marRight w:val="0"/>
          <w:marTop w:val="0"/>
          <w:marBottom w:val="0"/>
          <w:divBdr>
            <w:top w:val="none" w:sz="0" w:space="0" w:color="auto"/>
            <w:left w:val="none" w:sz="0" w:space="0" w:color="auto"/>
            <w:bottom w:val="none" w:sz="0" w:space="0" w:color="auto"/>
            <w:right w:val="none" w:sz="0" w:space="0" w:color="auto"/>
          </w:divBdr>
          <w:divsChild>
            <w:div w:id="125509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image" Target="media/image6.png"/><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11.png"/><Relationship Id="rId10" Type="http://schemas.openxmlformats.org/officeDocument/2006/relationships/image" Target="media/image4.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 Id="rId22" Type="http://schemas.openxmlformats.org/officeDocument/2006/relationships/image" Target="media/image10.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chemeClr val="tx1"/>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B389A-1889-413E-A7E8-DF5C10F62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Turku</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Jaakkola</dc:creator>
  <cp:keywords/>
  <dc:description/>
  <cp:lastModifiedBy>Johanna Jaakkola</cp:lastModifiedBy>
  <cp:revision>9</cp:revision>
  <cp:lastPrinted>2019-11-12T12:18:00Z</cp:lastPrinted>
  <dcterms:created xsi:type="dcterms:W3CDTF">2020-07-19T15:31:00Z</dcterms:created>
  <dcterms:modified xsi:type="dcterms:W3CDTF">2020-10-31T12:47:00Z</dcterms:modified>
</cp:coreProperties>
</file>