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B9E3A1" w14:textId="77777777" w:rsidR="003A6610" w:rsidRPr="008500BD" w:rsidRDefault="003A6610" w:rsidP="003A6610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8500BD">
        <w:rPr>
          <w:rFonts w:ascii="Times New Roman" w:eastAsia="Times New Roman" w:hAnsi="Times New Roman" w:cs="Times New Roman"/>
          <w:b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ravelling the role of rumen microbial communities, genes and activities on </w:t>
      </w:r>
      <w:r w:rsidRPr="008500BD">
        <w:rPr>
          <w:rFonts w:ascii="Times New Roman" w:eastAsia="Times New Roman" w:hAnsi="Times New Roman" w:cs="Times New Roman"/>
          <w:b/>
          <w:iCs/>
          <w:sz w:val="24"/>
          <w:szCs w:val="24"/>
        </w:rPr>
        <w:t>milk fat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ty acid</w:t>
      </w:r>
      <w:r w:rsidRPr="008500BD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profile</w:t>
      </w:r>
      <w:r w:rsidRPr="008500BD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using a combination of omics approaches</w:t>
      </w:r>
    </w:p>
    <w:p w14:paraId="7180150C" w14:textId="77777777" w:rsidR="00CA121C" w:rsidRDefault="00CA121C" w:rsidP="00CA121C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9C41D5" w14:textId="77777777" w:rsidR="003A6610" w:rsidRPr="00375F9C" w:rsidRDefault="003A6610" w:rsidP="003A6610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0709">
        <w:rPr>
          <w:rFonts w:ascii="Times New Roman" w:eastAsia="Times New Roman" w:hAnsi="Times New Roman" w:cs="Times New Roman"/>
          <w:b/>
          <w:sz w:val="24"/>
          <w:szCs w:val="24"/>
        </w:rPr>
        <w:t>Sokratis Stergiadis</w:t>
      </w:r>
      <w:r>
        <w:rPr>
          <w:rFonts w:ascii="Times New Roman" w:eastAsiaTheme="minorEastAsia" w:hAnsi="Times New Roman" w:cs="Times New Roman"/>
          <w:noProof/>
          <w:sz w:val="24"/>
          <w:szCs w:val="24"/>
          <w:vertAlign w:val="superscript"/>
          <w:lang w:eastAsia="en-GB"/>
        </w:rPr>
        <w:t>1†*</w:t>
      </w:r>
      <w:r w:rsidRPr="003D0709">
        <w:rPr>
          <w:rFonts w:ascii="Times New Roman" w:eastAsia="Times New Roman" w:hAnsi="Times New Roman" w:cs="Times New Roman"/>
          <w:b/>
          <w:sz w:val="24"/>
          <w:szCs w:val="24"/>
        </w:rPr>
        <w:t>, Irene Cabeza-Luna</w:t>
      </w:r>
      <w:r w:rsidRPr="003D0709">
        <w:rPr>
          <w:rFonts w:ascii="Times New Roman" w:eastAsiaTheme="minorEastAsia" w:hAnsi="Times New Roman" w:cs="Times New Roman"/>
          <w:noProof/>
          <w:sz w:val="24"/>
          <w:szCs w:val="24"/>
          <w:vertAlign w:val="superscript"/>
          <w:lang w:eastAsia="en-GB"/>
        </w:rPr>
        <w:t>1,2</w:t>
      </w:r>
      <w:r w:rsidRPr="003D0709">
        <w:rPr>
          <w:rFonts w:ascii="Times New Roman" w:eastAsia="Times New Roman" w:hAnsi="Times New Roman" w:cs="Times New Roman"/>
          <w:b/>
          <w:sz w:val="24"/>
          <w:szCs w:val="24"/>
        </w:rPr>
        <w:t>, Marina Mora-Ortiz</w:t>
      </w:r>
      <w:r>
        <w:rPr>
          <w:rFonts w:ascii="Times New Roman" w:eastAsiaTheme="minorEastAsia" w:hAnsi="Times New Roman" w:cs="Times New Roman"/>
          <w:noProof/>
          <w:sz w:val="24"/>
          <w:szCs w:val="24"/>
          <w:vertAlign w:val="superscript"/>
          <w:lang w:eastAsia="en-GB"/>
        </w:rPr>
        <w:t>1</w:t>
      </w:r>
      <w:r w:rsidRPr="00375F9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‡</w:t>
      </w:r>
      <w:r w:rsidRPr="00375F9C">
        <w:rPr>
          <w:rFonts w:ascii="Times New Roman" w:eastAsia="Times New Roman" w:hAnsi="Times New Roman" w:cs="Times New Roman"/>
          <w:b/>
          <w:sz w:val="24"/>
          <w:szCs w:val="24"/>
        </w:rPr>
        <w:t>, Robert D. Stewart</w:t>
      </w:r>
      <w:r w:rsidRPr="00375F9C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3</w:t>
      </w:r>
      <w:r w:rsidRPr="00375F9C">
        <w:rPr>
          <w:rFonts w:ascii="Times New Roman" w:eastAsia="Times New Roman" w:hAnsi="Times New Roman" w:cs="Times New Roman"/>
          <w:b/>
          <w:sz w:val="24"/>
          <w:szCs w:val="24"/>
        </w:rPr>
        <w:t xml:space="preserve"> Richard J. Dewhurst</w:t>
      </w:r>
      <w:r w:rsidRPr="00375F9C">
        <w:rPr>
          <w:rFonts w:ascii="Times New Roman" w:eastAsiaTheme="minorEastAsia" w:hAnsi="Times New Roman" w:cs="Times New Roman"/>
          <w:noProof/>
          <w:sz w:val="24"/>
          <w:szCs w:val="24"/>
          <w:vertAlign w:val="superscript"/>
          <w:lang w:eastAsia="en-GB"/>
        </w:rPr>
        <w:t>2</w:t>
      </w:r>
      <w:r w:rsidRPr="00375F9C">
        <w:rPr>
          <w:rFonts w:ascii="Times New Roman" w:eastAsia="Times New Roman" w:hAnsi="Times New Roman" w:cs="Times New Roman"/>
          <w:b/>
          <w:sz w:val="24"/>
          <w:szCs w:val="24"/>
        </w:rPr>
        <w:t>, David J. Humphries</w:t>
      </w:r>
      <w:r w:rsidRPr="00375F9C">
        <w:rPr>
          <w:rFonts w:ascii="Times New Roman" w:eastAsiaTheme="minorEastAsia" w:hAnsi="Times New Roman" w:cs="Times New Roman"/>
          <w:noProof/>
          <w:sz w:val="24"/>
          <w:szCs w:val="24"/>
          <w:vertAlign w:val="superscript"/>
          <w:lang w:eastAsia="en-GB"/>
        </w:rPr>
        <w:t>4</w:t>
      </w:r>
      <w:r w:rsidRPr="00375F9C">
        <w:rPr>
          <w:rFonts w:ascii="Times New Roman" w:eastAsia="Times New Roman" w:hAnsi="Times New Roman" w:cs="Times New Roman"/>
          <w:b/>
          <w:sz w:val="24"/>
          <w:szCs w:val="24"/>
        </w:rPr>
        <w:t>, Mick Watson</w:t>
      </w:r>
      <w:r w:rsidRPr="00375F9C">
        <w:rPr>
          <w:rFonts w:ascii="Times New Roman" w:eastAsiaTheme="minorEastAsia" w:hAnsi="Times New Roman" w:cs="Times New Roman"/>
          <w:noProof/>
          <w:sz w:val="24"/>
          <w:szCs w:val="24"/>
          <w:vertAlign w:val="superscript"/>
          <w:lang w:eastAsia="en-GB"/>
        </w:rPr>
        <w:t>3</w:t>
      </w:r>
      <w:r w:rsidRPr="00375F9C">
        <w:rPr>
          <w:rFonts w:ascii="Times New Roman" w:eastAsia="Times New Roman" w:hAnsi="Times New Roman" w:cs="Times New Roman"/>
          <w:b/>
          <w:sz w:val="24"/>
          <w:szCs w:val="24"/>
        </w:rPr>
        <w:t>, Rainer Roehe</w:t>
      </w:r>
      <w:r w:rsidRPr="00375F9C">
        <w:rPr>
          <w:rFonts w:ascii="Times New Roman" w:eastAsiaTheme="minorEastAsia" w:hAnsi="Times New Roman" w:cs="Times New Roman"/>
          <w:noProof/>
          <w:sz w:val="24"/>
          <w:szCs w:val="24"/>
          <w:vertAlign w:val="superscript"/>
          <w:lang w:eastAsia="en-GB"/>
        </w:rPr>
        <w:t>2</w:t>
      </w:r>
      <w:r w:rsidRPr="00375F9C">
        <w:rPr>
          <w:rFonts w:ascii="Times New Roman" w:eastAsiaTheme="minorEastAsia" w:hAnsi="Times New Roman" w:cs="Times New Roman"/>
          <w:noProof/>
          <w:sz w:val="24"/>
          <w:szCs w:val="24"/>
          <w:lang w:eastAsia="en-GB"/>
        </w:rPr>
        <w:t>,</w:t>
      </w:r>
      <w:r w:rsidRPr="00375F9C">
        <w:rPr>
          <w:rFonts w:ascii="Times New Roman" w:eastAsiaTheme="minorEastAsia" w:hAnsi="Times New Roman" w:cs="Times New Roman"/>
          <w:noProof/>
          <w:sz w:val="24"/>
          <w:szCs w:val="24"/>
          <w:vertAlign w:val="superscript"/>
          <w:lang w:eastAsia="en-GB"/>
        </w:rPr>
        <w:t xml:space="preserve"> </w:t>
      </w:r>
      <w:r w:rsidRPr="00375F9C">
        <w:rPr>
          <w:rFonts w:ascii="Times New Roman" w:eastAsia="Times New Roman" w:hAnsi="Times New Roman" w:cs="Times New Roman"/>
          <w:b/>
          <w:sz w:val="24"/>
          <w:szCs w:val="24"/>
        </w:rPr>
        <w:t>Marc D. Auffret</w:t>
      </w:r>
      <w:r w:rsidRPr="00375F9C">
        <w:rPr>
          <w:rFonts w:ascii="Times New Roman" w:eastAsiaTheme="minorEastAsia" w:hAnsi="Times New Roman" w:cs="Times New Roman"/>
          <w:noProof/>
          <w:sz w:val="24"/>
          <w:szCs w:val="24"/>
          <w:vertAlign w:val="superscript"/>
          <w:lang w:eastAsia="en-GB"/>
        </w:rPr>
        <w:t>2†*</w:t>
      </w:r>
      <w:r>
        <w:rPr>
          <w:rFonts w:ascii="Times New Roman" w:eastAsiaTheme="minorEastAsia" w:hAnsi="Times New Roman" w:cs="Times New Roman"/>
          <w:noProof/>
          <w:sz w:val="24"/>
          <w:szCs w:val="24"/>
          <w:vertAlign w:val="superscript"/>
          <w:lang w:eastAsia="en-GB"/>
        </w:rPr>
        <w:t>€</w:t>
      </w:r>
    </w:p>
    <w:p w14:paraId="60963CE7" w14:textId="77777777" w:rsidR="003A6610" w:rsidRPr="00375F9C" w:rsidRDefault="003A6610" w:rsidP="003A6610">
      <w:pPr>
        <w:jc w:val="both"/>
        <w:rPr>
          <w:rFonts w:ascii="Times New Roman" w:eastAsiaTheme="minorEastAsia" w:hAnsi="Times New Roman" w:cs="Times New Roman"/>
          <w:noProof/>
          <w:sz w:val="24"/>
          <w:szCs w:val="24"/>
          <w:vertAlign w:val="superscript"/>
          <w:lang w:eastAsia="en-GB"/>
        </w:rPr>
      </w:pPr>
    </w:p>
    <w:p w14:paraId="7EAB506B" w14:textId="77777777" w:rsidR="003A6610" w:rsidRPr="00375F9C" w:rsidRDefault="003A6610" w:rsidP="003A66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F9C">
        <w:rPr>
          <w:rFonts w:ascii="Times New Roman" w:hAnsi="Times New Roman" w:cs="Times New Roman"/>
          <w:sz w:val="24"/>
          <w:szCs w:val="24"/>
        </w:rPr>
        <w:t xml:space="preserve">* Corresponding authors </w:t>
      </w:r>
    </w:p>
    <w:p w14:paraId="0D39054C" w14:textId="77777777" w:rsidR="003A6610" w:rsidRPr="00375F9C" w:rsidRDefault="003A6610" w:rsidP="003A66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F9C">
        <w:rPr>
          <w:rFonts w:ascii="Times New Roman" w:eastAsiaTheme="minorEastAsia" w:hAnsi="Times New Roman" w:cs="Times New Roman"/>
          <w:noProof/>
          <w:sz w:val="24"/>
          <w:szCs w:val="24"/>
          <w:vertAlign w:val="superscript"/>
          <w:lang w:eastAsia="en-GB"/>
        </w:rPr>
        <w:t>†</w:t>
      </w:r>
      <w:r w:rsidRPr="00375F9C">
        <w:rPr>
          <w:rFonts w:ascii="Times New Roman" w:hAnsi="Times New Roman" w:cs="Times New Roman"/>
          <w:sz w:val="24"/>
          <w:szCs w:val="24"/>
        </w:rPr>
        <w:t>These authors contributed equally to this work</w:t>
      </w:r>
      <w:r w:rsidRPr="00375F9C">
        <w:rPr>
          <w:rFonts w:ascii="Times New Roman" w:eastAsiaTheme="minorEastAsia" w:hAnsi="Times New Roman" w:cs="Times New Roman"/>
          <w:noProof/>
          <w:sz w:val="24"/>
          <w:szCs w:val="24"/>
          <w:vertAlign w:val="superscript"/>
          <w:lang w:eastAsia="en-GB"/>
        </w:rPr>
        <w:t xml:space="preserve"> </w:t>
      </w:r>
    </w:p>
    <w:p w14:paraId="5F8CE1CA" w14:textId="77777777" w:rsidR="003A6610" w:rsidRPr="00F17D10" w:rsidRDefault="00A11A59" w:rsidP="003A661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vertAlign w:val="superscript"/>
          <w:lang w:eastAsia="en-GB"/>
        </w:rPr>
      </w:pPr>
      <w:hyperlink r:id="rId7" w:history="1">
        <w:r w:rsidR="003A6610" w:rsidRPr="009621CF">
          <w:rPr>
            <w:rStyle w:val="Lienhypertexte"/>
            <w:rFonts w:ascii="Times New Roman" w:hAnsi="Times New Roman" w:cs="Times New Roman"/>
            <w:sz w:val="24"/>
            <w:szCs w:val="24"/>
          </w:rPr>
          <w:t>s</w:t>
        </w:r>
        <w:r w:rsidR="003A6610" w:rsidRPr="004B0957">
          <w:rPr>
            <w:rStyle w:val="Lienhypertexte"/>
            <w:rFonts w:ascii="Times New Roman" w:hAnsi="Times New Roman" w:cs="Times New Roman"/>
            <w:sz w:val="24"/>
            <w:szCs w:val="24"/>
          </w:rPr>
          <w:t>.stergiadis@reading.ac.uk</w:t>
        </w:r>
      </w:hyperlink>
      <w:r w:rsidR="003A6610" w:rsidRPr="00375F9C">
        <w:rPr>
          <w:rFonts w:ascii="Times New Roman" w:hAnsi="Times New Roman" w:cs="Times New Roman"/>
          <w:sz w:val="24"/>
          <w:szCs w:val="24"/>
        </w:rPr>
        <w:t xml:space="preserve">; </w:t>
      </w:r>
      <w:hyperlink r:id="rId8" w:history="1">
        <w:r w:rsidR="003A6610" w:rsidRPr="00375F9C">
          <w:rPr>
            <w:rStyle w:val="Lienhypertexte"/>
            <w:rFonts w:ascii="Times New Roman" w:hAnsi="Times New Roman" w:cs="Times New Roman"/>
            <w:sz w:val="24"/>
            <w:szCs w:val="24"/>
          </w:rPr>
          <w:t>irenecl85@gmail.com</w:t>
        </w:r>
      </w:hyperlink>
      <w:r w:rsidR="003A6610" w:rsidRPr="00375F9C">
        <w:rPr>
          <w:rFonts w:ascii="Times New Roman" w:hAnsi="Times New Roman" w:cs="Times New Roman"/>
          <w:sz w:val="24"/>
          <w:szCs w:val="24"/>
        </w:rPr>
        <w:t xml:space="preserve"> ; </w:t>
      </w:r>
      <w:hyperlink r:id="rId9" w:history="1">
        <w:r w:rsidR="003A6610" w:rsidRPr="00375F9C">
          <w:rPr>
            <w:rStyle w:val="Lienhypertexte"/>
            <w:rFonts w:ascii="Times New Roman" w:hAnsi="Times New Roman" w:cs="Times New Roman"/>
            <w:sz w:val="24"/>
            <w:szCs w:val="24"/>
          </w:rPr>
          <w:t>Marina.mora_ortiz@kcl.ac.uk</w:t>
        </w:r>
      </w:hyperlink>
      <w:r w:rsidR="003A6610" w:rsidRPr="00375F9C">
        <w:rPr>
          <w:rFonts w:ascii="Times New Roman" w:hAnsi="Times New Roman" w:cs="Times New Roman"/>
          <w:sz w:val="24"/>
          <w:szCs w:val="24"/>
        </w:rPr>
        <w:t xml:space="preserve"> ; </w:t>
      </w:r>
      <w:hyperlink r:id="rId10" w:history="1">
        <w:r w:rsidR="003A6610" w:rsidRPr="00375F9C">
          <w:rPr>
            <w:rStyle w:val="Lienhypertexte"/>
            <w:rFonts w:ascii="Times New Roman" w:hAnsi="Times New Roman" w:cs="Times New Roman"/>
            <w:sz w:val="24"/>
            <w:szCs w:val="24"/>
          </w:rPr>
          <w:t>rob.stewart@ed.ac.uk</w:t>
        </w:r>
      </w:hyperlink>
      <w:r w:rsidR="003A6610" w:rsidRPr="00375F9C">
        <w:rPr>
          <w:rFonts w:ascii="Times New Roman" w:hAnsi="Times New Roman" w:cs="Times New Roman"/>
          <w:sz w:val="24"/>
          <w:szCs w:val="24"/>
        </w:rPr>
        <w:t xml:space="preserve">; </w:t>
      </w:r>
      <w:hyperlink r:id="rId11" w:history="1">
        <w:r w:rsidR="003A6610" w:rsidRPr="00375F9C">
          <w:rPr>
            <w:rStyle w:val="Lienhypertexte"/>
            <w:rFonts w:ascii="Times New Roman" w:hAnsi="Times New Roman" w:cs="Times New Roman"/>
            <w:sz w:val="24"/>
            <w:szCs w:val="24"/>
          </w:rPr>
          <w:t>Richard.Dewhurst@sruc.ac.uk</w:t>
        </w:r>
      </w:hyperlink>
      <w:r w:rsidR="003A6610" w:rsidRPr="00375F9C">
        <w:rPr>
          <w:rFonts w:ascii="Times New Roman" w:hAnsi="Times New Roman" w:cs="Times New Roman"/>
          <w:sz w:val="24"/>
          <w:szCs w:val="24"/>
        </w:rPr>
        <w:t xml:space="preserve">; </w:t>
      </w:r>
      <w:hyperlink r:id="rId12" w:history="1">
        <w:r w:rsidR="003A6610" w:rsidRPr="00375F9C">
          <w:rPr>
            <w:rStyle w:val="Lienhypertexte"/>
            <w:rFonts w:ascii="Times New Roman" w:hAnsi="Times New Roman" w:cs="Times New Roman"/>
            <w:sz w:val="24"/>
            <w:szCs w:val="24"/>
          </w:rPr>
          <w:t>d.j.humphries@reading.ac.uk</w:t>
        </w:r>
      </w:hyperlink>
      <w:r w:rsidR="003A6610" w:rsidRPr="00375F9C">
        <w:rPr>
          <w:rFonts w:ascii="Times New Roman" w:hAnsi="Times New Roman" w:cs="Times New Roman"/>
          <w:sz w:val="24"/>
          <w:szCs w:val="24"/>
        </w:rPr>
        <w:t xml:space="preserve">; </w:t>
      </w:r>
      <w:hyperlink r:id="rId13" w:history="1">
        <w:r w:rsidR="003A6610" w:rsidRPr="00375F9C">
          <w:rPr>
            <w:rStyle w:val="Lienhypertexte"/>
            <w:rFonts w:ascii="Times New Roman" w:hAnsi="Times New Roman" w:cs="Times New Roman"/>
            <w:sz w:val="24"/>
            <w:szCs w:val="24"/>
          </w:rPr>
          <w:t>Mick.watson@roslin.ed.ac.uk</w:t>
        </w:r>
      </w:hyperlink>
      <w:r w:rsidR="003A6610" w:rsidRPr="00375F9C">
        <w:rPr>
          <w:rFonts w:ascii="Times New Roman" w:hAnsi="Times New Roman" w:cs="Times New Roman"/>
          <w:sz w:val="24"/>
          <w:szCs w:val="24"/>
        </w:rPr>
        <w:t xml:space="preserve">; </w:t>
      </w:r>
      <w:hyperlink r:id="rId14" w:history="1">
        <w:r w:rsidR="003A6610" w:rsidRPr="00375F9C">
          <w:rPr>
            <w:rStyle w:val="Lienhypertexte"/>
            <w:rFonts w:ascii="Times New Roman" w:hAnsi="Times New Roman" w:cs="Times New Roman"/>
            <w:sz w:val="24"/>
            <w:szCs w:val="24"/>
          </w:rPr>
          <w:t>Rainer.Roehe@sruc.ac.uk</w:t>
        </w:r>
      </w:hyperlink>
      <w:r w:rsidR="003A6610" w:rsidRPr="00375F9C">
        <w:rPr>
          <w:rStyle w:val="Lienhypertexte"/>
          <w:rFonts w:ascii="Times New Roman" w:hAnsi="Times New Roman" w:cs="Times New Roman"/>
          <w:sz w:val="24"/>
          <w:szCs w:val="24"/>
        </w:rPr>
        <w:t xml:space="preserve">; </w:t>
      </w:r>
      <w:hyperlink r:id="rId15" w:history="1">
        <w:r w:rsidR="003A6610" w:rsidRPr="001F2F61">
          <w:rPr>
            <w:rStyle w:val="Lienhypertexte"/>
            <w:rFonts w:ascii="Times New Roman" w:hAnsi="Times New Roman" w:cs="Times New Roman"/>
            <w:sz w:val="24"/>
            <w:szCs w:val="24"/>
          </w:rPr>
          <w:t>Marc.Auffret@danone.com</w:t>
        </w:r>
      </w:hyperlink>
      <w:r w:rsidR="003A6610">
        <w:rPr>
          <w:rFonts w:ascii="Times New Roman" w:eastAsiaTheme="minorEastAsia" w:hAnsi="Times New Roman" w:cs="Times New Roman"/>
          <w:noProof/>
          <w:sz w:val="24"/>
          <w:szCs w:val="24"/>
          <w:vertAlign w:val="superscript"/>
          <w:lang w:eastAsia="en-GB"/>
        </w:rPr>
        <w:t xml:space="preserve"> </w:t>
      </w:r>
      <w:r w:rsidR="003A6610" w:rsidRPr="00F17D10">
        <w:rPr>
          <w:rFonts w:ascii="Times New Roman" w:eastAsiaTheme="minorEastAsia" w:hAnsi="Times New Roman" w:cs="Times New Roman"/>
          <w:noProof/>
          <w:sz w:val="24"/>
          <w:szCs w:val="24"/>
          <w:vertAlign w:val="superscript"/>
          <w:lang w:eastAsia="en-GB"/>
        </w:rPr>
        <w:t xml:space="preserve"> </w:t>
      </w:r>
    </w:p>
    <w:p w14:paraId="3ABEF087" w14:textId="77777777" w:rsidR="003A6610" w:rsidRPr="00375F9C" w:rsidRDefault="003A6610" w:rsidP="003A6610">
      <w:pPr>
        <w:jc w:val="both"/>
        <w:rPr>
          <w:rFonts w:ascii="Times New Roman" w:eastAsiaTheme="minorEastAsia" w:hAnsi="Times New Roman" w:cs="Times New Roman"/>
          <w:noProof/>
          <w:sz w:val="24"/>
          <w:szCs w:val="24"/>
          <w:vertAlign w:val="superscript"/>
          <w:lang w:eastAsia="en-GB"/>
        </w:rPr>
      </w:pPr>
    </w:p>
    <w:p w14:paraId="4A1E4555" w14:textId="77777777" w:rsidR="003A6610" w:rsidRPr="00375F9C" w:rsidRDefault="003A6610" w:rsidP="003A6610">
      <w:pPr>
        <w:spacing w:line="48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en-GB"/>
        </w:rPr>
      </w:pPr>
      <w:r w:rsidRPr="00375F9C">
        <w:rPr>
          <w:rFonts w:ascii="Times New Roman" w:eastAsiaTheme="minorEastAsia" w:hAnsi="Times New Roman" w:cs="Times New Roman"/>
          <w:noProof/>
          <w:sz w:val="24"/>
          <w:szCs w:val="24"/>
          <w:vertAlign w:val="superscript"/>
          <w:lang w:eastAsia="en-GB"/>
        </w:rPr>
        <w:t>1</w:t>
      </w:r>
      <w:r w:rsidRPr="00375F9C">
        <w:rPr>
          <w:rFonts w:ascii="Times New Roman" w:eastAsiaTheme="minorEastAsia" w:hAnsi="Times New Roman" w:cs="Times New Roman"/>
          <w:noProof/>
          <w:sz w:val="24"/>
          <w:szCs w:val="24"/>
          <w:lang w:eastAsia="en-GB"/>
        </w:rPr>
        <w:t>University of Reading, Animal, Dairy and Food Chain Sciences, Reading, RG6 6AR, UK.</w:t>
      </w:r>
    </w:p>
    <w:p w14:paraId="0656A300" w14:textId="77777777" w:rsidR="003A6610" w:rsidRPr="00375F9C" w:rsidRDefault="003A6610" w:rsidP="003A6610">
      <w:pPr>
        <w:spacing w:line="48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en-GB"/>
        </w:rPr>
      </w:pPr>
      <w:r w:rsidRPr="00375F9C">
        <w:rPr>
          <w:rFonts w:ascii="Times New Roman" w:eastAsiaTheme="minorEastAsia" w:hAnsi="Times New Roman" w:cs="Times New Roman"/>
          <w:noProof/>
          <w:sz w:val="24"/>
          <w:szCs w:val="24"/>
          <w:vertAlign w:val="superscript"/>
          <w:lang w:eastAsia="en-GB"/>
        </w:rPr>
        <w:t>2</w:t>
      </w:r>
      <w:r w:rsidRPr="00375F9C">
        <w:rPr>
          <w:rFonts w:ascii="Times New Roman" w:eastAsiaTheme="minorEastAsia" w:hAnsi="Times New Roman" w:cs="Times New Roman"/>
          <w:noProof/>
          <w:sz w:val="24"/>
          <w:szCs w:val="24"/>
          <w:lang w:eastAsia="en-GB"/>
        </w:rPr>
        <w:t>SRUC, Roslin Institute Building, Edinburgh EH25 9RG, UK.</w:t>
      </w:r>
    </w:p>
    <w:p w14:paraId="44B7F7AA" w14:textId="77777777" w:rsidR="003A6610" w:rsidRPr="00375F9C" w:rsidRDefault="003A6610" w:rsidP="003A6610">
      <w:pPr>
        <w:spacing w:line="48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en-GB"/>
        </w:rPr>
      </w:pPr>
      <w:r w:rsidRPr="00375F9C">
        <w:rPr>
          <w:rFonts w:ascii="Times New Roman" w:eastAsiaTheme="minorEastAsia" w:hAnsi="Times New Roman" w:cs="Times New Roman"/>
          <w:noProof/>
          <w:sz w:val="24"/>
          <w:szCs w:val="24"/>
          <w:vertAlign w:val="superscript"/>
          <w:lang w:eastAsia="en-GB"/>
        </w:rPr>
        <w:t>3</w:t>
      </w:r>
      <w:r w:rsidRPr="00375F9C">
        <w:rPr>
          <w:rFonts w:ascii="Times New Roman" w:eastAsiaTheme="minorEastAsia" w:hAnsi="Times New Roman" w:cs="Times New Roman"/>
          <w:noProof/>
          <w:sz w:val="24"/>
          <w:szCs w:val="24"/>
          <w:lang w:eastAsia="en-GB"/>
        </w:rPr>
        <w:t>The Roslin Institute, University of Edinburgh, Roslin Institute Building, Easter Bush, EH25 9RG, UK.</w:t>
      </w:r>
    </w:p>
    <w:p w14:paraId="60A5053B" w14:textId="77777777" w:rsidR="003A6610" w:rsidRPr="00375F9C" w:rsidRDefault="003A6610" w:rsidP="004831E0">
      <w:pPr>
        <w:spacing w:line="48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en-GB"/>
        </w:rPr>
      </w:pPr>
      <w:r w:rsidRPr="00375F9C">
        <w:rPr>
          <w:rFonts w:ascii="Times New Roman" w:eastAsiaTheme="minorEastAsia" w:hAnsi="Times New Roman" w:cs="Times New Roman"/>
          <w:noProof/>
          <w:sz w:val="24"/>
          <w:szCs w:val="24"/>
          <w:vertAlign w:val="superscript"/>
          <w:lang w:eastAsia="en-GB"/>
        </w:rPr>
        <w:t>4</w:t>
      </w:r>
      <w:r w:rsidRPr="00375F9C">
        <w:rPr>
          <w:rFonts w:ascii="Times New Roman" w:eastAsiaTheme="minorEastAsia" w:hAnsi="Times New Roman" w:cs="Times New Roman"/>
          <w:noProof/>
          <w:sz w:val="24"/>
          <w:szCs w:val="24"/>
          <w:lang w:eastAsia="en-GB"/>
        </w:rPr>
        <w:t>University of Reading, Centre for Dairy Research, Reading, RG6 6AR.</w:t>
      </w:r>
    </w:p>
    <w:p w14:paraId="35C6856C" w14:textId="77777777" w:rsidR="003A6610" w:rsidRPr="00375F9C" w:rsidRDefault="003A6610" w:rsidP="004831E0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‡</w:t>
      </w:r>
      <w:r w:rsidRPr="00375F9C">
        <w:rPr>
          <w:rFonts w:ascii="Times New Roman" w:eastAsia="Times New Roman" w:hAnsi="Times New Roman" w:cs="Times New Roman"/>
          <w:sz w:val="24"/>
          <w:szCs w:val="24"/>
        </w:rPr>
        <w:t>Current address: Department of Twin Research, Kings College London, St Thomas’ Hospital Campus, 3rd Floor South Wing Block D Westminster Bridge Road, London SE1 7EH</w:t>
      </w:r>
    </w:p>
    <w:p w14:paraId="52DE22E5" w14:textId="758447B4" w:rsidR="00CA121C" w:rsidRDefault="003A6610" w:rsidP="004831E0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vertAlign w:val="superscript"/>
          <w:lang w:eastAsia="en-GB"/>
        </w:rPr>
        <w:t>€</w:t>
      </w:r>
      <w:r w:rsidRPr="00375F9C">
        <w:rPr>
          <w:rFonts w:ascii="Times New Roman" w:eastAsia="Times New Roman" w:hAnsi="Times New Roman" w:cs="Times New Roman"/>
          <w:sz w:val="24"/>
          <w:szCs w:val="24"/>
        </w:rPr>
        <w:t>Current address: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07B4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anone</w:t>
      </w:r>
      <w:r w:rsidRPr="007A07B4">
        <w:rPr>
          <w:rFonts w:ascii="Times New Roman" w:hAnsi="Times New Roman" w:cs="Times New Roman"/>
          <w:sz w:val="24"/>
          <w:szCs w:val="24"/>
        </w:rPr>
        <w:t xml:space="preserve"> N</w:t>
      </w:r>
      <w:r>
        <w:rPr>
          <w:rFonts w:ascii="Times New Roman" w:hAnsi="Times New Roman" w:cs="Times New Roman"/>
          <w:sz w:val="24"/>
          <w:szCs w:val="24"/>
        </w:rPr>
        <w:t>utricia</w:t>
      </w:r>
      <w:r w:rsidRPr="007A07B4">
        <w:rPr>
          <w:rFonts w:ascii="Times New Roman" w:hAnsi="Times New Roman" w:cs="Times New Roman"/>
          <w:sz w:val="24"/>
          <w:szCs w:val="24"/>
        </w:rPr>
        <w:t xml:space="preserve"> R</w:t>
      </w:r>
      <w:r>
        <w:rPr>
          <w:rFonts w:ascii="Times New Roman" w:hAnsi="Times New Roman" w:cs="Times New Roman"/>
          <w:sz w:val="24"/>
          <w:szCs w:val="24"/>
        </w:rPr>
        <w:t xml:space="preserve">esearch, </w:t>
      </w:r>
      <w:r w:rsidRPr="007A07B4">
        <w:rPr>
          <w:rFonts w:ascii="Times New Roman" w:hAnsi="Times New Roman" w:cs="Times New Roman"/>
          <w:sz w:val="24"/>
          <w:szCs w:val="24"/>
        </w:rPr>
        <w:t>Innovation, Science &amp; Nutrition Department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A07B4">
        <w:rPr>
          <w:rFonts w:ascii="Times New Roman" w:hAnsi="Times New Roman" w:cs="Times New Roman"/>
          <w:sz w:val="24"/>
          <w:szCs w:val="24"/>
        </w:rPr>
        <w:t xml:space="preserve"> Gut &amp; Microbiology Laboratories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A07B4">
        <w:rPr>
          <w:rFonts w:ascii="Times New Roman" w:hAnsi="Times New Roman" w:cs="Times New Roman"/>
          <w:sz w:val="24"/>
          <w:szCs w:val="24"/>
        </w:rPr>
        <w:t xml:space="preserve">RD 128 Avenue de la Vauve, 91767 Palaiseau Cedex, </w:t>
      </w:r>
      <w:r w:rsidRPr="003D5F65">
        <w:rPr>
          <w:rFonts w:ascii="Times New Roman" w:hAnsi="Times New Roman" w:cs="Times New Roman"/>
          <w:sz w:val="24"/>
          <w:szCs w:val="24"/>
        </w:rPr>
        <w:t>France.</w:t>
      </w:r>
    </w:p>
    <w:p w14:paraId="2EED86FB" w14:textId="77777777" w:rsidR="00096831" w:rsidRDefault="00096831" w:rsidP="00AD6D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683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Supplementary Tables</w:t>
      </w:r>
    </w:p>
    <w:p w14:paraId="69601237" w14:textId="77777777" w:rsidR="00096831" w:rsidRDefault="00096831" w:rsidP="00AD6D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A7A950" w14:textId="77777777" w:rsidR="000E363D" w:rsidRDefault="000E363D" w:rsidP="000E363D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Figure captions</w:t>
      </w:r>
    </w:p>
    <w:p w14:paraId="2C173A08" w14:textId="77777777" w:rsidR="00392BE2" w:rsidRPr="000E363D" w:rsidRDefault="00392BE2" w:rsidP="000E363D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63D">
        <w:rPr>
          <w:rFonts w:ascii="Times New Roman" w:eastAsia="Times New Roman" w:hAnsi="Times New Roman" w:cs="Times New Roman"/>
          <w:sz w:val="24"/>
          <w:szCs w:val="24"/>
        </w:rPr>
        <w:t xml:space="preserve">Figure S1: </w:t>
      </w:r>
      <w:r w:rsidR="000E363D" w:rsidRPr="000E363D">
        <w:rPr>
          <w:rFonts w:ascii="Times New Roman" w:eastAsia="Times New Roman" w:hAnsi="Times New Roman" w:cs="Times New Roman"/>
          <w:sz w:val="24"/>
          <w:szCs w:val="24"/>
        </w:rPr>
        <w:t>Boxplot</w:t>
      </w:r>
      <w:r w:rsidR="000E363D">
        <w:rPr>
          <w:rFonts w:ascii="Times New Roman" w:eastAsia="Times New Roman" w:hAnsi="Times New Roman" w:cs="Times New Roman"/>
          <w:sz w:val="24"/>
          <w:szCs w:val="24"/>
        </w:rPr>
        <w:t>s</w:t>
      </w:r>
      <w:r w:rsidR="000E363D" w:rsidRPr="000E363D">
        <w:rPr>
          <w:rFonts w:ascii="Times New Roman" w:eastAsia="Times New Roman" w:hAnsi="Times New Roman" w:cs="Times New Roman"/>
          <w:sz w:val="24"/>
          <w:szCs w:val="24"/>
        </w:rPr>
        <w:t xml:space="preserve"> showing the variation in dry matter intake (DMI; kg per day</w:t>
      </w:r>
      <w:r w:rsidR="000E363D">
        <w:rPr>
          <w:rFonts w:ascii="Times New Roman" w:eastAsia="Times New Roman" w:hAnsi="Times New Roman" w:cs="Times New Roman"/>
          <w:sz w:val="24"/>
          <w:szCs w:val="24"/>
        </w:rPr>
        <w:t>; Fig. S1A</w:t>
      </w:r>
      <w:r w:rsidR="000E363D" w:rsidRPr="000E363D">
        <w:rPr>
          <w:rFonts w:ascii="Times New Roman" w:eastAsia="Times New Roman" w:hAnsi="Times New Roman" w:cs="Times New Roman"/>
          <w:sz w:val="24"/>
          <w:szCs w:val="24"/>
        </w:rPr>
        <w:t>)</w:t>
      </w:r>
      <w:r w:rsidR="000E363D">
        <w:rPr>
          <w:rFonts w:ascii="Times New Roman" w:eastAsia="Times New Roman" w:hAnsi="Times New Roman" w:cs="Times New Roman"/>
          <w:sz w:val="24"/>
          <w:szCs w:val="24"/>
        </w:rPr>
        <w:t>,</w:t>
      </w:r>
      <w:r w:rsidR="000E363D" w:rsidRPr="000E363D">
        <w:rPr>
          <w:rFonts w:ascii="Times New Roman" w:eastAsia="Times New Roman" w:hAnsi="Times New Roman" w:cs="Times New Roman"/>
          <w:sz w:val="24"/>
          <w:szCs w:val="24"/>
        </w:rPr>
        <w:t xml:space="preserve"> milk yield (kg per day</w:t>
      </w:r>
      <w:r w:rsidR="000E363D">
        <w:rPr>
          <w:rFonts w:ascii="Times New Roman" w:eastAsia="Times New Roman" w:hAnsi="Times New Roman" w:cs="Times New Roman"/>
          <w:sz w:val="24"/>
          <w:szCs w:val="24"/>
        </w:rPr>
        <w:t>; Fig. S1A</w:t>
      </w:r>
      <w:r w:rsidR="000E363D" w:rsidRPr="000E363D">
        <w:rPr>
          <w:rFonts w:ascii="Times New Roman" w:eastAsia="Times New Roman" w:hAnsi="Times New Roman" w:cs="Times New Roman"/>
          <w:sz w:val="24"/>
          <w:szCs w:val="24"/>
        </w:rPr>
        <w:t>)</w:t>
      </w:r>
      <w:r w:rsidR="000E363D">
        <w:rPr>
          <w:rFonts w:ascii="Times New Roman" w:eastAsia="Times New Roman" w:hAnsi="Times New Roman" w:cs="Times New Roman"/>
          <w:sz w:val="24"/>
          <w:szCs w:val="24"/>
        </w:rPr>
        <w:t>, linoleic acid (LA) and α–linoleic acid (ALNA) transfer rate (Fig. S1B) and number of lactation (Fig. S1C) for 48 animals grouped between Low-(L) and High-(H) milk SFA. *</w:t>
      </w:r>
      <w:r w:rsidR="000E363D" w:rsidRPr="00DE0CD0"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="000E363D">
        <w:rPr>
          <w:rFonts w:ascii="Times New Roman" w:eastAsia="Times New Roman" w:hAnsi="Times New Roman" w:cs="Times New Roman"/>
          <w:sz w:val="24"/>
          <w:szCs w:val="24"/>
        </w:rPr>
        <w:t xml:space="preserve"> &lt; 0.05.</w:t>
      </w:r>
      <w:r w:rsidR="0045663C">
        <w:rPr>
          <w:rFonts w:ascii="Times New Roman" w:eastAsia="Times New Roman" w:hAnsi="Times New Roman" w:cs="Times New Roman"/>
          <w:sz w:val="24"/>
          <w:szCs w:val="24"/>
        </w:rPr>
        <w:t xml:space="preserve"> The % of total intake of ALNA and LA was calculated as follow: </w:t>
      </w:r>
      <w:r w:rsidR="0045663C" w:rsidRPr="0045663C">
        <w:rPr>
          <w:rFonts w:ascii="Times New Roman" w:eastAsia="Times New Roman" w:hAnsi="Times New Roman" w:cs="Times New Roman"/>
          <w:sz w:val="24"/>
          <w:szCs w:val="24"/>
        </w:rPr>
        <w:t>g of ALNA</w:t>
      </w:r>
      <w:r w:rsidR="0045663C">
        <w:rPr>
          <w:rFonts w:ascii="Times New Roman" w:eastAsia="Times New Roman" w:hAnsi="Times New Roman" w:cs="Times New Roman"/>
          <w:sz w:val="24"/>
          <w:szCs w:val="24"/>
        </w:rPr>
        <w:t>/LA</w:t>
      </w:r>
      <w:r w:rsidR="0045663C" w:rsidRPr="0045663C">
        <w:rPr>
          <w:rFonts w:ascii="Times New Roman" w:eastAsia="Times New Roman" w:hAnsi="Times New Roman" w:cs="Times New Roman"/>
          <w:sz w:val="24"/>
          <w:szCs w:val="24"/>
        </w:rPr>
        <w:t xml:space="preserve"> in milk/100 g ALNA</w:t>
      </w:r>
      <w:r w:rsidR="0045663C">
        <w:rPr>
          <w:rFonts w:ascii="Times New Roman" w:eastAsia="Times New Roman" w:hAnsi="Times New Roman" w:cs="Times New Roman"/>
          <w:sz w:val="24"/>
          <w:szCs w:val="24"/>
        </w:rPr>
        <w:t>/LA</w:t>
      </w:r>
      <w:r w:rsidR="0045663C" w:rsidRPr="0045663C">
        <w:rPr>
          <w:rFonts w:ascii="Times New Roman" w:eastAsia="Times New Roman" w:hAnsi="Times New Roman" w:cs="Times New Roman"/>
          <w:sz w:val="24"/>
          <w:szCs w:val="24"/>
        </w:rPr>
        <w:t xml:space="preserve"> intake</w:t>
      </w:r>
      <w:r w:rsidR="0045663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21A01D3" w14:textId="77777777" w:rsidR="00392BE2" w:rsidRDefault="00392BE2" w:rsidP="000E363D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B111F0F" w14:textId="1ED7EE22" w:rsidR="00392BE2" w:rsidRDefault="000E363D" w:rsidP="000E363D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</w:t>
      </w:r>
      <w:r w:rsidR="00054D8E">
        <w:rPr>
          <w:rFonts w:ascii="Times New Roman" w:eastAsia="Times New Roman" w:hAnsi="Times New Roman" w:cs="Times New Roman"/>
          <w:sz w:val="24"/>
          <w:szCs w:val="24"/>
        </w:rPr>
        <w:t>S2</w:t>
      </w:r>
      <w:r w:rsidRPr="000E363D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Diversity of microbial phyla (relative abundance in %) for 48 animals grouped between Low-(LOW), </w:t>
      </w:r>
      <w:r w:rsidRPr="00D16753">
        <w:rPr>
          <w:rFonts w:ascii="Times New Roman" w:eastAsia="Times New Roman" w:hAnsi="Times New Roman" w:cs="Times New Roman"/>
          <w:sz w:val="24"/>
          <w:szCs w:val="24"/>
        </w:rPr>
        <w:t>medium-(MEDIUM) and High-(HIGH) milk SFA (Fig. S2A) and for the 8 extreme-LOW and 8 extreme-HIGH milk SFA (Fig. S2B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0AE18534" w14:textId="77777777" w:rsidR="00140628" w:rsidRDefault="00140628" w:rsidP="000E363D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B551A6" w14:textId="609EC48A" w:rsidR="00140628" w:rsidRDefault="00140628" w:rsidP="00140628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</w:t>
      </w:r>
      <w:r w:rsidR="00054D8E">
        <w:rPr>
          <w:rFonts w:ascii="Times New Roman" w:eastAsia="Times New Roman" w:hAnsi="Times New Roman" w:cs="Times New Roman"/>
          <w:sz w:val="24"/>
          <w:szCs w:val="24"/>
        </w:rPr>
        <w:t>S3</w:t>
      </w:r>
      <w:r w:rsidRPr="000E363D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Doughnut charts showing the contribution of general functions</w:t>
      </w:r>
      <w:r w:rsidR="00624568">
        <w:rPr>
          <w:rFonts w:ascii="Times New Roman" w:eastAsia="Times New Roman" w:hAnsi="Times New Roman" w:cs="Times New Roman"/>
          <w:sz w:val="24"/>
          <w:szCs w:val="24"/>
        </w:rPr>
        <w:t xml:space="preserve"> (n = 16)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identified using </w:t>
      </w:r>
      <w:r w:rsidR="00624568">
        <w:rPr>
          <w:rFonts w:ascii="Times New Roman" w:eastAsia="Times New Roman" w:hAnsi="Times New Roman" w:cs="Times New Roman"/>
          <w:sz w:val="24"/>
          <w:szCs w:val="24"/>
        </w:rPr>
        <w:t>the Clusters of Orthologous Groups (</w:t>
      </w:r>
      <w:r>
        <w:rPr>
          <w:rFonts w:ascii="Times New Roman" w:eastAsia="Times New Roman" w:hAnsi="Times New Roman" w:cs="Times New Roman"/>
          <w:sz w:val="24"/>
          <w:szCs w:val="24"/>
        </w:rPr>
        <w:t>COG</w:t>
      </w:r>
      <w:r w:rsidR="00624568">
        <w:rPr>
          <w:rFonts w:ascii="Times New Roman" w:eastAsia="Times New Roman" w:hAnsi="Times New Roman" w:cs="Times New Roman"/>
          <w:sz w:val="24"/>
          <w:szCs w:val="24"/>
        </w:rPr>
        <w:t>s)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24568">
        <w:rPr>
          <w:rFonts w:ascii="Times New Roman" w:eastAsia="Times New Roman" w:hAnsi="Times New Roman" w:cs="Times New Roman"/>
          <w:sz w:val="24"/>
          <w:szCs w:val="24"/>
        </w:rPr>
        <w:t>classification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="00624568">
        <w:rPr>
          <w:rFonts w:ascii="Times New Roman" w:eastAsia="Times New Roman" w:hAnsi="Times New Roman" w:cs="Times New Roman"/>
          <w:sz w:val="24"/>
          <w:szCs w:val="24"/>
        </w:rPr>
        <w:t>comparing</w:t>
      </w:r>
      <w:r w:rsidR="00624568" w:rsidRPr="00624568">
        <w:t xml:space="preserve"> </w:t>
      </w:r>
      <w:r w:rsidR="00624568">
        <w:rPr>
          <w:rFonts w:ascii="Times New Roman" w:eastAsia="Times New Roman" w:hAnsi="Times New Roman" w:cs="Times New Roman"/>
          <w:sz w:val="24"/>
          <w:szCs w:val="24"/>
        </w:rPr>
        <w:t>predicted</w:t>
      </w:r>
      <w:r w:rsidR="00624568" w:rsidRPr="00624568">
        <w:rPr>
          <w:rFonts w:ascii="Times New Roman" w:eastAsia="Times New Roman" w:hAnsi="Times New Roman" w:cs="Times New Roman"/>
          <w:sz w:val="24"/>
          <w:szCs w:val="24"/>
        </w:rPr>
        <w:t xml:space="preserve"> protein sequences </w:t>
      </w:r>
      <w:r w:rsidR="00624568"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genes significant different between 8 extreme Low-(LOW) and High- HIGH) milk SFA groups</w:t>
      </w:r>
      <w:r w:rsidR="00624568">
        <w:rPr>
          <w:rFonts w:ascii="Times New Roman" w:eastAsia="Times New Roman" w:hAnsi="Times New Roman" w:cs="Times New Roman"/>
          <w:sz w:val="24"/>
          <w:szCs w:val="24"/>
        </w:rPr>
        <w:t xml:space="preserve"> with proteins </w:t>
      </w:r>
      <w:r w:rsidR="00624568" w:rsidRPr="00624568">
        <w:rPr>
          <w:rFonts w:ascii="Times New Roman" w:eastAsia="Times New Roman" w:hAnsi="Times New Roman" w:cs="Times New Roman"/>
          <w:sz w:val="24"/>
          <w:szCs w:val="24"/>
        </w:rPr>
        <w:t>of complete genomes</w:t>
      </w:r>
      <w:r w:rsidR="00624568">
        <w:rPr>
          <w:rFonts w:ascii="Times New Roman" w:eastAsia="Times New Roman" w:hAnsi="Times New Roman" w:cs="Times New Roman"/>
          <w:sz w:val="24"/>
          <w:szCs w:val="24"/>
        </w:rPr>
        <w:t xml:space="preserve"> in COGs database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AA808F2" w14:textId="77777777" w:rsidR="00054D8E" w:rsidRDefault="00054D8E" w:rsidP="00140628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9958DA" w14:textId="77777777" w:rsidR="00054D8E" w:rsidRDefault="00054D8E" w:rsidP="000E363D">
      <w:pPr>
        <w:spacing w:after="0" w:line="480" w:lineRule="auto"/>
        <w:jc w:val="both"/>
        <w:rPr>
          <w:ins w:id="0" w:author="Marc AUFFRET" w:date="2020-04-13T10:45:00Z"/>
          <w:rFonts w:ascii="Times New Roman" w:eastAsia="Times New Roman" w:hAnsi="Times New Roman" w:cs="Times New Roman"/>
          <w:b/>
          <w:sz w:val="24"/>
          <w:szCs w:val="24"/>
        </w:rPr>
        <w:sectPr w:rsidR="00054D8E" w:rsidSect="00096831">
          <w:footerReference w:type="default" r:id="rId16"/>
          <w:pgSz w:w="12240" w:h="15840"/>
          <w:pgMar w:top="1440" w:right="1440" w:bottom="1440" w:left="1440" w:header="720" w:footer="720" w:gutter="0"/>
          <w:lnNumType w:countBy="1" w:restart="continuous"/>
          <w:cols w:space="720"/>
          <w:docGrid w:linePitch="299"/>
        </w:sectPr>
      </w:pPr>
    </w:p>
    <w:p w14:paraId="730A14C9" w14:textId="3F476FD0" w:rsidR="00096831" w:rsidRPr="00096831" w:rsidRDefault="00096831" w:rsidP="000E363D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683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Table S1. </w:t>
      </w:r>
      <w:r w:rsidRPr="00096831">
        <w:rPr>
          <w:rFonts w:ascii="Times New Roman" w:eastAsia="Times New Roman" w:hAnsi="Times New Roman" w:cs="Times New Roman"/>
          <w:sz w:val="24"/>
          <w:szCs w:val="24"/>
        </w:rPr>
        <w:t>Nutrient composition, digestibility, metabolisable energy contents, volatile compounds concentrations and fatty acid profile of the total mixed ratio fed to experimental cows.</w:t>
      </w:r>
    </w:p>
    <w:tbl>
      <w:tblPr>
        <w:tblStyle w:val="Grilledutableau"/>
        <w:tblW w:w="6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9"/>
        <w:gridCol w:w="772"/>
        <w:gridCol w:w="866"/>
        <w:gridCol w:w="766"/>
        <w:gridCol w:w="760"/>
        <w:gridCol w:w="6"/>
      </w:tblGrid>
      <w:tr w:rsidR="00096831" w:rsidRPr="00096831" w14:paraId="0BEB42CA" w14:textId="77777777" w:rsidTr="00096831">
        <w:trPr>
          <w:gridAfter w:val="1"/>
          <w:wAfter w:w="6" w:type="dxa"/>
          <w:jc w:val="center"/>
        </w:trPr>
        <w:tc>
          <w:tcPr>
            <w:tcW w:w="6853" w:type="dxa"/>
            <w:gridSpan w:val="5"/>
            <w:tcBorders>
              <w:bottom w:val="single" w:sz="4" w:space="0" w:color="auto"/>
            </w:tcBorders>
          </w:tcPr>
          <w:p w14:paraId="64CC47CC" w14:textId="77777777" w:rsidR="00096831" w:rsidRPr="00096831" w:rsidRDefault="00096831" w:rsidP="000968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831" w:rsidRPr="00096831" w14:paraId="197E6E62" w14:textId="77777777" w:rsidTr="00096831">
        <w:trPr>
          <w:jc w:val="center"/>
        </w:trPr>
        <w:tc>
          <w:tcPr>
            <w:tcW w:w="3689" w:type="dxa"/>
          </w:tcPr>
          <w:p w14:paraId="5B6E0584" w14:textId="77777777" w:rsidR="00096831" w:rsidRPr="00096831" w:rsidRDefault="00096831" w:rsidP="000968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bottom w:val="single" w:sz="4" w:space="0" w:color="auto"/>
            </w:tcBorders>
          </w:tcPr>
          <w:p w14:paraId="26D67365" w14:textId="77777777" w:rsidR="00096831" w:rsidRPr="00096831" w:rsidRDefault="00096831" w:rsidP="000968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Mean</w:t>
            </w: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14:paraId="0C15A663" w14:textId="77777777" w:rsidR="00096831" w:rsidRPr="00096831" w:rsidRDefault="00096831" w:rsidP="000968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SD</w:t>
            </w:r>
          </w:p>
        </w:tc>
        <w:tc>
          <w:tcPr>
            <w:tcW w:w="766" w:type="dxa"/>
            <w:tcBorders>
              <w:bottom w:val="single" w:sz="4" w:space="0" w:color="auto"/>
            </w:tcBorders>
          </w:tcPr>
          <w:p w14:paraId="359CDC63" w14:textId="77777777" w:rsidR="00096831" w:rsidRPr="00096831" w:rsidRDefault="00096831" w:rsidP="000968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Min</w:t>
            </w:r>
          </w:p>
        </w:tc>
        <w:tc>
          <w:tcPr>
            <w:tcW w:w="766" w:type="dxa"/>
            <w:gridSpan w:val="2"/>
            <w:tcBorders>
              <w:bottom w:val="single" w:sz="4" w:space="0" w:color="auto"/>
            </w:tcBorders>
          </w:tcPr>
          <w:p w14:paraId="5DBF9330" w14:textId="77777777" w:rsidR="00096831" w:rsidRPr="00096831" w:rsidRDefault="00096831" w:rsidP="000968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Max</w:t>
            </w:r>
          </w:p>
        </w:tc>
      </w:tr>
      <w:tr w:rsidR="00096831" w:rsidRPr="00096831" w14:paraId="58B4B904" w14:textId="77777777" w:rsidTr="00096831">
        <w:trPr>
          <w:jc w:val="center"/>
        </w:trPr>
        <w:tc>
          <w:tcPr>
            <w:tcW w:w="3689" w:type="dxa"/>
          </w:tcPr>
          <w:p w14:paraId="225D6631" w14:textId="77777777" w:rsidR="00096831" w:rsidRPr="00096831" w:rsidRDefault="00096831" w:rsidP="0009683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96831">
              <w:rPr>
                <w:rFonts w:ascii="Times New Roman" w:hAnsi="Times New Roman"/>
                <w:b/>
                <w:sz w:val="24"/>
                <w:szCs w:val="24"/>
              </w:rPr>
              <w:t>Nutrient composition</w:t>
            </w:r>
          </w:p>
        </w:tc>
        <w:tc>
          <w:tcPr>
            <w:tcW w:w="772" w:type="dxa"/>
            <w:tcBorders>
              <w:top w:val="single" w:sz="4" w:space="0" w:color="auto"/>
            </w:tcBorders>
          </w:tcPr>
          <w:p w14:paraId="74262F4D" w14:textId="77777777" w:rsidR="00096831" w:rsidRPr="00096831" w:rsidRDefault="00096831" w:rsidP="000968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</w:tcBorders>
          </w:tcPr>
          <w:p w14:paraId="77F1A471" w14:textId="77777777" w:rsidR="00096831" w:rsidRPr="00096831" w:rsidRDefault="00096831" w:rsidP="000968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</w:tcBorders>
          </w:tcPr>
          <w:p w14:paraId="0C3E6C7A" w14:textId="77777777" w:rsidR="00096831" w:rsidRPr="00096831" w:rsidRDefault="00096831" w:rsidP="000968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</w:tcBorders>
          </w:tcPr>
          <w:p w14:paraId="51D44DAD" w14:textId="77777777" w:rsidR="00096831" w:rsidRPr="00096831" w:rsidRDefault="00096831" w:rsidP="000968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831" w:rsidRPr="00096831" w14:paraId="3D71F2B0" w14:textId="77777777" w:rsidTr="00096831">
        <w:trPr>
          <w:jc w:val="center"/>
        </w:trPr>
        <w:tc>
          <w:tcPr>
            <w:tcW w:w="3689" w:type="dxa"/>
            <w:vAlign w:val="center"/>
          </w:tcPr>
          <w:p w14:paraId="282AC01F" w14:textId="77777777" w:rsidR="00096831" w:rsidRPr="00096831" w:rsidRDefault="00096831" w:rsidP="00096831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DM (g/kg DM)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92DCC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402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FE97FD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16.5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19BD8B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391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896846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421</w:t>
            </w:r>
          </w:p>
        </w:tc>
      </w:tr>
      <w:tr w:rsidR="00096831" w:rsidRPr="00096831" w14:paraId="0EFE8A16" w14:textId="77777777" w:rsidTr="00096831">
        <w:trPr>
          <w:jc w:val="center"/>
        </w:trPr>
        <w:tc>
          <w:tcPr>
            <w:tcW w:w="3689" w:type="dxa"/>
            <w:vAlign w:val="center"/>
          </w:tcPr>
          <w:p w14:paraId="577818B0" w14:textId="77777777" w:rsidR="00096831" w:rsidRPr="008F7FD4" w:rsidRDefault="00096831" w:rsidP="0009683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/>
              </w:rPr>
            </w:pPr>
            <w:r w:rsidRPr="008F7FD4"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/>
              </w:rPr>
              <w:t>Crude protein (g/kg DM)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57EE1B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30.7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56574E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0.58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0087A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32128E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31.0</w:t>
            </w:r>
          </w:p>
        </w:tc>
      </w:tr>
      <w:tr w:rsidR="00096831" w:rsidRPr="00096831" w14:paraId="74CFBB0B" w14:textId="77777777" w:rsidTr="00096831">
        <w:trPr>
          <w:jc w:val="center"/>
        </w:trPr>
        <w:tc>
          <w:tcPr>
            <w:tcW w:w="3689" w:type="dxa"/>
            <w:vAlign w:val="center"/>
          </w:tcPr>
          <w:p w14:paraId="56041FD2" w14:textId="77777777" w:rsidR="00096831" w:rsidRPr="00096831" w:rsidRDefault="00096831" w:rsidP="00096831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Oil (g/kg DM)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58D1C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21.4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35280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1.31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C0BE8F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5B476C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22.6</w:t>
            </w:r>
          </w:p>
        </w:tc>
      </w:tr>
      <w:tr w:rsidR="00096831" w:rsidRPr="00096831" w14:paraId="2D3A7A84" w14:textId="77777777" w:rsidTr="00096831">
        <w:trPr>
          <w:jc w:val="center"/>
        </w:trPr>
        <w:tc>
          <w:tcPr>
            <w:tcW w:w="3689" w:type="dxa"/>
            <w:vAlign w:val="center"/>
          </w:tcPr>
          <w:p w14:paraId="604799C4" w14:textId="77777777" w:rsidR="00096831" w:rsidRPr="00096831" w:rsidRDefault="00096831" w:rsidP="00096831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Starch (g/kg DM)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E2EF50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03943F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27.0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5B19F7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FFF3D8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197</w:t>
            </w:r>
          </w:p>
        </w:tc>
      </w:tr>
      <w:tr w:rsidR="00096831" w:rsidRPr="00096831" w14:paraId="70D49D13" w14:textId="77777777" w:rsidTr="00096831">
        <w:trPr>
          <w:jc w:val="center"/>
        </w:trPr>
        <w:tc>
          <w:tcPr>
            <w:tcW w:w="3689" w:type="dxa"/>
            <w:vAlign w:val="center"/>
          </w:tcPr>
          <w:p w14:paraId="377AD3A6" w14:textId="77777777" w:rsidR="00096831" w:rsidRPr="00096831" w:rsidRDefault="00096831" w:rsidP="00096831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Neutral-detergent fibre (g/kg DM)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165BE5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D0632B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792F93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231B21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</w:tr>
      <w:tr w:rsidR="00096831" w:rsidRPr="00096831" w14:paraId="1781BF5E" w14:textId="77777777" w:rsidTr="00096831">
        <w:trPr>
          <w:jc w:val="center"/>
        </w:trPr>
        <w:tc>
          <w:tcPr>
            <w:tcW w:w="3689" w:type="dxa"/>
            <w:vAlign w:val="center"/>
          </w:tcPr>
          <w:p w14:paraId="279AC4CF" w14:textId="77777777" w:rsidR="00096831" w:rsidRPr="00096831" w:rsidRDefault="00096831" w:rsidP="00096831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Acid-detergent fibre (g/kg DM)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D0A0B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F747D4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2.82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B3EFF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67.9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C9234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73.2</w:t>
            </w:r>
          </w:p>
        </w:tc>
      </w:tr>
      <w:tr w:rsidR="00096831" w:rsidRPr="00096831" w14:paraId="2500EDC8" w14:textId="77777777" w:rsidTr="00096831">
        <w:trPr>
          <w:jc w:val="center"/>
        </w:trPr>
        <w:tc>
          <w:tcPr>
            <w:tcW w:w="3689" w:type="dxa"/>
            <w:vAlign w:val="center"/>
          </w:tcPr>
          <w:p w14:paraId="679730F8" w14:textId="77777777" w:rsidR="00096831" w:rsidRPr="00096831" w:rsidRDefault="00096831" w:rsidP="00096831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Ash (g/kg DM)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E804C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31.7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CB429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0.58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28467B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31.0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24E8B9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32.0</w:t>
            </w:r>
          </w:p>
        </w:tc>
      </w:tr>
      <w:tr w:rsidR="00096831" w:rsidRPr="00096831" w14:paraId="0A61D309" w14:textId="77777777" w:rsidTr="00096831">
        <w:trPr>
          <w:jc w:val="center"/>
        </w:trPr>
        <w:tc>
          <w:tcPr>
            <w:tcW w:w="3689" w:type="dxa"/>
            <w:vAlign w:val="center"/>
          </w:tcPr>
          <w:p w14:paraId="2FAECCB3" w14:textId="77777777" w:rsidR="00096831" w:rsidRPr="00096831" w:rsidRDefault="00096831" w:rsidP="0009683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Digestibility 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FCDF6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BD3588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BB49BF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8E5B9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96831" w:rsidRPr="00096831" w14:paraId="311B0C4F" w14:textId="77777777" w:rsidTr="00096831">
        <w:trPr>
          <w:jc w:val="center"/>
        </w:trPr>
        <w:tc>
          <w:tcPr>
            <w:tcW w:w="3689" w:type="dxa"/>
            <w:vAlign w:val="center"/>
          </w:tcPr>
          <w:p w14:paraId="65E9B82A" w14:textId="77777777" w:rsidR="00096831" w:rsidRPr="00096831" w:rsidRDefault="00096831" w:rsidP="00096831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DM digestibility (g/kg DM)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4B106D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767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C21864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25.2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2E724B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740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38968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790</w:t>
            </w:r>
          </w:p>
        </w:tc>
      </w:tr>
      <w:tr w:rsidR="00096831" w:rsidRPr="00096831" w14:paraId="768D989E" w14:textId="77777777" w:rsidTr="00096831">
        <w:trPr>
          <w:jc w:val="center"/>
        </w:trPr>
        <w:tc>
          <w:tcPr>
            <w:tcW w:w="3689" w:type="dxa"/>
            <w:vAlign w:val="center"/>
          </w:tcPr>
          <w:p w14:paraId="75B40F02" w14:textId="77777777" w:rsidR="00096831" w:rsidRPr="00096831" w:rsidRDefault="00096831" w:rsidP="0009683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Energy contents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0B78A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7DEDB1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1480DC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A03E94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96831" w:rsidRPr="00096831" w14:paraId="0BC5FA76" w14:textId="77777777" w:rsidTr="00096831">
        <w:trPr>
          <w:jc w:val="center"/>
        </w:trPr>
        <w:tc>
          <w:tcPr>
            <w:tcW w:w="3689" w:type="dxa"/>
            <w:vAlign w:val="center"/>
          </w:tcPr>
          <w:p w14:paraId="3124D1F9" w14:textId="77777777" w:rsidR="00096831" w:rsidRPr="00096831" w:rsidRDefault="00096831" w:rsidP="00026D9F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Metabolisable </w:t>
            </w:r>
            <w:r w:rsidR="00026D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E</w:t>
            </w:r>
            <w:r w:rsidRPr="0009683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nergy (MJ/kg DM)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7F893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12.1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28054F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605C60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11.8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C49CF3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12.2</w:t>
            </w:r>
          </w:p>
        </w:tc>
      </w:tr>
      <w:tr w:rsidR="00096831" w:rsidRPr="00096831" w14:paraId="2605707E" w14:textId="77777777" w:rsidTr="00096831">
        <w:trPr>
          <w:jc w:val="center"/>
        </w:trPr>
        <w:tc>
          <w:tcPr>
            <w:tcW w:w="3689" w:type="dxa"/>
            <w:vAlign w:val="center"/>
          </w:tcPr>
          <w:p w14:paraId="45262EB9" w14:textId="77777777" w:rsidR="00096831" w:rsidRPr="00096831" w:rsidRDefault="00096831" w:rsidP="0009683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Volatile compounds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B4F57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7F982B" w14:textId="77777777" w:rsidR="00096831" w:rsidRPr="00096831" w:rsidRDefault="00096831" w:rsidP="000968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FD821C" w14:textId="77777777" w:rsidR="00096831" w:rsidRPr="00096831" w:rsidRDefault="00096831" w:rsidP="000968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7559DD" w14:textId="77777777" w:rsidR="00096831" w:rsidRPr="00096831" w:rsidRDefault="00096831" w:rsidP="000968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831" w:rsidRPr="00096831" w14:paraId="794A1C2D" w14:textId="77777777" w:rsidTr="00096831">
        <w:trPr>
          <w:jc w:val="center"/>
        </w:trPr>
        <w:tc>
          <w:tcPr>
            <w:tcW w:w="3689" w:type="dxa"/>
            <w:vAlign w:val="center"/>
          </w:tcPr>
          <w:p w14:paraId="39B95955" w14:textId="77777777" w:rsidR="00096831" w:rsidRPr="00096831" w:rsidRDefault="00096831" w:rsidP="00096831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Lactic acid (g/kg DM)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A4D744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14.7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E306D2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10.11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898C31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D40ED8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25.3</w:t>
            </w:r>
          </w:p>
        </w:tc>
      </w:tr>
      <w:tr w:rsidR="00096831" w:rsidRPr="00096831" w14:paraId="68268DFF" w14:textId="77777777" w:rsidTr="00096831">
        <w:trPr>
          <w:jc w:val="center"/>
        </w:trPr>
        <w:tc>
          <w:tcPr>
            <w:tcW w:w="3689" w:type="dxa"/>
            <w:vAlign w:val="center"/>
          </w:tcPr>
          <w:p w14:paraId="2B27F4E4" w14:textId="77777777" w:rsidR="00096831" w:rsidRPr="00096831" w:rsidRDefault="00096831" w:rsidP="00096831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Ammonia N (g/kg DM)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EAA320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0.44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80C35C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0.117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D39E3B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0.35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69EFEF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0.57</w:t>
            </w:r>
          </w:p>
        </w:tc>
      </w:tr>
      <w:tr w:rsidR="00096831" w:rsidRPr="00096831" w14:paraId="73CB0C34" w14:textId="77777777" w:rsidTr="00096831">
        <w:trPr>
          <w:jc w:val="center"/>
        </w:trPr>
        <w:tc>
          <w:tcPr>
            <w:tcW w:w="3689" w:type="dxa"/>
            <w:vAlign w:val="center"/>
          </w:tcPr>
          <w:p w14:paraId="2A2263B4" w14:textId="77777777" w:rsidR="00096831" w:rsidRPr="00096831" w:rsidRDefault="00096831" w:rsidP="00096831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Ethanol (mg/kg DM)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57B1BB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2920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A1565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166.6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3A1F4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2784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08D473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3106</w:t>
            </w:r>
          </w:p>
        </w:tc>
      </w:tr>
      <w:tr w:rsidR="00096831" w:rsidRPr="00096831" w14:paraId="2DB04458" w14:textId="77777777" w:rsidTr="00096831">
        <w:trPr>
          <w:jc w:val="center"/>
        </w:trPr>
        <w:tc>
          <w:tcPr>
            <w:tcW w:w="3689" w:type="dxa"/>
            <w:vAlign w:val="center"/>
          </w:tcPr>
          <w:p w14:paraId="4FA00B38" w14:textId="77777777" w:rsidR="00096831" w:rsidRPr="00096831" w:rsidRDefault="00096831" w:rsidP="00096831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Acetic acid (mg/kg DM)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DB4593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5473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08F742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591.1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29D87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4803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623C4E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5922</w:t>
            </w:r>
          </w:p>
        </w:tc>
      </w:tr>
      <w:tr w:rsidR="00096831" w:rsidRPr="00096831" w14:paraId="1C265DE2" w14:textId="77777777" w:rsidTr="00096831">
        <w:trPr>
          <w:jc w:val="center"/>
        </w:trPr>
        <w:tc>
          <w:tcPr>
            <w:tcW w:w="3689" w:type="dxa"/>
            <w:vAlign w:val="center"/>
          </w:tcPr>
          <w:p w14:paraId="5E3AACCC" w14:textId="77777777" w:rsidR="00096831" w:rsidRPr="00096831" w:rsidRDefault="00096831" w:rsidP="00096831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Heptanoic Acid (mg/kg DM)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3FD3B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&lt;25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168239" w14:textId="77777777" w:rsidR="00096831" w:rsidRPr="00096831" w:rsidRDefault="00096831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8E8A9D" w14:textId="77777777" w:rsidR="00096831" w:rsidRPr="00096831" w:rsidRDefault="00096831" w:rsidP="000968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6894EE" w14:textId="77777777" w:rsidR="00096831" w:rsidRPr="00096831" w:rsidRDefault="00096831" w:rsidP="000968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831" w:rsidRPr="00096831" w14:paraId="69A7D43F" w14:textId="77777777" w:rsidTr="00096831">
        <w:trPr>
          <w:jc w:val="center"/>
        </w:trPr>
        <w:tc>
          <w:tcPr>
            <w:tcW w:w="3689" w:type="dxa"/>
            <w:vAlign w:val="center"/>
          </w:tcPr>
          <w:p w14:paraId="06EC5E67" w14:textId="77777777" w:rsidR="00096831" w:rsidRPr="00096831" w:rsidRDefault="00096831" w:rsidP="00096831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Hexanoic Acid (mg/kg DM)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E4AD8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BA0780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33.1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E9AD5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46B559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</w:tr>
      <w:tr w:rsidR="00096831" w:rsidRPr="00096831" w14:paraId="37C279CB" w14:textId="77777777" w:rsidTr="00096831">
        <w:trPr>
          <w:jc w:val="center"/>
        </w:trPr>
        <w:tc>
          <w:tcPr>
            <w:tcW w:w="3689" w:type="dxa"/>
            <w:vAlign w:val="center"/>
          </w:tcPr>
          <w:p w14:paraId="66866893" w14:textId="77777777" w:rsidR="00096831" w:rsidRPr="00096831" w:rsidRDefault="00096831" w:rsidP="00096831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iso-butyric Acid (mg/kg DM) 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6BAA0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&lt;25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126330" w14:textId="77777777" w:rsidR="00096831" w:rsidRPr="00096831" w:rsidRDefault="00096831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742B30" w14:textId="77777777" w:rsidR="00096831" w:rsidRPr="00096831" w:rsidRDefault="00096831" w:rsidP="000968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9A8ED" w14:textId="77777777" w:rsidR="00096831" w:rsidRPr="00096831" w:rsidRDefault="00096831" w:rsidP="000968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831" w:rsidRPr="00096831" w14:paraId="2ECCE5B1" w14:textId="77777777" w:rsidTr="00096831">
        <w:trPr>
          <w:jc w:val="center"/>
        </w:trPr>
        <w:tc>
          <w:tcPr>
            <w:tcW w:w="3689" w:type="dxa"/>
            <w:vAlign w:val="center"/>
          </w:tcPr>
          <w:p w14:paraId="3AC73797" w14:textId="77777777" w:rsidR="00096831" w:rsidRPr="00096831" w:rsidRDefault="00096831" w:rsidP="00096831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iso-valeric Acid (mg/kg DM)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AC6357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49.0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6BBF04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28.16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8C086B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28.0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2BD666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81.0</w:t>
            </w:r>
          </w:p>
        </w:tc>
      </w:tr>
      <w:tr w:rsidR="00096831" w:rsidRPr="00096831" w14:paraId="4CB818A5" w14:textId="77777777" w:rsidTr="00096831">
        <w:trPr>
          <w:jc w:val="center"/>
        </w:trPr>
        <w:tc>
          <w:tcPr>
            <w:tcW w:w="3689" w:type="dxa"/>
            <w:vAlign w:val="center"/>
          </w:tcPr>
          <w:p w14:paraId="05947A97" w14:textId="77777777" w:rsidR="00096831" w:rsidRPr="00096831" w:rsidRDefault="00096831" w:rsidP="00096831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n-butyric Acid (mg/kg DM)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2FAAAE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B3950D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222.5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69E445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670F05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543</w:t>
            </w:r>
          </w:p>
        </w:tc>
      </w:tr>
      <w:tr w:rsidR="00096831" w:rsidRPr="00096831" w14:paraId="1457BD3D" w14:textId="77777777" w:rsidTr="00096831">
        <w:trPr>
          <w:jc w:val="center"/>
        </w:trPr>
        <w:tc>
          <w:tcPr>
            <w:tcW w:w="3689" w:type="dxa"/>
            <w:vAlign w:val="center"/>
          </w:tcPr>
          <w:p w14:paraId="4D964603" w14:textId="77777777" w:rsidR="00096831" w:rsidRPr="00096831" w:rsidRDefault="00096831" w:rsidP="00096831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n-valeric Acid (mg/kg DM)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8B34A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58.5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D2DB52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43.13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4D6E5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28.0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24DDA5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89.0</w:t>
            </w:r>
          </w:p>
        </w:tc>
      </w:tr>
      <w:tr w:rsidR="00096831" w:rsidRPr="00096831" w14:paraId="24D880CB" w14:textId="77777777" w:rsidTr="00096831">
        <w:trPr>
          <w:jc w:val="center"/>
        </w:trPr>
        <w:tc>
          <w:tcPr>
            <w:tcW w:w="3689" w:type="dxa"/>
            <w:vAlign w:val="center"/>
          </w:tcPr>
          <w:p w14:paraId="05038CC7" w14:textId="77777777" w:rsidR="00096831" w:rsidRPr="00096831" w:rsidRDefault="00096831" w:rsidP="00096831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Propan-1-ol (mg/kg DM)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3C69EF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402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8E624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153.7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1D7B4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9D126D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497</w:t>
            </w:r>
          </w:p>
        </w:tc>
      </w:tr>
      <w:tr w:rsidR="00096831" w:rsidRPr="00096831" w14:paraId="7303427D" w14:textId="77777777" w:rsidTr="00096831">
        <w:trPr>
          <w:jc w:val="center"/>
        </w:trPr>
        <w:tc>
          <w:tcPr>
            <w:tcW w:w="3689" w:type="dxa"/>
            <w:vAlign w:val="center"/>
          </w:tcPr>
          <w:p w14:paraId="20D1B122" w14:textId="77777777" w:rsidR="00096831" w:rsidRPr="00096831" w:rsidRDefault="00096831" w:rsidP="00096831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Propane-1,2-diol (mg/kg DM)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52BF9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368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4BDA5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131.5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C3E64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926397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461</w:t>
            </w:r>
          </w:p>
        </w:tc>
      </w:tr>
      <w:tr w:rsidR="00096831" w:rsidRPr="00096831" w14:paraId="37F2E152" w14:textId="77777777" w:rsidTr="00096831">
        <w:trPr>
          <w:jc w:val="center"/>
        </w:trPr>
        <w:tc>
          <w:tcPr>
            <w:tcW w:w="3689" w:type="dxa"/>
            <w:vAlign w:val="center"/>
          </w:tcPr>
          <w:p w14:paraId="5F1A9CCF" w14:textId="77777777" w:rsidR="00096831" w:rsidRPr="00096831" w:rsidRDefault="00096831" w:rsidP="00096831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Propionic Acid (mg/kg DM)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FEA484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FA2456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108.6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50BC8D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5E47BD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341</w:t>
            </w:r>
          </w:p>
        </w:tc>
      </w:tr>
      <w:tr w:rsidR="00096831" w:rsidRPr="00096831" w14:paraId="5473563A" w14:textId="77777777" w:rsidTr="00096831">
        <w:trPr>
          <w:jc w:val="center"/>
        </w:trPr>
        <w:tc>
          <w:tcPr>
            <w:tcW w:w="3689" w:type="dxa"/>
            <w:vAlign w:val="center"/>
          </w:tcPr>
          <w:p w14:paraId="7BBAE173" w14:textId="77777777" w:rsidR="00096831" w:rsidRPr="00096831" w:rsidRDefault="00096831" w:rsidP="0009683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pH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67F0BD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4.53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8B5527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0.058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4EB8D9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4.50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162418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4.60</w:t>
            </w:r>
          </w:p>
        </w:tc>
      </w:tr>
      <w:tr w:rsidR="00096831" w:rsidRPr="00096831" w14:paraId="09723897" w14:textId="77777777" w:rsidTr="00096831">
        <w:trPr>
          <w:jc w:val="center"/>
        </w:trPr>
        <w:tc>
          <w:tcPr>
            <w:tcW w:w="3689" w:type="dxa"/>
          </w:tcPr>
          <w:p w14:paraId="67BFE109" w14:textId="77777777" w:rsidR="00096831" w:rsidRPr="00096831" w:rsidRDefault="00096831" w:rsidP="00096831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9683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Fatty acid profile (g/kg DM)</w:t>
            </w:r>
          </w:p>
        </w:tc>
        <w:tc>
          <w:tcPr>
            <w:tcW w:w="772" w:type="dxa"/>
            <w:tcBorders>
              <w:top w:val="nil"/>
              <w:left w:val="nil"/>
              <w:right w:val="nil"/>
            </w:tcBorders>
            <w:vAlign w:val="center"/>
          </w:tcPr>
          <w:p w14:paraId="4728FAAC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right w:val="nil"/>
            </w:tcBorders>
            <w:vAlign w:val="center"/>
          </w:tcPr>
          <w:p w14:paraId="0A25819D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nil"/>
              <w:left w:val="nil"/>
              <w:right w:val="nil"/>
            </w:tcBorders>
            <w:vAlign w:val="center"/>
          </w:tcPr>
          <w:p w14:paraId="5BEA1171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3DABF8BD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96831" w:rsidRPr="00096831" w14:paraId="1AD90099" w14:textId="77777777" w:rsidTr="00096831">
        <w:trPr>
          <w:jc w:val="center"/>
        </w:trPr>
        <w:tc>
          <w:tcPr>
            <w:tcW w:w="3689" w:type="dxa"/>
            <w:vAlign w:val="bottom"/>
          </w:tcPr>
          <w:p w14:paraId="7DF1A8BB" w14:textId="77777777" w:rsidR="00096831" w:rsidRPr="00096831" w:rsidRDefault="00096831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C16:0</w:t>
            </w:r>
          </w:p>
        </w:tc>
        <w:tc>
          <w:tcPr>
            <w:tcW w:w="772" w:type="dxa"/>
            <w:vAlign w:val="center"/>
          </w:tcPr>
          <w:p w14:paraId="3AE310C2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11.3</w:t>
            </w:r>
          </w:p>
        </w:tc>
        <w:tc>
          <w:tcPr>
            <w:tcW w:w="866" w:type="dxa"/>
            <w:tcBorders>
              <w:top w:val="nil"/>
              <w:left w:val="nil"/>
              <w:right w:val="nil"/>
            </w:tcBorders>
            <w:vAlign w:val="center"/>
          </w:tcPr>
          <w:p w14:paraId="3406C203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0.98</w:t>
            </w:r>
          </w:p>
        </w:tc>
        <w:tc>
          <w:tcPr>
            <w:tcW w:w="766" w:type="dxa"/>
            <w:tcBorders>
              <w:top w:val="nil"/>
              <w:left w:val="nil"/>
              <w:right w:val="nil"/>
            </w:tcBorders>
            <w:vAlign w:val="center"/>
          </w:tcPr>
          <w:p w14:paraId="024DB746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10.3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7A7CA529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12.6</w:t>
            </w:r>
          </w:p>
        </w:tc>
      </w:tr>
      <w:tr w:rsidR="00096831" w:rsidRPr="00096831" w14:paraId="32BC938B" w14:textId="77777777" w:rsidTr="00096831">
        <w:trPr>
          <w:jc w:val="center"/>
        </w:trPr>
        <w:tc>
          <w:tcPr>
            <w:tcW w:w="3689" w:type="dxa"/>
            <w:vAlign w:val="bottom"/>
          </w:tcPr>
          <w:p w14:paraId="11F8AAF4" w14:textId="77777777" w:rsidR="00096831" w:rsidRPr="00096831" w:rsidRDefault="00096831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C18:0</w:t>
            </w:r>
          </w:p>
        </w:tc>
        <w:tc>
          <w:tcPr>
            <w:tcW w:w="772" w:type="dxa"/>
            <w:vAlign w:val="center"/>
          </w:tcPr>
          <w:p w14:paraId="0BC2FD0E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866" w:type="dxa"/>
            <w:tcBorders>
              <w:top w:val="nil"/>
              <w:left w:val="nil"/>
              <w:right w:val="nil"/>
            </w:tcBorders>
            <w:vAlign w:val="center"/>
          </w:tcPr>
          <w:p w14:paraId="5272AE38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766" w:type="dxa"/>
            <w:tcBorders>
              <w:top w:val="nil"/>
              <w:left w:val="nil"/>
              <w:right w:val="nil"/>
            </w:tcBorders>
            <w:vAlign w:val="center"/>
          </w:tcPr>
          <w:p w14:paraId="149273A9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1.0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16BE1A7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</w:tr>
      <w:tr w:rsidR="00096831" w:rsidRPr="00096831" w14:paraId="5AFA3566" w14:textId="77777777" w:rsidTr="00096831">
        <w:trPr>
          <w:jc w:val="center"/>
        </w:trPr>
        <w:tc>
          <w:tcPr>
            <w:tcW w:w="3689" w:type="dxa"/>
            <w:vAlign w:val="bottom"/>
          </w:tcPr>
          <w:p w14:paraId="0775071A" w14:textId="77777777" w:rsidR="00096831" w:rsidRPr="00096831" w:rsidRDefault="00096831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C18:1 c9</w:t>
            </w:r>
          </w:p>
        </w:tc>
        <w:tc>
          <w:tcPr>
            <w:tcW w:w="772" w:type="dxa"/>
            <w:vAlign w:val="center"/>
          </w:tcPr>
          <w:p w14:paraId="2F9E2E7D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9.9</w:t>
            </w:r>
          </w:p>
        </w:tc>
        <w:tc>
          <w:tcPr>
            <w:tcW w:w="866" w:type="dxa"/>
            <w:tcBorders>
              <w:top w:val="nil"/>
              <w:left w:val="nil"/>
              <w:right w:val="nil"/>
            </w:tcBorders>
            <w:vAlign w:val="center"/>
          </w:tcPr>
          <w:p w14:paraId="626A342B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0.62</w:t>
            </w:r>
          </w:p>
        </w:tc>
        <w:tc>
          <w:tcPr>
            <w:tcW w:w="766" w:type="dxa"/>
            <w:tcBorders>
              <w:top w:val="nil"/>
              <w:left w:val="nil"/>
              <w:right w:val="nil"/>
            </w:tcBorders>
            <w:vAlign w:val="center"/>
          </w:tcPr>
          <w:p w14:paraId="1F604FC2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9.4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4CE07BCD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10.9</w:t>
            </w:r>
          </w:p>
        </w:tc>
      </w:tr>
      <w:tr w:rsidR="00096831" w:rsidRPr="00096831" w14:paraId="20011080" w14:textId="77777777" w:rsidTr="00096831">
        <w:trPr>
          <w:jc w:val="center"/>
        </w:trPr>
        <w:tc>
          <w:tcPr>
            <w:tcW w:w="3689" w:type="dxa"/>
            <w:vAlign w:val="bottom"/>
          </w:tcPr>
          <w:p w14:paraId="4BDF604C" w14:textId="77777777" w:rsidR="00096831" w:rsidRPr="00096831" w:rsidRDefault="00096831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C18:2 c9c12</w:t>
            </w:r>
          </w:p>
        </w:tc>
        <w:tc>
          <w:tcPr>
            <w:tcW w:w="772" w:type="dxa"/>
            <w:vAlign w:val="center"/>
          </w:tcPr>
          <w:p w14:paraId="537E2012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11.5</w:t>
            </w:r>
          </w:p>
        </w:tc>
        <w:tc>
          <w:tcPr>
            <w:tcW w:w="866" w:type="dxa"/>
            <w:tcBorders>
              <w:top w:val="nil"/>
              <w:left w:val="nil"/>
              <w:right w:val="nil"/>
            </w:tcBorders>
            <w:vAlign w:val="center"/>
          </w:tcPr>
          <w:p w14:paraId="28A131ED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0.32</w:t>
            </w:r>
          </w:p>
        </w:tc>
        <w:tc>
          <w:tcPr>
            <w:tcW w:w="766" w:type="dxa"/>
            <w:tcBorders>
              <w:top w:val="nil"/>
              <w:left w:val="nil"/>
              <w:right w:val="nil"/>
            </w:tcBorders>
            <w:vAlign w:val="center"/>
          </w:tcPr>
          <w:p w14:paraId="4B050D57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11.2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1BDD9DF2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11.9</w:t>
            </w:r>
          </w:p>
        </w:tc>
      </w:tr>
      <w:tr w:rsidR="00096831" w:rsidRPr="00096831" w14:paraId="5E9EB338" w14:textId="77777777" w:rsidTr="00096831">
        <w:trPr>
          <w:jc w:val="center"/>
        </w:trPr>
        <w:tc>
          <w:tcPr>
            <w:tcW w:w="3689" w:type="dxa"/>
            <w:vAlign w:val="bottom"/>
          </w:tcPr>
          <w:p w14:paraId="63E2D231" w14:textId="77777777" w:rsidR="00096831" w:rsidRPr="00096831" w:rsidRDefault="00096831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C18:3 c9,12,15</w:t>
            </w:r>
          </w:p>
        </w:tc>
        <w:tc>
          <w:tcPr>
            <w:tcW w:w="772" w:type="dxa"/>
            <w:vAlign w:val="center"/>
          </w:tcPr>
          <w:p w14:paraId="0FA69DE3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866" w:type="dxa"/>
            <w:tcBorders>
              <w:top w:val="nil"/>
              <w:left w:val="nil"/>
              <w:right w:val="nil"/>
            </w:tcBorders>
            <w:vAlign w:val="center"/>
          </w:tcPr>
          <w:p w14:paraId="0603B927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0.47</w:t>
            </w:r>
          </w:p>
        </w:tc>
        <w:tc>
          <w:tcPr>
            <w:tcW w:w="766" w:type="dxa"/>
            <w:tcBorders>
              <w:top w:val="nil"/>
              <w:left w:val="nil"/>
              <w:right w:val="nil"/>
            </w:tcBorders>
            <w:vAlign w:val="center"/>
          </w:tcPr>
          <w:p w14:paraId="57E2BCAC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306CF278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4.9</w:t>
            </w:r>
          </w:p>
        </w:tc>
      </w:tr>
      <w:tr w:rsidR="00096831" w:rsidRPr="00096831" w14:paraId="6F5290E8" w14:textId="77777777" w:rsidTr="00096831">
        <w:trPr>
          <w:jc w:val="center"/>
        </w:trPr>
        <w:tc>
          <w:tcPr>
            <w:tcW w:w="3689" w:type="dxa"/>
            <w:tcBorders>
              <w:bottom w:val="single" w:sz="4" w:space="0" w:color="auto"/>
            </w:tcBorders>
            <w:vAlign w:val="bottom"/>
          </w:tcPr>
          <w:p w14:paraId="094E4C14" w14:textId="77777777" w:rsidR="00096831" w:rsidRPr="00096831" w:rsidRDefault="00096831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Total fatty acids</w:t>
            </w:r>
          </w:p>
        </w:tc>
        <w:tc>
          <w:tcPr>
            <w:tcW w:w="772" w:type="dxa"/>
            <w:tcBorders>
              <w:bottom w:val="single" w:sz="4" w:space="0" w:color="auto"/>
            </w:tcBorders>
            <w:vAlign w:val="bottom"/>
          </w:tcPr>
          <w:p w14:paraId="1BC961DA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43.6</w:t>
            </w:r>
          </w:p>
        </w:tc>
        <w:tc>
          <w:tcPr>
            <w:tcW w:w="866" w:type="dxa"/>
            <w:tcBorders>
              <w:left w:val="nil"/>
              <w:bottom w:val="nil"/>
              <w:right w:val="nil"/>
            </w:tcBorders>
            <w:vAlign w:val="bottom"/>
          </w:tcPr>
          <w:p w14:paraId="17BB9FB8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3.54</w:t>
            </w:r>
          </w:p>
        </w:tc>
        <w:tc>
          <w:tcPr>
            <w:tcW w:w="766" w:type="dxa"/>
            <w:tcBorders>
              <w:left w:val="nil"/>
              <w:bottom w:val="nil"/>
              <w:right w:val="nil"/>
            </w:tcBorders>
            <w:vAlign w:val="bottom"/>
          </w:tcPr>
          <w:p w14:paraId="13EB202D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39.9</w:t>
            </w:r>
          </w:p>
        </w:tc>
        <w:tc>
          <w:tcPr>
            <w:tcW w:w="76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3E3E1904" w14:textId="77777777" w:rsidR="00096831" w:rsidRPr="00096831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48.0</w:t>
            </w:r>
          </w:p>
        </w:tc>
      </w:tr>
      <w:tr w:rsidR="00096831" w:rsidRPr="00096831" w14:paraId="5CD78043" w14:textId="77777777" w:rsidTr="00096831">
        <w:trPr>
          <w:gridAfter w:val="1"/>
          <w:wAfter w:w="6" w:type="dxa"/>
          <w:jc w:val="center"/>
        </w:trPr>
        <w:tc>
          <w:tcPr>
            <w:tcW w:w="6853" w:type="dxa"/>
            <w:gridSpan w:val="5"/>
            <w:tcBorders>
              <w:top w:val="single" w:sz="4" w:space="0" w:color="auto"/>
            </w:tcBorders>
          </w:tcPr>
          <w:p w14:paraId="4D8E080C" w14:textId="77777777" w:rsidR="00096831" w:rsidRPr="00096831" w:rsidRDefault="00096831" w:rsidP="000968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2606441" w14:textId="77777777" w:rsidR="00096831" w:rsidRPr="00096831" w:rsidRDefault="00096831" w:rsidP="00AD6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6831">
        <w:rPr>
          <w:rFonts w:ascii="Times New Roman" w:eastAsia="Times New Roman" w:hAnsi="Times New Roman" w:cs="Times New Roman"/>
          <w:sz w:val="24"/>
          <w:szCs w:val="24"/>
        </w:rPr>
        <w:t>n = number of samples, SD = standard deviation, Min = minimum value observed, Max = maximum value observed, DM = dry matter</w:t>
      </w:r>
    </w:p>
    <w:p w14:paraId="56F2EA41" w14:textId="77777777" w:rsidR="00096831" w:rsidRDefault="00096831" w:rsidP="00AD6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1194E2" w14:textId="77777777" w:rsidR="00096831" w:rsidRDefault="00096831" w:rsidP="00AD6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6831">
        <w:rPr>
          <w:rFonts w:ascii="Times New Roman" w:eastAsia="Times New Roman" w:hAnsi="Times New Roman" w:cs="Times New Roman"/>
          <w:b/>
          <w:sz w:val="24"/>
          <w:szCs w:val="24"/>
        </w:rPr>
        <w:t>Table S2.</w:t>
      </w:r>
      <w:r w:rsidRPr="00096831">
        <w:rPr>
          <w:rFonts w:ascii="Times New Roman" w:eastAsia="Times New Roman" w:hAnsi="Times New Roman" w:cs="Times New Roman"/>
          <w:sz w:val="24"/>
          <w:szCs w:val="24"/>
        </w:rPr>
        <w:t xml:space="preserve"> Fatty acid profile of milk (n =</w:t>
      </w:r>
      <w:r w:rsidR="00EE0712">
        <w:rPr>
          <w:rFonts w:ascii="Times New Roman" w:eastAsia="Times New Roman" w:hAnsi="Times New Roman" w:cs="Times New Roman"/>
          <w:sz w:val="24"/>
          <w:szCs w:val="24"/>
        </w:rPr>
        <w:t>48</w:t>
      </w:r>
      <w:r w:rsidRPr="00096831">
        <w:rPr>
          <w:rFonts w:ascii="Times New Roman" w:eastAsia="Times New Roman" w:hAnsi="Times New Roman" w:cs="Times New Roman"/>
          <w:sz w:val="24"/>
          <w:szCs w:val="24"/>
        </w:rPr>
        <w:t>) for the cows with contrasting potential for milk SFA.</w:t>
      </w:r>
    </w:p>
    <w:p w14:paraId="7D8970B3" w14:textId="77777777" w:rsidR="00096831" w:rsidRPr="00096831" w:rsidRDefault="00096831" w:rsidP="00AD6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Grilledutableau"/>
        <w:tblW w:w="90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9"/>
        <w:gridCol w:w="876"/>
        <w:gridCol w:w="761"/>
        <w:gridCol w:w="876"/>
        <w:gridCol w:w="876"/>
        <w:gridCol w:w="223"/>
        <w:gridCol w:w="876"/>
        <w:gridCol w:w="763"/>
        <w:gridCol w:w="876"/>
        <w:gridCol w:w="867"/>
        <w:gridCol w:w="9"/>
      </w:tblGrid>
      <w:tr w:rsidR="00096831" w:rsidRPr="00F762EA" w14:paraId="0F913AE5" w14:textId="77777777" w:rsidTr="00F762EA">
        <w:tc>
          <w:tcPr>
            <w:tcW w:w="2328" w:type="dxa"/>
            <w:tcBorders>
              <w:top w:val="single" w:sz="4" w:space="0" w:color="auto"/>
            </w:tcBorders>
          </w:tcPr>
          <w:p w14:paraId="1CB571A0" w14:textId="77777777" w:rsidR="00096831" w:rsidRPr="00F762EA" w:rsidRDefault="00096831" w:rsidP="000968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4"/>
            <w:tcBorders>
              <w:top w:val="single" w:sz="4" w:space="0" w:color="auto"/>
            </w:tcBorders>
          </w:tcPr>
          <w:p w14:paraId="77D4BE7E" w14:textId="77777777" w:rsidR="00096831" w:rsidRPr="00F762EA" w:rsidRDefault="00096831" w:rsidP="00EE0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 xml:space="preserve">Low-SFA (n = </w:t>
            </w:r>
            <w:r w:rsidR="00EE0712" w:rsidRPr="00F762EA">
              <w:rPr>
                <w:rFonts w:ascii="Times New Roman" w:hAnsi="Times New Roman"/>
                <w:sz w:val="24"/>
                <w:szCs w:val="24"/>
              </w:rPr>
              <w:t>24</w:t>
            </w:r>
            <w:r w:rsidRPr="00F762E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1" w:type="dxa"/>
            <w:tcBorders>
              <w:top w:val="single" w:sz="4" w:space="0" w:color="auto"/>
            </w:tcBorders>
          </w:tcPr>
          <w:p w14:paraId="379CF0E5" w14:textId="77777777" w:rsidR="00096831" w:rsidRPr="00F762EA" w:rsidRDefault="00096831" w:rsidP="000968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4" w:type="dxa"/>
            <w:gridSpan w:val="5"/>
            <w:tcBorders>
              <w:top w:val="single" w:sz="4" w:space="0" w:color="auto"/>
            </w:tcBorders>
          </w:tcPr>
          <w:p w14:paraId="1AD24441" w14:textId="77777777" w:rsidR="00096831" w:rsidRPr="00F762EA" w:rsidRDefault="00096831" w:rsidP="00EE0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High-SFA (n =</w:t>
            </w:r>
            <w:r w:rsidR="00EE0712" w:rsidRPr="00F762EA">
              <w:rPr>
                <w:rFonts w:ascii="Times New Roman" w:hAnsi="Times New Roman"/>
                <w:sz w:val="24"/>
                <w:szCs w:val="24"/>
              </w:rPr>
              <w:t>24</w:t>
            </w:r>
            <w:r w:rsidRPr="00F762E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96831" w:rsidRPr="00F762EA" w14:paraId="6CE8244E" w14:textId="77777777" w:rsidTr="00F762EA">
        <w:tc>
          <w:tcPr>
            <w:tcW w:w="2328" w:type="dxa"/>
          </w:tcPr>
          <w:p w14:paraId="518D2F65" w14:textId="77777777" w:rsidR="00096831" w:rsidRPr="00F762EA" w:rsidRDefault="00096831" w:rsidP="000968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14:paraId="3060051E" w14:textId="77777777" w:rsidR="00096831" w:rsidRPr="00F762EA" w:rsidRDefault="00096831" w:rsidP="000968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Mean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14:paraId="6EB1180D" w14:textId="77777777" w:rsidR="00096831" w:rsidRPr="00F762EA" w:rsidRDefault="00096831" w:rsidP="000968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SD</w:t>
            </w: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14:paraId="1AF4A7DB" w14:textId="77777777" w:rsidR="00096831" w:rsidRPr="00F762EA" w:rsidRDefault="00096831" w:rsidP="000968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Min</w:t>
            </w: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14:paraId="36D83D39" w14:textId="77777777" w:rsidR="00096831" w:rsidRPr="00F762EA" w:rsidRDefault="00096831" w:rsidP="000968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Max</w:t>
            </w:r>
          </w:p>
        </w:tc>
        <w:tc>
          <w:tcPr>
            <w:tcW w:w="231" w:type="dxa"/>
          </w:tcPr>
          <w:p w14:paraId="20B1842F" w14:textId="77777777" w:rsidR="00096831" w:rsidRPr="00F762EA" w:rsidRDefault="00096831" w:rsidP="000968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14:paraId="5528B5B2" w14:textId="77777777" w:rsidR="00096831" w:rsidRPr="00F762EA" w:rsidRDefault="00096831" w:rsidP="000968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Mean</w:t>
            </w:r>
          </w:p>
        </w:tc>
        <w:tc>
          <w:tcPr>
            <w:tcW w:w="811" w:type="dxa"/>
            <w:tcBorders>
              <w:bottom w:val="single" w:sz="4" w:space="0" w:color="auto"/>
            </w:tcBorders>
          </w:tcPr>
          <w:p w14:paraId="15CF5777" w14:textId="77777777" w:rsidR="00096831" w:rsidRPr="00F762EA" w:rsidRDefault="00096831" w:rsidP="000968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SD</w:t>
            </w: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14:paraId="4E5B35FD" w14:textId="77777777" w:rsidR="00096831" w:rsidRPr="00F762EA" w:rsidRDefault="00096831" w:rsidP="000968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Min</w:t>
            </w:r>
          </w:p>
        </w:tc>
        <w:tc>
          <w:tcPr>
            <w:tcW w:w="821" w:type="dxa"/>
            <w:gridSpan w:val="2"/>
            <w:tcBorders>
              <w:bottom w:val="single" w:sz="4" w:space="0" w:color="auto"/>
            </w:tcBorders>
          </w:tcPr>
          <w:p w14:paraId="1C3308DF" w14:textId="77777777" w:rsidR="00096831" w:rsidRPr="00F762EA" w:rsidRDefault="00096831" w:rsidP="000968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Max</w:t>
            </w:r>
          </w:p>
        </w:tc>
      </w:tr>
      <w:tr w:rsidR="00096831" w:rsidRPr="00F762EA" w14:paraId="267926B1" w14:textId="77777777" w:rsidTr="00F762EA">
        <w:tc>
          <w:tcPr>
            <w:tcW w:w="2328" w:type="dxa"/>
            <w:vAlign w:val="bottom"/>
          </w:tcPr>
          <w:p w14:paraId="20C5C79D" w14:textId="77777777" w:rsidR="00096831" w:rsidRPr="00F762EA" w:rsidRDefault="00096831" w:rsidP="00096831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Individual fatty acids</w:t>
            </w:r>
          </w:p>
        </w:tc>
        <w:tc>
          <w:tcPr>
            <w:tcW w:w="821" w:type="dxa"/>
            <w:tcBorders>
              <w:top w:val="single" w:sz="4" w:space="0" w:color="auto"/>
            </w:tcBorders>
          </w:tcPr>
          <w:p w14:paraId="5E878E80" w14:textId="77777777" w:rsidR="00096831" w:rsidRPr="00F762EA" w:rsidRDefault="00096831" w:rsidP="000968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4" w:space="0" w:color="auto"/>
            </w:tcBorders>
          </w:tcPr>
          <w:p w14:paraId="1172B4BF" w14:textId="77777777" w:rsidR="00096831" w:rsidRPr="00F762EA" w:rsidRDefault="00096831" w:rsidP="000968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</w:tcBorders>
          </w:tcPr>
          <w:p w14:paraId="788CBA9B" w14:textId="77777777" w:rsidR="00096831" w:rsidRPr="00F762EA" w:rsidRDefault="00096831" w:rsidP="000968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</w:tcBorders>
          </w:tcPr>
          <w:p w14:paraId="49DFC77E" w14:textId="77777777" w:rsidR="00096831" w:rsidRPr="00F762EA" w:rsidRDefault="00096831" w:rsidP="000968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" w:type="dxa"/>
          </w:tcPr>
          <w:p w14:paraId="28F4F7EE" w14:textId="77777777" w:rsidR="00096831" w:rsidRPr="00F762EA" w:rsidRDefault="00096831" w:rsidP="000968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</w:tcBorders>
          </w:tcPr>
          <w:p w14:paraId="58D8200E" w14:textId="77777777" w:rsidR="00096831" w:rsidRPr="00F762EA" w:rsidRDefault="00096831" w:rsidP="000968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</w:tcBorders>
          </w:tcPr>
          <w:p w14:paraId="76529492" w14:textId="77777777" w:rsidR="00096831" w:rsidRPr="00F762EA" w:rsidRDefault="00096831" w:rsidP="000968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</w:tcBorders>
          </w:tcPr>
          <w:p w14:paraId="591A9CEC" w14:textId="77777777" w:rsidR="00096831" w:rsidRPr="00F762EA" w:rsidRDefault="00096831" w:rsidP="000968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tcBorders>
              <w:top w:val="single" w:sz="4" w:space="0" w:color="auto"/>
            </w:tcBorders>
          </w:tcPr>
          <w:p w14:paraId="6D02FB8C" w14:textId="77777777" w:rsidR="00096831" w:rsidRPr="00F762EA" w:rsidRDefault="00096831" w:rsidP="000968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62EA" w:rsidRPr="00F762EA" w14:paraId="641758AC" w14:textId="77777777" w:rsidTr="00F762EA">
        <w:tc>
          <w:tcPr>
            <w:tcW w:w="2328" w:type="dxa"/>
            <w:vAlign w:val="bottom"/>
          </w:tcPr>
          <w:p w14:paraId="10CE1F75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C4:0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998619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2.200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BA4891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0.258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7EDA8F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1.672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9391C3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2.715</w:t>
            </w:r>
          </w:p>
        </w:tc>
        <w:tc>
          <w:tcPr>
            <w:tcW w:w="231" w:type="dxa"/>
            <w:vAlign w:val="center"/>
          </w:tcPr>
          <w:p w14:paraId="684BE2BE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68B6F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2.135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5FF732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0.233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9AF2C9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1.618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60D6A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2.575</w:t>
            </w:r>
          </w:p>
        </w:tc>
      </w:tr>
      <w:tr w:rsidR="00F762EA" w:rsidRPr="00F762EA" w14:paraId="50737552" w14:textId="77777777" w:rsidTr="00F762EA">
        <w:tc>
          <w:tcPr>
            <w:tcW w:w="2328" w:type="dxa"/>
            <w:vAlign w:val="bottom"/>
          </w:tcPr>
          <w:p w14:paraId="6EB1AB81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C5:0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0D58B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0.017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115133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6500DE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F41B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0.027</w:t>
            </w:r>
          </w:p>
        </w:tc>
        <w:tc>
          <w:tcPr>
            <w:tcW w:w="231" w:type="dxa"/>
            <w:vAlign w:val="center"/>
          </w:tcPr>
          <w:p w14:paraId="4BE87660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120E9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C6051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E9F46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F0F853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0.025</w:t>
            </w:r>
          </w:p>
        </w:tc>
      </w:tr>
      <w:tr w:rsidR="00F762EA" w:rsidRPr="00F762EA" w14:paraId="54923E89" w14:textId="77777777" w:rsidTr="00F762EA">
        <w:tc>
          <w:tcPr>
            <w:tcW w:w="2328" w:type="dxa"/>
            <w:vAlign w:val="bottom"/>
          </w:tcPr>
          <w:p w14:paraId="7868BDA7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C6:0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409AF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1.561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5D3C3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0.121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19DE7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1.343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787A89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1.813</w:t>
            </w:r>
          </w:p>
        </w:tc>
        <w:tc>
          <w:tcPr>
            <w:tcW w:w="231" w:type="dxa"/>
            <w:vAlign w:val="center"/>
          </w:tcPr>
          <w:p w14:paraId="6B01A49F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155336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1.675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260461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0.129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82B4D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1.447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60470B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1.960</w:t>
            </w:r>
          </w:p>
        </w:tc>
      </w:tr>
      <w:tr w:rsidR="00F762EA" w:rsidRPr="00F762EA" w14:paraId="340C1AC8" w14:textId="77777777" w:rsidTr="00F762EA">
        <w:tc>
          <w:tcPr>
            <w:tcW w:w="2328" w:type="dxa"/>
            <w:vAlign w:val="bottom"/>
          </w:tcPr>
          <w:p w14:paraId="0975FE9D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C7:0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B595A5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0.017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3A8EC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84CFE5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286F5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0.026</w:t>
            </w:r>
          </w:p>
        </w:tc>
        <w:tc>
          <w:tcPr>
            <w:tcW w:w="231" w:type="dxa"/>
            <w:vAlign w:val="center"/>
          </w:tcPr>
          <w:p w14:paraId="10442CB5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3D5E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0.021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E1B09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0A17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0.016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7F41CD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0.034</w:t>
            </w:r>
          </w:p>
        </w:tc>
      </w:tr>
      <w:tr w:rsidR="00F762EA" w:rsidRPr="00F762EA" w14:paraId="1459272E" w14:textId="77777777" w:rsidTr="00F762EA">
        <w:tc>
          <w:tcPr>
            <w:tcW w:w="2328" w:type="dxa"/>
            <w:vAlign w:val="bottom"/>
          </w:tcPr>
          <w:p w14:paraId="4F6C452B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C8:0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A66CA6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0.973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A2D09C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0.083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99BE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0.818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4EE5B3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1.163</w:t>
            </w:r>
          </w:p>
        </w:tc>
        <w:tc>
          <w:tcPr>
            <w:tcW w:w="231" w:type="dxa"/>
          </w:tcPr>
          <w:p w14:paraId="3FCEFCBD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C2AA1E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1.101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04F102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0.062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9E7E5F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1.016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62C62B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1.242</w:t>
            </w:r>
          </w:p>
        </w:tc>
      </w:tr>
      <w:tr w:rsidR="00F762EA" w:rsidRPr="00F762EA" w14:paraId="70EA01FD" w14:textId="77777777" w:rsidTr="00F762EA">
        <w:tc>
          <w:tcPr>
            <w:tcW w:w="2328" w:type="dxa"/>
            <w:vAlign w:val="bottom"/>
          </w:tcPr>
          <w:p w14:paraId="3B40D518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C9:0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3BDB33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55196E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BD6C00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50A13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0.031</w:t>
            </w:r>
          </w:p>
        </w:tc>
        <w:tc>
          <w:tcPr>
            <w:tcW w:w="231" w:type="dxa"/>
            <w:vAlign w:val="center"/>
          </w:tcPr>
          <w:p w14:paraId="39C05F15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C7CD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0.029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E70F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08F4B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0.019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608BE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0.050</w:t>
            </w:r>
          </w:p>
        </w:tc>
      </w:tr>
      <w:tr w:rsidR="00F762EA" w:rsidRPr="00F762EA" w14:paraId="25A2B47B" w14:textId="77777777" w:rsidTr="00F762EA">
        <w:tc>
          <w:tcPr>
            <w:tcW w:w="2328" w:type="dxa"/>
            <w:vAlign w:val="bottom"/>
          </w:tcPr>
          <w:p w14:paraId="5C5B441E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C10:0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11162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2.289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14B851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0.225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EFBB7E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1.815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F88FDD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2.748</w:t>
            </w:r>
          </w:p>
        </w:tc>
        <w:tc>
          <w:tcPr>
            <w:tcW w:w="231" w:type="dxa"/>
            <w:vAlign w:val="bottom"/>
          </w:tcPr>
          <w:p w14:paraId="3BB3E8E0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9C02C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2.746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4E604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0.206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D06D3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2.378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FAC69F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3.294</w:t>
            </w:r>
          </w:p>
        </w:tc>
      </w:tr>
      <w:tr w:rsidR="00F762EA" w:rsidRPr="00F762EA" w14:paraId="1DBD5283" w14:textId="77777777" w:rsidTr="00F762EA">
        <w:tc>
          <w:tcPr>
            <w:tcW w:w="2328" w:type="dxa"/>
            <w:vAlign w:val="bottom"/>
          </w:tcPr>
          <w:p w14:paraId="6DF289C1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C10:1 c9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B9E5D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0.221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702F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0.036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9ABE1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0.157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A38AA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0.284</w:t>
            </w:r>
          </w:p>
        </w:tc>
        <w:tc>
          <w:tcPr>
            <w:tcW w:w="231" w:type="dxa"/>
            <w:vAlign w:val="bottom"/>
          </w:tcPr>
          <w:p w14:paraId="740B70E0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62866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0.242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8C7F6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0.030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9C32C2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0.187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542933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0.311</w:t>
            </w:r>
          </w:p>
        </w:tc>
      </w:tr>
      <w:tr w:rsidR="00F762EA" w:rsidRPr="00F762EA" w14:paraId="62B65AD5" w14:textId="77777777" w:rsidTr="00F762EA">
        <w:tc>
          <w:tcPr>
            <w:tcW w:w="2328" w:type="dxa"/>
            <w:vAlign w:val="bottom"/>
          </w:tcPr>
          <w:p w14:paraId="03131BEC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C11:0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22E64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0.042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E91ED1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500D6C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FA560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0.059</w:t>
            </w:r>
          </w:p>
        </w:tc>
        <w:tc>
          <w:tcPr>
            <w:tcW w:w="231" w:type="dxa"/>
            <w:vAlign w:val="bottom"/>
          </w:tcPr>
          <w:p w14:paraId="0D18361C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088A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0.057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E7E04F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52EF6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0.035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75B4D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0.097</w:t>
            </w:r>
          </w:p>
        </w:tc>
      </w:tr>
      <w:tr w:rsidR="00F762EA" w:rsidRPr="00F762EA" w14:paraId="06DC35E4" w14:textId="77777777" w:rsidTr="00F762EA">
        <w:tc>
          <w:tcPr>
            <w:tcW w:w="2328" w:type="dxa"/>
            <w:vAlign w:val="bottom"/>
          </w:tcPr>
          <w:p w14:paraId="08C7909F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C12:0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03E52C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2.769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BB8C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0.295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6C846F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2.149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215D82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3.248</w:t>
            </w:r>
          </w:p>
        </w:tc>
        <w:tc>
          <w:tcPr>
            <w:tcW w:w="231" w:type="dxa"/>
            <w:vAlign w:val="bottom"/>
          </w:tcPr>
          <w:p w14:paraId="190D0D22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BDA11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3.356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D939EF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0.346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904C1C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2.869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C4902F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4.523</w:t>
            </w:r>
          </w:p>
        </w:tc>
      </w:tr>
      <w:tr w:rsidR="00F762EA" w:rsidRPr="00F762EA" w14:paraId="21921C97" w14:textId="77777777" w:rsidTr="00F762EA">
        <w:tc>
          <w:tcPr>
            <w:tcW w:w="2328" w:type="dxa"/>
            <w:vAlign w:val="bottom"/>
          </w:tcPr>
          <w:p w14:paraId="490C2500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C13:0 iso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F43B2D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8F26CF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D0979C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50F4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0.025</w:t>
            </w:r>
          </w:p>
        </w:tc>
        <w:tc>
          <w:tcPr>
            <w:tcW w:w="231" w:type="dxa"/>
            <w:vAlign w:val="center"/>
          </w:tcPr>
          <w:p w14:paraId="66387EFE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6CD2E2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E2DE3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7329E9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0.017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1BB240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0.024</w:t>
            </w:r>
          </w:p>
        </w:tc>
      </w:tr>
      <w:tr w:rsidR="00F762EA" w:rsidRPr="00F762EA" w14:paraId="31FA85BA" w14:textId="77777777" w:rsidTr="00F762EA">
        <w:tc>
          <w:tcPr>
            <w:tcW w:w="2328" w:type="dxa"/>
            <w:vAlign w:val="bottom"/>
          </w:tcPr>
          <w:p w14:paraId="7D5F9070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C13:0 anteiso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512BF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0.005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CFF2E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7660B9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699152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0.009</w:t>
            </w:r>
          </w:p>
        </w:tc>
        <w:tc>
          <w:tcPr>
            <w:tcW w:w="231" w:type="dxa"/>
            <w:vAlign w:val="center"/>
          </w:tcPr>
          <w:p w14:paraId="30F8B0DC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A5B8FE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B6D6A5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5540C6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A2B4B0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0.008</w:t>
            </w:r>
          </w:p>
        </w:tc>
      </w:tr>
      <w:tr w:rsidR="00F762EA" w:rsidRPr="00F762EA" w14:paraId="6E6DD615" w14:textId="77777777" w:rsidTr="00F762EA">
        <w:tc>
          <w:tcPr>
            <w:tcW w:w="2328" w:type="dxa"/>
            <w:vAlign w:val="bottom"/>
          </w:tcPr>
          <w:p w14:paraId="72E8F67A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C12:1 c9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4923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0.065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A3766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C21C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0.038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9252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0.089</w:t>
            </w:r>
          </w:p>
        </w:tc>
        <w:tc>
          <w:tcPr>
            <w:tcW w:w="231" w:type="dxa"/>
            <w:vAlign w:val="center"/>
          </w:tcPr>
          <w:p w14:paraId="532298FD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54039D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0.077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B98D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C3653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0.059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0EEB8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0.109</w:t>
            </w:r>
          </w:p>
        </w:tc>
      </w:tr>
      <w:tr w:rsidR="00F762EA" w:rsidRPr="00F762EA" w14:paraId="143E65AF" w14:textId="77777777" w:rsidTr="00F762EA">
        <w:tc>
          <w:tcPr>
            <w:tcW w:w="2328" w:type="dxa"/>
            <w:vAlign w:val="bottom"/>
          </w:tcPr>
          <w:p w14:paraId="06BAC724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C13:0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765CA9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0.077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CD9C2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C7F6C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0.053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E14AB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0.100</w:t>
            </w:r>
          </w:p>
        </w:tc>
        <w:tc>
          <w:tcPr>
            <w:tcW w:w="231" w:type="dxa"/>
            <w:vAlign w:val="center"/>
          </w:tcPr>
          <w:p w14:paraId="6FFC51AD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65C13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0.090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97130D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C2C4DF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0.061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76F1D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0.141</w:t>
            </w:r>
          </w:p>
        </w:tc>
      </w:tr>
      <w:tr w:rsidR="00F762EA" w:rsidRPr="00F762EA" w14:paraId="3FFACBC2" w14:textId="77777777" w:rsidTr="00F762EA">
        <w:tc>
          <w:tcPr>
            <w:tcW w:w="2328" w:type="dxa"/>
            <w:vAlign w:val="bottom"/>
          </w:tcPr>
          <w:p w14:paraId="38CF9C41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C14:0 iso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AA2D80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0.070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A050B5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44F4FD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0.057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77617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0.115</w:t>
            </w:r>
          </w:p>
        </w:tc>
        <w:tc>
          <w:tcPr>
            <w:tcW w:w="231" w:type="dxa"/>
            <w:vAlign w:val="center"/>
          </w:tcPr>
          <w:p w14:paraId="5DE28D49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303F5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0.071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CBB110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546B3B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0.057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A2AE06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0.108</w:t>
            </w:r>
          </w:p>
        </w:tc>
      </w:tr>
      <w:tr w:rsidR="00F762EA" w:rsidRPr="00F762EA" w14:paraId="2AA3DA3F" w14:textId="77777777" w:rsidTr="00F762EA">
        <w:tc>
          <w:tcPr>
            <w:tcW w:w="2328" w:type="dxa"/>
            <w:vAlign w:val="bottom"/>
          </w:tcPr>
          <w:p w14:paraId="1367B86E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C14:0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B1D7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10.244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463F56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0.668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8AFA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9.149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77FC66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11.244</w:t>
            </w:r>
          </w:p>
        </w:tc>
        <w:tc>
          <w:tcPr>
            <w:tcW w:w="231" w:type="dxa"/>
            <w:vAlign w:val="center"/>
          </w:tcPr>
          <w:p w14:paraId="761AC7C4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6EADEC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11.123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134386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0.595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25136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10.201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C23CD1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12.269</w:t>
            </w:r>
          </w:p>
        </w:tc>
      </w:tr>
      <w:tr w:rsidR="00F762EA" w:rsidRPr="00F762EA" w14:paraId="6DBF47BF" w14:textId="77777777" w:rsidTr="00F762EA">
        <w:tc>
          <w:tcPr>
            <w:tcW w:w="2328" w:type="dxa"/>
            <w:vAlign w:val="bottom"/>
          </w:tcPr>
          <w:p w14:paraId="6AF85ED4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C14:1 t9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AD0D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0.177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AC29E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8DA32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0.154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37B635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0.194</w:t>
            </w:r>
          </w:p>
        </w:tc>
        <w:tc>
          <w:tcPr>
            <w:tcW w:w="231" w:type="dxa"/>
            <w:vAlign w:val="center"/>
          </w:tcPr>
          <w:p w14:paraId="0D560DD0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5C9019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0.175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10D70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57651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0.135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8CE4E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0.192</w:t>
            </w:r>
          </w:p>
        </w:tc>
      </w:tr>
      <w:tr w:rsidR="00F762EA" w:rsidRPr="00F762EA" w14:paraId="22E9F041" w14:textId="77777777" w:rsidTr="00F762EA">
        <w:tc>
          <w:tcPr>
            <w:tcW w:w="2328" w:type="dxa"/>
            <w:vAlign w:val="bottom"/>
          </w:tcPr>
          <w:p w14:paraId="5E305A2E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C15:0 anteiso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070DB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0.372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F62261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91AC26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0.335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5E4F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0.436</w:t>
            </w:r>
          </w:p>
        </w:tc>
        <w:tc>
          <w:tcPr>
            <w:tcW w:w="231" w:type="dxa"/>
            <w:vAlign w:val="center"/>
          </w:tcPr>
          <w:p w14:paraId="7AAD327D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76DB0C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0.348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BE3C1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0.034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142B4D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0.242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CE06DC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0.404</w:t>
            </w:r>
          </w:p>
        </w:tc>
      </w:tr>
      <w:tr w:rsidR="00F762EA" w:rsidRPr="00F762EA" w14:paraId="04C93FC9" w14:textId="77777777" w:rsidTr="00F762EA">
        <w:tc>
          <w:tcPr>
            <w:tcW w:w="2328" w:type="dxa"/>
            <w:vAlign w:val="bottom"/>
          </w:tcPr>
          <w:p w14:paraId="03B2A849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C14:1 c9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EEB49C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0.839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93B870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0.175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76C9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0.544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DB6C5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1.200</w:t>
            </w:r>
          </w:p>
        </w:tc>
        <w:tc>
          <w:tcPr>
            <w:tcW w:w="231" w:type="dxa"/>
            <w:vAlign w:val="center"/>
          </w:tcPr>
          <w:p w14:paraId="61497C34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2ED285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0.835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4F2D4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0.144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88EB63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0.558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BB12B3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1.122</w:t>
            </w:r>
          </w:p>
        </w:tc>
      </w:tr>
      <w:tr w:rsidR="00F762EA" w:rsidRPr="00F762EA" w14:paraId="5191C810" w14:textId="77777777" w:rsidTr="00F762EA">
        <w:tc>
          <w:tcPr>
            <w:tcW w:w="2328" w:type="dxa"/>
            <w:vAlign w:val="bottom"/>
          </w:tcPr>
          <w:p w14:paraId="37A0C4EE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C15:0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AFC02B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0.841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6C0611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0.073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3188D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0.701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BE265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0.953</w:t>
            </w:r>
          </w:p>
        </w:tc>
        <w:tc>
          <w:tcPr>
            <w:tcW w:w="231" w:type="dxa"/>
            <w:vAlign w:val="center"/>
          </w:tcPr>
          <w:p w14:paraId="4009164E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A9917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0.885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3E67FB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0.099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27FBA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0.722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EDE5B2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1.214</w:t>
            </w:r>
          </w:p>
        </w:tc>
      </w:tr>
      <w:tr w:rsidR="00F762EA" w:rsidRPr="00F762EA" w14:paraId="2AF59F51" w14:textId="77777777" w:rsidTr="00F762EA">
        <w:tc>
          <w:tcPr>
            <w:tcW w:w="2328" w:type="dxa"/>
            <w:vAlign w:val="bottom"/>
          </w:tcPr>
          <w:p w14:paraId="60B4E4F4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C15:1 c9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C04800" w14:textId="77777777" w:rsidR="00F762EA" w:rsidRPr="00F762EA" w:rsidRDefault="00F762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nd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96D5EE" w14:textId="77777777" w:rsidR="00F762EA" w:rsidRPr="00F762EA" w:rsidRDefault="00F762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99F290" w14:textId="77777777" w:rsidR="00F762EA" w:rsidRPr="00F762EA" w:rsidRDefault="00F762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FB55C1" w14:textId="77777777" w:rsidR="00F762EA" w:rsidRPr="00F762EA" w:rsidRDefault="00F762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1" w:type="dxa"/>
            <w:vAlign w:val="center"/>
          </w:tcPr>
          <w:p w14:paraId="6B15A5FA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8D51FF" w14:textId="77777777" w:rsidR="00F762EA" w:rsidRPr="00F762EA" w:rsidRDefault="00F762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nd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8F65F3" w14:textId="77777777" w:rsidR="00F762EA" w:rsidRPr="00F762EA" w:rsidRDefault="00F762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46EB9A" w14:textId="77777777" w:rsidR="00F762EA" w:rsidRPr="00F762EA" w:rsidRDefault="00F762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941FF" w14:textId="77777777" w:rsidR="00F762EA" w:rsidRPr="00F762EA" w:rsidRDefault="00F762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62EA" w:rsidRPr="00F762EA" w14:paraId="3E1478F3" w14:textId="77777777" w:rsidTr="00F762EA">
        <w:tc>
          <w:tcPr>
            <w:tcW w:w="2328" w:type="dxa"/>
            <w:vAlign w:val="bottom"/>
          </w:tcPr>
          <w:p w14:paraId="2BEDAB70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C16:0 iso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D6A65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0.210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B7B8A9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0.038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340490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0.161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9FC1A1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0.317</w:t>
            </w:r>
          </w:p>
        </w:tc>
        <w:tc>
          <w:tcPr>
            <w:tcW w:w="231" w:type="dxa"/>
            <w:vAlign w:val="center"/>
          </w:tcPr>
          <w:p w14:paraId="74D43BF7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D7B0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0.210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57E9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46C996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0.158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0720E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0.260</w:t>
            </w:r>
          </w:p>
        </w:tc>
      </w:tr>
      <w:tr w:rsidR="00F762EA" w:rsidRPr="00F762EA" w14:paraId="2F7A5866" w14:textId="77777777" w:rsidTr="00F762EA">
        <w:tc>
          <w:tcPr>
            <w:tcW w:w="2328" w:type="dxa"/>
            <w:vAlign w:val="bottom"/>
          </w:tcPr>
          <w:p w14:paraId="3270D167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C16:0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1E2F11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31.968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00600F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1.953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722B30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27.792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EFC77F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35.816</w:t>
            </w:r>
          </w:p>
        </w:tc>
        <w:tc>
          <w:tcPr>
            <w:tcW w:w="231" w:type="dxa"/>
            <w:vAlign w:val="center"/>
          </w:tcPr>
          <w:p w14:paraId="3AC5451A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F8DAD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34.104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F09FF5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2.139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354DC5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30.971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5819D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41.285</w:t>
            </w:r>
          </w:p>
        </w:tc>
      </w:tr>
      <w:tr w:rsidR="00F762EA" w:rsidRPr="00F762EA" w14:paraId="019AF786" w14:textId="77777777" w:rsidTr="00F762EA">
        <w:tc>
          <w:tcPr>
            <w:tcW w:w="2328" w:type="dxa"/>
            <w:vAlign w:val="bottom"/>
          </w:tcPr>
          <w:p w14:paraId="039E1E45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C16:1 c7-8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FBEF0B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0.050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E58C1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0.008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6FC332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A04243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0.066</w:t>
            </w:r>
          </w:p>
        </w:tc>
        <w:tc>
          <w:tcPr>
            <w:tcW w:w="231" w:type="dxa"/>
            <w:vAlign w:val="center"/>
          </w:tcPr>
          <w:p w14:paraId="791AC9CC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BC7F90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0.044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672E1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20B16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0.027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033AB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0.050</w:t>
            </w:r>
          </w:p>
        </w:tc>
      </w:tr>
      <w:tr w:rsidR="00F762EA" w:rsidRPr="00F762EA" w14:paraId="3C0F466F" w14:textId="77777777" w:rsidTr="00F762EA">
        <w:tc>
          <w:tcPr>
            <w:tcW w:w="2328" w:type="dxa"/>
            <w:vAlign w:val="bottom"/>
          </w:tcPr>
          <w:p w14:paraId="31167F56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C16:1 t9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1FCDCD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0.062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7025C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924D2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0.038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A6A0D1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0.087</w:t>
            </w:r>
          </w:p>
        </w:tc>
        <w:tc>
          <w:tcPr>
            <w:tcW w:w="231" w:type="dxa"/>
            <w:vAlign w:val="center"/>
          </w:tcPr>
          <w:p w14:paraId="3B744EFD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070A50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0.048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238710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0.008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014F2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0.026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46329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0.068</w:t>
            </w:r>
          </w:p>
        </w:tc>
      </w:tr>
      <w:tr w:rsidR="00F762EA" w:rsidRPr="00F762EA" w14:paraId="7FE3AF41" w14:textId="77777777" w:rsidTr="00F762EA">
        <w:tc>
          <w:tcPr>
            <w:tcW w:w="2328" w:type="dxa"/>
            <w:vAlign w:val="bottom"/>
          </w:tcPr>
          <w:p w14:paraId="310DF507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C17:0 iso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DEC2D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0.207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DA6400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3B0BF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0.160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471D3B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0.285</w:t>
            </w:r>
          </w:p>
        </w:tc>
        <w:tc>
          <w:tcPr>
            <w:tcW w:w="231" w:type="dxa"/>
            <w:vAlign w:val="center"/>
          </w:tcPr>
          <w:p w14:paraId="30394F1B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C889D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0.171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31C5A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8709C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0.142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4DB7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0.219</w:t>
            </w:r>
          </w:p>
        </w:tc>
      </w:tr>
      <w:tr w:rsidR="00F762EA" w:rsidRPr="00F762EA" w14:paraId="6ADE784B" w14:textId="77777777" w:rsidTr="00F762EA">
        <w:tc>
          <w:tcPr>
            <w:tcW w:w="2328" w:type="dxa"/>
            <w:vAlign w:val="bottom"/>
          </w:tcPr>
          <w:p w14:paraId="5CC740B4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C16:1 c9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0A2F6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1.326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C95F7B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0.260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0BC1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0.438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C7FFF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1.876</w:t>
            </w:r>
          </w:p>
        </w:tc>
        <w:tc>
          <w:tcPr>
            <w:tcW w:w="231" w:type="dxa"/>
            <w:vAlign w:val="center"/>
          </w:tcPr>
          <w:p w14:paraId="5267119C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B69D0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1.259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B7424E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0.212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779D5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0.808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89D5DE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1.581</w:t>
            </w:r>
          </w:p>
        </w:tc>
      </w:tr>
      <w:tr w:rsidR="00F762EA" w:rsidRPr="00F762EA" w14:paraId="033617E4" w14:textId="77777777" w:rsidTr="00F762EA">
        <w:tc>
          <w:tcPr>
            <w:tcW w:w="2328" w:type="dxa"/>
            <w:vAlign w:val="bottom"/>
          </w:tcPr>
          <w:p w14:paraId="73B9BC7F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C17:0 anteiso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139A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0.409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8E0D6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0.090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A49EFB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0.041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73BB2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0.527</w:t>
            </w:r>
          </w:p>
        </w:tc>
        <w:tc>
          <w:tcPr>
            <w:tcW w:w="231" w:type="dxa"/>
            <w:vAlign w:val="center"/>
          </w:tcPr>
          <w:p w14:paraId="23DFBB4F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218E01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0.386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51A110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0.037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CE7D0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0.296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75D9EC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0.462</w:t>
            </w:r>
          </w:p>
        </w:tc>
      </w:tr>
      <w:tr w:rsidR="00F762EA" w:rsidRPr="00F762EA" w14:paraId="66BEA870" w14:textId="77777777" w:rsidTr="00F762EA">
        <w:tc>
          <w:tcPr>
            <w:tcW w:w="2328" w:type="dxa"/>
            <w:vAlign w:val="bottom"/>
          </w:tcPr>
          <w:p w14:paraId="4D3F418C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C16:1 c14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268C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0.171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3AB81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B538B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0.110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E0066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0.227</w:t>
            </w:r>
          </w:p>
        </w:tc>
        <w:tc>
          <w:tcPr>
            <w:tcW w:w="231" w:type="dxa"/>
            <w:vAlign w:val="center"/>
          </w:tcPr>
          <w:p w14:paraId="2072382D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E1D822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0.197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2D7C9F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12CBA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0.155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1BDB7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0.244</w:t>
            </w:r>
          </w:p>
        </w:tc>
      </w:tr>
      <w:tr w:rsidR="00F762EA" w:rsidRPr="00F762EA" w14:paraId="7EF66B5D" w14:textId="77777777" w:rsidTr="00F762EA">
        <w:tc>
          <w:tcPr>
            <w:tcW w:w="2328" w:type="dxa"/>
            <w:vAlign w:val="bottom"/>
          </w:tcPr>
          <w:p w14:paraId="3B50AC7A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C17:0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F58B5B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0.446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EFDD0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0.033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F2D82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0.409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81B781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0.537</w:t>
            </w:r>
          </w:p>
        </w:tc>
        <w:tc>
          <w:tcPr>
            <w:tcW w:w="231" w:type="dxa"/>
            <w:vAlign w:val="center"/>
          </w:tcPr>
          <w:p w14:paraId="0D69C38E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7FE372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0.427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5637C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064211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0.359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184F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0.464</w:t>
            </w:r>
          </w:p>
        </w:tc>
      </w:tr>
      <w:tr w:rsidR="00F762EA" w:rsidRPr="00F762EA" w14:paraId="02D25F56" w14:textId="77777777" w:rsidTr="00F762EA">
        <w:tc>
          <w:tcPr>
            <w:tcW w:w="2328" w:type="dxa"/>
            <w:vAlign w:val="bottom"/>
          </w:tcPr>
          <w:p w14:paraId="4E81D030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C18:0 iso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1C8F96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0.090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BD58A5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FE5BAD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0.030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0FDC5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0.114</w:t>
            </w:r>
          </w:p>
        </w:tc>
        <w:tc>
          <w:tcPr>
            <w:tcW w:w="231" w:type="dxa"/>
            <w:vAlign w:val="center"/>
          </w:tcPr>
          <w:p w14:paraId="59856719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D1146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0.086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08A9F5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6CDD45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0.074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715B8F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0.105</w:t>
            </w:r>
          </w:p>
        </w:tc>
      </w:tr>
      <w:tr w:rsidR="00F762EA" w:rsidRPr="00F762EA" w14:paraId="456EE685" w14:textId="77777777" w:rsidTr="00F762EA">
        <w:tc>
          <w:tcPr>
            <w:tcW w:w="2328" w:type="dxa"/>
            <w:vAlign w:val="bottom"/>
          </w:tcPr>
          <w:p w14:paraId="5BA0064F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C17:1 c9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1EFB0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0.178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08BA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0.034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4ACFF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0.127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196DC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0.260</w:t>
            </w:r>
          </w:p>
        </w:tc>
        <w:tc>
          <w:tcPr>
            <w:tcW w:w="231" w:type="dxa"/>
            <w:vAlign w:val="center"/>
          </w:tcPr>
          <w:p w14:paraId="2B9561D5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D6E97E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0.143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C85AB1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C22EC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0.120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E4A3DC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0.194</w:t>
            </w:r>
          </w:p>
        </w:tc>
      </w:tr>
      <w:tr w:rsidR="00F762EA" w:rsidRPr="00F762EA" w14:paraId="343EAA32" w14:textId="77777777" w:rsidTr="00F762EA">
        <w:tc>
          <w:tcPr>
            <w:tcW w:w="2328" w:type="dxa"/>
            <w:vAlign w:val="bottom"/>
          </w:tcPr>
          <w:p w14:paraId="4A8E4D9D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C18:0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45CF2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9.429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AE92BE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1.095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40734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6.434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92D549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10.803</w:t>
            </w:r>
          </w:p>
        </w:tc>
        <w:tc>
          <w:tcPr>
            <w:tcW w:w="231" w:type="dxa"/>
            <w:vAlign w:val="center"/>
          </w:tcPr>
          <w:p w14:paraId="640D4CB3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44608B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9.976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89573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0.766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CA5EC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8.268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2D7D3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11.372</w:t>
            </w:r>
          </w:p>
        </w:tc>
      </w:tr>
      <w:tr w:rsidR="00F762EA" w:rsidRPr="00F762EA" w14:paraId="741E7D90" w14:textId="77777777" w:rsidTr="00F762EA">
        <w:tc>
          <w:tcPr>
            <w:tcW w:w="2328" w:type="dxa"/>
            <w:vAlign w:val="bottom"/>
          </w:tcPr>
          <w:p w14:paraId="63141342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C18:1 t4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33B5AD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0.024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CD7A80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E1535F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8394F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0.034</w:t>
            </w:r>
          </w:p>
        </w:tc>
        <w:tc>
          <w:tcPr>
            <w:tcW w:w="231" w:type="dxa"/>
            <w:vAlign w:val="center"/>
          </w:tcPr>
          <w:p w14:paraId="53CB3E5A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23D471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9D36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02D40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0.019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E4BC7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0.038</w:t>
            </w:r>
          </w:p>
        </w:tc>
      </w:tr>
      <w:tr w:rsidR="00F762EA" w:rsidRPr="00F762EA" w14:paraId="3C328D48" w14:textId="77777777" w:rsidTr="00F762EA">
        <w:tc>
          <w:tcPr>
            <w:tcW w:w="2328" w:type="dxa"/>
            <w:vAlign w:val="bottom"/>
          </w:tcPr>
          <w:p w14:paraId="50C3EBD5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C18:1 t5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3B2139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0.017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764F31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8C93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DC2896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0.053</w:t>
            </w:r>
          </w:p>
        </w:tc>
        <w:tc>
          <w:tcPr>
            <w:tcW w:w="231" w:type="dxa"/>
            <w:vAlign w:val="center"/>
          </w:tcPr>
          <w:p w14:paraId="2D0DD8A9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3DA0E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0.016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207F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8975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22A02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0.026</w:t>
            </w:r>
          </w:p>
        </w:tc>
      </w:tr>
      <w:tr w:rsidR="00F762EA" w:rsidRPr="00F762EA" w14:paraId="7F125CE3" w14:textId="77777777" w:rsidTr="00F762EA">
        <w:tc>
          <w:tcPr>
            <w:tcW w:w="2328" w:type="dxa"/>
            <w:vAlign w:val="bottom"/>
          </w:tcPr>
          <w:p w14:paraId="7A62E29D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C18:1 t6-8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C8A9C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0.369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7E59F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0.056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E23A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0.277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BAD673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0.512</w:t>
            </w:r>
          </w:p>
        </w:tc>
        <w:tc>
          <w:tcPr>
            <w:tcW w:w="231" w:type="dxa"/>
            <w:vAlign w:val="center"/>
          </w:tcPr>
          <w:p w14:paraId="72C1BB43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39F01B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0.338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CEB8B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0.049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A4DBA9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0.234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8BA3A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0.481</w:t>
            </w:r>
          </w:p>
        </w:tc>
      </w:tr>
      <w:tr w:rsidR="00F762EA" w:rsidRPr="00F762EA" w14:paraId="18FDA458" w14:textId="77777777" w:rsidTr="00F762EA">
        <w:tc>
          <w:tcPr>
            <w:tcW w:w="2328" w:type="dxa"/>
            <w:vAlign w:val="bottom"/>
          </w:tcPr>
          <w:p w14:paraId="7E827024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C18:1 t9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502B2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0.304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55CF9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0.045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9CB57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0.244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A7D7C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0.415</w:t>
            </w:r>
          </w:p>
        </w:tc>
        <w:tc>
          <w:tcPr>
            <w:tcW w:w="231" w:type="dxa"/>
            <w:vAlign w:val="center"/>
          </w:tcPr>
          <w:p w14:paraId="3CDCBD10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DEAEF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0.260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3ACC5B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0.042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BEB0E0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0.193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9457EB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0.377</w:t>
            </w:r>
          </w:p>
        </w:tc>
      </w:tr>
      <w:tr w:rsidR="00F762EA" w:rsidRPr="00F762EA" w14:paraId="3FD4BED8" w14:textId="77777777" w:rsidTr="00F762EA">
        <w:tc>
          <w:tcPr>
            <w:tcW w:w="2328" w:type="dxa"/>
            <w:vAlign w:val="bottom"/>
          </w:tcPr>
          <w:p w14:paraId="559692DE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C18:1 t10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8D32C2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0.480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E0E35E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0.098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F4B0B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0.315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E99D2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0.717</w:t>
            </w:r>
          </w:p>
        </w:tc>
        <w:tc>
          <w:tcPr>
            <w:tcW w:w="231" w:type="dxa"/>
            <w:vAlign w:val="center"/>
          </w:tcPr>
          <w:p w14:paraId="3D0FE94D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760AE9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0.373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8D619E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0.127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69D20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26AD5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0.637</w:t>
            </w:r>
          </w:p>
        </w:tc>
      </w:tr>
      <w:tr w:rsidR="00F762EA" w:rsidRPr="00F762EA" w14:paraId="466B4FCC" w14:textId="77777777" w:rsidTr="00F762EA">
        <w:tc>
          <w:tcPr>
            <w:tcW w:w="2328" w:type="dxa"/>
            <w:vAlign w:val="bottom"/>
          </w:tcPr>
          <w:p w14:paraId="5FAA2EF2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C18:1 t11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D7E8E3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1.185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0E0050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0.196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2EF19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0.821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F67F8D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1.655</w:t>
            </w:r>
          </w:p>
        </w:tc>
        <w:tc>
          <w:tcPr>
            <w:tcW w:w="231" w:type="dxa"/>
            <w:vAlign w:val="center"/>
          </w:tcPr>
          <w:p w14:paraId="62881452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806E4D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1.042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1431A6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0.149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C1978D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0.776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DFEBF1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1.362</w:t>
            </w:r>
          </w:p>
        </w:tc>
      </w:tr>
      <w:tr w:rsidR="00F762EA" w:rsidRPr="00F762EA" w14:paraId="6C5F87E2" w14:textId="77777777" w:rsidTr="00F762EA">
        <w:tc>
          <w:tcPr>
            <w:tcW w:w="2328" w:type="dxa"/>
            <w:vAlign w:val="bottom"/>
          </w:tcPr>
          <w:p w14:paraId="1DE11762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C18:1 c6 + C18:1 t12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4ACF02" w14:textId="77777777" w:rsidR="00F762EA" w:rsidRPr="00F762EA" w:rsidRDefault="00F762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nd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F479B5" w14:textId="77777777" w:rsidR="00F762EA" w:rsidRPr="00F762EA" w:rsidRDefault="00F762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EE09DD" w14:textId="77777777" w:rsidR="00F762EA" w:rsidRPr="00F762EA" w:rsidRDefault="00F762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FD5FD2" w14:textId="77777777" w:rsidR="00F762EA" w:rsidRPr="00F762EA" w:rsidRDefault="00F762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1" w:type="dxa"/>
            <w:vAlign w:val="center"/>
          </w:tcPr>
          <w:p w14:paraId="0551AA6C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03AE61" w14:textId="77777777" w:rsidR="00F762EA" w:rsidRPr="00F762EA" w:rsidRDefault="00F762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nd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457B1C" w14:textId="77777777" w:rsidR="00F762EA" w:rsidRPr="00F762EA" w:rsidRDefault="00F762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9099AB" w14:textId="77777777" w:rsidR="00F762EA" w:rsidRPr="00F762EA" w:rsidRDefault="00F762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640D4F" w14:textId="77777777" w:rsidR="00F762EA" w:rsidRPr="00F762EA" w:rsidRDefault="00F762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62EA" w:rsidRPr="00F762EA" w14:paraId="33D86444" w14:textId="77777777" w:rsidTr="00F762EA">
        <w:tc>
          <w:tcPr>
            <w:tcW w:w="2328" w:type="dxa"/>
            <w:vAlign w:val="bottom"/>
          </w:tcPr>
          <w:p w14:paraId="27ECD06E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C18:1 c9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4D205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22.630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9DD4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1.444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AB20B2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20.729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122B1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26.412</w:t>
            </w:r>
          </w:p>
        </w:tc>
        <w:tc>
          <w:tcPr>
            <w:tcW w:w="231" w:type="dxa"/>
            <w:vAlign w:val="center"/>
          </w:tcPr>
          <w:p w14:paraId="520B4CA5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8407E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19.389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EE07E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1.320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6F686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16.697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7C47B9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21.142</w:t>
            </w:r>
          </w:p>
        </w:tc>
      </w:tr>
      <w:tr w:rsidR="00F762EA" w:rsidRPr="00F762EA" w14:paraId="1A185958" w14:textId="77777777" w:rsidTr="00F762EA">
        <w:tc>
          <w:tcPr>
            <w:tcW w:w="2328" w:type="dxa"/>
            <w:vAlign w:val="bottom"/>
          </w:tcPr>
          <w:p w14:paraId="0F8B594D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C18:1 t15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ED953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0.537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8272AB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0.297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5BE33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0.168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0E673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1.200</w:t>
            </w:r>
          </w:p>
        </w:tc>
        <w:tc>
          <w:tcPr>
            <w:tcW w:w="231" w:type="dxa"/>
            <w:vAlign w:val="center"/>
          </w:tcPr>
          <w:p w14:paraId="4A9AAE21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16F936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0.595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636290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0.490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C8EEE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0.150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1DD6D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2.099</w:t>
            </w:r>
          </w:p>
        </w:tc>
      </w:tr>
      <w:tr w:rsidR="00F762EA" w:rsidRPr="00F762EA" w14:paraId="6E63877A" w14:textId="77777777" w:rsidTr="00F762EA">
        <w:tc>
          <w:tcPr>
            <w:tcW w:w="2328" w:type="dxa"/>
            <w:vAlign w:val="bottom"/>
          </w:tcPr>
          <w:p w14:paraId="33284808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C18:1 c11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602430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0.900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911A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0.074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69000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0.770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F3E8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1.027</w:t>
            </w:r>
          </w:p>
        </w:tc>
        <w:tc>
          <w:tcPr>
            <w:tcW w:w="231" w:type="dxa"/>
            <w:vAlign w:val="center"/>
          </w:tcPr>
          <w:p w14:paraId="659E4B15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B34BA9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0.758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A3C80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0.149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9FFDD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0.526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DA57B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1.367</w:t>
            </w:r>
          </w:p>
        </w:tc>
      </w:tr>
      <w:tr w:rsidR="00F762EA" w:rsidRPr="00F762EA" w14:paraId="0C1F1E12" w14:textId="77777777" w:rsidTr="00F762EA">
        <w:tc>
          <w:tcPr>
            <w:tcW w:w="2328" w:type="dxa"/>
            <w:vAlign w:val="bottom"/>
          </w:tcPr>
          <w:p w14:paraId="7B515385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C18:1 c12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FE0D6C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0.402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5EF0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0.057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BFD70D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0.265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A0310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0.493</w:t>
            </w:r>
          </w:p>
        </w:tc>
        <w:tc>
          <w:tcPr>
            <w:tcW w:w="231" w:type="dxa"/>
            <w:vAlign w:val="center"/>
          </w:tcPr>
          <w:p w14:paraId="04444187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27ACF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0.344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7E3BD5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0.055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A0BAE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0.170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2EFFFC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0.430</w:t>
            </w:r>
          </w:p>
        </w:tc>
      </w:tr>
      <w:tr w:rsidR="00F762EA" w:rsidRPr="00F762EA" w14:paraId="30304F5A" w14:textId="77777777" w:rsidTr="00F762EA">
        <w:tc>
          <w:tcPr>
            <w:tcW w:w="2328" w:type="dxa"/>
            <w:vAlign w:val="bottom"/>
          </w:tcPr>
          <w:p w14:paraId="20D162DF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C18:1 c13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CABFAF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0.086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2858AB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DE6586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0.042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99181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0.139</w:t>
            </w:r>
          </w:p>
        </w:tc>
        <w:tc>
          <w:tcPr>
            <w:tcW w:w="231" w:type="dxa"/>
            <w:vAlign w:val="center"/>
          </w:tcPr>
          <w:p w14:paraId="637FFB2C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D3A3BF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0.070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3DAB4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E0BB4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0.041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D6FA1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0.124</w:t>
            </w:r>
          </w:p>
        </w:tc>
      </w:tr>
      <w:tr w:rsidR="00F762EA" w:rsidRPr="00F762EA" w14:paraId="0F245010" w14:textId="77777777" w:rsidTr="00F762EA">
        <w:tc>
          <w:tcPr>
            <w:tcW w:w="2328" w:type="dxa"/>
            <w:vAlign w:val="bottom"/>
          </w:tcPr>
          <w:p w14:paraId="4860FDB2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C18:1 t16 + C18:1 c14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172E0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0.407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D0D3B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0.041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56F33D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0.327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E4A3E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0.476</w:t>
            </w:r>
          </w:p>
        </w:tc>
        <w:tc>
          <w:tcPr>
            <w:tcW w:w="231" w:type="dxa"/>
            <w:vAlign w:val="center"/>
          </w:tcPr>
          <w:p w14:paraId="3733199F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6AAE3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0.374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AA82CC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0.041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8878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0.260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242175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0.437</w:t>
            </w:r>
          </w:p>
        </w:tc>
      </w:tr>
      <w:tr w:rsidR="00F762EA" w:rsidRPr="00F762EA" w14:paraId="1D196AE3" w14:textId="77777777" w:rsidTr="00F762EA">
        <w:tc>
          <w:tcPr>
            <w:tcW w:w="2328" w:type="dxa"/>
            <w:vAlign w:val="bottom"/>
          </w:tcPr>
          <w:p w14:paraId="7F201F05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C19:0 + C18:1 c15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52FF4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0.131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17EF0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9CE23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0.093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A5F272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0.171</w:t>
            </w:r>
          </w:p>
        </w:tc>
        <w:tc>
          <w:tcPr>
            <w:tcW w:w="231" w:type="dxa"/>
            <w:vAlign w:val="center"/>
          </w:tcPr>
          <w:p w14:paraId="4B530888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7B32D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0.125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59DEA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BFC599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0.080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C4E02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0.153</w:t>
            </w:r>
          </w:p>
        </w:tc>
      </w:tr>
      <w:tr w:rsidR="00F762EA" w:rsidRPr="00F762EA" w14:paraId="16392308" w14:textId="77777777" w:rsidTr="00F762EA">
        <w:tc>
          <w:tcPr>
            <w:tcW w:w="2328" w:type="dxa"/>
            <w:vAlign w:val="bottom"/>
          </w:tcPr>
          <w:p w14:paraId="732636DE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C18:2 t9t12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13C987" w14:textId="77777777" w:rsidR="00F762EA" w:rsidRPr="00F762EA" w:rsidRDefault="00F762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nd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2702A8" w14:textId="77777777" w:rsidR="00F762EA" w:rsidRPr="00F762EA" w:rsidRDefault="00F762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9DACDC" w14:textId="77777777" w:rsidR="00F762EA" w:rsidRPr="00F762EA" w:rsidRDefault="00F762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D7F37" w14:textId="77777777" w:rsidR="00F762EA" w:rsidRPr="00F762EA" w:rsidRDefault="00F762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1" w:type="dxa"/>
            <w:vAlign w:val="center"/>
          </w:tcPr>
          <w:p w14:paraId="08062E3C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2871AF" w14:textId="77777777" w:rsidR="00F762EA" w:rsidRPr="00F762EA" w:rsidRDefault="00F762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nd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9E4820" w14:textId="77777777" w:rsidR="00F762EA" w:rsidRPr="00F762EA" w:rsidRDefault="00F762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41CFB7" w14:textId="77777777" w:rsidR="00F762EA" w:rsidRPr="00F762EA" w:rsidRDefault="00F762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CA5C06" w14:textId="77777777" w:rsidR="00F762EA" w:rsidRPr="00F762EA" w:rsidRDefault="00F762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62EA" w:rsidRPr="00F762EA" w14:paraId="61268AE4" w14:textId="77777777" w:rsidTr="00F762EA">
        <w:tc>
          <w:tcPr>
            <w:tcW w:w="2328" w:type="dxa"/>
            <w:vAlign w:val="bottom"/>
          </w:tcPr>
          <w:p w14:paraId="29019D02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C18:2 t11t15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F12AEC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0.063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08675D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0.008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724D81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0.045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1404DD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0.082</w:t>
            </w:r>
          </w:p>
        </w:tc>
        <w:tc>
          <w:tcPr>
            <w:tcW w:w="231" w:type="dxa"/>
            <w:vAlign w:val="center"/>
          </w:tcPr>
          <w:p w14:paraId="740B5232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5D460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0.064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4F3D5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1AF225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0.044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C83F06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0.082</w:t>
            </w:r>
          </w:p>
        </w:tc>
      </w:tr>
      <w:tr w:rsidR="00F762EA" w:rsidRPr="00F762EA" w14:paraId="3E8DA51A" w14:textId="77777777" w:rsidTr="00F762EA">
        <w:tc>
          <w:tcPr>
            <w:tcW w:w="2328" w:type="dxa"/>
            <w:vAlign w:val="bottom"/>
          </w:tcPr>
          <w:p w14:paraId="1EAB3222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C18:2 c9t13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F0C02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0.242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6C716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0.043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783F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0.185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E64C3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0.376</w:t>
            </w:r>
          </w:p>
        </w:tc>
        <w:tc>
          <w:tcPr>
            <w:tcW w:w="231" w:type="dxa"/>
            <w:vAlign w:val="center"/>
          </w:tcPr>
          <w:p w14:paraId="6A8C51FF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2A215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0.191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0B3C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0.035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DC350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0.125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BAD516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0.247</w:t>
            </w:r>
          </w:p>
        </w:tc>
      </w:tr>
      <w:tr w:rsidR="00F762EA" w:rsidRPr="00F762EA" w14:paraId="057A7C53" w14:textId="77777777" w:rsidTr="00F762EA">
        <w:tc>
          <w:tcPr>
            <w:tcW w:w="2328" w:type="dxa"/>
            <w:vAlign w:val="bottom"/>
          </w:tcPr>
          <w:p w14:paraId="5B03B6E0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C18:2 c10t14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8BA6D0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0.124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8B4191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0.032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5F46DE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0.083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2EA1C5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0.215</w:t>
            </w:r>
          </w:p>
        </w:tc>
        <w:tc>
          <w:tcPr>
            <w:tcW w:w="231" w:type="dxa"/>
            <w:vAlign w:val="center"/>
          </w:tcPr>
          <w:p w14:paraId="1300C45B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799CF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0.116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879BA1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6A388B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0.070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080A2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0.180</w:t>
            </w:r>
          </w:p>
        </w:tc>
      </w:tr>
      <w:tr w:rsidR="00F762EA" w:rsidRPr="00F762EA" w14:paraId="1EC502BD" w14:textId="77777777" w:rsidTr="00F762EA">
        <w:tc>
          <w:tcPr>
            <w:tcW w:w="2328" w:type="dxa"/>
            <w:vAlign w:val="bottom"/>
          </w:tcPr>
          <w:p w14:paraId="47001CD2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C18:2 c9t14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5E859E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0.139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38FCB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0.031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444ED9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0.036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91CE86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0.207</w:t>
            </w:r>
          </w:p>
        </w:tc>
        <w:tc>
          <w:tcPr>
            <w:tcW w:w="231" w:type="dxa"/>
            <w:vAlign w:val="center"/>
          </w:tcPr>
          <w:p w14:paraId="7FACAF89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D7183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0.112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C83910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42012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0.066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3386BE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0.150</w:t>
            </w:r>
          </w:p>
        </w:tc>
      </w:tr>
      <w:tr w:rsidR="00F762EA" w:rsidRPr="00F762EA" w14:paraId="7A469B17" w14:textId="77777777" w:rsidTr="00F762EA">
        <w:tc>
          <w:tcPr>
            <w:tcW w:w="2328" w:type="dxa"/>
            <w:vAlign w:val="bottom"/>
          </w:tcPr>
          <w:p w14:paraId="0706CCBA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C18:2 c9t12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E8BAA9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0.068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DBCFC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57F659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0.036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29643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0.084</w:t>
            </w:r>
          </w:p>
        </w:tc>
        <w:tc>
          <w:tcPr>
            <w:tcW w:w="231" w:type="dxa"/>
            <w:vAlign w:val="center"/>
          </w:tcPr>
          <w:p w14:paraId="519B71B0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65559D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0.062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92385B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88F079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0.041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7E1DB6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0.079</w:t>
            </w:r>
          </w:p>
        </w:tc>
      </w:tr>
      <w:tr w:rsidR="00F762EA" w:rsidRPr="00F762EA" w14:paraId="239045F0" w14:textId="77777777" w:rsidTr="00F762EA">
        <w:tc>
          <w:tcPr>
            <w:tcW w:w="2328" w:type="dxa"/>
            <w:vAlign w:val="bottom"/>
          </w:tcPr>
          <w:p w14:paraId="01B8C89B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C18:1 c16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F4908B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0.039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59DABF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29AF5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38BAA1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0.052</w:t>
            </w:r>
          </w:p>
        </w:tc>
        <w:tc>
          <w:tcPr>
            <w:tcW w:w="231" w:type="dxa"/>
            <w:vAlign w:val="center"/>
          </w:tcPr>
          <w:p w14:paraId="5C5C8F66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61EE2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0.032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0BB45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12718F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9B296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0.042</w:t>
            </w:r>
          </w:p>
        </w:tc>
      </w:tr>
      <w:tr w:rsidR="00F762EA" w:rsidRPr="00F762EA" w14:paraId="4C02D1DA" w14:textId="77777777" w:rsidTr="00F762EA">
        <w:tc>
          <w:tcPr>
            <w:tcW w:w="2328" w:type="dxa"/>
            <w:vAlign w:val="bottom"/>
          </w:tcPr>
          <w:p w14:paraId="70D7C2C7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C18:2 t11c15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84E25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0.108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AB309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3590D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0.074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2C406F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0.164</w:t>
            </w:r>
          </w:p>
        </w:tc>
        <w:tc>
          <w:tcPr>
            <w:tcW w:w="231" w:type="dxa"/>
            <w:vAlign w:val="center"/>
          </w:tcPr>
          <w:p w14:paraId="5BB0ADC7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781C3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0.088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09E0D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3917D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0.052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F14C2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0.120</w:t>
            </w:r>
          </w:p>
        </w:tc>
      </w:tr>
      <w:tr w:rsidR="00F762EA" w:rsidRPr="00F762EA" w14:paraId="3F45F601" w14:textId="77777777" w:rsidTr="00F762EA">
        <w:tc>
          <w:tcPr>
            <w:tcW w:w="2328" w:type="dxa"/>
            <w:vAlign w:val="bottom"/>
          </w:tcPr>
          <w:p w14:paraId="23396AB2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C18:2 c9c12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BEE19D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2.280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E231A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0.367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97C9FC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1.078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2C74D5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2.767</w:t>
            </w:r>
          </w:p>
        </w:tc>
        <w:tc>
          <w:tcPr>
            <w:tcW w:w="231" w:type="dxa"/>
            <w:vAlign w:val="center"/>
          </w:tcPr>
          <w:p w14:paraId="2B8AD045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64A616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1.695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444441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0.597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FB362C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0.380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A178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2.464</w:t>
            </w:r>
          </w:p>
        </w:tc>
      </w:tr>
      <w:tr w:rsidR="00F762EA" w:rsidRPr="00F762EA" w14:paraId="24F5E7B7" w14:textId="77777777" w:rsidTr="00F762EA">
        <w:tc>
          <w:tcPr>
            <w:tcW w:w="2328" w:type="dxa"/>
            <w:vAlign w:val="bottom"/>
          </w:tcPr>
          <w:p w14:paraId="79FB5B5A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C19:1 c10 + C18:2c15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EC877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0.122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162FDC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36CAE9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0.104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132B22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0.147</w:t>
            </w:r>
          </w:p>
        </w:tc>
        <w:tc>
          <w:tcPr>
            <w:tcW w:w="231" w:type="dxa"/>
            <w:vAlign w:val="center"/>
          </w:tcPr>
          <w:p w14:paraId="606A6CB3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D8F57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0.110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4D489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E6C6F6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0.081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6B99BD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0.134</w:t>
            </w:r>
          </w:p>
        </w:tc>
      </w:tr>
      <w:tr w:rsidR="00F762EA" w:rsidRPr="00F762EA" w14:paraId="5D71DDC1" w14:textId="77777777" w:rsidTr="00F762EA">
        <w:tc>
          <w:tcPr>
            <w:tcW w:w="2328" w:type="dxa"/>
            <w:vAlign w:val="bottom"/>
          </w:tcPr>
          <w:p w14:paraId="08C71B4B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C20:0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6ECE7B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0.121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F4346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8B2696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0.085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543A2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0.149</w:t>
            </w:r>
          </w:p>
        </w:tc>
        <w:tc>
          <w:tcPr>
            <w:tcW w:w="231" w:type="dxa"/>
            <w:vAlign w:val="center"/>
          </w:tcPr>
          <w:p w14:paraId="7847FF6C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1ECBD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0.128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EEFD1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C2F062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0.110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C8FB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0.175</w:t>
            </w:r>
          </w:p>
        </w:tc>
      </w:tr>
      <w:tr w:rsidR="00F762EA" w:rsidRPr="00F762EA" w14:paraId="4748BDB7" w14:textId="77777777" w:rsidTr="00F762EA">
        <w:tc>
          <w:tcPr>
            <w:tcW w:w="2328" w:type="dxa"/>
            <w:vAlign w:val="bottom"/>
          </w:tcPr>
          <w:p w14:paraId="74552E7F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C18:3 c6c9c12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E5A1DF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0.032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7F927F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23EB9B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125F2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0.043</w:t>
            </w:r>
          </w:p>
        </w:tc>
        <w:tc>
          <w:tcPr>
            <w:tcW w:w="231" w:type="dxa"/>
            <w:vAlign w:val="center"/>
          </w:tcPr>
          <w:p w14:paraId="3BD8CD02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3D92E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0.030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39853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7FB3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2CAF2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0.042</w:t>
            </w:r>
          </w:p>
        </w:tc>
      </w:tr>
      <w:tr w:rsidR="00F762EA" w:rsidRPr="00F762EA" w14:paraId="22786709" w14:textId="77777777" w:rsidTr="00F762EA">
        <w:tc>
          <w:tcPr>
            <w:tcW w:w="2328" w:type="dxa"/>
            <w:vAlign w:val="bottom"/>
          </w:tcPr>
          <w:p w14:paraId="4CA2FF0E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C18:3 c9c12c15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1F934E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0.481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62DB4B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0.049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83C2C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0.398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D45A21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0.571</w:t>
            </w:r>
          </w:p>
        </w:tc>
        <w:tc>
          <w:tcPr>
            <w:tcW w:w="231" w:type="dxa"/>
            <w:vAlign w:val="center"/>
          </w:tcPr>
          <w:p w14:paraId="57929E58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187A3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0.421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4D40BF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0.044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B9B2A2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0.284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06C31F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0.496</w:t>
            </w:r>
          </w:p>
        </w:tc>
      </w:tr>
      <w:tr w:rsidR="00F762EA" w:rsidRPr="00F762EA" w14:paraId="76BA8C8E" w14:textId="77777777" w:rsidTr="00F762EA">
        <w:tc>
          <w:tcPr>
            <w:tcW w:w="2328" w:type="dxa"/>
            <w:vAlign w:val="bottom"/>
          </w:tcPr>
          <w:p w14:paraId="001597E5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C11 C20:1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0D49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0.074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9807F0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53EF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0.065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FCFC65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0.084</w:t>
            </w:r>
          </w:p>
        </w:tc>
        <w:tc>
          <w:tcPr>
            <w:tcW w:w="231" w:type="dxa"/>
            <w:vAlign w:val="center"/>
          </w:tcPr>
          <w:p w14:paraId="516B7BCB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78F111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0.063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C4D63D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0.008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5BE3C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0.036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3E792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0.079</w:t>
            </w:r>
          </w:p>
        </w:tc>
      </w:tr>
      <w:tr w:rsidR="00F762EA" w:rsidRPr="00F762EA" w14:paraId="4431D236" w14:textId="77777777" w:rsidTr="00F762EA">
        <w:tc>
          <w:tcPr>
            <w:tcW w:w="2328" w:type="dxa"/>
            <w:vAlign w:val="bottom"/>
          </w:tcPr>
          <w:p w14:paraId="6DAF170C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C18:2 c9t11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14241D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0.638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BA5703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0.087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A8C5E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0.448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BD61D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0.822</w:t>
            </w:r>
          </w:p>
        </w:tc>
        <w:tc>
          <w:tcPr>
            <w:tcW w:w="231" w:type="dxa"/>
            <w:vAlign w:val="center"/>
          </w:tcPr>
          <w:p w14:paraId="085F9262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7F774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0.493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0F585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0.065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BD36B5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0.398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E89892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0.654</w:t>
            </w:r>
          </w:p>
        </w:tc>
      </w:tr>
      <w:tr w:rsidR="00F762EA" w:rsidRPr="00F762EA" w14:paraId="61F9E15C" w14:textId="77777777" w:rsidTr="00F762EA">
        <w:tc>
          <w:tcPr>
            <w:tcW w:w="2328" w:type="dxa"/>
            <w:vAlign w:val="bottom"/>
          </w:tcPr>
          <w:p w14:paraId="465A2BCC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C20:2 c11c14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F0435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0.025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61299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855283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B181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0.060</w:t>
            </w:r>
          </w:p>
        </w:tc>
        <w:tc>
          <w:tcPr>
            <w:tcW w:w="231" w:type="dxa"/>
            <w:vAlign w:val="center"/>
          </w:tcPr>
          <w:p w14:paraId="45984CE0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A11E3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0.029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1D3830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0153B1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0.019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F4875E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0.048</w:t>
            </w:r>
          </w:p>
        </w:tc>
      </w:tr>
      <w:tr w:rsidR="00F762EA" w:rsidRPr="00F762EA" w14:paraId="5F0F8ED1" w14:textId="77777777" w:rsidTr="00F762EA">
        <w:tc>
          <w:tcPr>
            <w:tcW w:w="2328" w:type="dxa"/>
            <w:vAlign w:val="bottom"/>
          </w:tcPr>
          <w:p w14:paraId="4A4779D0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C22:0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8EFE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0.039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B8A532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A64A0D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73BB3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0.066</w:t>
            </w:r>
          </w:p>
        </w:tc>
        <w:tc>
          <w:tcPr>
            <w:tcW w:w="231" w:type="dxa"/>
            <w:vAlign w:val="center"/>
          </w:tcPr>
          <w:p w14:paraId="6CE26620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74D375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0.047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E116D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0.036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5AF5C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0.027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54F4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0.212</w:t>
            </w:r>
          </w:p>
        </w:tc>
      </w:tr>
      <w:tr w:rsidR="00F762EA" w:rsidRPr="00F762EA" w14:paraId="321AD762" w14:textId="77777777" w:rsidTr="00F762EA">
        <w:tc>
          <w:tcPr>
            <w:tcW w:w="2328" w:type="dxa"/>
            <w:vAlign w:val="bottom"/>
          </w:tcPr>
          <w:p w14:paraId="72E6C5F5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C20:3 c8c11c14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4546A3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0.158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B38DC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0.034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36F85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0.095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EA4C50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0.240</w:t>
            </w:r>
          </w:p>
        </w:tc>
        <w:tc>
          <w:tcPr>
            <w:tcW w:w="231" w:type="dxa"/>
            <w:vAlign w:val="center"/>
          </w:tcPr>
          <w:p w14:paraId="077E4A72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FA9F6E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0.153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C2F24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D5C49E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0.100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E4C30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0.221</w:t>
            </w:r>
          </w:p>
        </w:tc>
      </w:tr>
      <w:tr w:rsidR="00F762EA" w:rsidRPr="00F762EA" w14:paraId="2808519C" w14:textId="77777777" w:rsidTr="00F762EA">
        <w:tc>
          <w:tcPr>
            <w:tcW w:w="2328" w:type="dxa"/>
            <w:vAlign w:val="bottom"/>
          </w:tcPr>
          <w:p w14:paraId="4AC59D66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C22:1 c13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3420E2" w14:textId="77777777" w:rsidR="00F762EA" w:rsidRPr="00F762EA" w:rsidRDefault="00F762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nd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DE34DF" w14:textId="77777777" w:rsidR="00F762EA" w:rsidRPr="00F762EA" w:rsidRDefault="00F762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F46BF" w14:textId="77777777" w:rsidR="00F762EA" w:rsidRPr="00F762EA" w:rsidRDefault="00F762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69F145" w14:textId="77777777" w:rsidR="00F762EA" w:rsidRPr="00F762EA" w:rsidRDefault="00F762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1" w:type="dxa"/>
            <w:vAlign w:val="center"/>
          </w:tcPr>
          <w:p w14:paraId="1B599C6A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D258C3" w14:textId="77777777" w:rsidR="00F762EA" w:rsidRPr="00F762EA" w:rsidRDefault="00F762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nd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40AE7" w14:textId="77777777" w:rsidR="00F762EA" w:rsidRPr="00F762EA" w:rsidRDefault="00F762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43267F" w14:textId="77777777" w:rsidR="00F762EA" w:rsidRPr="00F762EA" w:rsidRDefault="00F762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8A329" w14:textId="77777777" w:rsidR="00F762EA" w:rsidRPr="00F762EA" w:rsidRDefault="00F762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62EA" w:rsidRPr="00F762EA" w14:paraId="0E3568D5" w14:textId="77777777" w:rsidTr="00F762EA">
        <w:tc>
          <w:tcPr>
            <w:tcW w:w="2328" w:type="dxa"/>
            <w:vAlign w:val="bottom"/>
          </w:tcPr>
          <w:p w14:paraId="622F8EEF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C20:3 c11c14c17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8B48AE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0.013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01D9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2C16A6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0.008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6DD49D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0.025</w:t>
            </w:r>
          </w:p>
        </w:tc>
        <w:tc>
          <w:tcPr>
            <w:tcW w:w="231" w:type="dxa"/>
            <w:vAlign w:val="center"/>
          </w:tcPr>
          <w:p w14:paraId="1D82840C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08153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E1323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70F23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09134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0.017</w:t>
            </w:r>
          </w:p>
        </w:tc>
      </w:tr>
      <w:tr w:rsidR="00F762EA" w:rsidRPr="00F762EA" w14:paraId="39BEF148" w14:textId="77777777" w:rsidTr="00F762EA">
        <w:tc>
          <w:tcPr>
            <w:tcW w:w="2328" w:type="dxa"/>
            <w:vAlign w:val="bottom"/>
          </w:tcPr>
          <w:p w14:paraId="32036549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C20:4 c5c8c11c14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516AF3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0.140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80C66B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8BE0D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0.107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AFE7FF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0.170</w:t>
            </w:r>
          </w:p>
        </w:tc>
        <w:tc>
          <w:tcPr>
            <w:tcW w:w="231" w:type="dxa"/>
            <w:vAlign w:val="center"/>
          </w:tcPr>
          <w:p w14:paraId="3063CB13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25C8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0.135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4DC4B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0.045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41213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861ACD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0.326</w:t>
            </w:r>
          </w:p>
        </w:tc>
      </w:tr>
      <w:tr w:rsidR="00F762EA" w:rsidRPr="00F762EA" w14:paraId="694A1A1F" w14:textId="77777777" w:rsidTr="00F762EA">
        <w:tc>
          <w:tcPr>
            <w:tcW w:w="2328" w:type="dxa"/>
            <w:vAlign w:val="bottom"/>
          </w:tcPr>
          <w:p w14:paraId="6D3B2395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C22:2 c13c16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0EF76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0.027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7F3DBC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70342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8DBAB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0.068</w:t>
            </w:r>
          </w:p>
        </w:tc>
        <w:tc>
          <w:tcPr>
            <w:tcW w:w="231" w:type="dxa"/>
            <w:vAlign w:val="center"/>
          </w:tcPr>
          <w:p w14:paraId="65411D07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037CDF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0.023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A3CFF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2CF23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0.017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15D0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0.030</w:t>
            </w:r>
          </w:p>
        </w:tc>
      </w:tr>
      <w:tr w:rsidR="00F762EA" w:rsidRPr="00F762EA" w14:paraId="79FBC877" w14:textId="77777777" w:rsidTr="00F762EA">
        <w:tc>
          <w:tcPr>
            <w:tcW w:w="2328" w:type="dxa"/>
            <w:vAlign w:val="bottom"/>
          </w:tcPr>
          <w:p w14:paraId="5AD915E4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C20:5 c5c8c11c14c17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29BB9F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0.046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0F9CE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0.030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03111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3DB59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0.170</w:t>
            </w:r>
          </w:p>
        </w:tc>
        <w:tc>
          <w:tcPr>
            <w:tcW w:w="231" w:type="dxa"/>
            <w:vAlign w:val="center"/>
          </w:tcPr>
          <w:p w14:paraId="11F2DB6C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D87BE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0.041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16133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B73E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0.026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A3FBB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0.130</w:t>
            </w:r>
          </w:p>
        </w:tc>
      </w:tr>
      <w:tr w:rsidR="00F762EA" w:rsidRPr="00F762EA" w14:paraId="2D9A52DE" w14:textId="77777777" w:rsidTr="00F762EA">
        <w:tc>
          <w:tcPr>
            <w:tcW w:w="2328" w:type="dxa"/>
            <w:vAlign w:val="bottom"/>
          </w:tcPr>
          <w:p w14:paraId="4B466DC6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C24:0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E182C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0.025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22489F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48C02C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012B9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0.042</w:t>
            </w:r>
          </w:p>
        </w:tc>
        <w:tc>
          <w:tcPr>
            <w:tcW w:w="231" w:type="dxa"/>
            <w:vAlign w:val="center"/>
          </w:tcPr>
          <w:p w14:paraId="33F2A80F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61D9D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0.027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4B0BE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140D6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0.014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3380E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0.067</w:t>
            </w:r>
          </w:p>
        </w:tc>
      </w:tr>
      <w:tr w:rsidR="00F762EA" w:rsidRPr="00F762EA" w14:paraId="5B455A63" w14:textId="77777777" w:rsidTr="00F762EA">
        <w:tc>
          <w:tcPr>
            <w:tcW w:w="2328" w:type="dxa"/>
            <w:vAlign w:val="bottom"/>
          </w:tcPr>
          <w:p w14:paraId="1469EA10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C22:3 c13c16c19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45325E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0.013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AA0FB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2A024D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71292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0.042</w:t>
            </w:r>
          </w:p>
        </w:tc>
        <w:tc>
          <w:tcPr>
            <w:tcW w:w="231" w:type="dxa"/>
            <w:vAlign w:val="center"/>
          </w:tcPr>
          <w:p w14:paraId="3C8059A2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FB799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745240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4242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0.004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6C1A99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0.050</w:t>
            </w:r>
          </w:p>
        </w:tc>
      </w:tr>
      <w:tr w:rsidR="00F762EA" w:rsidRPr="00F762EA" w14:paraId="39486070" w14:textId="77777777" w:rsidTr="00F762EA">
        <w:tc>
          <w:tcPr>
            <w:tcW w:w="2328" w:type="dxa"/>
            <w:vAlign w:val="bottom"/>
          </w:tcPr>
          <w:p w14:paraId="0EA97D15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C22:4 c7c10c13c16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303E70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0.048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7FDD2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0.061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311E6E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0.018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694432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0.314</w:t>
            </w:r>
          </w:p>
        </w:tc>
        <w:tc>
          <w:tcPr>
            <w:tcW w:w="231" w:type="dxa"/>
            <w:vAlign w:val="center"/>
          </w:tcPr>
          <w:p w14:paraId="0D69EAAA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5C2D96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0.027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4DA550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BD56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C62363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0.051</w:t>
            </w:r>
          </w:p>
        </w:tc>
      </w:tr>
      <w:tr w:rsidR="00F762EA" w:rsidRPr="00F762EA" w14:paraId="59D0D928" w14:textId="77777777" w:rsidTr="00F762EA">
        <w:tc>
          <w:tcPr>
            <w:tcW w:w="2328" w:type="dxa"/>
            <w:vAlign w:val="bottom"/>
          </w:tcPr>
          <w:p w14:paraId="28A86981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C22:5 c7c10c13c16c19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431E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0.075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5B8C63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59C83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0.043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F232AB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0.135</w:t>
            </w:r>
          </w:p>
        </w:tc>
        <w:tc>
          <w:tcPr>
            <w:tcW w:w="231" w:type="dxa"/>
            <w:vAlign w:val="center"/>
          </w:tcPr>
          <w:p w14:paraId="4A8EA53C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5C3D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0.082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16EF2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0.051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E1F2DB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0.040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E71CE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0.295</w:t>
            </w:r>
          </w:p>
        </w:tc>
      </w:tr>
      <w:tr w:rsidR="00F762EA" w:rsidRPr="00F762EA" w14:paraId="1D5CF28D" w14:textId="77777777" w:rsidTr="00F762EA">
        <w:tc>
          <w:tcPr>
            <w:tcW w:w="2328" w:type="dxa"/>
            <w:vAlign w:val="bottom"/>
          </w:tcPr>
          <w:p w14:paraId="3C27ADE5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C22:6 c4c7c10c13c16c19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7064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0.025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C8B4B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C907DF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FF5D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0.141</w:t>
            </w:r>
          </w:p>
        </w:tc>
        <w:tc>
          <w:tcPr>
            <w:tcW w:w="231" w:type="dxa"/>
            <w:vAlign w:val="center"/>
          </w:tcPr>
          <w:p w14:paraId="21C70E73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82275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0.032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2C4571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0.028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70DE3D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0.011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0A8A00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0.121</w:t>
            </w:r>
          </w:p>
        </w:tc>
      </w:tr>
      <w:tr w:rsidR="00096831" w:rsidRPr="00F762EA" w14:paraId="0D50C521" w14:textId="77777777" w:rsidTr="00F762EA">
        <w:tc>
          <w:tcPr>
            <w:tcW w:w="2328" w:type="dxa"/>
            <w:vAlign w:val="bottom"/>
          </w:tcPr>
          <w:p w14:paraId="11D1C8D1" w14:textId="77777777" w:rsidR="00096831" w:rsidRPr="00F762EA" w:rsidRDefault="00096831" w:rsidP="00096831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Fatty acid Groups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11B93E" w14:textId="77777777" w:rsidR="00096831" w:rsidRPr="00F762EA" w:rsidRDefault="00096831" w:rsidP="0009683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C45A9" w14:textId="77777777" w:rsidR="00096831" w:rsidRPr="00F762EA" w:rsidRDefault="00096831" w:rsidP="0009683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91878" w14:textId="77777777" w:rsidR="00096831" w:rsidRPr="00F762EA" w:rsidRDefault="00096831" w:rsidP="0009683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FC96A7" w14:textId="77777777" w:rsidR="00096831" w:rsidRPr="00F762EA" w:rsidRDefault="00096831" w:rsidP="0009683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" w:type="dxa"/>
            <w:vAlign w:val="center"/>
          </w:tcPr>
          <w:p w14:paraId="232C3D17" w14:textId="77777777" w:rsidR="00096831" w:rsidRPr="00F762EA" w:rsidRDefault="00096831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306C93" w14:textId="77777777" w:rsidR="00096831" w:rsidRPr="00F762EA" w:rsidRDefault="00096831" w:rsidP="0009683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C23FB6" w14:textId="77777777" w:rsidR="00096831" w:rsidRPr="00F762EA" w:rsidRDefault="00096831" w:rsidP="0009683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12E9C7" w14:textId="77777777" w:rsidR="00096831" w:rsidRPr="00F762EA" w:rsidRDefault="00096831" w:rsidP="0009683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F6E21" w14:textId="77777777" w:rsidR="00096831" w:rsidRPr="00F762EA" w:rsidRDefault="00096831" w:rsidP="0009683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62EA" w:rsidRPr="00F762EA" w14:paraId="378AC15C" w14:textId="77777777" w:rsidTr="00F762EA">
        <w:tc>
          <w:tcPr>
            <w:tcW w:w="2328" w:type="dxa"/>
            <w:vAlign w:val="bottom"/>
          </w:tcPr>
          <w:p w14:paraId="6EA72DFF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SFA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9C7385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64.525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86DBC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1.829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6BCE2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60.183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69000B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66.637</w:t>
            </w:r>
          </w:p>
        </w:tc>
        <w:tc>
          <w:tcPr>
            <w:tcW w:w="231" w:type="dxa"/>
            <w:vAlign w:val="center"/>
          </w:tcPr>
          <w:p w14:paraId="64338CF2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B30FEF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69.306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770C80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1.975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27920D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66.902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1AA07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74.432</w:t>
            </w:r>
          </w:p>
        </w:tc>
      </w:tr>
      <w:tr w:rsidR="00F762EA" w:rsidRPr="00F762EA" w14:paraId="3628C2D1" w14:textId="77777777" w:rsidTr="00F762EA">
        <w:tc>
          <w:tcPr>
            <w:tcW w:w="2328" w:type="dxa"/>
            <w:vAlign w:val="bottom"/>
          </w:tcPr>
          <w:p w14:paraId="6128AEE0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MUFA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9BA03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30.668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201D9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1.625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DA5F1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28.621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13ECA9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34.380</w:t>
            </w:r>
          </w:p>
        </w:tc>
        <w:tc>
          <w:tcPr>
            <w:tcW w:w="231" w:type="dxa"/>
            <w:vAlign w:val="center"/>
          </w:tcPr>
          <w:p w14:paraId="3F6AEEA1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516B29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26.819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8C11C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1.389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653860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23.399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306F40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28.776</w:t>
            </w:r>
          </w:p>
        </w:tc>
      </w:tr>
      <w:tr w:rsidR="00F762EA" w:rsidRPr="00F762EA" w14:paraId="24F2C949" w14:textId="77777777" w:rsidTr="00F762EA">
        <w:tc>
          <w:tcPr>
            <w:tcW w:w="2328" w:type="dxa"/>
            <w:vAlign w:val="bottom"/>
          </w:tcPr>
          <w:p w14:paraId="54C69A3A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cis-MUFA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1775C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27.259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0EB49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1.466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335935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25.217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1F0E3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31.002</w:t>
            </w:r>
          </w:p>
        </w:tc>
        <w:tc>
          <w:tcPr>
            <w:tcW w:w="231" w:type="dxa"/>
            <w:vAlign w:val="center"/>
          </w:tcPr>
          <w:p w14:paraId="1CB31BDE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0E09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23.715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F53C5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1.467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1827D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20.475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CA42B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25.965</w:t>
            </w:r>
          </w:p>
        </w:tc>
      </w:tr>
      <w:tr w:rsidR="00F762EA" w:rsidRPr="00F762EA" w14:paraId="330F7B92" w14:textId="77777777" w:rsidTr="00F762EA">
        <w:tc>
          <w:tcPr>
            <w:tcW w:w="2328" w:type="dxa"/>
            <w:vAlign w:val="bottom"/>
          </w:tcPr>
          <w:p w14:paraId="1120A9D3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trans-MUFA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1FAEE3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3.409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50CE3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0.444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C32D0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2.755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4620F2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4.472</w:t>
            </w:r>
          </w:p>
        </w:tc>
        <w:tc>
          <w:tcPr>
            <w:tcW w:w="231" w:type="dxa"/>
            <w:vAlign w:val="center"/>
          </w:tcPr>
          <w:p w14:paraId="6D6A8D0C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B1FAD9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3.104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1297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0.542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11492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2.500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F0A6B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4.787</w:t>
            </w:r>
          </w:p>
        </w:tc>
      </w:tr>
      <w:tr w:rsidR="00F762EA" w:rsidRPr="00F762EA" w14:paraId="309BA8B1" w14:textId="77777777" w:rsidTr="00F762EA">
        <w:tc>
          <w:tcPr>
            <w:tcW w:w="2328" w:type="dxa"/>
            <w:vAlign w:val="bottom"/>
          </w:tcPr>
          <w:p w14:paraId="74045B90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PUFA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9A71C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4.807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CCCA7E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0.495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811E23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3.552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6E00CD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5.959</w:t>
            </w:r>
          </w:p>
        </w:tc>
        <w:tc>
          <w:tcPr>
            <w:tcW w:w="231" w:type="dxa"/>
            <w:vAlign w:val="center"/>
          </w:tcPr>
          <w:p w14:paraId="1A219B61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A91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3.876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2D8A7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0.720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257FB2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2.170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A0BDBD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4.980</w:t>
            </w:r>
          </w:p>
        </w:tc>
      </w:tr>
      <w:tr w:rsidR="00F762EA" w:rsidRPr="00F762EA" w14:paraId="65885B9A" w14:textId="77777777" w:rsidTr="00F762EA">
        <w:tc>
          <w:tcPr>
            <w:tcW w:w="2328" w:type="dxa"/>
            <w:vAlign w:val="bottom"/>
          </w:tcPr>
          <w:p w14:paraId="5EA36E82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cis-PUFA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D353C2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3.363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410DD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0.400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D0589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2.065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8A527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3.952</w:t>
            </w:r>
          </w:p>
        </w:tc>
        <w:tc>
          <w:tcPr>
            <w:tcW w:w="231" w:type="dxa"/>
            <w:vAlign w:val="center"/>
          </w:tcPr>
          <w:p w14:paraId="718A0561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FD40E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2.694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F3EF9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0.659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0FAF9E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1.203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D14672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3.701</w:t>
            </w:r>
          </w:p>
        </w:tc>
      </w:tr>
      <w:tr w:rsidR="00F762EA" w:rsidRPr="00F762EA" w14:paraId="028453ED" w14:textId="77777777" w:rsidTr="00F762EA">
        <w:tc>
          <w:tcPr>
            <w:tcW w:w="2328" w:type="dxa"/>
            <w:vAlign w:val="bottom"/>
          </w:tcPr>
          <w:p w14:paraId="3B2F1B22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trans-PUFA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30A851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0.063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5F16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0.008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B15A6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0.045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A4651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0.082</w:t>
            </w:r>
          </w:p>
        </w:tc>
        <w:tc>
          <w:tcPr>
            <w:tcW w:w="231" w:type="dxa"/>
            <w:vAlign w:val="center"/>
          </w:tcPr>
          <w:p w14:paraId="0CE85012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547052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0.064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65D2F5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0.009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ABA5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0.044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ADA45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0.082</w:t>
            </w:r>
          </w:p>
        </w:tc>
      </w:tr>
      <w:tr w:rsidR="00F762EA" w:rsidRPr="00F762EA" w14:paraId="4966C33B" w14:textId="77777777" w:rsidTr="00F762EA">
        <w:tc>
          <w:tcPr>
            <w:tcW w:w="2328" w:type="dxa"/>
            <w:vAlign w:val="bottom"/>
          </w:tcPr>
          <w:p w14:paraId="299449D2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cis/trans PUFA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0C2E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1.380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A1D895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0.178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E9C9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1.067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A9CEF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1.925</w:t>
            </w:r>
          </w:p>
        </w:tc>
        <w:tc>
          <w:tcPr>
            <w:tcW w:w="231" w:type="dxa"/>
            <w:vAlign w:val="center"/>
          </w:tcPr>
          <w:p w14:paraId="09F34043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F51019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1.118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776D0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0.141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F104B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0.863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0EA3C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1.376</w:t>
            </w:r>
          </w:p>
        </w:tc>
      </w:tr>
      <w:tr w:rsidR="00F762EA" w:rsidRPr="00F762EA" w14:paraId="66D8B9F3" w14:textId="77777777" w:rsidTr="00F762EA">
        <w:tc>
          <w:tcPr>
            <w:tcW w:w="2328" w:type="dxa"/>
            <w:vAlign w:val="bottom"/>
          </w:tcPr>
          <w:p w14:paraId="065C9A8F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  <w:lang w:val="el-GR"/>
              </w:rPr>
              <w:t>ω</w:t>
            </w: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-3</w:t>
            </w:r>
            <w:r w:rsidRPr="00F762E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PUFA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2178C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0.886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6E2728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0.087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E10670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0.778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C0FFE2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1.099</w:t>
            </w:r>
          </w:p>
        </w:tc>
        <w:tc>
          <w:tcPr>
            <w:tcW w:w="231" w:type="dxa"/>
            <w:vAlign w:val="center"/>
          </w:tcPr>
          <w:p w14:paraId="1C254B0F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BD3CA3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0.808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CC304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0.088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4DF53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0.664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D82A3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1.046</w:t>
            </w:r>
          </w:p>
        </w:tc>
      </w:tr>
      <w:tr w:rsidR="00F762EA" w:rsidRPr="00F762EA" w14:paraId="70408EC1" w14:textId="77777777" w:rsidTr="00F762EA">
        <w:tc>
          <w:tcPr>
            <w:tcW w:w="2328" w:type="dxa"/>
            <w:vAlign w:val="bottom"/>
          </w:tcPr>
          <w:p w14:paraId="2362990A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cis ω-3 PUFA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5CE7B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0.654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1F00DA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0.070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707F91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0.572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DAA562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0.846</w:t>
            </w:r>
          </w:p>
        </w:tc>
        <w:tc>
          <w:tcPr>
            <w:tcW w:w="231" w:type="dxa"/>
            <w:vAlign w:val="center"/>
          </w:tcPr>
          <w:p w14:paraId="5B0773EC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6FDF9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0.601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7A201B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0.084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2EA62B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0.489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A98AD9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0.838</w:t>
            </w:r>
          </w:p>
        </w:tc>
      </w:tr>
      <w:tr w:rsidR="00F762EA" w:rsidRPr="00F762EA" w14:paraId="1CF692C7" w14:textId="77777777" w:rsidTr="00F762EA">
        <w:tc>
          <w:tcPr>
            <w:tcW w:w="2328" w:type="dxa"/>
            <w:vAlign w:val="bottom"/>
          </w:tcPr>
          <w:p w14:paraId="77B17FD7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ω-6 PUFA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825383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2.777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AC4E5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0.368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F06C3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1.539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7470E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3.242</w:t>
            </w:r>
          </w:p>
        </w:tc>
        <w:tc>
          <w:tcPr>
            <w:tcW w:w="231" w:type="dxa"/>
            <w:vAlign w:val="center"/>
          </w:tcPr>
          <w:p w14:paraId="561BBEDB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5C435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2.155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F4E745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0.620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8F684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0.757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F610FE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2.933</w:t>
            </w:r>
          </w:p>
        </w:tc>
      </w:tr>
      <w:tr w:rsidR="00F762EA" w:rsidRPr="00F762EA" w14:paraId="50A968C9" w14:textId="77777777" w:rsidTr="00F762EA">
        <w:tc>
          <w:tcPr>
            <w:tcW w:w="2328" w:type="dxa"/>
            <w:vAlign w:val="bottom"/>
          </w:tcPr>
          <w:p w14:paraId="3A69A01B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>cis ω-6 PUFA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2FEE0D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2.710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CC0BB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0.366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EA3EA6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1.473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26379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3.167</w:t>
            </w:r>
          </w:p>
        </w:tc>
        <w:tc>
          <w:tcPr>
            <w:tcW w:w="231" w:type="dxa"/>
            <w:vAlign w:val="center"/>
          </w:tcPr>
          <w:p w14:paraId="5C5EF03F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33922E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2.093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7BBAC3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0.615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B8B2B2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0.714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C00D9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2.863</w:t>
            </w:r>
          </w:p>
        </w:tc>
      </w:tr>
      <w:tr w:rsidR="00F762EA" w:rsidRPr="00F762EA" w14:paraId="7881280A" w14:textId="77777777" w:rsidTr="00F762EA">
        <w:tc>
          <w:tcPr>
            <w:tcW w:w="2328" w:type="dxa"/>
            <w:vAlign w:val="bottom"/>
          </w:tcPr>
          <w:p w14:paraId="0E25CCB3" w14:textId="77777777" w:rsidR="00F762EA" w:rsidRPr="00F762EA" w:rsidRDefault="00F762EA" w:rsidP="000968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ω-3 PUFA : ω-6 PUFA 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2AB529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0.324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74C056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0.051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035FEF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0.272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4329C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0.517</w:t>
            </w:r>
          </w:p>
        </w:tc>
        <w:tc>
          <w:tcPr>
            <w:tcW w:w="231" w:type="dxa"/>
            <w:vAlign w:val="center"/>
          </w:tcPr>
          <w:p w14:paraId="50965BE5" w14:textId="77777777" w:rsidR="00F762EA" w:rsidRPr="00F762EA" w:rsidRDefault="00F762EA" w:rsidP="0009683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503623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0.419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99D4E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0.177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5482D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0.276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2C5337" w14:textId="77777777" w:rsidR="00F762EA" w:rsidRPr="00F762EA" w:rsidRDefault="00F762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2EA">
              <w:rPr>
                <w:rFonts w:ascii="Times New Roman" w:hAnsi="Times New Roman"/>
                <w:sz w:val="24"/>
                <w:szCs w:val="24"/>
              </w:rPr>
              <w:t>0.965</w:t>
            </w:r>
          </w:p>
        </w:tc>
      </w:tr>
      <w:tr w:rsidR="00096831" w:rsidRPr="00F762EA" w14:paraId="63C02B25" w14:textId="77777777" w:rsidTr="00F762EA">
        <w:trPr>
          <w:gridAfter w:val="1"/>
          <w:wAfter w:w="9" w:type="dxa"/>
        </w:trPr>
        <w:tc>
          <w:tcPr>
            <w:tcW w:w="9083" w:type="dxa"/>
            <w:gridSpan w:val="10"/>
            <w:tcBorders>
              <w:top w:val="single" w:sz="4" w:space="0" w:color="auto"/>
            </w:tcBorders>
          </w:tcPr>
          <w:p w14:paraId="0DE9F748" w14:textId="77777777" w:rsidR="00096831" w:rsidRPr="00F762EA" w:rsidRDefault="00096831" w:rsidP="000968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E4407CD" w14:textId="77777777" w:rsidR="00096831" w:rsidRPr="00096831" w:rsidRDefault="00096831" w:rsidP="00AD6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6831">
        <w:rPr>
          <w:rFonts w:ascii="Times New Roman" w:eastAsia="Times New Roman" w:hAnsi="Times New Roman" w:cs="Times New Roman"/>
          <w:sz w:val="24"/>
          <w:szCs w:val="24"/>
        </w:rPr>
        <w:t>n = number of samples, SFA = saturated fatty acids, SD = standard deviation, Min = minimum value observed, Max = maximum value observed, nd = not detected, MUFA = monounsaturated fatty acids, PUFA = polyunsaturated fatty acids</w:t>
      </w:r>
      <w:r w:rsidR="00EE071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2EC29BF" w14:textId="77777777" w:rsidR="00096831" w:rsidRDefault="00096831" w:rsidP="00AD6D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90A8244" w14:textId="77777777" w:rsidR="00096831" w:rsidRDefault="00096831" w:rsidP="00AD6D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3344A89" w14:textId="77777777" w:rsidR="00EE0712" w:rsidRDefault="00EE0712" w:rsidP="00EE071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EE0712" w:rsidSect="00096831">
          <w:pgSz w:w="12240" w:h="15840"/>
          <w:pgMar w:top="1440" w:right="1440" w:bottom="1440" w:left="1440" w:header="720" w:footer="720" w:gutter="0"/>
          <w:lnNumType w:countBy="1" w:restart="continuous"/>
          <w:cols w:space="720"/>
          <w:docGrid w:linePitch="299"/>
        </w:sectPr>
      </w:pPr>
    </w:p>
    <w:p w14:paraId="181C4FD3" w14:textId="77777777" w:rsidR="00EE0712" w:rsidRDefault="00EE0712" w:rsidP="00EE07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683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Table 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096831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096831">
        <w:rPr>
          <w:rFonts w:ascii="Times New Roman" w:eastAsia="Times New Roman" w:hAnsi="Times New Roman" w:cs="Times New Roman"/>
          <w:sz w:val="24"/>
          <w:szCs w:val="24"/>
        </w:rPr>
        <w:t xml:space="preserve"> Fatty acid profile of milk (n =16) for the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extreme </w:t>
      </w:r>
      <w:r w:rsidRPr="00096831">
        <w:rPr>
          <w:rFonts w:ascii="Times New Roman" w:eastAsia="Times New Roman" w:hAnsi="Times New Roman" w:cs="Times New Roman"/>
          <w:sz w:val="24"/>
          <w:szCs w:val="24"/>
        </w:rPr>
        <w:t>cows with contrasting potential for milk SFA.</w:t>
      </w:r>
    </w:p>
    <w:p w14:paraId="112F1444" w14:textId="77777777" w:rsidR="00EE0712" w:rsidRPr="00096831" w:rsidRDefault="00EE0712" w:rsidP="00EE07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Grilledutableau"/>
        <w:tblW w:w="90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63"/>
        <w:gridCol w:w="770"/>
        <w:gridCol w:w="858"/>
        <w:gridCol w:w="757"/>
        <w:gridCol w:w="765"/>
        <w:gridCol w:w="238"/>
        <w:gridCol w:w="770"/>
        <w:gridCol w:w="858"/>
        <w:gridCol w:w="757"/>
        <w:gridCol w:w="748"/>
        <w:gridCol w:w="8"/>
      </w:tblGrid>
      <w:tr w:rsidR="00EE0712" w:rsidRPr="00096831" w14:paraId="4BC6BBA8" w14:textId="77777777" w:rsidTr="00EE0712">
        <w:tc>
          <w:tcPr>
            <w:tcW w:w="2563" w:type="dxa"/>
            <w:tcBorders>
              <w:top w:val="single" w:sz="4" w:space="0" w:color="auto"/>
            </w:tcBorders>
          </w:tcPr>
          <w:p w14:paraId="56293A89" w14:textId="77777777" w:rsidR="00EE0712" w:rsidRPr="00096831" w:rsidRDefault="00EE0712" w:rsidP="00EE07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4"/>
            <w:tcBorders>
              <w:top w:val="single" w:sz="4" w:space="0" w:color="auto"/>
            </w:tcBorders>
          </w:tcPr>
          <w:p w14:paraId="06B77EB4" w14:textId="77777777" w:rsidR="00EE0712" w:rsidRPr="00096831" w:rsidRDefault="00EE0712" w:rsidP="00EE0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Extreme </w:t>
            </w:r>
            <w:r w:rsidRPr="00096831">
              <w:rPr>
                <w:rFonts w:ascii="Times New Roman" w:hAnsi="Times New Roman"/>
                <w:sz w:val="24"/>
                <w:szCs w:val="24"/>
              </w:rPr>
              <w:t>Low-SFA (n = 8)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48846634" w14:textId="77777777" w:rsidR="00EE0712" w:rsidRPr="00096831" w:rsidRDefault="00EE0712" w:rsidP="00EE07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1" w:type="dxa"/>
            <w:gridSpan w:val="5"/>
            <w:tcBorders>
              <w:top w:val="single" w:sz="4" w:space="0" w:color="auto"/>
            </w:tcBorders>
          </w:tcPr>
          <w:p w14:paraId="1A51B62E" w14:textId="77777777" w:rsidR="00EE0712" w:rsidRPr="00096831" w:rsidRDefault="00EE0712" w:rsidP="00EE0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Extreme </w:t>
            </w:r>
            <w:r w:rsidRPr="00096831">
              <w:rPr>
                <w:rFonts w:ascii="Times New Roman" w:hAnsi="Times New Roman"/>
                <w:sz w:val="24"/>
                <w:szCs w:val="24"/>
              </w:rPr>
              <w:t>High-SFA (n =8)</w:t>
            </w:r>
          </w:p>
        </w:tc>
      </w:tr>
      <w:tr w:rsidR="00EE0712" w:rsidRPr="00096831" w14:paraId="0FE42874" w14:textId="77777777" w:rsidTr="00EE0712">
        <w:tc>
          <w:tcPr>
            <w:tcW w:w="2563" w:type="dxa"/>
          </w:tcPr>
          <w:p w14:paraId="2219F7AC" w14:textId="77777777" w:rsidR="00EE0712" w:rsidRPr="00096831" w:rsidRDefault="00EE0712" w:rsidP="00EE07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14:paraId="593F3A94" w14:textId="77777777" w:rsidR="00EE0712" w:rsidRPr="00096831" w:rsidRDefault="00EE0712" w:rsidP="00EE0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Mean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14:paraId="69B72956" w14:textId="77777777" w:rsidR="00EE0712" w:rsidRPr="00096831" w:rsidRDefault="00EE0712" w:rsidP="00EE0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SD</w:t>
            </w:r>
          </w:p>
        </w:tc>
        <w:tc>
          <w:tcPr>
            <w:tcW w:w="757" w:type="dxa"/>
            <w:tcBorders>
              <w:bottom w:val="single" w:sz="4" w:space="0" w:color="auto"/>
            </w:tcBorders>
          </w:tcPr>
          <w:p w14:paraId="32B9C5D3" w14:textId="77777777" w:rsidR="00EE0712" w:rsidRPr="00096831" w:rsidRDefault="00EE0712" w:rsidP="00EE0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Min</w:t>
            </w:r>
          </w:p>
        </w:tc>
        <w:tc>
          <w:tcPr>
            <w:tcW w:w="765" w:type="dxa"/>
            <w:tcBorders>
              <w:bottom w:val="single" w:sz="4" w:space="0" w:color="auto"/>
            </w:tcBorders>
          </w:tcPr>
          <w:p w14:paraId="1BE6F39D" w14:textId="77777777" w:rsidR="00EE0712" w:rsidRPr="00096831" w:rsidRDefault="00EE0712" w:rsidP="00EE0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Max</w:t>
            </w:r>
          </w:p>
        </w:tc>
        <w:tc>
          <w:tcPr>
            <w:tcW w:w="238" w:type="dxa"/>
          </w:tcPr>
          <w:p w14:paraId="061C9E36" w14:textId="77777777" w:rsidR="00EE0712" w:rsidRPr="00096831" w:rsidRDefault="00EE0712" w:rsidP="00EE0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14:paraId="12EE3EBC" w14:textId="77777777" w:rsidR="00EE0712" w:rsidRPr="00096831" w:rsidRDefault="00EE0712" w:rsidP="00EE0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Mean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14:paraId="58E95FDA" w14:textId="77777777" w:rsidR="00EE0712" w:rsidRPr="00096831" w:rsidRDefault="00EE0712" w:rsidP="00EE0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SD</w:t>
            </w:r>
          </w:p>
        </w:tc>
        <w:tc>
          <w:tcPr>
            <w:tcW w:w="757" w:type="dxa"/>
            <w:tcBorders>
              <w:bottom w:val="single" w:sz="4" w:space="0" w:color="auto"/>
            </w:tcBorders>
          </w:tcPr>
          <w:p w14:paraId="0C0F18D2" w14:textId="77777777" w:rsidR="00EE0712" w:rsidRPr="00096831" w:rsidRDefault="00EE0712" w:rsidP="00EE0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Min</w:t>
            </w:r>
          </w:p>
        </w:tc>
        <w:tc>
          <w:tcPr>
            <w:tcW w:w="756" w:type="dxa"/>
            <w:gridSpan w:val="2"/>
            <w:tcBorders>
              <w:bottom w:val="single" w:sz="4" w:space="0" w:color="auto"/>
            </w:tcBorders>
          </w:tcPr>
          <w:p w14:paraId="3A37F5F9" w14:textId="77777777" w:rsidR="00EE0712" w:rsidRPr="00096831" w:rsidRDefault="00EE0712" w:rsidP="00EE0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Max</w:t>
            </w:r>
          </w:p>
        </w:tc>
      </w:tr>
      <w:tr w:rsidR="00EE0712" w:rsidRPr="00096831" w14:paraId="11EB6748" w14:textId="77777777" w:rsidTr="00EE0712">
        <w:tc>
          <w:tcPr>
            <w:tcW w:w="2563" w:type="dxa"/>
            <w:vAlign w:val="bottom"/>
          </w:tcPr>
          <w:p w14:paraId="3EF09932" w14:textId="77777777" w:rsidR="00EE0712" w:rsidRPr="00096831" w:rsidRDefault="00EE0712" w:rsidP="00EE0712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Individual fatty acids</w:t>
            </w:r>
          </w:p>
        </w:tc>
        <w:tc>
          <w:tcPr>
            <w:tcW w:w="770" w:type="dxa"/>
            <w:tcBorders>
              <w:top w:val="single" w:sz="4" w:space="0" w:color="auto"/>
            </w:tcBorders>
          </w:tcPr>
          <w:p w14:paraId="2F31EFB4" w14:textId="77777777" w:rsidR="00EE0712" w:rsidRPr="00096831" w:rsidRDefault="00EE0712" w:rsidP="00EE07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auto"/>
            </w:tcBorders>
          </w:tcPr>
          <w:p w14:paraId="29C58C62" w14:textId="77777777" w:rsidR="00EE0712" w:rsidRPr="00096831" w:rsidRDefault="00EE0712" w:rsidP="00EE07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auto"/>
            </w:tcBorders>
          </w:tcPr>
          <w:p w14:paraId="1AA743BA" w14:textId="77777777" w:rsidR="00EE0712" w:rsidRPr="00096831" w:rsidRDefault="00EE0712" w:rsidP="00EE07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</w:tcBorders>
          </w:tcPr>
          <w:p w14:paraId="1DDDEBEC" w14:textId="77777777" w:rsidR="00EE0712" w:rsidRPr="00096831" w:rsidRDefault="00EE0712" w:rsidP="00EE07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14:paraId="65B07CCC" w14:textId="77777777" w:rsidR="00EE0712" w:rsidRPr="00096831" w:rsidRDefault="00EE0712" w:rsidP="00EE07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</w:tcBorders>
          </w:tcPr>
          <w:p w14:paraId="3EB08390" w14:textId="77777777" w:rsidR="00EE0712" w:rsidRPr="00096831" w:rsidRDefault="00EE0712" w:rsidP="00EE07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auto"/>
            </w:tcBorders>
          </w:tcPr>
          <w:p w14:paraId="14B402E8" w14:textId="77777777" w:rsidR="00EE0712" w:rsidRPr="00096831" w:rsidRDefault="00EE0712" w:rsidP="00EE07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auto"/>
            </w:tcBorders>
          </w:tcPr>
          <w:p w14:paraId="58E03EB8" w14:textId="77777777" w:rsidR="00EE0712" w:rsidRPr="00096831" w:rsidRDefault="00EE0712" w:rsidP="00EE07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</w:tcBorders>
          </w:tcPr>
          <w:p w14:paraId="2DD2FAC7" w14:textId="77777777" w:rsidR="00EE0712" w:rsidRPr="00096831" w:rsidRDefault="00EE0712" w:rsidP="00EE07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712" w:rsidRPr="00096831" w14:paraId="6DE4796D" w14:textId="77777777" w:rsidTr="00EE0712">
        <w:tc>
          <w:tcPr>
            <w:tcW w:w="2563" w:type="dxa"/>
            <w:vAlign w:val="bottom"/>
          </w:tcPr>
          <w:p w14:paraId="0EE5F779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C4:0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5386E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2.20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6BB46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0.201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F55EE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1.88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46FC05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2.49</w:t>
            </w:r>
          </w:p>
        </w:tc>
        <w:tc>
          <w:tcPr>
            <w:tcW w:w="238" w:type="dxa"/>
            <w:vAlign w:val="center"/>
          </w:tcPr>
          <w:p w14:paraId="3E3F0A75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80FEA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2.19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B60DD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0.228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3E657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1.84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6ACE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2.58</w:t>
            </w:r>
          </w:p>
        </w:tc>
      </w:tr>
      <w:tr w:rsidR="00EE0712" w:rsidRPr="00096831" w14:paraId="65131C97" w14:textId="77777777" w:rsidTr="00EE0712">
        <w:tc>
          <w:tcPr>
            <w:tcW w:w="2563" w:type="dxa"/>
            <w:vAlign w:val="bottom"/>
          </w:tcPr>
          <w:p w14:paraId="71134481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C5:0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7F716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0EC1F5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0.005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33D255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18EA4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</w:t>
            </w:r>
          </w:p>
        </w:tc>
        <w:tc>
          <w:tcPr>
            <w:tcW w:w="238" w:type="dxa"/>
            <w:vAlign w:val="center"/>
          </w:tcPr>
          <w:p w14:paraId="63E1B3F6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C1C77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0F38E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0.003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64FE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3533D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</w:tr>
      <w:tr w:rsidR="00EE0712" w:rsidRPr="00096831" w14:paraId="73E81EC4" w14:textId="77777777" w:rsidTr="00EE0712">
        <w:tc>
          <w:tcPr>
            <w:tcW w:w="2563" w:type="dxa"/>
            <w:vAlign w:val="bottom"/>
          </w:tcPr>
          <w:p w14:paraId="293CCA5D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C6:0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2C0EC8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1.52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3FBC96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0.098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2AD9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1.34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A77A8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1.63</w:t>
            </w:r>
          </w:p>
        </w:tc>
        <w:tc>
          <w:tcPr>
            <w:tcW w:w="238" w:type="dxa"/>
            <w:vAlign w:val="center"/>
          </w:tcPr>
          <w:p w14:paraId="320D674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3F3926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1.74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804F6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0.116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73122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1.57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8B9BE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1.96</w:t>
            </w:r>
          </w:p>
        </w:tc>
      </w:tr>
      <w:tr w:rsidR="00EE0712" w:rsidRPr="00096831" w14:paraId="46C7997E" w14:textId="77777777" w:rsidTr="00EE0712">
        <w:tc>
          <w:tcPr>
            <w:tcW w:w="2563" w:type="dxa"/>
            <w:vAlign w:val="bottom"/>
          </w:tcPr>
          <w:p w14:paraId="2AF13419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C7:0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687655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9046C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0.004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F877C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18915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</w:t>
            </w:r>
          </w:p>
        </w:tc>
        <w:tc>
          <w:tcPr>
            <w:tcW w:w="238" w:type="dxa"/>
            <w:vAlign w:val="center"/>
          </w:tcPr>
          <w:p w14:paraId="118DAF3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86E82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851BF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0.006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8E15D1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E7B2E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</w:tr>
      <w:tr w:rsidR="00EE0712" w:rsidRPr="00096831" w14:paraId="1BF9F92F" w14:textId="77777777" w:rsidTr="00EE0712">
        <w:tc>
          <w:tcPr>
            <w:tcW w:w="2563" w:type="dxa"/>
            <w:vAlign w:val="bottom"/>
          </w:tcPr>
          <w:p w14:paraId="7258527C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C8:0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61457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0.92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B3187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0.046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F2B9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0.84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F8BBF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0.99</w:t>
            </w:r>
          </w:p>
        </w:tc>
        <w:tc>
          <w:tcPr>
            <w:tcW w:w="238" w:type="dxa"/>
          </w:tcPr>
          <w:p w14:paraId="5150BB3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2B12C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1.14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7D6346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0.053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56204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1.09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208E26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1.24</w:t>
            </w:r>
          </w:p>
        </w:tc>
      </w:tr>
      <w:tr w:rsidR="00EE0712" w:rsidRPr="00096831" w14:paraId="173BBD2F" w14:textId="77777777" w:rsidTr="00EE0712">
        <w:tc>
          <w:tcPr>
            <w:tcW w:w="2563" w:type="dxa"/>
            <w:vAlign w:val="bottom"/>
          </w:tcPr>
          <w:p w14:paraId="5FD94E73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C9:0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36B78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E9E54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0.003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ECDE26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13254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</w:t>
            </w:r>
          </w:p>
        </w:tc>
        <w:tc>
          <w:tcPr>
            <w:tcW w:w="238" w:type="dxa"/>
            <w:vAlign w:val="center"/>
          </w:tcPr>
          <w:p w14:paraId="798A0DF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461878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5782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0.012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7F51B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6F1314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0.05</w:t>
            </w:r>
          </w:p>
        </w:tc>
      </w:tr>
      <w:tr w:rsidR="00EE0712" w:rsidRPr="00096831" w14:paraId="3D62C4E1" w14:textId="77777777" w:rsidTr="00EE0712">
        <w:tc>
          <w:tcPr>
            <w:tcW w:w="2563" w:type="dxa"/>
            <w:vAlign w:val="bottom"/>
          </w:tcPr>
          <w:p w14:paraId="69D58286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C10:0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FD2F56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2.15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0DDC3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0.151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6325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1.93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8670A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2.38</w:t>
            </w:r>
          </w:p>
        </w:tc>
        <w:tc>
          <w:tcPr>
            <w:tcW w:w="238" w:type="dxa"/>
            <w:vAlign w:val="bottom"/>
          </w:tcPr>
          <w:p w14:paraId="0E9C74DD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BEC9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2.83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F15B4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0.124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80351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2.59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B427A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2.95</w:t>
            </w:r>
          </w:p>
        </w:tc>
      </w:tr>
      <w:tr w:rsidR="00EE0712" w:rsidRPr="00096831" w14:paraId="6D9EB711" w14:textId="77777777" w:rsidTr="00EE0712">
        <w:tc>
          <w:tcPr>
            <w:tcW w:w="2563" w:type="dxa"/>
            <w:vAlign w:val="bottom"/>
          </w:tcPr>
          <w:p w14:paraId="1127CC06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C10:1 c9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CAC551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0.21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0084A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0.030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EEA8E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0.17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D3824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0.25</w:t>
            </w:r>
          </w:p>
        </w:tc>
        <w:tc>
          <w:tcPr>
            <w:tcW w:w="238" w:type="dxa"/>
            <w:vAlign w:val="bottom"/>
          </w:tcPr>
          <w:p w14:paraId="253908F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1A20F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0.24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7025E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0.022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6C191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0.22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C5ED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0.28</w:t>
            </w:r>
          </w:p>
        </w:tc>
      </w:tr>
      <w:tr w:rsidR="00EE0712" w:rsidRPr="00096831" w14:paraId="10B853CC" w14:textId="77777777" w:rsidTr="00EE0712">
        <w:tc>
          <w:tcPr>
            <w:tcW w:w="2563" w:type="dxa"/>
            <w:vAlign w:val="bottom"/>
          </w:tcPr>
          <w:p w14:paraId="7CE1EF06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C11:0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BB018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BF466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0.006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C0A40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221244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  <w:tc>
          <w:tcPr>
            <w:tcW w:w="238" w:type="dxa"/>
            <w:vAlign w:val="bottom"/>
          </w:tcPr>
          <w:p w14:paraId="47238C7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CFF82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0.06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6F20D1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0.020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4AE46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29A554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0.10</w:t>
            </w:r>
          </w:p>
        </w:tc>
      </w:tr>
      <w:tr w:rsidR="00EE0712" w:rsidRPr="00096831" w14:paraId="5DE33813" w14:textId="77777777" w:rsidTr="00EE0712">
        <w:tc>
          <w:tcPr>
            <w:tcW w:w="2563" w:type="dxa"/>
            <w:vAlign w:val="bottom"/>
          </w:tcPr>
          <w:p w14:paraId="0A736924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C12:0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954E1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2.57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285AD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0.177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F2134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2.31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199C2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2.87</w:t>
            </w:r>
          </w:p>
        </w:tc>
        <w:tc>
          <w:tcPr>
            <w:tcW w:w="238" w:type="dxa"/>
            <w:vAlign w:val="bottom"/>
          </w:tcPr>
          <w:p w14:paraId="2F899E2D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85FBC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3.44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194D40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0.220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B5540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3.04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6AC0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3.74</w:t>
            </w:r>
          </w:p>
        </w:tc>
      </w:tr>
      <w:tr w:rsidR="00EE0712" w:rsidRPr="00096831" w14:paraId="59420429" w14:textId="77777777" w:rsidTr="00EE0712">
        <w:tc>
          <w:tcPr>
            <w:tcW w:w="2563" w:type="dxa"/>
            <w:vAlign w:val="bottom"/>
          </w:tcPr>
          <w:p w14:paraId="70EB2A6F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C13:0 iso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C7D5F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6939E0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0.004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DE46F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4CCC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</w:t>
            </w:r>
          </w:p>
        </w:tc>
        <w:tc>
          <w:tcPr>
            <w:tcW w:w="238" w:type="dxa"/>
            <w:vAlign w:val="center"/>
          </w:tcPr>
          <w:p w14:paraId="32414C88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21CD8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D5AE5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0.002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8F4A8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2BED7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</w:t>
            </w:r>
          </w:p>
        </w:tc>
      </w:tr>
      <w:tr w:rsidR="00EE0712" w:rsidRPr="00096831" w14:paraId="61FA3466" w14:textId="77777777" w:rsidTr="00EE0712">
        <w:tc>
          <w:tcPr>
            <w:tcW w:w="2563" w:type="dxa"/>
            <w:vAlign w:val="bottom"/>
          </w:tcPr>
          <w:p w14:paraId="54A6847E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C13:0 anteiso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5A95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AD769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0.002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AA995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C900A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</w:t>
            </w:r>
          </w:p>
        </w:tc>
        <w:tc>
          <w:tcPr>
            <w:tcW w:w="238" w:type="dxa"/>
            <w:vAlign w:val="center"/>
          </w:tcPr>
          <w:p w14:paraId="362A2DE1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2EE13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82B19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0.002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E44AB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144725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</w:t>
            </w:r>
          </w:p>
        </w:tc>
      </w:tr>
      <w:tr w:rsidR="00EE0712" w:rsidRPr="00096831" w14:paraId="502B2E69" w14:textId="77777777" w:rsidTr="00EE0712">
        <w:tc>
          <w:tcPr>
            <w:tcW w:w="2563" w:type="dxa"/>
            <w:vAlign w:val="bottom"/>
          </w:tcPr>
          <w:p w14:paraId="56B924B7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C12:1 c9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C25D65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0.06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85A82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0.009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90F6C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0.05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57E78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0.08</w:t>
            </w:r>
          </w:p>
        </w:tc>
        <w:tc>
          <w:tcPr>
            <w:tcW w:w="238" w:type="dxa"/>
            <w:vAlign w:val="center"/>
          </w:tcPr>
          <w:p w14:paraId="6B5987C5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A8215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0.08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1D40A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0.014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4675D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0.06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23F99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0.10</w:t>
            </w:r>
          </w:p>
        </w:tc>
      </w:tr>
      <w:tr w:rsidR="00EE0712" w:rsidRPr="00096831" w14:paraId="367D2F27" w14:textId="77777777" w:rsidTr="00EE0712">
        <w:tc>
          <w:tcPr>
            <w:tcW w:w="2563" w:type="dxa"/>
            <w:vAlign w:val="bottom"/>
          </w:tcPr>
          <w:p w14:paraId="23A04518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C13:0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87601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0.07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7F33C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0.009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F2C4D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0.05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77557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0.08</w:t>
            </w:r>
          </w:p>
        </w:tc>
        <w:tc>
          <w:tcPr>
            <w:tcW w:w="238" w:type="dxa"/>
            <w:vAlign w:val="center"/>
          </w:tcPr>
          <w:p w14:paraId="2D1751E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E25C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0.09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ECC7E5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BD6C71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0.06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F5F32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0.14</w:t>
            </w:r>
          </w:p>
        </w:tc>
      </w:tr>
      <w:tr w:rsidR="00EE0712" w:rsidRPr="00096831" w14:paraId="63D8ECF1" w14:textId="77777777" w:rsidTr="00EE0712">
        <w:tc>
          <w:tcPr>
            <w:tcW w:w="2563" w:type="dxa"/>
            <w:vAlign w:val="bottom"/>
          </w:tcPr>
          <w:p w14:paraId="7B86AFCD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C14:0 iso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1333F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0.07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BEA675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0.019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04DB3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0.06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A27B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0.12</w:t>
            </w:r>
          </w:p>
        </w:tc>
        <w:tc>
          <w:tcPr>
            <w:tcW w:w="238" w:type="dxa"/>
            <w:vAlign w:val="center"/>
          </w:tcPr>
          <w:p w14:paraId="03B3734D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B0B3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0.07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C935C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0.011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222C5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0.06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B5C1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0.09</w:t>
            </w:r>
          </w:p>
        </w:tc>
      </w:tr>
      <w:tr w:rsidR="00EE0712" w:rsidRPr="00096831" w14:paraId="5EAA7F4D" w14:textId="77777777" w:rsidTr="00EE0712">
        <w:tc>
          <w:tcPr>
            <w:tcW w:w="2563" w:type="dxa"/>
            <w:vAlign w:val="bottom"/>
          </w:tcPr>
          <w:p w14:paraId="1406CCCB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C14:0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EB4928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9.8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2735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0.50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EF114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77316D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10.7</w:t>
            </w:r>
          </w:p>
        </w:tc>
        <w:tc>
          <w:tcPr>
            <w:tcW w:w="238" w:type="dxa"/>
            <w:vAlign w:val="center"/>
          </w:tcPr>
          <w:p w14:paraId="04B011D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AA417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11.4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9D9D6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0.60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ACADA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10.5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F61D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12.3</w:t>
            </w:r>
          </w:p>
        </w:tc>
      </w:tr>
      <w:tr w:rsidR="00EE0712" w:rsidRPr="00096831" w14:paraId="25021206" w14:textId="77777777" w:rsidTr="00EE0712">
        <w:tc>
          <w:tcPr>
            <w:tcW w:w="2563" w:type="dxa"/>
            <w:vAlign w:val="bottom"/>
          </w:tcPr>
          <w:p w14:paraId="4DE29E57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C14:1 t9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E142A1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0.18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5D7D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0.011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F6BD55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0.16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CA3860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0.19</w:t>
            </w:r>
          </w:p>
        </w:tc>
        <w:tc>
          <w:tcPr>
            <w:tcW w:w="238" w:type="dxa"/>
            <w:vAlign w:val="center"/>
          </w:tcPr>
          <w:p w14:paraId="11E19431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FEE30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0.17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59865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82E9C0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4E759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0.18</w:t>
            </w:r>
          </w:p>
        </w:tc>
      </w:tr>
      <w:tr w:rsidR="00EE0712" w:rsidRPr="00096831" w14:paraId="7C85CC8A" w14:textId="77777777" w:rsidTr="00EE0712">
        <w:tc>
          <w:tcPr>
            <w:tcW w:w="2563" w:type="dxa"/>
            <w:vAlign w:val="bottom"/>
          </w:tcPr>
          <w:p w14:paraId="5B7A46CC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C15:0 anteiso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FAD90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0.37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59280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0.020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B21D21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0.34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452A8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0.40</w:t>
            </w:r>
          </w:p>
        </w:tc>
        <w:tc>
          <w:tcPr>
            <w:tcW w:w="238" w:type="dxa"/>
            <w:vAlign w:val="center"/>
          </w:tcPr>
          <w:p w14:paraId="23B3BE71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9DAC7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0.33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EF6DD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0.042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56761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0.24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FC98F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0.39</w:t>
            </w:r>
          </w:p>
        </w:tc>
      </w:tr>
      <w:tr w:rsidR="00EE0712" w:rsidRPr="00096831" w14:paraId="1307D83A" w14:textId="77777777" w:rsidTr="00EE0712">
        <w:tc>
          <w:tcPr>
            <w:tcW w:w="2563" w:type="dxa"/>
            <w:vAlign w:val="bottom"/>
          </w:tcPr>
          <w:p w14:paraId="3404D7E6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C14:1 c9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DB5F8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0.81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EBC69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0.138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F13F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0.67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E5EB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1.05</w:t>
            </w:r>
          </w:p>
        </w:tc>
        <w:tc>
          <w:tcPr>
            <w:tcW w:w="238" w:type="dxa"/>
            <w:vAlign w:val="center"/>
          </w:tcPr>
          <w:p w14:paraId="1723BCB1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0A869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0.82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DA938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0.144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5B0DE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0.61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31C2B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1.05</w:t>
            </w:r>
          </w:p>
        </w:tc>
      </w:tr>
      <w:tr w:rsidR="00EE0712" w:rsidRPr="00096831" w14:paraId="1E1CEE3F" w14:textId="77777777" w:rsidTr="00EE0712">
        <w:tc>
          <w:tcPr>
            <w:tcW w:w="2563" w:type="dxa"/>
            <w:vAlign w:val="bottom"/>
          </w:tcPr>
          <w:p w14:paraId="2EFED235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C15:0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D30A6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0.79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41FDE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0.047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B5AE5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0.72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EEA38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0.86</w:t>
            </w:r>
          </w:p>
        </w:tc>
        <w:tc>
          <w:tcPr>
            <w:tcW w:w="238" w:type="dxa"/>
            <w:vAlign w:val="center"/>
          </w:tcPr>
          <w:p w14:paraId="7704ADE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8FC5B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0.88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9FE440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0.162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0459F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0.72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FD5118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1.21</w:t>
            </w:r>
          </w:p>
        </w:tc>
      </w:tr>
      <w:tr w:rsidR="00EE0712" w:rsidRPr="00096831" w14:paraId="5C8A6B35" w14:textId="77777777" w:rsidTr="00EE0712">
        <w:tc>
          <w:tcPr>
            <w:tcW w:w="2563" w:type="dxa"/>
            <w:vAlign w:val="bottom"/>
          </w:tcPr>
          <w:p w14:paraId="56ECA959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C15:1 c9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9999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nd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F62306" w14:textId="77777777" w:rsidR="00EE0712" w:rsidRPr="00096831" w:rsidRDefault="00EE0712" w:rsidP="00EE07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A8FF9" w14:textId="77777777" w:rsidR="00EE0712" w:rsidRPr="00096831" w:rsidRDefault="00EE0712" w:rsidP="00EE07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62016D" w14:textId="77777777" w:rsidR="00EE0712" w:rsidRPr="00096831" w:rsidRDefault="00EE0712" w:rsidP="00EE07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" w:type="dxa"/>
            <w:vAlign w:val="center"/>
          </w:tcPr>
          <w:p w14:paraId="2FDD6E64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E0CA38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BAA2A8" w14:textId="77777777" w:rsidR="00EE0712" w:rsidRPr="00096831" w:rsidRDefault="00EE0712" w:rsidP="00EE07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FED87B" w14:textId="77777777" w:rsidR="00EE0712" w:rsidRPr="00096831" w:rsidRDefault="00EE0712" w:rsidP="00EE07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C3AB2B" w14:textId="77777777" w:rsidR="00EE0712" w:rsidRPr="00096831" w:rsidRDefault="00EE0712" w:rsidP="00EE07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712" w:rsidRPr="00096831" w14:paraId="296F4594" w14:textId="77777777" w:rsidTr="00EE0712">
        <w:tc>
          <w:tcPr>
            <w:tcW w:w="2563" w:type="dxa"/>
            <w:vAlign w:val="bottom"/>
          </w:tcPr>
          <w:p w14:paraId="453FC13F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C16:0 iso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E5646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0.22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4AA1E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0.035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331CB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0.16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E1C94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0.28</w:t>
            </w:r>
          </w:p>
        </w:tc>
        <w:tc>
          <w:tcPr>
            <w:tcW w:w="238" w:type="dxa"/>
            <w:vAlign w:val="center"/>
          </w:tcPr>
          <w:p w14:paraId="51F4CF50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C21451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0.21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92429D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0.032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125D0D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0.16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88714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0.24</w:t>
            </w:r>
          </w:p>
        </w:tc>
      </w:tr>
      <w:tr w:rsidR="00EE0712" w:rsidRPr="00096831" w14:paraId="1EC645B4" w14:textId="77777777" w:rsidTr="00EE0712">
        <w:tc>
          <w:tcPr>
            <w:tcW w:w="2563" w:type="dxa"/>
            <w:vAlign w:val="bottom"/>
          </w:tcPr>
          <w:p w14:paraId="2CCD17DB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C16:0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90546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30.8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EC2AA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1.95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DAC9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27.8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43588D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33.7</w:t>
            </w:r>
          </w:p>
        </w:tc>
        <w:tc>
          <w:tcPr>
            <w:tcW w:w="238" w:type="dxa"/>
            <w:vAlign w:val="center"/>
          </w:tcPr>
          <w:p w14:paraId="35A90A71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02562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35.9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F425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2.54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903A2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33.1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14A9E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41.3</w:t>
            </w:r>
          </w:p>
        </w:tc>
      </w:tr>
      <w:tr w:rsidR="00EE0712" w:rsidRPr="00096831" w14:paraId="40E06185" w14:textId="77777777" w:rsidTr="00EE0712">
        <w:tc>
          <w:tcPr>
            <w:tcW w:w="2563" w:type="dxa"/>
            <w:vAlign w:val="bottom"/>
          </w:tcPr>
          <w:p w14:paraId="376CD4DF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C16:1 c7-8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F379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0.05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75829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0.010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08F30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21E93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0.07</w:t>
            </w:r>
          </w:p>
        </w:tc>
        <w:tc>
          <w:tcPr>
            <w:tcW w:w="238" w:type="dxa"/>
            <w:vAlign w:val="center"/>
          </w:tcPr>
          <w:p w14:paraId="45FCFFC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EE625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FA20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0.007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710F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93102D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0.05</w:t>
            </w:r>
          </w:p>
        </w:tc>
      </w:tr>
      <w:tr w:rsidR="00EE0712" w:rsidRPr="00096831" w14:paraId="4CC73D54" w14:textId="77777777" w:rsidTr="00EE0712">
        <w:tc>
          <w:tcPr>
            <w:tcW w:w="2563" w:type="dxa"/>
            <w:vAlign w:val="bottom"/>
          </w:tcPr>
          <w:p w14:paraId="7B09F69E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C16:1 t9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6FA4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0.07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FCE27D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0.014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89CE0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0.05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266C6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0.09</w:t>
            </w:r>
          </w:p>
        </w:tc>
        <w:tc>
          <w:tcPr>
            <w:tcW w:w="238" w:type="dxa"/>
            <w:vAlign w:val="center"/>
          </w:tcPr>
          <w:p w14:paraId="6D1D672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0C6B31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0.05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78E6A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0.010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367DA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800EDD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0.05</w:t>
            </w:r>
          </w:p>
        </w:tc>
      </w:tr>
      <w:tr w:rsidR="00EE0712" w:rsidRPr="00096831" w14:paraId="21B3EEF5" w14:textId="77777777" w:rsidTr="00EE0712">
        <w:tc>
          <w:tcPr>
            <w:tcW w:w="2563" w:type="dxa"/>
            <w:vAlign w:val="bottom"/>
          </w:tcPr>
          <w:p w14:paraId="1288A1E6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C17:0 iso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B7BAFD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0.23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8D4BDD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0.033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A4097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0.18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D070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0.29</w:t>
            </w:r>
          </w:p>
        </w:tc>
        <w:tc>
          <w:tcPr>
            <w:tcW w:w="238" w:type="dxa"/>
            <w:vAlign w:val="center"/>
          </w:tcPr>
          <w:p w14:paraId="6AD48D95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4883BD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0.16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F2D82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0.011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5C338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32961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0.17</w:t>
            </w:r>
          </w:p>
        </w:tc>
      </w:tr>
      <w:tr w:rsidR="00EE0712" w:rsidRPr="00096831" w14:paraId="1D38DBD3" w14:textId="77777777" w:rsidTr="00EE0712">
        <w:tc>
          <w:tcPr>
            <w:tcW w:w="2563" w:type="dxa"/>
            <w:vAlign w:val="bottom"/>
          </w:tcPr>
          <w:p w14:paraId="0EE2EC3F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C16:1 c9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8DEC0D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1.41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A58D4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0.234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29E5D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1.15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63250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1.88</w:t>
            </w:r>
          </w:p>
        </w:tc>
        <w:tc>
          <w:tcPr>
            <w:tcW w:w="238" w:type="dxa"/>
            <w:vAlign w:val="center"/>
          </w:tcPr>
          <w:p w14:paraId="7791232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FFBC96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1.30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F2795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0.210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26F1C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0.99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17197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1.58</w:t>
            </w:r>
          </w:p>
        </w:tc>
      </w:tr>
      <w:tr w:rsidR="00EE0712" w:rsidRPr="00096831" w14:paraId="61DC5186" w14:textId="77777777" w:rsidTr="00EE0712">
        <w:tc>
          <w:tcPr>
            <w:tcW w:w="2563" w:type="dxa"/>
            <w:vAlign w:val="bottom"/>
          </w:tcPr>
          <w:p w14:paraId="2955EF37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C17:0 anteiso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C6E858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0.43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CC703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0.054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FA4F5D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0.35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C38B0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0.53</w:t>
            </w:r>
          </w:p>
        </w:tc>
        <w:tc>
          <w:tcPr>
            <w:tcW w:w="238" w:type="dxa"/>
            <w:vAlign w:val="center"/>
          </w:tcPr>
          <w:p w14:paraId="43B8BEF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82F18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0.36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77D1A8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0.031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2F42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0.30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4E032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0.39</w:t>
            </w:r>
          </w:p>
        </w:tc>
      </w:tr>
      <w:tr w:rsidR="00EE0712" w:rsidRPr="00096831" w14:paraId="37EE26B5" w14:textId="77777777" w:rsidTr="00EE0712">
        <w:tc>
          <w:tcPr>
            <w:tcW w:w="2563" w:type="dxa"/>
            <w:vAlign w:val="bottom"/>
          </w:tcPr>
          <w:p w14:paraId="5C3077C4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C16:1 c14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6F7E3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0.16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A8A15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0.017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A009A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0.14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9EB364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0.19</w:t>
            </w:r>
          </w:p>
        </w:tc>
        <w:tc>
          <w:tcPr>
            <w:tcW w:w="238" w:type="dxa"/>
            <w:vAlign w:val="center"/>
          </w:tcPr>
          <w:p w14:paraId="5154E2D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90027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0.20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BB625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0.031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7F4D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0.16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391BD8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0.24</w:t>
            </w:r>
          </w:p>
        </w:tc>
      </w:tr>
      <w:tr w:rsidR="00EE0712" w:rsidRPr="00096831" w14:paraId="0BE174AE" w14:textId="77777777" w:rsidTr="00EE0712">
        <w:tc>
          <w:tcPr>
            <w:tcW w:w="2563" w:type="dxa"/>
            <w:vAlign w:val="bottom"/>
          </w:tcPr>
          <w:p w14:paraId="464FB430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C17:0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0656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0.46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FE598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0.045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BDBD34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0.41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1044F6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0.54</w:t>
            </w:r>
          </w:p>
        </w:tc>
        <w:tc>
          <w:tcPr>
            <w:tcW w:w="238" w:type="dxa"/>
            <w:vAlign w:val="center"/>
          </w:tcPr>
          <w:p w14:paraId="6A327FB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5B3E91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0.41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C1065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DFD16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0.36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32FB5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0.44</w:t>
            </w:r>
          </w:p>
        </w:tc>
      </w:tr>
      <w:tr w:rsidR="00EE0712" w:rsidRPr="00096831" w14:paraId="2F7552F8" w14:textId="77777777" w:rsidTr="00EE0712">
        <w:tc>
          <w:tcPr>
            <w:tcW w:w="2563" w:type="dxa"/>
            <w:vAlign w:val="bottom"/>
          </w:tcPr>
          <w:p w14:paraId="6345E78A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C18:0 iso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D0790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0.09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C061A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0.025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6F2886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262E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0.11</w:t>
            </w:r>
          </w:p>
        </w:tc>
        <w:tc>
          <w:tcPr>
            <w:tcW w:w="238" w:type="dxa"/>
            <w:vAlign w:val="center"/>
          </w:tcPr>
          <w:p w14:paraId="70487FD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E6CF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0.08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865F26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0.007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FD097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14A8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0.09</w:t>
            </w:r>
          </w:p>
        </w:tc>
      </w:tr>
      <w:tr w:rsidR="00EE0712" w:rsidRPr="00096831" w14:paraId="7CF9BA73" w14:textId="77777777" w:rsidTr="00EE0712">
        <w:tc>
          <w:tcPr>
            <w:tcW w:w="2563" w:type="dxa"/>
            <w:vAlign w:val="bottom"/>
          </w:tcPr>
          <w:p w14:paraId="42FCCED5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C17:1 c9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97A854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0.20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218E6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0.047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6026C8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BCB70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0.26</w:t>
            </w:r>
          </w:p>
        </w:tc>
        <w:tc>
          <w:tcPr>
            <w:tcW w:w="238" w:type="dxa"/>
            <w:vAlign w:val="center"/>
          </w:tcPr>
          <w:p w14:paraId="7BC732E1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7D4C1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A9C30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0.013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ACF33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0.12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FB33A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0.15</w:t>
            </w:r>
          </w:p>
        </w:tc>
      </w:tr>
      <w:tr w:rsidR="00EE0712" w:rsidRPr="00096831" w14:paraId="089CCFDC" w14:textId="77777777" w:rsidTr="00EE0712">
        <w:tc>
          <w:tcPr>
            <w:tcW w:w="2563" w:type="dxa"/>
            <w:vAlign w:val="bottom"/>
          </w:tcPr>
          <w:p w14:paraId="1372C8BD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C18:0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8BB0F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9.43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11817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1.101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A0D53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7.91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FE1F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10.69</w:t>
            </w:r>
          </w:p>
        </w:tc>
        <w:tc>
          <w:tcPr>
            <w:tcW w:w="238" w:type="dxa"/>
            <w:vAlign w:val="center"/>
          </w:tcPr>
          <w:p w14:paraId="242D867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8B8D9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9.88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3D350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0.764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8E8EC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8.92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07A6F4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</w:tr>
      <w:tr w:rsidR="00EE0712" w:rsidRPr="00096831" w14:paraId="10F2B8B7" w14:textId="77777777" w:rsidTr="00EE0712">
        <w:tc>
          <w:tcPr>
            <w:tcW w:w="2563" w:type="dxa"/>
            <w:vAlign w:val="bottom"/>
          </w:tcPr>
          <w:p w14:paraId="02DEF003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C18:1 t4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AA4256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BFAD45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0.008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6FA3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9B15F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238" w:type="dxa"/>
            <w:vAlign w:val="center"/>
          </w:tcPr>
          <w:p w14:paraId="74A728E1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832C1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1FE90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0.006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CC136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CD098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</w:tr>
      <w:tr w:rsidR="00EE0712" w:rsidRPr="00096831" w14:paraId="1B6A2450" w14:textId="77777777" w:rsidTr="00EE0712">
        <w:tc>
          <w:tcPr>
            <w:tcW w:w="2563" w:type="dxa"/>
            <w:vAlign w:val="bottom"/>
          </w:tcPr>
          <w:p w14:paraId="4AA4FAF4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C18:1 t5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3C3E81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36A8DD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F90380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07F77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0.05</w:t>
            </w:r>
          </w:p>
        </w:tc>
        <w:tc>
          <w:tcPr>
            <w:tcW w:w="238" w:type="dxa"/>
            <w:vAlign w:val="center"/>
          </w:tcPr>
          <w:p w14:paraId="2BADE315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ED5580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F5E42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0.005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F2934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1C72B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</w:tr>
      <w:tr w:rsidR="00EE0712" w:rsidRPr="00096831" w14:paraId="1B06228E" w14:textId="77777777" w:rsidTr="00EE0712">
        <w:tc>
          <w:tcPr>
            <w:tcW w:w="2563" w:type="dxa"/>
            <w:vAlign w:val="bottom"/>
          </w:tcPr>
          <w:p w14:paraId="51FFC344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C18:1 t6-8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F2D600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0.39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08B716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0.080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648ED8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0.28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C8FC1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0.51</w:t>
            </w:r>
          </w:p>
        </w:tc>
        <w:tc>
          <w:tcPr>
            <w:tcW w:w="238" w:type="dxa"/>
            <w:vAlign w:val="center"/>
          </w:tcPr>
          <w:p w14:paraId="6C7BCF80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D456D6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0.33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143AF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0.070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26ECC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0.23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572A7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0.48</w:t>
            </w:r>
          </w:p>
        </w:tc>
      </w:tr>
      <w:tr w:rsidR="00EE0712" w:rsidRPr="00096831" w14:paraId="1EFAADFA" w14:textId="77777777" w:rsidTr="00EE0712">
        <w:tc>
          <w:tcPr>
            <w:tcW w:w="2563" w:type="dxa"/>
            <w:vAlign w:val="bottom"/>
          </w:tcPr>
          <w:p w14:paraId="556861F3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C18:1 t9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82823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0.34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CB4BA1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0.053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2147C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0.25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CBE43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0.42</w:t>
            </w:r>
          </w:p>
        </w:tc>
        <w:tc>
          <w:tcPr>
            <w:tcW w:w="238" w:type="dxa"/>
            <w:vAlign w:val="center"/>
          </w:tcPr>
          <w:p w14:paraId="12FF68B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617186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0.25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4D063D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0.057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F4FCA4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0.20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8D1F6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0.38</w:t>
            </w:r>
          </w:p>
        </w:tc>
      </w:tr>
      <w:tr w:rsidR="00EE0712" w:rsidRPr="00096831" w14:paraId="1FE6A8AB" w14:textId="77777777" w:rsidTr="00EE0712">
        <w:tc>
          <w:tcPr>
            <w:tcW w:w="2563" w:type="dxa"/>
            <w:vAlign w:val="bottom"/>
          </w:tcPr>
          <w:p w14:paraId="11F11788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C18:1 t10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20695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0.53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76EE0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0.122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9642D5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0.38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8EB95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0.72</w:t>
            </w:r>
          </w:p>
        </w:tc>
        <w:tc>
          <w:tcPr>
            <w:tcW w:w="238" w:type="dxa"/>
            <w:vAlign w:val="center"/>
          </w:tcPr>
          <w:p w14:paraId="5D6A631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8C45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0.29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4247E1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0.089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CC54A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D7B925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0.44</w:t>
            </w:r>
          </w:p>
        </w:tc>
      </w:tr>
      <w:tr w:rsidR="00EE0712" w:rsidRPr="00096831" w14:paraId="2374A892" w14:textId="77777777" w:rsidTr="00EE0712">
        <w:tc>
          <w:tcPr>
            <w:tcW w:w="2563" w:type="dxa"/>
            <w:vAlign w:val="bottom"/>
          </w:tcPr>
          <w:p w14:paraId="6EE174FF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C18:1 t11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52426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1.30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AA604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0.229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4FA23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0.97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0E419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1.66</w:t>
            </w:r>
          </w:p>
        </w:tc>
        <w:tc>
          <w:tcPr>
            <w:tcW w:w="238" w:type="dxa"/>
            <w:vAlign w:val="center"/>
          </w:tcPr>
          <w:p w14:paraId="00F70724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D995E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1.03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927C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0.177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5890C4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0.78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B694B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1.36</w:t>
            </w:r>
          </w:p>
        </w:tc>
      </w:tr>
      <w:tr w:rsidR="00EE0712" w:rsidRPr="00096831" w14:paraId="78522545" w14:textId="77777777" w:rsidTr="00EE0712">
        <w:tc>
          <w:tcPr>
            <w:tcW w:w="2563" w:type="dxa"/>
            <w:vAlign w:val="bottom"/>
          </w:tcPr>
          <w:p w14:paraId="4D73AC53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C18:1 c6 + C18:1 t12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A6CA56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nd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D2B72" w14:textId="77777777" w:rsidR="00EE0712" w:rsidRPr="00096831" w:rsidRDefault="00EE0712" w:rsidP="00EE07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6884F7" w14:textId="77777777" w:rsidR="00EE0712" w:rsidRPr="00096831" w:rsidRDefault="00EE0712" w:rsidP="00EE07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C1B553" w14:textId="77777777" w:rsidR="00EE0712" w:rsidRPr="00096831" w:rsidRDefault="00EE0712" w:rsidP="00EE07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" w:type="dxa"/>
            <w:vAlign w:val="center"/>
          </w:tcPr>
          <w:p w14:paraId="0A55F078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F6F1B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44703" w14:textId="77777777" w:rsidR="00EE0712" w:rsidRPr="00096831" w:rsidRDefault="00EE0712" w:rsidP="00EE07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4FAC9" w14:textId="77777777" w:rsidR="00EE0712" w:rsidRPr="00096831" w:rsidRDefault="00EE0712" w:rsidP="00EE07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55A971" w14:textId="77777777" w:rsidR="00EE0712" w:rsidRPr="00096831" w:rsidRDefault="00EE0712" w:rsidP="00EE07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712" w:rsidRPr="00096831" w14:paraId="52F34897" w14:textId="77777777" w:rsidTr="00EE0712">
        <w:tc>
          <w:tcPr>
            <w:tcW w:w="2563" w:type="dxa"/>
            <w:vAlign w:val="bottom"/>
          </w:tcPr>
          <w:p w14:paraId="026CC460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C18:1 c9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6578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24.1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49199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1.16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68434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23.2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EA9B58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26.4</w:t>
            </w:r>
          </w:p>
        </w:tc>
        <w:tc>
          <w:tcPr>
            <w:tcW w:w="238" w:type="dxa"/>
            <w:vAlign w:val="center"/>
          </w:tcPr>
          <w:p w14:paraId="335645A1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B9EFF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18.0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383664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1.19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8B7BB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16.7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16BA3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19.9</w:t>
            </w:r>
          </w:p>
        </w:tc>
      </w:tr>
      <w:tr w:rsidR="00EE0712" w:rsidRPr="00096831" w14:paraId="428F8BF1" w14:textId="77777777" w:rsidTr="00EE0712">
        <w:tc>
          <w:tcPr>
            <w:tcW w:w="2563" w:type="dxa"/>
            <w:vAlign w:val="bottom"/>
          </w:tcPr>
          <w:p w14:paraId="5A34BCEB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C18:1 t15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406B1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0.59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587A5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0.297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5B200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0.36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E9332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1.20</w:t>
            </w:r>
          </w:p>
        </w:tc>
        <w:tc>
          <w:tcPr>
            <w:tcW w:w="238" w:type="dxa"/>
            <w:vAlign w:val="center"/>
          </w:tcPr>
          <w:p w14:paraId="4A5CC50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0041B0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0.69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E4DF1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0.413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4F739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13040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1.27</w:t>
            </w:r>
          </w:p>
        </w:tc>
      </w:tr>
      <w:tr w:rsidR="00EE0712" w:rsidRPr="00096831" w14:paraId="72782C56" w14:textId="77777777" w:rsidTr="00EE0712">
        <w:tc>
          <w:tcPr>
            <w:tcW w:w="2563" w:type="dxa"/>
            <w:vAlign w:val="bottom"/>
          </w:tcPr>
          <w:p w14:paraId="17F863E3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C18:1 c11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1CABF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0.93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FD2A64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0.070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50497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0.83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1F6646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1.03</w:t>
            </w:r>
          </w:p>
        </w:tc>
        <w:tc>
          <w:tcPr>
            <w:tcW w:w="238" w:type="dxa"/>
            <w:vAlign w:val="center"/>
          </w:tcPr>
          <w:p w14:paraId="06A35191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7CEA2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0.67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2F1EF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0.069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C423A1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0.53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97A3E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0.75</w:t>
            </w:r>
          </w:p>
        </w:tc>
      </w:tr>
      <w:tr w:rsidR="00EE0712" w:rsidRPr="00096831" w14:paraId="03025416" w14:textId="77777777" w:rsidTr="00EE0712">
        <w:tc>
          <w:tcPr>
            <w:tcW w:w="2563" w:type="dxa"/>
            <w:vAlign w:val="bottom"/>
          </w:tcPr>
          <w:p w14:paraId="0749C167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C18:1 c12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8D3E1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0.40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9408F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0.085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28DB4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0.26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71DE35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0.49</w:t>
            </w:r>
          </w:p>
        </w:tc>
        <w:tc>
          <w:tcPr>
            <w:tcW w:w="238" w:type="dxa"/>
            <w:vAlign w:val="center"/>
          </w:tcPr>
          <w:p w14:paraId="53666AC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1C024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0.31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F51E8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0.068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45E00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0A04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0.38</w:t>
            </w:r>
          </w:p>
        </w:tc>
      </w:tr>
      <w:tr w:rsidR="00EE0712" w:rsidRPr="00096831" w14:paraId="6AA8E1DD" w14:textId="77777777" w:rsidTr="00EE0712">
        <w:tc>
          <w:tcPr>
            <w:tcW w:w="2563" w:type="dxa"/>
            <w:vAlign w:val="bottom"/>
          </w:tcPr>
          <w:p w14:paraId="0B60869E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C18:1 c13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91ED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0.09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0D47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0.028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A4D1C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10CC58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0.14</w:t>
            </w:r>
          </w:p>
        </w:tc>
        <w:tc>
          <w:tcPr>
            <w:tcW w:w="238" w:type="dxa"/>
            <w:vAlign w:val="center"/>
          </w:tcPr>
          <w:p w14:paraId="2C7C36B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4CEAB8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0.06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D56A91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0.025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65E85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FE74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0.12</w:t>
            </w:r>
          </w:p>
        </w:tc>
      </w:tr>
      <w:tr w:rsidR="00EE0712" w:rsidRPr="00096831" w14:paraId="00D374E3" w14:textId="77777777" w:rsidTr="00EE0712">
        <w:tc>
          <w:tcPr>
            <w:tcW w:w="2563" w:type="dxa"/>
            <w:vAlign w:val="bottom"/>
          </w:tcPr>
          <w:p w14:paraId="6BEDCF46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C18:1 t16 + C18:1 c14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35912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0.43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0EBEE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0.047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BEFBD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0.33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D1137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0.48</w:t>
            </w:r>
          </w:p>
        </w:tc>
        <w:tc>
          <w:tcPr>
            <w:tcW w:w="238" w:type="dxa"/>
            <w:vAlign w:val="center"/>
          </w:tcPr>
          <w:p w14:paraId="4BE5AA41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C16584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0.35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6053F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0.043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83055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0.26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710B8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0.40</w:t>
            </w:r>
          </w:p>
        </w:tc>
      </w:tr>
      <w:tr w:rsidR="00EE0712" w:rsidRPr="00096831" w14:paraId="6BA37DD8" w14:textId="77777777" w:rsidTr="00EE0712">
        <w:tc>
          <w:tcPr>
            <w:tcW w:w="2563" w:type="dxa"/>
            <w:vAlign w:val="bottom"/>
          </w:tcPr>
          <w:p w14:paraId="4B37E947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C19:0 + C18:1 c15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FD2734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5D61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0.025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835F9D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7DE68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0.17</w:t>
            </w:r>
          </w:p>
        </w:tc>
        <w:tc>
          <w:tcPr>
            <w:tcW w:w="238" w:type="dxa"/>
            <w:vAlign w:val="center"/>
          </w:tcPr>
          <w:p w14:paraId="041C037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EA5B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E8D02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0.025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870EA4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495735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0.15</w:t>
            </w:r>
          </w:p>
        </w:tc>
      </w:tr>
      <w:tr w:rsidR="00EE0712" w:rsidRPr="00096831" w14:paraId="7E2043E1" w14:textId="77777777" w:rsidTr="00EE0712">
        <w:tc>
          <w:tcPr>
            <w:tcW w:w="2563" w:type="dxa"/>
            <w:vAlign w:val="bottom"/>
          </w:tcPr>
          <w:p w14:paraId="7A1FAF64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C18:2 t9t12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988D2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B2A4A" w14:textId="77777777" w:rsidR="00EE0712" w:rsidRPr="00096831" w:rsidRDefault="00EE0712" w:rsidP="00EE07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424A06" w14:textId="77777777" w:rsidR="00EE0712" w:rsidRPr="00096831" w:rsidRDefault="00EE0712" w:rsidP="00EE07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EACD0" w14:textId="77777777" w:rsidR="00EE0712" w:rsidRPr="00096831" w:rsidRDefault="00EE0712" w:rsidP="00EE07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" w:type="dxa"/>
            <w:vAlign w:val="center"/>
          </w:tcPr>
          <w:p w14:paraId="0ED858F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8E3E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ACD4C9" w14:textId="77777777" w:rsidR="00EE0712" w:rsidRPr="00096831" w:rsidRDefault="00EE0712" w:rsidP="00EE07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C0D1E" w14:textId="77777777" w:rsidR="00EE0712" w:rsidRPr="00096831" w:rsidRDefault="00EE0712" w:rsidP="00EE07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401987" w14:textId="77777777" w:rsidR="00EE0712" w:rsidRPr="00096831" w:rsidRDefault="00EE0712" w:rsidP="00EE07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712" w:rsidRPr="00096831" w14:paraId="1C9488DD" w14:textId="77777777" w:rsidTr="00EE0712">
        <w:tc>
          <w:tcPr>
            <w:tcW w:w="2563" w:type="dxa"/>
            <w:vAlign w:val="bottom"/>
          </w:tcPr>
          <w:p w14:paraId="36D907E6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C18:2 t11t15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0D174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0.07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403340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0.008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FAC52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0.06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69B3F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0.08</w:t>
            </w:r>
          </w:p>
        </w:tc>
        <w:tc>
          <w:tcPr>
            <w:tcW w:w="238" w:type="dxa"/>
            <w:vAlign w:val="center"/>
          </w:tcPr>
          <w:p w14:paraId="552A234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987A7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0.06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9F03F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0.008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68FC2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0.06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9ECFB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0.08</w:t>
            </w:r>
          </w:p>
        </w:tc>
      </w:tr>
      <w:tr w:rsidR="00EE0712" w:rsidRPr="00096831" w14:paraId="02CC77FD" w14:textId="77777777" w:rsidTr="00EE0712">
        <w:tc>
          <w:tcPr>
            <w:tcW w:w="2563" w:type="dxa"/>
            <w:vAlign w:val="bottom"/>
          </w:tcPr>
          <w:p w14:paraId="09533BCA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C18:2 c9t13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295C05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0.27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BC0908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0.056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B329E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0.21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AA2D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0.38</w:t>
            </w:r>
          </w:p>
        </w:tc>
        <w:tc>
          <w:tcPr>
            <w:tcW w:w="238" w:type="dxa"/>
            <w:vAlign w:val="center"/>
          </w:tcPr>
          <w:p w14:paraId="0626B10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616076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0.17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E545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0.040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B5DC9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0.12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CE1B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0.23</w:t>
            </w:r>
          </w:p>
        </w:tc>
      </w:tr>
      <w:tr w:rsidR="00EE0712" w:rsidRPr="00096831" w14:paraId="306E3DD8" w14:textId="77777777" w:rsidTr="00EE0712">
        <w:tc>
          <w:tcPr>
            <w:tcW w:w="2563" w:type="dxa"/>
            <w:vAlign w:val="bottom"/>
          </w:tcPr>
          <w:p w14:paraId="7923C919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C18:2 c10t14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6BA05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B3EF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0.040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2C3C6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0.08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167371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0.21</w:t>
            </w:r>
          </w:p>
        </w:tc>
        <w:tc>
          <w:tcPr>
            <w:tcW w:w="238" w:type="dxa"/>
            <w:vAlign w:val="center"/>
          </w:tcPr>
          <w:p w14:paraId="41579416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D8E84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5304C4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0.025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AB66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64A080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0.15</w:t>
            </w:r>
          </w:p>
        </w:tc>
      </w:tr>
      <w:tr w:rsidR="00EE0712" w:rsidRPr="00096831" w14:paraId="6B2A4924" w14:textId="77777777" w:rsidTr="00EE0712">
        <w:tc>
          <w:tcPr>
            <w:tcW w:w="2563" w:type="dxa"/>
            <w:vAlign w:val="bottom"/>
          </w:tcPr>
          <w:p w14:paraId="10475E50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C18:2 c9t14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9EA8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0.16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7BB46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C85208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0.12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FFE26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0.21</w:t>
            </w:r>
          </w:p>
        </w:tc>
        <w:tc>
          <w:tcPr>
            <w:tcW w:w="238" w:type="dxa"/>
            <w:vAlign w:val="center"/>
          </w:tcPr>
          <w:p w14:paraId="3D9E9AE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8B2C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0.10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F84F6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0.024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FCB731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0CCD3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0.13</w:t>
            </w:r>
          </w:p>
        </w:tc>
      </w:tr>
      <w:tr w:rsidR="00EE0712" w:rsidRPr="00096831" w14:paraId="162A92FC" w14:textId="77777777" w:rsidTr="00EE0712">
        <w:tc>
          <w:tcPr>
            <w:tcW w:w="2563" w:type="dxa"/>
            <w:vAlign w:val="bottom"/>
          </w:tcPr>
          <w:p w14:paraId="5044DBD2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C18:2 c9t12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1D6E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0.07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8F923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0.011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EA6BC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0.06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68D6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0.08</w:t>
            </w:r>
          </w:p>
        </w:tc>
        <w:tc>
          <w:tcPr>
            <w:tcW w:w="238" w:type="dxa"/>
            <w:vAlign w:val="center"/>
          </w:tcPr>
          <w:p w14:paraId="22DBCB3D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0B1A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0.06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7D6E3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0.013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F97C6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259DF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0.08</w:t>
            </w:r>
          </w:p>
        </w:tc>
      </w:tr>
      <w:tr w:rsidR="00EE0712" w:rsidRPr="00096831" w14:paraId="7D34A62B" w14:textId="77777777" w:rsidTr="00EE0712">
        <w:tc>
          <w:tcPr>
            <w:tcW w:w="2563" w:type="dxa"/>
            <w:vAlign w:val="bottom"/>
          </w:tcPr>
          <w:p w14:paraId="7A558E22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C18:1 c16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3A9E38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D4AB8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0.007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C5241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05B210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0.05</w:t>
            </w:r>
          </w:p>
        </w:tc>
        <w:tc>
          <w:tcPr>
            <w:tcW w:w="238" w:type="dxa"/>
            <w:vAlign w:val="center"/>
          </w:tcPr>
          <w:p w14:paraId="228CDC64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FB43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2155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0.007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59CFF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8C58B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</w:tr>
      <w:tr w:rsidR="00EE0712" w:rsidRPr="00096831" w14:paraId="723A973B" w14:textId="77777777" w:rsidTr="00EE0712">
        <w:tc>
          <w:tcPr>
            <w:tcW w:w="2563" w:type="dxa"/>
            <w:vAlign w:val="bottom"/>
          </w:tcPr>
          <w:p w14:paraId="67D7AE37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C18:2 t11c15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4351B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A2BC3D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0.025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1C331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0.07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E01B3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0.16</w:t>
            </w:r>
          </w:p>
        </w:tc>
        <w:tc>
          <w:tcPr>
            <w:tcW w:w="238" w:type="dxa"/>
            <w:vAlign w:val="center"/>
          </w:tcPr>
          <w:p w14:paraId="6F821454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52CF8D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0.09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149E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0.009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AE3D74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846A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0.10</w:t>
            </w:r>
          </w:p>
        </w:tc>
      </w:tr>
      <w:tr w:rsidR="00EE0712" w:rsidRPr="00096831" w14:paraId="495A3C1A" w14:textId="77777777" w:rsidTr="00EE0712">
        <w:tc>
          <w:tcPr>
            <w:tcW w:w="2563" w:type="dxa"/>
            <w:vAlign w:val="bottom"/>
          </w:tcPr>
          <w:p w14:paraId="4CC89F3B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C18:2 c9c12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16A6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2.35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AB042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0.328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CBEC45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1.92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33D634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2.77</w:t>
            </w:r>
          </w:p>
        </w:tc>
        <w:tc>
          <w:tcPr>
            <w:tcW w:w="238" w:type="dxa"/>
            <w:vAlign w:val="center"/>
          </w:tcPr>
          <w:p w14:paraId="64AD592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18228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1.26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2B2EB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0.674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B274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0.38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0F772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2.14</w:t>
            </w:r>
          </w:p>
        </w:tc>
      </w:tr>
      <w:tr w:rsidR="00EE0712" w:rsidRPr="00096831" w14:paraId="38B6194F" w14:textId="77777777" w:rsidTr="00EE0712">
        <w:tc>
          <w:tcPr>
            <w:tcW w:w="2563" w:type="dxa"/>
            <w:vAlign w:val="bottom"/>
          </w:tcPr>
          <w:p w14:paraId="25C088BD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C19:1 c10 + C18:2c15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A910D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AB8A1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0.010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DE9E68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0.12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6FB8C5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0.15</w:t>
            </w:r>
          </w:p>
        </w:tc>
        <w:tc>
          <w:tcPr>
            <w:tcW w:w="238" w:type="dxa"/>
            <w:vAlign w:val="center"/>
          </w:tcPr>
          <w:p w14:paraId="4410583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569C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0.10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8901A4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0.017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0C97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0CDE3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0.13</w:t>
            </w:r>
          </w:p>
        </w:tc>
      </w:tr>
      <w:tr w:rsidR="00EE0712" w:rsidRPr="00096831" w14:paraId="36CCCB3C" w14:textId="77777777" w:rsidTr="00EE0712">
        <w:tc>
          <w:tcPr>
            <w:tcW w:w="2563" w:type="dxa"/>
            <w:vAlign w:val="bottom"/>
          </w:tcPr>
          <w:p w14:paraId="3CF5B50E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C20:0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FAD4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16884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0.009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76FAA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0.11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7C052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0.13</w:t>
            </w:r>
          </w:p>
        </w:tc>
        <w:tc>
          <w:tcPr>
            <w:tcW w:w="238" w:type="dxa"/>
            <w:vAlign w:val="center"/>
          </w:tcPr>
          <w:p w14:paraId="5FDFAE6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330B0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DFA66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0.007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FFAEC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E1281D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0.13</w:t>
            </w:r>
          </w:p>
        </w:tc>
      </w:tr>
      <w:tr w:rsidR="00EE0712" w:rsidRPr="00096831" w14:paraId="46C07B7B" w14:textId="77777777" w:rsidTr="00EE0712">
        <w:tc>
          <w:tcPr>
            <w:tcW w:w="2563" w:type="dxa"/>
            <w:vAlign w:val="bottom"/>
          </w:tcPr>
          <w:p w14:paraId="699D8972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C18:3 c6c9c12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AED3A6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FA5D1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0.005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D2611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E3CDD5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  <w:tc>
          <w:tcPr>
            <w:tcW w:w="238" w:type="dxa"/>
            <w:vAlign w:val="center"/>
          </w:tcPr>
          <w:p w14:paraId="5E5C1E5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612F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12F34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0.004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0D0C85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A616A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</w:tr>
      <w:tr w:rsidR="00EE0712" w:rsidRPr="00096831" w14:paraId="746DB9D0" w14:textId="77777777" w:rsidTr="00EE0712">
        <w:tc>
          <w:tcPr>
            <w:tcW w:w="2563" w:type="dxa"/>
            <w:vAlign w:val="bottom"/>
          </w:tcPr>
          <w:p w14:paraId="614E03F6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C18:3 c9c12c15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FACBE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0.51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6C7CF0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0.044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01C2E1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0.45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9DF45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0.57</w:t>
            </w:r>
          </w:p>
        </w:tc>
        <w:tc>
          <w:tcPr>
            <w:tcW w:w="238" w:type="dxa"/>
            <w:vAlign w:val="center"/>
          </w:tcPr>
          <w:p w14:paraId="69B3E68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9FADF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0.39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E1F6A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0.043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F822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0.28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F05806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0.41</w:t>
            </w:r>
          </w:p>
        </w:tc>
      </w:tr>
      <w:tr w:rsidR="00EE0712" w:rsidRPr="00096831" w14:paraId="20950D7D" w14:textId="77777777" w:rsidTr="00EE0712">
        <w:tc>
          <w:tcPr>
            <w:tcW w:w="2563" w:type="dxa"/>
            <w:vAlign w:val="bottom"/>
          </w:tcPr>
          <w:p w14:paraId="307E6663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C11 C20:1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2AA75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0.08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62004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0.005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29291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0.07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ADA38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0.08</w:t>
            </w:r>
          </w:p>
        </w:tc>
        <w:tc>
          <w:tcPr>
            <w:tcW w:w="238" w:type="dxa"/>
            <w:vAlign w:val="center"/>
          </w:tcPr>
          <w:p w14:paraId="3A6796F6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172D31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0.06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2D71C4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0.004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723230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FC27F0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0.06</w:t>
            </w:r>
          </w:p>
        </w:tc>
      </w:tr>
      <w:tr w:rsidR="00EE0712" w:rsidRPr="00096831" w14:paraId="46A3055D" w14:textId="77777777" w:rsidTr="00EE0712">
        <w:tc>
          <w:tcPr>
            <w:tcW w:w="2563" w:type="dxa"/>
            <w:vAlign w:val="bottom"/>
          </w:tcPr>
          <w:p w14:paraId="11332C16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C18:2 c9t11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2EF9E4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0.71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59EF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0.085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20E676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0.53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3630A1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0.82</w:t>
            </w:r>
          </w:p>
        </w:tc>
        <w:tc>
          <w:tcPr>
            <w:tcW w:w="238" w:type="dxa"/>
            <w:vAlign w:val="center"/>
          </w:tcPr>
          <w:p w14:paraId="5EF482AD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462028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0.47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C7B4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0.056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22C12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0.40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58543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0.58</w:t>
            </w:r>
          </w:p>
        </w:tc>
      </w:tr>
      <w:tr w:rsidR="00EE0712" w:rsidRPr="00096831" w14:paraId="188D4C81" w14:textId="77777777" w:rsidTr="00EE0712">
        <w:tc>
          <w:tcPr>
            <w:tcW w:w="2563" w:type="dxa"/>
            <w:vAlign w:val="bottom"/>
          </w:tcPr>
          <w:p w14:paraId="77119CA5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C20:2 c11c14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B35A4D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9C3F9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0.014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419625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29EC20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0.06</w:t>
            </w:r>
          </w:p>
        </w:tc>
        <w:tc>
          <w:tcPr>
            <w:tcW w:w="238" w:type="dxa"/>
            <w:vAlign w:val="center"/>
          </w:tcPr>
          <w:p w14:paraId="53544391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B0F780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13E3E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0.009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1C1A06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1F159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0.05</w:t>
            </w:r>
          </w:p>
        </w:tc>
      </w:tr>
      <w:tr w:rsidR="00EE0712" w:rsidRPr="00096831" w14:paraId="2A544EBA" w14:textId="77777777" w:rsidTr="00EE0712">
        <w:tc>
          <w:tcPr>
            <w:tcW w:w="2563" w:type="dxa"/>
            <w:vAlign w:val="bottom"/>
          </w:tcPr>
          <w:p w14:paraId="7FBCBF3C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C22:0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0160D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D4F01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0.015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FCC1F6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A9EA15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0.07</w:t>
            </w:r>
          </w:p>
        </w:tc>
        <w:tc>
          <w:tcPr>
            <w:tcW w:w="238" w:type="dxa"/>
            <w:vAlign w:val="center"/>
          </w:tcPr>
          <w:p w14:paraId="7C86212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B31390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0243E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0.003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F46896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5D10A5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</w:tr>
      <w:tr w:rsidR="00EE0712" w:rsidRPr="00096831" w14:paraId="051A5804" w14:textId="77777777" w:rsidTr="00EE0712">
        <w:tc>
          <w:tcPr>
            <w:tcW w:w="2563" w:type="dxa"/>
            <w:vAlign w:val="bottom"/>
          </w:tcPr>
          <w:p w14:paraId="7F5D05AA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C20:3 c8c11c14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F51A1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0.16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DB6588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0.028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D2D64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73C474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0.19</w:t>
            </w:r>
          </w:p>
        </w:tc>
        <w:tc>
          <w:tcPr>
            <w:tcW w:w="238" w:type="dxa"/>
            <w:vAlign w:val="center"/>
          </w:tcPr>
          <w:p w14:paraId="7C445B7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5254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2471E8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0.019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2ABF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FB3484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0.16</w:t>
            </w:r>
          </w:p>
        </w:tc>
      </w:tr>
      <w:tr w:rsidR="00EE0712" w:rsidRPr="00096831" w14:paraId="503895B6" w14:textId="77777777" w:rsidTr="00EE0712">
        <w:tc>
          <w:tcPr>
            <w:tcW w:w="2563" w:type="dxa"/>
            <w:vAlign w:val="bottom"/>
          </w:tcPr>
          <w:p w14:paraId="5EAF3D6F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C22:1 c13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D4BD1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nd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604AE" w14:textId="77777777" w:rsidR="00EE0712" w:rsidRPr="00096831" w:rsidRDefault="00EE0712" w:rsidP="00EE07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E2FF9" w14:textId="77777777" w:rsidR="00EE0712" w:rsidRPr="00096831" w:rsidRDefault="00EE0712" w:rsidP="00EE07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13361A" w14:textId="77777777" w:rsidR="00EE0712" w:rsidRPr="00096831" w:rsidRDefault="00EE0712" w:rsidP="00EE07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" w:type="dxa"/>
            <w:vAlign w:val="center"/>
          </w:tcPr>
          <w:p w14:paraId="3C0F6AB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7D140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76BA9E" w14:textId="77777777" w:rsidR="00EE0712" w:rsidRPr="00096831" w:rsidRDefault="00EE0712" w:rsidP="00EE07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E22A53" w14:textId="77777777" w:rsidR="00EE0712" w:rsidRPr="00096831" w:rsidRDefault="00EE0712" w:rsidP="00EE07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7E6D6C" w14:textId="77777777" w:rsidR="00EE0712" w:rsidRPr="00096831" w:rsidRDefault="00EE0712" w:rsidP="00EE07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712" w:rsidRPr="00096831" w14:paraId="2021500F" w14:textId="77777777" w:rsidTr="00EE0712">
        <w:tc>
          <w:tcPr>
            <w:tcW w:w="2563" w:type="dxa"/>
            <w:vAlign w:val="bottom"/>
          </w:tcPr>
          <w:p w14:paraId="25D439EA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C20:3 c11c14c17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BE94D5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608C8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0.005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B7554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0D52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</w:t>
            </w:r>
          </w:p>
        </w:tc>
        <w:tc>
          <w:tcPr>
            <w:tcW w:w="238" w:type="dxa"/>
            <w:vAlign w:val="center"/>
          </w:tcPr>
          <w:p w14:paraId="088F325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BB56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BC3E24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0.002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A8A440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B1F56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</w:t>
            </w:r>
          </w:p>
        </w:tc>
      </w:tr>
      <w:tr w:rsidR="00EE0712" w:rsidRPr="00096831" w14:paraId="3013AC1D" w14:textId="77777777" w:rsidTr="00EE0712">
        <w:tc>
          <w:tcPr>
            <w:tcW w:w="2563" w:type="dxa"/>
            <w:vAlign w:val="bottom"/>
          </w:tcPr>
          <w:p w14:paraId="390913C9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C20:4 c5c8c11c14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48D2A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C6E35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0.019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0CEFD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0.11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5A5736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0.16</w:t>
            </w:r>
          </w:p>
        </w:tc>
        <w:tc>
          <w:tcPr>
            <w:tcW w:w="238" w:type="dxa"/>
            <w:vAlign w:val="center"/>
          </w:tcPr>
          <w:p w14:paraId="14D08FD5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2A905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F0D2D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0.018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D47B04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7FE8D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0.14</w:t>
            </w:r>
          </w:p>
        </w:tc>
      </w:tr>
      <w:tr w:rsidR="00EE0712" w:rsidRPr="00096831" w14:paraId="49DF9D37" w14:textId="77777777" w:rsidTr="00EE0712">
        <w:tc>
          <w:tcPr>
            <w:tcW w:w="2563" w:type="dxa"/>
            <w:vAlign w:val="bottom"/>
          </w:tcPr>
          <w:p w14:paraId="7DBEA23B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C22:2 c13c16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62BF80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5953F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0.015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F6E2A0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61014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0.07</w:t>
            </w:r>
          </w:p>
        </w:tc>
        <w:tc>
          <w:tcPr>
            <w:tcW w:w="238" w:type="dxa"/>
            <w:vAlign w:val="center"/>
          </w:tcPr>
          <w:p w14:paraId="637B8D0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DE769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78ADB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0.003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E038D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CB148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</w:tr>
      <w:tr w:rsidR="00EE0712" w:rsidRPr="00096831" w14:paraId="7FE7DABB" w14:textId="77777777" w:rsidTr="00EE0712">
        <w:tc>
          <w:tcPr>
            <w:tcW w:w="2563" w:type="dxa"/>
            <w:vAlign w:val="bottom"/>
          </w:tcPr>
          <w:p w14:paraId="229F31D5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C20:5 c5c8c11c14c17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476C9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1E40F0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0.019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AE0DB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5190E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0.09</w:t>
            </w:r>
          </w:p>
        </w:tc>
        <w:tc>
          <w:tcPr>
            <w:tcW w:w="238" w:type="dxa"/>
            <w:vAlign w:val="center"/>
          </w:tcPr>
          <w:p w14:paraId="1A30E32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883FE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07E20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0.004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77C67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06AB56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</w:tr>
      <w:tr w:rsidR="00EE0712" w:rsidRPr="00096831" w14:paraId="2C40DFC1" w14:textId="77777777" w:rsidTr="00EE0712">
        <w:tc>
          <w:tcPr>
            <w:tcW w:w="2563" w:type="dxa"/>
            <w:vAlign w:val="bottom"/>
          </w:tcPr>
          <w:p w14:paraId="7CBF25A0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C24:0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36854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964C70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0.009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FF2A1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FDD605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  <w:tc>
          <w:tcPr>
            <w:tcW w:w="238" w:type="dxa"/>
            <w:vAlign w:val="center"/>
          </w:tcPr>
          <w:p w14:paraId="7B0863B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E664E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B90041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0.008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4B8265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65328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</w:tr>
      <w:tr w:rsidR="00EE0712" w:rsidRPr="00096831" w14:paraId="40295054" w14:textId="77777777" w:rsidTr="00EE0712">
        <w:tc>
          <w:tcPr>
            <w:tcW w:w="2563" w:type="dxa"/>
            <w:vAlign w:val="bottom"/>
          </w:tcPr>
          <w:p w14:paraId="4FD4A7C2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C22:3 c13c16c19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4A39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753AE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0.011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60FE8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1D98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238" w:type="dxa"/>
            <w:vAlign w:val="center"/>
          </w:tcPr>
          <w:p w14:paraId="49D2474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5AD6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DA7295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A850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7D977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0.05</w:t>
            </w:r>
          </w:p>
        </w:tc>
      </w:tr>
      <w:tr w:rsidR="00EE0712" w:rsidRPr="00096831" w14:paraId="62F1D4C2" w14:textId="77777777" w:rsidTr="00EE0712">
        <w:tc>
          <w:tcPr>
            <w:tcW w:w="2563" w:type="dxa"/>
            <w:vAlign w:val="bottom"/>
          </w:tcPr>
          <w:p w14:paraId="0BFB9018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C22:4 c7c10c13c16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D3999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0.05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B7605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0.034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F89FF5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1D61A1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0.13</w:t>
            </w:r>
          </w:p>
        </w:tc>
        <w:tc>
          <w:tcPr>
            <w:tcW w:w="238" w:type="dxa"/>
            <w:vAlign w:val="center"/>
          </w:tcPr>
          <w:p w14:paraId="64373F58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5F55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224421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0.013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C75E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654AC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0.05</w:t>
            </w:r>
          </w:p>
        </w:tc>
      </w:tr>
      <w:tr w:rsidR="00EE0712" w:rsidRPr="00096831" w14:paraId="5DA2FBF0" w14:textId="77777777" w:rsidTr="00EE0712">
        <w:tc>
          <w:tcPr>
            <w:tcW w:w="2563" w:type="dxa"/>
            <w:vAlign w:val="bottom"/>
          </w:tcPr>
          <w:p w14:paraId="727BFFF9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C22:5 c7c10c13c16c19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17EA1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0.08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7B7CB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0.032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B8F6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6A55D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0.13</w:t>
            </w:r>
          </w:p>
        </w:tc>
        <w:tc>
          <w:tcPr>
            <w:tcW w:w="238" w:type="dxa"/>
            <w:vAlign w:val="center"/>
          </w:tcPr>
          <w:p w14:paraId="656BDBB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D8E7AD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0.06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3CBCC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0.009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22EB8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317C0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0.07</w:t>
            </w:r>
          </w:p>
        </w:tc>
      </w:tr>
      <w:tr w:rsidR="00EE0712" w:rsidRPr="00096831" w14:paraId="662EBF33" w14:textId="77777777" w:rsidTr="00EE0712">
        <w:tc>
          <w:tcPr>
            <w:tcW w:w="2563" w:type="dxa"/>
            <w:vAlign w:val="bottom"/>
          </w:tcPr>
          <w:p w14:paraId="50A80233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C22:6 c4c7c10c13c16c19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693A7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4BC3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0.007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4C99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178B1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</w:t>
            </w:r>
          </w:p>
        </w:tc>
        <w:tc>
          <w:tcPr>
            <w:tcW w:w="238" w:type="dxa"/>
            <w:vAlign w:val="center"/>
          </w:tcPr>
          <w:p w14:paraId="6840B3C5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3D7D7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03CD9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0.030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422D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E9FA28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0.10</w:t>
            </w:r>
          </w:p>
        </w:tc>
      </w:tr>
      <w:tr w:rsidR="00EE0712" w:rsidRPr="00096831" w14:paraId="6881B9EF" w14:textId="77777777" w:rsidTr="00EE0712">
        <w:tc>
          <w:tcPr>
            <w:tcW w:w="2563" w:type="dxa"/>
            <w:vAlign w:val="bottom"/>
          </w:tcPr>
          <w:p w14:paraId="2A69EC4F" w14:textId="77777777" w:rsidR="00EE0712" w:rsidRPr="00096831" w:rsidRDefault="00EE0712" w:rsidP="00EE0712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Fatty acid Groups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9B51F0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A349B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4FD00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ECF250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" w:type="dxa"/>
            <w:vAlign w:val="center"/>
          </w:tcPr>
          <w:p w14:paraId="3918C97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F4E0D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62B4C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BE2F3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26A480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712" w:rsidRPr="00096831" w14:paraId="476B891E" w14:textId="77777777" w:rsidTr="00EE0712">
        <w:tc>
          <w:tcPr>
            <w:tcW w:w="2563" w:type="dxa"/>
            <w:vAlign w:val="bottom"/>
          </w:tcPr>
          <w:p w14:paraId="53C6F431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SFA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92EAF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62.4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E0165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1.33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98417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60.2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4D19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64.0</w:t>
            </w:r>
          </w:p>
        </w:tc>
        <w:tc>
          <w:tcPr>
            <w:tcW w:w="238" w:type="dxa"/>
            <w:vAlign w:val="center"/>
          </w:tcPr>
          <w:p w14:paraId="25B979C1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80AA2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71.5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0D114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1.51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CD2F1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69.9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55505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74.4</w:t>
            </w:r>
          </w:p>
        </w:tc>
      </w:tr>
      <w:tr w:rsidR="00EE0712" w:rsidRPr="00096831" w14:paraId="504E13DD" w14:textId="77777777" w:rsidTr="00EE0712">
        <w:tc>
          <w:tcPr>
            <w:tcW w:w="2563" w:type="dxa"/>
            <w:vAlign w:val="bottom"/>
          </w:tcPr>
          <w:p w14:paraId="037817BF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MUFA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33B7A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32.6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1A5804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1.16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AF681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31.5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38537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34.4</w:t>
            </w:r>
          </w:p>
        </w:tc>
        <w:tc>
          <w:tcPr>
            <w:tcW w:w="238" w:type="dxa"/>
            <w:vAlign w:val="center"/>
          </w:tcPr>
          <w:p w14:paraId="5CE76076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6C735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25.2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91E70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0.96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A207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23.4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9C2BE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26.2</w:t>
            </w:r>
          </w:p>
        </w:tc>
      </w:tr>
      <w:tr w:rsidR="00EE0712" w:rsidRPr="00096831" w14:paraId="40B29825" w14:textId="77777777" w:rsidTr="00EE0712">
        <w:tc>
          <w:tcPr>
            <w:tcW w:w="2563" w:type="dxa"/>
            <w:vAlign w:val="bottom"/>
          </w:tcPr>
          <w:p w14:paraId="5E5CED49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cis-MUFA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07E7D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28.9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568A5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1.15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05CD8D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28.0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B5890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31.0</w:t>
            </w:r>
          </w:p>
        </w:tc>
        <w:tc>
          <w:tcPr>
            <w:tcW w:w="238" w:type="dxa"/>
            <w:vAlign w:val="center"/>
          </w:tcPr>
          <w:p w14:paraId="28717951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47DEC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22.1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A8DF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1.12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666CB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20.5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64A24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23.5</w:t>
            </w:r>
          </w:p>
        </w:tc>
      </w:tr>
      <w:tr w:rsidR="00EE0712" w:rsidRPr="00096831" w14:paraId="12718C6A" w14:textId="77777777" w:rsidTr="00EE0712">
        <w:tc>
          <w:tcPr>
            <w:tcW w:w="2563" w:type="dxa"/>
            <w:vAlign w:val="bottom"/>
          </w:tcPr>
          <w:p w14:paraId="1E83A42D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trans-MUFA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E18E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3.71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4F4058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0.425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460A8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3.07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DD146D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4.47</w:t>
            </w:r>
          </w:p>
        </w:tc>
        <w:tc>
          <w:tcPr>
            <w:tcW w:w="238" w:type="dxa"/>
            <w:vAlign w:val="center"/>
          </w:tcPr>
          <w:p w14:paraId="78657C20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57D26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3.06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30BB14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0.412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859E1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2.51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0DEE08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3.62</w:t>
            </w:r>
          </w:p>
        </w:tc>
      </w:tr>
      <w:tr w:rsidR="00EE0712" w:rsidRPr="00096831" w14:paraId="17EEDCCF" w14:textId="77777777" w:rsidTr="00EE0712">
        <w:tc>
          <w:tcPr>
            <w:tcW w:w="2563" w:type="dxa"/>
            <w:vAlign w:val="bottom"/>
          </w:tcPr>
          <w:p w14:paraId="29247A61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PUFA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7793B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5.05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6B6B7D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0.537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076C4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4.36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D2DAA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5.96</w:t>
            </w:r>
          </w:p>
        </w:tc>
        <w:tc>
          <w:tcPr>
            <w:tcW w:w="238" w:type="dxa"/>
            <w:vAlign w:val="center"/>
          </w:tcPr>
          <w:p w14:paraId="481A3AB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4B4B5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3.28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96C9D6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0.726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C9E02D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2.17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A9D220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4.29</w:t>
            </w:r>
          </w:p>
        </w:tc>
      </w:tr>
      <w:tr w:rsidR="00EE0712" w:rsidRPr="00096831" w14:paraId="590D7C8D" w14:textId="77777777" w:rsidTr="00EE0712">
        <w:tc>
          <w:tcPr>
            <w:tcW w:w="2563" w:type="dxa"/>
            <w:vAlign w:val="bottom"/>
          </w:tcPr>
          <w:p w14:paraId="4199BA1B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cis-PUFA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856D88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3.47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C7DE70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0.379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AD34F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3.02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D5F67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3.95</w:t>
            </w:r>
          </w:p>
        </w:tc>
        <w:tc>
          <w:tcPr>
            <w:tcW w:w="238" w:type="dxa"/>
            <w:vAlign w:val="center"/>
          </w:tcPr>
          <w:p w14:paraId="2A5D346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05950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2.16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5F429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0.701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8B0768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1.20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A7E51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3.04</w:t>
            </w:r>
          </w:p>
        </w:tc>
      </w:tr>
      <w:tr w:rsidR="00EE0712" w:rsidRPr="00096831" w14:paraId="5DCC40D4" w14:textId="77777777" w:rsidTr="00EE0712">
        <w:tc>
          <w:tcPr>
            <w:tcW w:w="2563" w:type="dxa"/>
            <w:vAlign w:val="bottom"/>
          </w:tcPr>
          <w:p w14:paraId="75700017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trans-PUFA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C06E8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0.07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C70A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0.008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5B9BE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0.06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9AF5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0.08</w:t>
            </w:r>
          </w:p>
        </w:tc>
        <w:tc>
          <w:tcPr>
            <w:tcW w:w="238" w:type="dxa"/>
            <w:vAlign w:val="center"/>
          </w:tcPr>
          <w:p w14:paraId="6E4840B8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E7C1D0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0.06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0322D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0.008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CDA50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0.06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301616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0.08</w:t>
            </w:r>
          </w:p>
        </w:tc>
      </w:tr>
      <w:tr w:rsidR="00EE0712" w:rsidRPr="00096831" w14:paraId="75B532D2" w14:textId="77777777" w:rsidTr="00EE0712">
        <w:tc>
          <w:tcPr>
            <w:tcW w:w="2563" w:type="dxa"/>
            <w:vAlign w:val="bottom"/>
          </w:tcPr>
          <w:p w14:paraId="7FDFE200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cis/trans PUFA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E03C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1.51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14953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0.211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ADD665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1.19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6B1F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1.93</w:t>
            </w:r>
          </w:p>
        </w:tc>
        <w:tc>
          <w:tcPr>
            <w:tcW w:w="238" w:type="dxa"/>
            <w:vAlign w:val="center"/>
          </w:tcPr>
          <w:p w14:paraId="1BE713D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F04220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1.06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2576C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0.146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4A9020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0.86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8801AD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1.29</w:t>
            </w:r>
          </w:p>
        </w:tc>
      </w:tr>
      <w:tr w:rsidR="00EE0712" w:rsidRPr="00096831" w14:paraId="545D7608" w14:textId="77777777" w:rsidTr="00EE0712">
        <w:tc>
          <w:tcPr>
            <w:tcW w:w="2563" w:type="dxa"/>
            <w:vAlign w:val="bottom"/>
          </w:tcPr>
          <w:p w14:paraId="436B8E7C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  <w:lang w:val="el-GR"/>
              </w:rPr>
              <w:t>ω</w:t>
            </w: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-3</w:t>
            </w:r>
            <w:r w:rsidRPr="0009683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PUFA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60FF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0.94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DFB6F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0.089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7C31ED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0.85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940A1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238" w:type="dxa"/>
            <w:vAlign w:val="center"/>
          </w:tcPr>
          <w:p w14:paraId="40550381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744734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0.76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DC597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0.043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617105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0.66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397C2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0.80</w:t>
            </w:r>
          </w:p>
        </w:tc>
      </w:tr>
      <w:tr w:rsidR="00EE0712" w:rsidRPr="00096831" w14:paraId="1E2A72DA" w14:textId="77777777" w:rsidTr="00EE0712">
        <w:tc>
          <w:tcPr>
            <w:tcW w:w="2563" w:type="dxa"/>
            <w:vAlign w:val="bottom"/>
          </w:tcPr>
          <w:p w14:paraId="2085E6C7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cis ω-3 PUFA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F319E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0.68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5F3A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0.066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D06E95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0.61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2F371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0.79</w:t>
            </w:r>
          </w:p>
        </w:tc>
        <w:tc>
          <w:tcPr>
            <w:tcW w:w="238" w:type="dxa"/>
            <w:vAlign w:val="center"/>
          </w:tcPr>
          <w:p w14:paraId="6160B1C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915CB6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0.55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E9326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0.029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7FFB4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0.49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706BD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0.59</w:t>
            </w:r>
          </w:p>
        </w:tc>
      </w:tr>
      <w:tr w:rsidR="00EE0712" w:rsidRPr="00096831" w14:paraId="2CF2E3F7" w14:textId="77777777" w:rsidTr="00EE0712">
        <w:tc>
          <w:tcPr>
            <w:tcW w:w="2563" w:type="dxa"/>
            <w:vAlign w:val="bottom"/>
          </w:tcPr>
          <w:p w14:paraId="5D84E824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ω-6 PUFA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CA89D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2.86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16D200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0.325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831C1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2.48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DAAE1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3.24</w:t>
            </w:r>
          </w:p>
        </w:tc>
        <w:tc>
          <w:tcPr>
            <w:tcW w:w="238" w:type="dxa"/>
            <w:vAlign w:val="center"/>
          </w:tcPr>
          <w:p w14:paraId="4D55D0F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3DA1E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1.67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796B3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0.696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131BA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0.76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19E854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2.57</w:t>
            </w:r>
          </w:p>
        </w:tc>
      </w:tr>
      <w:tr w:rsidR="00EE0712" w:rsidRPr="00096831" w14:paraId="0513C179" w14:textId="77777777" w:rsidTr="00EE0712">
        <w:tc>
          <w:tcPr>
            <w:tcW w:w="2563" w:type="dxa"/>
            <w:vAlign w:val="bottom"/>
          </w:tcPr>
          <w:p w14:paraId="7D204189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>cis ω-6 PUFA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7F178F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2.78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7AD46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0.318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7F5EF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2.41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6A6851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3.17</w:t>
            </w:r>
          </w:p>
        </w:tc>
        <w:tc>
          <w:tcPr>
            <w:tcW w:w="238" w:type="dxa"/>
            <w:vAlign w:val="center"/>
          </w:tcPr>
          <w:p w14:paraId="2A30D5AD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2170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1.61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BB3952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0.691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92D255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0.71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9BF507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2.49</w:t>
            </w:r>
          </w:p>
        </w:tc>
      </w:tr>
      <w:tr w:rsidR="00EE0712" w:rsidRPr="00096831" w14:paraId="458A99DE" w14:textId="77777777" w:rsidTr="00EE0712">
        <w:tc>
          <w:tcPr>
            <w:tcW w:w="2563" w:type="dxa"/>
            <w:vAlign w:val="bottom"/>
          </w:tcPr>
          <w:p w14:paraId="61F1EDB6" w14:textId="77777777" w:rsidR="00EE0712" w:rsidRPr="00096831" w:rsidRDefault="00EE0712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ω-3 PUFA : ω-6 PUFA 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94625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0.33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44C9E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0.018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02F2FE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0.29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0E413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0.35</w:t>
            </w:r>
          </w:p>
        </w:tc>
        <w:tc>
          <w:tcPr>
            <w:tcW w:w="238" w:type="dxa"/>
            <w:vAlign w:val="center"/>
          </w:tcPr>
          <w:p w14:paraId="5DAA72A9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FD9B5A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0.54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DC35C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0.256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7C570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0.31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242ACB" w14:textId="77777777" w:rsidR="00EE0712" w:rsidRPr="00096831" w:rsidRDefault="00EE0712" w:rsidP="00EE07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831">
              <w:rPr>
                <w:rFonts w:ascii="Times New Roman" w:hAnsi="Times New Roman"/>
                <w:sz w:val="24"/>
                <w:szCs w:val="24"/>
              </w:rPr>
              <w:t>0.97</w:t>
            </w:r>
          </w:p>
        </w:tc>
      </w:tr>
      <w:tr w:rsidR="00EE0712" w:rsidRPr="00096831" w14:paraId="67B9ACF8" w14:textId="77777777" w:rsidTr="00EE0712">
        <w:trPr>
          <w:gridAfter w:val="1"/>
          <w:wAfter w:w="8" w:type="dxa"/>
        </w:trPr>
        <w:tc>
          <w:tcPr>
            <w:tcW w:w="9084" w:type="dxa"/>
            <w:gridSpan w:val="10"/>
            <w:tcBorders>
              <w:top w:val="single" w:sz="4" w:space="0" w:color="auto"/>
            </w:tcBorders>
          </w:tcPr>
          <w:p w14:paraId="713DB79B" w14:textId="77777777" w:rsidR="00EE0712" w:rsidRPr="00096831" w:rsidRDefault="00EE0712" w:rsidP="00EE07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92D8314" w14:textId="77777777" w:rsidR="00EE0712" w:rsidRPr="00096831" w:rsidRDefault="00EE0712" w:rsidP="00EE07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6831">
        <w:rPr>
          <w:rFonts w:ascii="Times New Roman" w:eastAsia="Times New Roman" w:hAnsi="Times New Roman" w:cs="Times New Roman"/>
          <w:sz w:val="24"/>
          <w:szCs w:val="24"/>
        </w:rPr>
        <w:t>n = number of samples, SFA = saturated fatty acids, SD = standard deviation, Min = minimum value observed, Max = maximum value observed, nd = not detected, MUFA = monounsaturated fatty acids, PUFA = polyunsaturated fatty acids</w:t>
      </w:r>
    </w:p>
    <w:p w14:paraId="420A8011" w14:textId="77777777" w:rsidR="00EE0712" w:rsidRDefault="00EE0712" w:rsidP="00EE071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7DFD1F0" w14:textId="77777777" w:rsidR="008F7FD4" w:rsidRDefault="008F7FD4" w:rsidP="008F7F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8F7FD4" w:rsidSect="00096831">
          <w:pgSz w:w="12240" w:h="15840"/>
          <w:pgMar w:top="1440" w:right="1440" w:bottom="1440" w:left="1440" w:header="720" w:footer="720" w:gutter="0"/>
          <w:lnNumType w:countBy="1" w:restart="continuous"/>
          <w:cols w:space="720"/>
          <w:docGrid w:linePitch="299"/>
        </w:sectPr>
      </w:pPr>
    </w:p>
    <w:p w14:paraId="50859BC9" w14:textId="77777777" w:rsidR="00D8215D" w:rsidRDefault="00D8215D" w:rsidP="008F7F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215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Table 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D8215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8215D">
        <w:rPr>
          <w:rFonts w:ascii="Times New Roman" w:eastAsia="Times New Roman" w:hAnsi="Times New Roman" w:cs="Times New Roman"/>
          <w:sz w:val="24"/>
          <w:szCs w:val="24"/>
        </w:rPr>
        <w:t xml:space="preserve">Metadata file </w:t>
      </w:r>
      <w:r w:rsidR="0063543E">
        <w:rPr>
          <w:rFonts w:ascii="Times New Roman" w:eastAsia="Times New Roman" w:hAnsi="Times New Roman" w:cs="Times New Roman"/>
          <w:sz w:val="24"/>
          <w:szCs w:val="24"/>
        </w:rPr>
        <w:t>including animal IDs and grouping information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7"/>
        <w:gridCol w:w="1696"/>
        <w:gridCol w:w="6677"/>
      </w:tblGrid>
      <w:tr w:rsidR="00D8215D" w14:paraId="4438CBC8" w14:textId="77777777" w:rsidTr="001E3069">
        <w:tc>
          <w:tcPr>
            <w:tcW w:w="977" w:type="dxa"/>
          </w:tcPr>
          <w:p w14:paraId="30B63F51" w14:textId="77777777" w:rsidR="00D8215D" w:rsidRDefault="00D8215D" w:rsidP="008F7F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Animal ID</w:t>
            </w:r>
          </w:p>
        </w:tc>
        <w:tc>
          <w:tcPr>
            <w:tcW w:w="1696" w:type="dxa"/>
          </w:tcPr>
          <w:p w14:paraId="5AA7E356" w14:textId="77777777" w:rsidR="00D8215D" w:rsidRDefault="00D8215D" w:rsidP="008F7F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Metagenomics ID</w:t>
            </w:r>
          </w:p>
        </w:tc>
        <w:tc>
          <w:tcPr>
            <w:tcW w:w="6903" w:type="dxa"/>
          </w:tcPr>
          <w:p w14:paraId="75C93D12" w14:textId="77777777" w:rsidR="00D8215D" w:rsidRDefault="00D8215D" w:rsidP="008F7F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Information</w:t>
            </w:r>
          </w:p>
        </w:tc>
      </w:tr>
      <w:tr w:rsidR="001E3069" w14:paraId="5CAE959F" w14:textId="77777777" w:rsidTr="001E3069">
        <w:tc>
          <w:tcPr>
            <w:tcW w:w="977" w:type="dxa"/>
            <w:vAlign w:val="bottom"/>
          </w:tcPr>
          <w:p w14:paraId="51EE9564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DC1</w:t>
            </w:r>
          </w:p>
        </w:tc>
        <w:tc>
          <w:tcPr>
            <w:tcW w:w="1696" w:type="dxa"/>
            <w:vAlign w:val="bottom"/>
          </w:tcPr>
          <w:p w14:paraId="48E60015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11289AM0001</w:t>
            </w:r>
          </w:p>
        </w:tc>
        <w:tc>
          <w:tcPr>
            <w:tcW w:w="6903" w:type="dxa"/>
            <w:vAlign w:val="bottom"/>
          </w:tcPr>
          <w:p w14:paraId="3A9E0EE7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High Milk Saturated Fatty Acids</w:t>
            </w:r>
          </w:p>
        </w:tc>
      </w:tr>
      <w:tr w:rsidR="001E3069" w14:paraId="07176DD4" w14:textId="77777777" w:rsidTr="001E3069">
        <w:tc>
          <w:tcPr>
            <w:tcW w:w="977" w:type="dxa"/>
            <w:vAlign w:val="bottom"/>
          </w:tcPr>
          <w:p w14:paraId="30AEEF92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DC2</w:t>
            </w:r>
          </w:p>
        </w:tc>
        <w:tc>
          <w:tcPr>
            <w:tcW w:w="1696" w:type="dxa"/>
            <w:vAlign w:val="bottom"/>
          </w:tcPr>
          <w:p w14:paraId="422982B7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11289AM0002</w:t>
            </w:r>
          </w:p>
        </w:tc>
        <w:tc>
          <w:tcPr>
            <w:tcW w:w="6903" w:type="dxa"/>
            <w:vAlign w:val="bottom"/>
          </w:tcPr>
          <w:p w14:paraId="4D8875AE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Medium Milk Saturated Fatty Acids</w:t>
            </w:r>
          </w:p>
        </w:tc>
      </w:tr>
      <w:tr w:rsidR="001E3069" w14:paraId="43F9DC34" w14:textId="77777777" w:rsidTr="001E3069">
        <w:tc>
          <w:tcPr>
            <w:tcW w:w="977" w:type="dxa"/>
            <w:vAlign w:val="bottom"/>
          </w:tcPr>
          <w:p w14:paraId="28DD1AC9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DC3</w:t>
            </w:r>
          </w:p>
        </w:tc>
        <w:tc>
          <w:tcPr>
            <w:tcW w:w="1696" w:type="dxa"/>
            <w:vAlign w:val="bottom"/>
          </w:tcPr>
          <w:p w14:paraId="45595069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11289AM0003</w:t>
            </w:r>
          </w:p>
        </w:tc>
        <w:tc>
          <w:tcPr>
            <w:tcW w:w="6903" w:type="dxa"/>
            <w:vAlign w:val="bottom"/>
          </w:tcPr>
          <w:p w14:paraId="0E6E9940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Medium Milk Saturated Fatty Acids</w:t>
            </w:r>
          </w:p>
        </w:tc>
      </w:tr>
      <w:tr w:rsidR="001E3069" w14:paraId="35104148" w14:textId="77777777" w:rsidTr="001E3069">
        <w:tc>
          <w:tcPr>
            <w:tcW w:w="977" w:type="dxa"/>
            <w:vAlign w:val="bottom"/>
          </w:tcPr>
          <w:p w14:paraId="63819A52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DC4</w:t>
            </w:r>
          </w:p>
        </w:tc>
        <w:tc>
          <w:tcPr>
            <w:tcW w:w="1696" w:type="dxa"/>
            <w:vAlign w:val="bottom"/>
          </w:tcPr>
          <w:p w14:paraId="7E0A170C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11289AM0004</w:t>
            </w:r>
          </w:p>
        </w:tc>
        <w:tc>
          <w:tcPr>
            <w:tcW w:w="6903" w:type="dxa"/>
            <w:vAlign w:val="bottom"/>
          </w:tcPr>
          <w:p w14:paraId="642330B3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Medium Milk Saturated Fatty Acids</w:t>
            </w:r>
          </w:p>
        </w:tc>
      </w:tr>
      <w:tr w:rsidR="001E3069" w14:paraId="5E320F45" w14:textId="77777777" w:rsidTr="001E3069">
        <w:tc>
          <w:tcPr>
            <w:tcW w:w="977" w:type="dxa"/>
            <w:vAlign w:val="bottom"/>
          </w:tcPr>
          <w:p w14:paraId="4BA54378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DC5</w:t>
            </w:r>
          </w:p>
        </w:tc>
        <w:tc>
          <w:tcPr>
            <w:tcW w:w="1696" w:type="dxa"/>
            <w:vAlign w:val="bottom"/>
          </w:tcPr>
          <w:p w14:paraId="1E1A240B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11289AM0005</w:t>
            </w:r>
          </w:p>
        </w:tc>
        <w:tc>
          <w:tcPr>
            <w:tcW w:w="6903" w:type="dxa"/>
            <w:vAlign w:val="bottom"/>
          </w:tcPr>
          <w:p w14:paraId="6BE57E7A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High Milk Saturated Fatty Acids</w:t>
            </w:r>
          </w:p>
        </w:tc>
      </w:tr>
      <w:tr w:rsidR="001E3069" w14:paraId="145ECDFF" w14:textId="77777777" w:rsidTr="001E3069">
        <w:tc>
          <w:tcPr>
            <w:tcW w:w="977" w:type="dxa"/>
            <w:vAlign w:val="bottom"/>
          </w:tcPr>
          <w:p w14:paraId="4180BB22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DC6</w:t>
            </w:r>
          </w:p>
        </w:tc>
        <w:tc>
          <w:tcPr>
            <w:tcW w:w="1696" w:type="dxa"/>
            <w:vAlign w:val="bottom"/>
          </w:tcPr>
          <w:p w14:paraId="0297E4DE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11289AM0006</w:t>
            </w:r>
          </w:p>
        </w:tc>
        <w:tc>
          <w:tcPr>
            <w:tcW w:w="6903" w:type="dxa"/>
            <w:vAlign w:val="bottom"/>
          </w:tcPr>
          <w:p w14:paraId="1833C023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Low Milk Saturated Fatty Acids</w:t>
            </w:r>
          </w:p>
        </w:tc>
      </w:tr>
      <w:tr w:rsidR="001E3069" w14:paraId="6191CBFF" w14:textId="77777777" w:rsidTr="001E3069">
        <w:tc>
          <w:tcPr>
            <w:tcW w:w="977" w:type="dxa"/>
            <w:vAlign w:val="bottom"/>
          </w:tcPr>
          <w:p w14:paraId="14115A80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DC7</w:t>
            </w:r>
          </w:p>
        </w:tc>
        <w:tc>
          <w:tcPr>
            <w:tcW w:w="1696" w:type="dxa"/>
            <w:vAlign w:val="bottom"/>
          </w:tcPr>
          <w:p w14:paraId="78C99014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11289AM0007</w:t>
            </w:r>
          </w:p>
        </w:tc>
        <w:tc>
          <w:tcPr>
            <w:tcW w:w="6903" w:type="dxa"/>
            <w:vAlign w:val="bottom"/>
          </w:tcPr>
          <w:p w14:paraId="67A93637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High Milk Saturated Fatty Acids</w:t>
            </w:r>
          </w:p>
        </w:tc>
      </w:tr>
      <w:tr w:rsidR="001E3069" w14:paraId="65AA425D" w14:textId="77777777" w:rsidTr="001E3069">
        <w:tc>
          <w:tcPr>
            <w:tcW w:w="977" w:type="dxa"/>
            <w:vAlign w:val="bottom"/>
          </w:tcPr>
          <w:p w14:paraId="314BE4AF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DC8</w:t>
            </w:r>
          </w:p>
        </w:tc>
        <w:tc>
          <w:tcPr>
            <w:tcW w:w="1696" w:type="dxa"/>
            <w:vAlign w:val="bottom"/>
          </w:tcPr>
          <w:p w14:paraId="4790C865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11289AM0008</w:t>
            </w:r>
          </w:p>
        </w:tc>
        <w:tc>
          <w:tcPr>
            <w:tcW w:w="6903" w:type="dxa"/>
            <w:vAlign w:val="bottom"/>
          </w:tcPr>
          <w:p w14:paraId="186494B9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Medium Milk Saturated Fatty Acids</w:t>
            </w:r>
          </w:p>
        </w:tc>
      </w:tr>
      <w:tr w:rsidR="001E3069" w14:paraId="0B8301A8" w14:textId="77777777" w:rsidTr="001E3069">
        <w:tc>
          <w:tcPr>
            <w:tcW w:w="977" w:type="dxa"/>
            <w:vAlign w:val="bottom"/>
          </w:tcPr>
          <w:p w14:paraId="4FC0DCB9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DC9</w:t>
            </w:r>
          </w:p>
        </w:tc>
        <w:tc>
          <w:tcPr>
            <w:tcW w:w="1696" w:type="dxa"/>
            <w:vAlign w:val="bottom"/>
          </w:tcPr>
          <w:p w14:paraId="34E09779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11289AM0009</w:t>
            </w:r>
          </w:p>
        </w:tc>
        <w:tc>
          <w:tcPr>
            <w:tcW w:w="6903" w:type="dxa"/>
            <w:vAlign w:val="bottom"/>
          </w:tcPr>
          <w:p w14:paraId="271FD6DF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Medium Milk Saturated Fatty Acids</w:t>
            </w:r>
          </w:p>
        </w:tc>
      </w:tr>
      <w:tr w:rsidR="001E3069" w14:paraId="0AA1E2C6" w14:textId="77777777" w:rsidTr="001E3069">
        <w:tc>
          <w:tcPr>
            <w:tcW w:w="977" w:type="dxa"/>
            <w:vAlign w:val="bottom"/>
          </w:tcPr>
          <w:p w14:paraId="3BE338F0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DC10</w:t>
            </w:r>
          </w:p>
        </w:tc>
        <w:tc>
          <w:tcPr>
            <w:tcW w:w="1696" w:type="dxa"/>
            <w:vAlign w:val="bottom"/>
          </w:tcPr>
          <w:p w14:paraId="170C1DCA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11289AM0010</w:t>
            </w:r>
          </w:p>
        </w:tc>
        <w:tc>
          <w:tcPr>
            <w:tcW w:w="6903" w:type="dxa"/>
            <w:vAlign w:val="bottom"/>
          </w:tcPr>
          <w:p w14:paraId="46DF969D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Low Milk Saturated Fatty Acids</w:t>
            </w:r>
          </w:p>
        </w:tc>
      </w:tr>
      <w:tr w:rsidR="001E3069" w14:paraId="13D602A2" w14:textId="77777777" w:rsidTr="001E3069">
        <w:tc>
          <w:tcPr>
            <w:tcW w:w="977" w:type="dxa"/>
            <w:vAlign w:val="bottom"/>
          </w:tcPr>
          <w:p w14:paraId="7F858251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DC11</w:t>
            </w:r>
          </w:p>
        </w:tc>
        <w:tc>
          <w:tcPr>
            <w:tcW w:w="1696" w:type="dxa"/>
            <w:vAlign w:val="bottom"/>
          </w:tcPr>
          <w:p w14:paraId="3FE56D10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11289AM0011</w:t>
            </w:r>
          </w:p>
        </w:tc>
        <w:tc>
          <w:tcPr>
            <w:tcW w:w="6903" w:type="dxa"/>
            <w:vAlign w:val="bottom"/>
          </w:tcPr>
          <w:p w14:paraId="5F95E098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High Milk Saturated Fatty Acids</w:t>
            </w:r>
          </w:p>
        </w:tc>
      </w:tr>
      <w:tr w:rsidR="001E3069" w14:paraId="0909DFB2" w14:textId="77777777" w:rsidTr="001E3069">
        <w:tc>
          <w:tcPr>
            <w:tcW w:w="977" w:type="dxa"/>
            <w:vAlign w:val="bottom"/>
          </w:tcPr>
          <w:p w14:paraId="142FCB69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DC12</w:t>
            </w:r>
          </w:p>
        </w:tc>
        <w:tc>
          <w:tcPr>
            <w:tcW w:w="1696" w:type="dxa"/>
            <w:vAlign w:val="bottom"/>
          </w:tcPr>
          <w:p w14:paraId="089B245C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11289AM0012</w:t>
            </w:r>
          </w:p>
        </w:tc>
        <w:tc>
          <w:tcPr>
            <w:tcW w:w="6903" w:type="dxa"/>
            <w:vAlign w:val="bottom"/>
          </w:tcPr>
          <w:p w14:paraId="42CE8D27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Medium Milk Saturated Fatty Acids</w:t>
            </w:r>
          </w:p>
        </w:tc>
      </w:tr>
      <w:tr w:rsidR="001E3069" w14:paraId="275BF09D" w14:textId="77777777" w:rsidTr="001E3069">
        <w:tc>
          <w:tcPr>
            <w:tcW w:w="977" w:type="dxa"/>
            <w:vAlign w:val="bottom"/>
          </w:tcPr>
          <w:p w14:paraId="5AD770ED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DC13</w:t>
            </w:r>
          </w:p>
        </w:tc>
        <w:tc>
          <w:tcPr>
            <w:tcW w:w="1696" w:type="dxa"/>
            <w:vAlign w:val="bottom"/>
          </w:tcPr>
          <w:p w14:paraId="161415F5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11289AM0013</w:t>
            </w:r>
          </w:p>
        </w:tc>
        <w:tc>
          <w:tcPr>
            <w:tcW w:w="6903" w:type="dxa"/>
            <w:vAlign w:val="bottom"/>
          </w:tcPr>
          <w:p w14:paraId="1B9B1406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Medium Milk Saturated Fatty Acids</w:t>
            </w:r>
          </w:p>
        </w:tc>
      </w:tr>
      <w:tr w:rsidR="001E3069" w14:paraId="0E77B537" w14:textId="77777777" w:rsidTr="001E3069">
        <w:tc>
          <w:tcPr>
            <w:tcW w:w="977" w:type="dxa"/>
            <w:vAlign w:val="bottom"/>
          </w:tcPr>
          <w:p w14:paraId="0D2A86FD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DC14</w:t>
            </w:r>
          </w:p>
        </w:tc>
        <w:tc>
          <w:tcPr>
            <w:tcW w:w="1696" w:type="dxa"/>
            <w:vAlign w:val="bottom"/>
          </w:tcPr>
          <w:p w14:paraId="3389441E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11289AM0014</w:t>
            </w:r>
          </w:p>
        </w:tc>
        <w:tc>
          <w:tcPr>
            <w:tcW w:w="6903" w:type="dxa"/>
            <w:vAlign w:val="bottom"/>
          </w:tcPr>
          <w:p w14:paraId="3407132F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Medium Milk Saturated Fatty Acids</w:t>
            </w:r>
          </w:p>
        </w:tc>
      </w:tr>
      <w:tr w:rsidR="001E3069" w14:paraId="2D0E05EF" w14:textId="77777777" w:rsidTr="001E3069">
        <w:tc>
          <w:tcPr>
            <w:tcW w:w="977" w:type="dxa"/>
            <w:vAlign w:val="bottom"/>
          </w:tcPr>
          <w:p w14:paraId="216FA8DE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DC15</w:t>
            </w:r>
          </w:p>
        </w:tc>
        <w:tc>
          <w:tcPr>
            <w:tcW w:w="1696" w:type="dxa"/>
            <w:vAlign w:val="bottom"/>
          </w:tcPr>
          <w:p w14:paraId="53AE14BB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11289AM0015</w:t>
            </w:r>
          </w:p>
        </w:tc>
        <w:tc>
          <w:tcPr>
            <w:tcW w:w="6903" w:type="dxa"/>
            <w:vAlign w:val="bottom"/>
          </w:tcPr>
          <w:p w14:paraId="585E19BB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Low Milk Saturated Fatty Acids</w:t>
            </w:r>
          </w:p>
        </w:tc>
      </w:tr>
      <w:tr w:rsidR="001E3069" w14:paraId="7FD575D8" w14:textId="77777777" w:rsidTr="001E3069">
        <w:tc>
          <w:tcPr>
            <w:tcW w:w="977" w:type="dxa"/>
            <w:vAlign w:val="bottom"/>
          </w:tcPr>
          <w:p w14:paraId="0E0663FD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DC16</w:t>
            </w:r>
          </w:p>
        </w:tc>
        <w:tc>
          <w:tcPr>
            <w:tcW w:w="1696" w:type="dxa"/>
            <w:vAlign w:val="bottom"/>
          </w:tcPr>
          <w:p w14:paraId="2636A34C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11289AM0016</w:t>
            </w:r>
          </w:p>
        </w:tc>
        <w:tc>
          <w:tcPr>
            <w:tcW w:w="6903" w:type="dxa"/>
            <w:vAlign w:val="bottom"/>
          </w:tcPr>
          <w:p w14:paraId="192371E7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Medium Milk Saturated Fatty Acids</w:t>
            </w:r>
          </w:p>
        </w:tc>
      </w:tr>
      <w:tr w:rsidR="001E3069" w14:paraId="568EBEB1" w14:textId="77777777" w:rsidTr="001E3069">
        <w:tc>
          <w:tcPr>
            <w:tcW w:w="977" w:type="dxa"/>
            <w:vAlign w:val="bottom"/>
          </w:tcPr>
          <w:p w14:paraId="3B16D1E3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DC17</w:t>
            </w:r>
          </w:p>
        </w:tc>
        <w:tc>
          <w:tcPr>
            <w:tcW w:w="1696" w:type="dxa"/>
            <w:vAlign w:val="bottom"/>
          </w:tcPr>
          <w:p w14:paraId="757EB306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11289AM0017</w:t>
            </w:r>
          </w:p>
        </w:tc>
        <w:tc>
          <w:tcPr>
            <w:tcW w:w="6903" w:type="dxa"/>
            <w:vAlign w:val="bottom"/>
          </w:tcPr>
          <w:p w14:paraId="18A6EAE9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Medium Milk Saturated Fatty Acids</w:t>
            </w:r>
          </w:p>
        </w:tc>
      </w:tr>
      <w:tr w:rsidR="001E3069" w14:paraId="38E8BF8F" w14:textId="77777777" w:rsidTr="001E3069">
        <w:tc>
          <w:tcPr>
            <w:tcW w:w="977" w:type="dxa"/>
            <w:vAlign w:val="bottom"/>
          </w:tcPr>
          <w:p w14:paraId="3D36622B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DC18</w:t>
            </w:r>
          </w:p>
        </w:tc>
        <w:tc>
          <w:tcPr>
            <w:tcW w:w="1696" w:type="dxa"/>
            <w:vAlign w:val="bottom"/>
          </w:tcPr>
          <w:p w14:paraId="6A60EB9A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11289AM0018</w:t>
            </w:r>
          </w:p>
        </w:tc>
        <w:tc>
          <w:tcPr>
            <w:tcW w:w="6903" w:type="dxa"/>
            <w:vAlign w:val="bottom"/>
          </w:tcPr>
          <w:p w14:paraId="233B66F0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High Milk Saturated Fatty Acids</w:t>
            </w:r>
          </w:p>
        </w:tc>
      </w:tr>
      <w:tr w:rsidR="001E3069" w14:paraId="74ACDD6E" w14:textId="77777777" w:rsidTr="001E3069">
        <w:tc>
          <w:tcPr>
            <w:tcW w:w="977" w:type="dxa"/>
            <w:vAlign w:val="bottom"/>
          </w:tcPr>
          <w:p w14:paraId="54099788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DC19</w:t>
            </w:r>
          </w:p>
        </w:tc>
        <w:tc>
          <w:tcPr>
            <w:tcW w:w="1696" w:type="dxa"/>
            <w:vAlign w:val="bottom"/>
          </w:tcPr>
          <w:p w14:paraId="0F071A4B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11289AM0019</w:t>
            </w:r>
          </w:p>
        </w:tc>
        <w:tc>
          <w:tcPr>
            <w:tcW w:w="6903" w:type="dxa"/>
            <w:vAlign w:val="bottom"/>
          </w:tcPr>
          <w:p w14:paraId="1E887994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High Milk Saturated Fatty Acids</w:t>
            </w:r>
          </w:p>
        </w:tc>
      </w:tr>
      <w:tr w:rsidR="001E3069" w14:paraId="7B3FC0AB" w14:textId="77777777" w:rsidTr="001E3069">
        <w:tc>
          <w:tcPr>
            <w:tcW w:w="977" w:type="dxa"/>
            <w:vAlign w:val="bottom"/>
          </w:tcPr>
          <w:p w14:paraId="26B7CDC8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DC20</w:t>
            </w:r>
          </w:p>
        </w:tc>
        <w:tc>
          <w:tcPr>
            <w:tcW w:w="1696" w:type="dxa"/>
            <w:vAlign w:val="bottom"/>
          </w:tcPr>
          <w:p w14:paraId="745E3F34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11289AM0020</w:t>
            </w:r>
          </w:p>
        </w:tc>
        <w:tc>
          <w:tcPr>
            <w:tcW w:w="6903" w:type="dxa"/>
            <w:vAlign w:val="bottom"/>
          </w:tcPr>
          <w:p w14:paraId="5EABAE04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Medium Milk Saturated Fatty Acids</w:t>
            </w:r>
          </w:p>
        </w:tc>
      </w:tr>
      <w:tr w:rsidR="001E3069" w14:paraId="23DE00D7" w14:textId="77777777" w:rsidTr="001E3069">
        <w:tc>
          <w:tcPr>
            <w:tcW w:w="977" w:type="dxa"/>
            <w:vAlign w:val="bottom"/>
          </w:tcPr>
          <w:p w14:paraId="57CF4B91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DC21</w:t>
            </w:r>
          </w:p>
        </w:tc>
        <w:tc>
          <w:tcPr>
            <w:tcW w:w="1696" w:type="dxa"/>
            <w:vAlign w:val="bottom"/>
          </w:tcPr>
          <w:p w14:paraId="4692E5CC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11289AM0021</w:t>
            </w:r>
          </w:p>
        </w:tc>
        <w:tc>
          <w:tcPr>
            <w:tcW w:w="6903" w:type="dxa"/>
            <w:vAlign w:val="bottom"/>
          </w:tcPr>
          <w:p w14:paraId="0C86A113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Low Milk Saturated Fatty Acids</w:t>
            </w:r>
          </w:p>
        </w:tc>
      </w:tr>
      <w:tr w:rsidR="001E3069" w14:paraId="3F6015D3" w14:textId="77777777" w:rsidTr="001E3069">
        <w:tc>
          <w:tcPr>
            <w:tcW w:w="977" w:type="dxa"/>
            <w:vAlign w:val="bottom"/>
          </w:tcPr>
          <w:p w14:paraId="16D2EEA8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DC22</w:t>
            </w:r>
          </w:p>
        </w:tc>
        <w:tc>
          <w:tcPr>
            <w:tcW w:w="1696" w:type="dxa"/>
            <w:vAlign w:val="bottom"/>
          </w:tcPr>
          <w:p w14:paraId="351A5F80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11289AM0022</w:t>
            </w:r>
          </w:p>
        </w:tc>
        <w:tc>
          <w:tcPr>
            <w:tcW w:w="6903" w:type="dxa"/>
            <w:vAlign w:val="bottom"/>
          </w:tcPr>
          <w:p w14:paraId="4FCE7B61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Medium Milk Saturated Fatty Acids</w:t>
            </w:r>
          </w:p>
        </w:tc>
      </w:tr>
      <w:tr w:rsidR="001E3069" w14:paraId="7CF32D9F" w14:textId="77777777" w:rsidTr="001E3069">
        <w:tc>
          <w:tcPr>
            <w:tcW w:w="977" w:type="dxa"/>
            <w:vAlign w:val="bottom"/>
          </w:tcPr>
          <w:p w14:paraId="64321478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DC23</w:t>
            </w:r>
          </w:p>
        </w:tc>
        <w:tc>
          <w:tcPr>
            <w:tcW w:w="1696" w:type="dxa"/>
            <w:vAlign w:val="bottom"/>
          </w:tcPr>
          <w:p w14:paraId="7048311C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11289AM0023</w:t>
            </w:r>
          </w:p>
        </w:tc>
        <w:tc>
          <w:tcPr>
            <w:tcW w:w="6903" w:type="dxa"/>
            <w:vAlign w:val="bottom"/>
          </w:tcPr>
          <w:p w14:paraId="1C90E022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Medium Milk Saturated Fatty Acids</w:t>
            </w:r>
          </w:p>
        </w:tc>
      </w:tr>
      <w:tr w:rsidR="001E3069" w14:paraId="399E676A" w14:textId="77777777" w:rsidTr="001E3069">
        <w:tc>
          <w:tcPr>
            <w:tcW w:w="977" w:type="dxa"/>
            <w:vAlign w:val="bottom"/>
          </w:tcPr>
          <w:p w14:paraId="182A3296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DC24</w:t>
            </w:r>
          </w:p>
        </w:tc>
        <w:tc>
          <w:tcPr>
            <w:tcW w:w="1696" w:type="dxa"/>
            <w:vAlign w:val="bottom"/>
          </w:tcPr>
          <w:p w14:paraId="25E367DB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11289AM0024</w:t>
            </w:r>
          </w:p>
        </w:tc>
        <w:tc>
          <w:tcPr>
            <w:tcW w:w="6903" w:type="dxa"/>
            <w:vAlign w:val="bottom"/>
          </w:tcPr>
          <w:p w14:paraId="2013FB5A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Medium Milk Saturated Fatty Acids</w:t>
            </w:r>
          </w:p>
        </w:tc>
      </w:tr>
      <w:tr w:rsidR="001E3069" w14:paraId="57874035" w14:textId="77777777" w:rsidTr="001E3069">
        <w:tc>
          <w:tcPr>
            <w:tcW w:w="977" w:type="dxa"/>
            <w:vAlign w:val="bottom"/>
          </w:tcPr>
          <w:p w14:paraId="0CF21E6F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DC25</w:t>
            </w:r>
          </w:p>
        </w:tc>
        <w:tc>
          <w:tcPr>
            <w:tcW w:w="1696" w:type="dxa"/>
            <w:vAlign w:val="bottom"/>
          </w:tcPr>
          <w:p w14:paraId="3F864265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11289AM0025</w:t>
            </w:r>
          </w:p>
        </w:tc>
        <w:tc>
          <w:tcPr>
            <w:tcW w:w="6903" w:type="dxa"/>
            <w:vAlign w:val="bottom"/>
          </w:tcPr>
          <w:p w14:paraId="1CADEDC4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Medium Milk Saturated Fatty Acids</w:t>
            </w:r>
          </w:p>
        </w:tc>
      </w:tr>
      <w:tr w:rsidR="001E3069" w14:paraId="2D2B5CBB" w14:textId="77777777" w:rsidTr="001E3069">
        <w:tc>
          <w:tcPr>
            <w:tcW w:w="977" w:type="dxa"/>
            <w:vAlign w:val="bottom"/>
          </w:tcPr>
          <w:p w14:paraId="7AB72072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DC26</w:t>
            </w:r>
          </w:p>
        </w:tc>
        <w:tc>
          <w:tcPr>
            <w:tcW w:w="1696" w:type="dxa"/>
            <w:vAlign w:val="bottom"/>
          </w:tcPr>
          <w:p w14:paraId="5E64A488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11289AM0026</w:t>
            </w:r>
          </w:p>
        </w:tc>
        <w:tc>
          <w:tcPr>
            <w:tcW w:w="6903" w:type="dxa"/>
            <w:vAlign w:val="bottom"/>
          </w:tcPr>
          <w:p w14:paraId="5608DDA1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Medium Milk Saturated Fatty Acids</w:t>
            </w:r>
          </w:p>
        </w:tc>
      </w:tr>
      <w:tr w:rsidR="001E3069" w14:paraId="243A445E" w14:textId="77777777" w:rsidTr="001E3069">
        <w:tc>
          <w:tcPr>
            <w:tcW w:w="977" w:type="dxa"/>
            <w:vAlign w:val="bottom"/>
          </w:tcPr>
          <w:p w14:paraId="73913358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DC27</w:t>
            </w:r>
          </w:p>
        </w:tc>
        <w:tc>
          <w:tcPr>
            <w:tcW w:w="1696" w:type="dxa"/>
            <w:vAlign w:val="bottom"/>
          </w:tcPr>
          <w:p w14:paraId="246BA6C4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11289AM0027</w:t>
            </w:r>
          </w:p>
        </w:tc>
        <w:tc>
          <w:tcPr>
            <w:tcW w:w="6903" w:type="dxa"/>
            <w:vAlign w:val="bottom"/>
          </w:tcPr>
          <w:p w14:paraId="50E960FA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Medium Milk Saturated Fatty Acids</w:t>
            </w:r>
          </w:p>
        </w:tc>
      </w:tr>
      <w:tr w:rsidR="001E3069" w14:paraId="2E4749B8" w14:textId="77777777" w:rsidTr="001E3069">
        <w:tc>
          <w:tcPr>
            <w:tcW w:w="977" w:type="dxa"/>
            <w:vAlign w:val="bottom"/>
          </w:tcPr>
          <w:p w14:paraId="6A5D930D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DC28</w:t>
            </w:r>
          </w:p>
        </w:tc>
        <w:tc>
          <w:tcPr>
            <w:tcW w:w="1696" w:type="dxa"/>
            <w:vAlign w:val="bottom"/>
          </w:tcPr>
          <w:p w14:paraId="22DF4FD0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11289AM0028</w:t>
            </w:r>
          </w:p>
        </w:tc>
        <w:tc>
          <w:tcPr>
            <w:tcW w:w="6903" w:type="dxa"/>
            <w:vAlign w:val="bottom"/>
          </w:tcPr>
          <w:p w14:paraId="6C059C3A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Medium Milk Saturated Fatty Acids</w:t>
            </w:r>
          </w:p>
        </w:tc>
      </w:tr>
      <w:tr w:rsidR="001E3069" w14:paraId="3F816BB0" w14:textId="77777777" w:rsidTr="001E3069">
        <w:tc>
          <w:tcPr>
            <w:tcW w:w="977" w:type="dxa"/>
            <w:vAlign w:val="bottom"/>
          </w:tcPr>
          <w:p w14:paraId="7FE3DA00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DC29</w:t>
            </w:r>
          </w:p>
        </w:tc>
        <w:tc>
          <w:tcPr>
            <w:tcW w:w="1696" w:type="dxa"/>
            <w:vAlign w:val="bottom"/>
          </w:tcPr>
          <w:p w14:paraId="632F411C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11289AM0029</w:t>
            </w:r>
          </w:p>
        </w:tc>
        <w:tc>
          <w:tcPr>
            <w:tcW w:w="6903" w:type="dxa"/>
            <w:vAlign w:val="bottom"/>
          </w:tcPr>
          <w:p w14:paraId="26E1CCFA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Medium Milk Saturated Fatty Acids</w:t>
            </w:r>
          </w:p>
        </w:tc>
      </w:tr>
      <w:tr w:rsidR="001E3069" w14:paraId="772B13DF" w14:textId="77777777" w:rsidTr="001E3069">
        <w:tc>
          <w:tcPr>
            <w:tcW w:w="977" w:type="dxa"/>
            <w:vAlign w:val="bottom"/>
          </w:tcPr>
          <w:p w14:paraId="630D02BF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DC30</w:t>
            </w:r>
          </w:p>
        </w:tc>
        <w:tc>
          <w:tcPr>
            <w:tcW w:w="1696" w:type="dxa"/>
            <w:vAlign w:val="bottom"/>
          </w:tcPr>
          <w:p w14:paraId="052F41FE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11289AM0030</w:t>
            </w:r>
          </w:p>
        </w:tc>
        <w:tc>
          <w:tcPr>
            <w:tcW w:w="6903" w:type="dxa"/>
            <w:vAlign w:val="bottom"/>
          </w:tcPr>
          <w:p w14:paraId="01035045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Medium Milk Saturated Fatty Acids</w:t>
            </w:r>
          </w:p>
        </w:tc>
      </w:tr>
      <w:tr w:rsidR="001E3069" w14:paraId="57CA2464" w14:textId="77777777" w:rsidTr="001E3069">
        <w:tc>
          <w:tcPr>
            <w:tcW w:w="977" w:type="dxa"/>
            <w:vAlign w:val="bottom"/>
          </w:tcPr>
          <w:p w14:paraId="4AA643AE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DC31</w:t>
            </w:r>
          </w:p>
        </w:tc>
        <w:tc>
          <w:tcPr>
            <w:tcW w:w="1696" w:type="dxa"/>
            <w:vAlign w:val="bottom"/>
          </w:tcPr>
          <w:p w14:paraId="677F3E5A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11289AM0031</w:t>
            </w:r>
          </w:p>
        </w:tc>
        <w:tc>
          <w:tcPr>
            <w:tcW w:w="6903" w:type="dxa"/>
            <w:vAlign w:val="bottom"/>
          </w:tcPr>
          <w:p w14:paraId="1788023A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Medium Milk Saturated Fatty Acids</w:t>
            </w:r>
          </w:p>
        </w:tc>
      </w:tr>
      <w:tr w:rsidR="001E3069" w14:paraId="5B233D47" w14:textId="77777777" w:rsidTr="001E3069">
        <w:tc>
          <w:tcPr>
            <w:tcW w:w="977" w:type="dxa"/>
            <w:vAlign w:val="bottom"/>
          </w:tcPr>
          <w:p w14:paraId="00E2E873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DC32</w:t>
            </w:r>
          </w:p>
        </w:tc>
        <w:tc>
          <w:tcPr>
            <w:tcW w:w="1696" w:type="dxa"/>
            <w:vAlign w:val="bottom"/>
          </w:tcPr>
          <w:p w14:paraId="1BFC2845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11289AM0032</w:t>
            </w:r>
          </w:p>
        </w:tc>
        <w:tc>
          <w:tcPr>
            <w:tcW w:w="6903" w:type="dxa"/>
            <w:vAlign w:val="bottom"/>
          </w:tcPr>
          <w:p w14:paraId="33A1A427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Medium Milk Saturated Fatty Acids</w:t>
            </w:r>
          </w:p>
        </w:tc>
      </w:tr>
      <w:tr w:rsidR="001E3069" w14:paraId="6F360CE5" w14:textId="77777777" w:rsidTr="001E3069">
        <w:tc>
          <w:tcPr>
            <w:tcW w:w="977" w:type="dxa"/>
            <w:vAlign w:val="bottom"/>
          </w:tcPr>
          <w:p w14:paraId="71F2AB76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DC33</w:t>
            </w:r>
          </w:p>
        </w:tc>
        <w:tc>
          <w:tcPr>
            <w:tcW w:w="1696" w:type="dxa"/>
            <w:vAlign w:val="bottom"/>
          </w:tcPr>
          <w:p w14:paraId="05A8CE26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11289AM0033</w:t>
            </w:r>
          </w:p>
        </w:tc>
        <w:tc>
          <w:tcPr>
            <w:tcW w:w="6903" w:type="dxa"/>
            <w:vAlign w:val="bottom"/>
          </w:tcPr>
          <w:p w14:paraId="37F93A15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Medium Milk Saturated Fatty Acids</w:t>
            </w:r>
          </w:p>
        </w:tc>
      </w:tr>
      <w:tr w:rsidR="001E3069" w14:paraId="3172F20D" w14:textId="77777777" w:rsidTr="001E3069">
        <w:tc>
          <w:tcPr>
            <w:tcW w:w="977" w:type="dxa"/>
            <w:vAlign w:val="bottom"/>
          </w:tcPr>
          <w:p w14:paraId="0799A229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DC34</w:t>
            </w:r>
          </w:p>
        </w:tc>
        <w:tc>
          <w:tcPr>
            <w:tcW w:w="1696" w:type="dxa"/>
            <w:vAlign w:val="bottom"/>
          </w:tcPr>
          <w:p w14:paraId="2BEEA0D7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11289AM0034</w:t>
            </w:r>
          </w:p>
        </w:tc>
        <w:tc>
          <w:tcPr>
            <w:tcW w:w="6903" w:type="dxa"/>
            <w:vAlign w:val="bottom"/>
          </w:tcPr>
          <w:p w14:paraId="7C9D1671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High Milk Saturated Fatty Acids</w:t>
            </w:r>
          </w:p>
        </w:tc>
      </w:tr>
      <w:tr w:rsidR="001E3069" w14:paraId="48BF4F95" w14:textId="77777777" w:rsidTr="001E3069">
        <w:tc>
          <w:tcPr>
            <w:tcW w:w="977" w:type="dxa"/>
            <w:vAlign w:val="bottom"/>
          </w:tcPr>
          <w:p w14:paraId="21BCA016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DC35</w:t>
            </w:r>
          </w:p>
        </w:tc>
        <w:tc>
          <w:tcPr>
            <w:tcW w:w="1696" w:type="dxa"/>
            <w:vAlign w:val="bottom"/>
          </w:tcPr>
          <w:p w14:paraId="5C562AC8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11289AM0035</w:t>
            </w:r>
          </w:p>
        </w:tc>
        <w:tc>
          <w:tcPr>
            <w:tcW w:w="6903" w:type="dxa"/>
            <w:vAlign w:val="bottom"/>
          </w:tcPr>
          <w:p w14:paraId="70B41CBC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Low Milk Saturated Fatty Acids</w:t>
            </w:r>
          </w:p>
        </w:tc>
      </w:tr>
      <w:tr w:rsidR="001E3069" w14:paraId="3C68B21B" w14:textId="77777777" w:rsidTr="001E3069">
        <w:tc>
          <w:tcPr>
            <w:tcW w:w="977" w:type="dxa"/>
            <w:vAlign w:val="bottom"/>
          </w:tcPr>
          <w:p w14:paraId="6E5CE78F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DC36</w:t>
            </w:r>
          </w:p>
        </w:tc>
        <w:tc>
          <w:tcPr>
            <w:tcW w:w="1696" w:type="dxa"/>
            <w:vAlign w:val="bottom"/>
          </w:tcPr>
          <w:p w14:paraId="7D2C5062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11289AM0036</w:t>
            </w:r>
          </w:p>
        </w:tc>
        <w:tc>
          <w:tcPr>
            <w:tcW w:w="6903" w:type="dxa"/>
            <w:vAlign w:val="bottom"/>
          </w:tcPr>
          <w:p w14:paraId="2814AE1F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Medium Milk Saturated Fatty Acids</w:t>
            </w:r>
          </w:p>
        </w:tc>
      </w:tr>
      <w:tr w:rsidR="001E3069" w14:paraId="29CBF82B" w14:textId="77777777" w:rsidTr="001E3069">
        <w:tc>
          <w:tcPr>
            <w:tcW w:w="977" w:type="dxa"/>
            <w:vAlign w:val="bottom"/>
          </w:tcPr>
          <w:p w14:paraId="17857D4B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DC37</w:t>
            </w:r>
          </w:p>
        </w:tc>
        <w:tc>
          <w:tcPr>
            <w:tcW w:w="1696" w:type="dxa"/>
            <w:vAlign w:val="bottom"/>
          </w:tcPr>
          <w:p w14:paraId="772464A9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11289AM0037</w:t>
            </w:r>
          </w:p>
        </w:tc>
        <w:tc>
          <w:tcPr>
            <w:tcW w:w="6903" w:type="dxa"/>
            <w:vAlign w:val="bottom"/>
          </w:tcPr>
          <w:p w14:paraId="4A368CFF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Low Milk Saturated Fatty Acids</w:t>
            </w:r>
          </w:p>
        </w:tc>
      </w:tr>
      <w:tr w:rsidR="001E3069" w14:paraId="1238B1DE" w14:textId="77777777" w:rsidTr="001E3069">
        <w:tc>
          <w:tcPr>
            <w:tcW w:w="977" w:type="dxa"/>
            <w:vAlign w:val="bottom"/>
          </w:tcPr>
          <w:p w14:paraId="10FC41D2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DC38</w:t>
            </w:r>
          </w:p>
        </w:tc>
        <w:tc>
          <w:tcPr>
            <w:tcW w:w="1696" w:type="dxa"/>
            <w:vAlign w:val="bottom"/>
          </w:tcPr>
          <w:p w14:paraId="3875D19B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11289AM0038</w:t>
            </w:r>
          </w:p>
        </w:tc>
        <w:tc>
          <w:tcPr>
            <w:tcW w:w="6903" w:type="dxa"/>
            <w:vAlign w:val="bottom"/>
          </w:tcPr>
          <w:p w14:paraId="1AF7099E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Medium Milk Saturated Fatty Acids</w:t>
            </w:r>
          </w:p>
        </w:tc>
      </w:tr>
      <w:tr w:rsidR="001E3069" w14:paraId="1BD7759D" w14:textId="77777777" w:rsidTr="001E3069">
        <w:tc>
          <w:tcPr>
            <w:tcW w:w="977" w:type="dxa"/>
            <w:vAlign w:val="bottom"/>
          </w:tcPr>
          <w:p w14:paraId="240C3F5B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DC39</w:t>
            </w:r>
          </w:p>
        </w:tc>
        <w:tc>
          <w:tcPr>
            <w:tcW w:w="1696" w:type="dxa"/>
            <w:vAlign w:val="bottom"/>
          </w:tcPr>
          <w:p w14:paraId="04E75842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11289AM0039</w:t>
            </w:r>
          </w:p>
        </w:tc>
        <w:tc>
          <w:tcPr>
            <w:tcW w:w="6903" w:type="dxa"/>
            <w:vAlign w:val="bottom"/>
          </w:tcPr>
          <w:p w14:paraId="3A31996B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Low Milk Saturated Fatty Acids</w:t>
            </w:r>
          </w:p>
        </w:tc>
      </w:tr>
      <w:tr w:rsidR="001E3069" w14:paraId="348FB5F4" w14:textId="77777777" w:rsidTr="001E3069">
        <w:tc>
          <w:tcPr>
            <w:tcW w:w="977" w:type="dxa"/>
            <w:vAlign w:val="bottom"/>
          </w:tcPr>
          <w:p w14:paraId="33C7D669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DC40</w:t>
            </w:r>
          </w:p>
        </w:tc>
        <w:tc>
          <w:tcPr>
            <w:tcW w:w="1696" w:type="dxa"/>
            <w:vAlign w:val="bottom"/>
          </w:tcPr>
          <w:p w14:paraId="147953D6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11289AM0040</w:t>
            </w:r>
          </w:p>
        </w:tc>
        <w:tc>
          <w:tcPr>
            <w:tcW w:w="6903" w:type="dxa"/>
            <w:vAlign w:val="bottom"/>
          </w:tcPr>
          <w:p w14:paraId="0D91FC7B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Medium Milk Saturated Fatty Acids</w:t>
            </w:r>
          </w:p>
        </w:tc>
      </w:tr>
      <w:tr w:rsidR="001E3069" w14:paraId="3BAB7B8C" w14:textId="77777777" w:rsidTr="001E3069">
        <w:tc>
          <w:tcPr>
            <w:tcW w:w="977" w:type="dxa"/>
            <w:vAlign w:val="bottom"/>
          </w:tcPr>
          <w:p w14:paraId="08441F1F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DC41</w:t>
            </w:r>
          </w:p>
        </w:tc>
        <w:tc>
          <w:tcPr>
            <w:tcW w:w="1696" w:type="dxa"/>
            <w:vAlign w:val="bottom"/>
          </w:tcPr>
          <w:p w14:paraId="386A94B2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11289AM0041</w:t>
            </w:r>
          </w:p>
        </w:tc>
        <w:tc>
          <w:tcPr>
            <w:tcW w:w="6903" w:type="dxa"/>
            <w:vAlign w:val="bottom"/>
          </w:tcPr>
          <w:p w14:paraId="6BD73F7C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Medium Milk Saturated Fatty Acids</w:t>
            </w:r>
          </w:p>
        </w:tc>
      </w:tr>
      <w:tr w:rsidR="001E3069" w14:paraId="23A48F63" w14:textId="77777777" w:rsidTr="001E3069">
        <w:tc>
          <w:tcPr>
            <w:tcW w:w="977" w:type="dxa"/>
            <w:vAlign w:val="bottom"/>
          </w:tcPr>
          <w:p w14:paraId="3CAF7B4F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DC42</w:t>
            </w:r>
          </w:p>
        </w:tc>
        <w:tc>
          <w:tcPr>
            <w:tcW w:w="1696" w:type="dxa"/>
            <w:vAlign w:val="bottom"/>
          </w:tcPr>
          <w:p w14:paraId="331A4A2F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11289AM0042</w:t>
            </w:r>
          </w:p>
        </w:tc>
        <w:tc>
          <w:tcPr>
            <w:tcW w:w="6903" w:type="dxa"/>
            <w:vAlign w:val="bottom"/>
          </w:tcPr>
          <w:p w14:paraId="129CC7AA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High Milk Saturated Fatty Acids</w:t>
            </w:r>
          </w:p>
        </w:tc>
      </w:tr>
      <w:tr w:rsidR="001E3069" w14:paraId="2BA45072" w14:textId="77777777" w:rsidTr="001E3069">
        <w:tc>
          <w:tcPr>
            <w:tcW w:w="977" w:type="dxa"/>
            <w:vAlign w:val="bottom"/>
          </w:tcPr>
          <w:p w14:paraId="7B1D9F81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DC43</w:t>
            </w:r>
          </w:p>
        </w:tc>
        <w:tc>
          <w:tcPr>
            <w:tcW w:w="1696" w:type="dxa"/>
            <w:vAlign w:val="bottom"/>
          </w:tcPr>
          <w:p w14:paraId="3A7D1033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11289AM0043</w:t>
            </w:r>
          </w:p>
        </w:tc>
        <w:tc>
          <w:tcPr>
            <w:tcW w:w="6903" w:type="dxa"/>
            <w:vAlign w:val="bottom"/>
          </w:tcPr>
          <w:p w14:paraId="6AE34393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Medium Milk Saturated Fatty Acids</w:t>
            </w:r>
          </w:p>
        </w:tc>
      </w:tr>
      <w:tr w:rsidR="001E3069" w14:paraId="2E4F87E8" w14:textId="77777777" w:rsidTr="001E3069">
        <w:tc>
          <w:tcPr>
            <w:tcW w:w="977" w:type="dxa"/>
            <w:vAlign w:val="bottom"/>
          </w:tcPr>
          <w:p w14:paraId="59AEEA92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DC44</w:t>
            </w:r>
          </w:p>
        </w:tc>
        <w:tc>
          <w:tcPr>
            <w:tcW w:w="1696" w:type="dxa"/>
            <w:vAlign w:val="bottom"/>
          </w:tcPr>
          <w:p w14:paraId="2669D5FB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11289AM0044</w:t>
            </w:r>
          </w:p>
        </w:tc>
        <w:tc>
          <w:tcPr>
            <w:tcW w:w="6903" w:type="dxa"/>
            <w:vAlign w:val="bottom"/>
          </w:tcPr>
          <w:p w14:paraId="4542CA16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Medium Milk Saturated Fatty Acids</w:t>
            </w:r>
          </w:p>
        </w:tc>
      </w:tr>
      <w:tr w:rsidR="001E3069" w14:paraId="52A9BDF6" w14:textId="77777777" w:rsidTr="001E3069">
        <w:tc>
          <w:tcPr>
            <w:tcW w:w="977" w:type="dxa"/>
            <w:vAlign w:val="bottom"/>
          </w:tcPr>
          <w:p w14:paraId="3C1DA7EC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DC45</w:t>
            </w:r>
          </w:p>
        </w:tc>
        <w:tc>
          <w:tcPr>
            <w:tcW w:w="1696" w:type="dxa"/>
            <w:vAlign w:val="bottom"/>
          </w:tcPr>
          <w:p w14:paraId="58BFDE00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11289AM0045</w:t>
            </w:r>
          </w:p>
        </w:tc>
        <w:tc>
          <w:tcPr>
            <w:tcW w:w="6903" w:type="dxa"/>
            <w:vAlign w:val="bottom"/>
          </w:tcPr>
          <w:p w14:paraId="53B49AF6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Medium Milk Saturated Fatty Acids</w:t>
            </w:r>
          </w:p>
        </w:tc>
      </w:tr>
      <w:tr w:rsidR="001E3069" w14:paraId="4514CF2E" w14:textId="77777777" w:rsidTr="001E3069">
        <w:tc>
          <w:tcPr>
            <w:tcW w:w="977" w:type="dxa"/>
            <w:vAlign w:val="bottom"/>
          </w:tcPr>
          <w:p w14:paraId="54E9641A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DC46</w:t>
            </w:r>
          </w:p>
        </w:tc>
        <w:tc>
          <w:tcPr>
            <w:tcW w:w="1696" w:type="dxa"/>
            <w:vAlign w:val="bottom"/>
          </w:tcPr>
          <w:p w14:paraId="18B21C34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11289AM0046</w:t>
            </w:r>
          </w:p>
        </w:tc>
        <w:tc>
          <w:tcPr>
            <w:tcW w:w="6903" w:type="dxa"/>
            <w:vAlign w:val="bottom"/>
          </w:tcPr>
          <w:p w14:paraId="03F0B9CE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Medium Milk Saturated Fatty Acids</w:t>
            </w:r>
          </w:p>
        </w:tc>
      </w:tr>
      <w:tr w:rsidR="001E3069" w14:paraId="2C748CC2" w14:textId="77777777" w:rsidTr="001E3069">
        <w:tc>
          <w:tcPr>
            <w:tcW w:w="977" w:type="dxa"/>
            <w:vAlign w:val="bottom"/>
          </w:tcPr>
          <w:p w14:paraId="4A5CEC28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DC47</w:t>
            </w:r>
          </w:p>
        </w:tc>
        <w:tc>
          <w:tcPr>
            <w:tcW w:w="1696" w:type="dxa"/>
            <w:vAlign w:val="bottom"/>
          </w:tcPr>
          <w:p w14:paraId="69DC8934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11289AM0047</w:t>
            </w:r>
          </w:p>
        </w:tc>
        <w:tc>
          <w:tcPr>
            <w:tcW w:w="6903" w:type="dxa"/>
            <w:vAlign w:val="bottom"/>
          </w:tcPr>
          <w:p w14:paraId="4C888574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Medium Milk Saturated Fatty Acids</w:t>
            </w:r>
          </w:p>
        </w:tc>
      </w:tr>
      <w:tr w:rsidR="001E3069" w14:paraId="6131DE82" w14:textId="77777777" w:rsidTr="001E3069">
        <w:tc>
          <w:tcPr>
            <w:tcW w:w="977" w:type="dxa"/>
            <w:vAlign w:val="bottom"/>
          </w:tcPr>
          <w:p w14:paraId="0E48AB3F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DC48</w:t>
            </w:r>
          </w:p>
        </w:tc>
        <w:tc>
          <w:tcPr>
            <w:tcW w:w="1696" w:type="dxa"/>
            <w:vAlign w:val="bottom"/>
          </w:tcPr>
          <w:p w14:paraId="14DE4F47" w14:textId="77777777" w:rsidR="001E3069" w:rsidRPr="001E3069" w:rsidRDefault="001E3069">
            <w:pPr>
              <w:rPr>
                <w:rFonts w:ascii="Times New Roman" w:hAnsi="Times New Roman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sz w:val="24"/>
                <w:szCs w:val="24"/>
              </w:rPr>
              <w:t>11289AM0048</w:t>
            </w:r>
          </w:p>
        </w:tc>
        <w:tc>
          <w:tcPr>
            <w:tcW w:w="6903" w:type="dxa"/>
            <w:vAlign w:val="bottom"/>
          </w:tcPr>
          <w:p w14:paraId="2F9423E5" w14:textId="77777777" w:rsidR="001E3069" w:rsidRPr="001E3069" w:rsidRDefault="001E30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069">
              <w:rPr>
                <w:rFonts w:ascii="Times New Roman" w:hAnsi="Times New Roman"/>
                <w:color w:val="000000"/>
                <w:sz w:val="24"/>
                <w:szCs w:val="24"/>
              </w:rPr>
              <w:t>2018 Holstein Medium Concentration Diet Low Milk Saturated Fatty Acids</w:t>
            </w:r>
          </w:p>
        </w:tc>
      </w:tr>
    </w:tbl>
    <w:p w14:paraId="513204A8" w14:textId="77777777" w:rsidR="00D8215D" w:rsidRDefault="00D8215D" w:rsidP="008F7F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D8215D" w:rsidSect="00096831">
          <w:pgSz w:w="12240" w:h="15840"/>
          <w:pgMar w:top="1440" w:right="1440" w:bottom="1440" w:left="1440" w:header="720" w:footer="720" w:gutter="0"/>
          <w:lnNumType w:countBy="1" w:restart="continuous"/>
          <w:cols w:space="720"/>
          <w:docGrid w:linePitch="299"/>
        </w:sectPr>
      </w:pPr>
    </w:p>
    <w:p w14:paraId="06E97C4C" w14:textId="77777777" w:rsidR="008F7FD4" w:rsidRDefault="008F7FD4" w:rsidP="008F7F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Table </w:t>
      </w:r>
      <w:r w:rsidR="00D8215D">
        <w:rPr>
          <w:rFonts w:ascii="Times New Roman" w:eastAsia="Times New Roman" w:hAnsi="Times New Roman" w:cs="Times New Roman"/>
          <w:b/>
          <w:sz w:val="24"/>
          <w:szCs w:val="24"/>
        </w:rPr>
        <w:t>S5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Fatty acid profile of rumen fluids (n =48) for the cows with contrasting potential for milk SFA.</w:t>
      </w:r>
    </w:p>
    <w:p w14:paraId="46522C3A" w14:textId="77777777" w:rsidR="008F7FD4" w:rsidRDefault="008F7FD4" w:rsidP="008F7F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Grilledutableau"/>
        <w:tblW w:w="90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63"/>
        <w:gridCol w:w="770"/>
        <w:gridCol w:w="858"/>
        <w:gridCol w:w="757"/>
        <w:gridCol w:w="765"/>
        <w:gridCol w:w="238"/>
        <w:gridCol w:w="770"/>
        <w:gridCol w:w="858"/>
        <w:gridCol w:w="757"/>
        <w:gridCol w:w="748"/>
        <w:gridCol w:w="8"/>
      </w:tblGrid>
      <w:tr w:rsidR="008F7FD4" w14:paraId="38DA7AF5" w14:textId="77777777" w:rsidTr="008F7FD4">
        <w:tc>
          <w:tcPr>
            <w:tcW w:w="25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7784E3" w14:textId="77777777" w:rsidR="008F7FD4" w:rsidRDefault="008F7F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931CDCF" w14:textId="77777777" w:rsidR="008F7FD4" w:rsidRDefault="008F7F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Extreme Low-SFA (n = 8)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B153C4" w14:textId="77777777" w:rsidR="008F7FD4" w:rsidRDefault="008F7F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BE770AD" w14:textId="77777777" w:rsidR="008F7FD4" w:rsidRDefault="008F7F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Extreme High-SFA (n =8)</w:t>
            </w:r>
          </w:p>
        </w:tc>
      </w:tr>
      <w:tr w:rsidR="008F7FD4" w14:paraId="1A276606" w14:textId="77777777" w:rsidTr="008F7FD4">
        <w:tc>
          <w:tcPr>
            <w:tcW w:w="2563" w:type="dxa"/>
          </w:tcPr>
          <w:p w14:paraId="30ABE83D" w14:textId="77777777" w:rsidR="008F7FD4" w:rsidRDefault="008F7F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F940D4" w14:textId="77777777" w:rsidR="008F7FD4" w:rsidRDefault="008F7F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Mean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E38E898" w14:textId="77777777" w:rsidR="008F7FD4" w:rsidRDefault="008F7F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SD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83FF86C" w14:textId="77777777" w:rsidR="008F7FD4" w:rsidRDefault="008F7F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Min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929FB9B" w14:textId="77777777" w:rsidR="008F7FD4" w:rsidRDefault="008F7F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Max</w:t>
            </w:r>
          </w:p>
        </w:tc>
        <w:tc>
          <w:tcPr>
            <w:tcW w:w="238" w:type="dxa"/>
          </w:tcPr>
          <w:p w14:paraId="0AA6683E" w14:textId="77777777" w:rsidR="008F7FD4" w:rsidRDefault="008F7F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CF9BA76" w14:textId="77777777" w:rsidR="008F7FD4" w:rsidRDefault="008F7F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Mean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731398" w14:textId="77777777" w:rsidR="008F7FD4" w:rsidRDefault="008F7F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SD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C34FB6" w14:textId="77777777" w:rsidR="008F7FD4" w:rsidRDefault="008F7F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Min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FD5DA61" w14:textId="77777777" w:rsidR="008F7FD4" w:rsidRDefault="008F7F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Max</w:t>
            </w:r>
          </w:p>
        </w:tc>
      </w:tr>
      <w:tr w:rsidR="008F7FD4" w14:paraId="26AF05CC" w14:textId="77777777" w:rsidTr="008F7FD4">
        <w:tc>
          <w:tcPr>
            <w:tcW w:w="2563" w:type="dxa"/>
            <w:vAlign w:val="bottom"/>
            <w:hideMark/>
          </w:tcPr>
          <w:p w14:paraId="7481C327" w14:textId="77777777" w:rsidR="008F7FD4" w:rsidRDefault="008F7FD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Individual fatty acids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289A3E" w14:textId="77777777" w:rsidR="008F7FD4" w:rsidRDefault="008F7F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B205BA" w14:textId="77777777" w:rsidR="008F7FD4" w:rsidRDefault="008F7F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929C2B" w14:textId="77777777" w:rsidR="008F7FD4" w:rsidRDefault="008F7F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7DF12A" w14:textId="77777777" w:rsidR="008F7FD4" w:rsidRDefault="008F7F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14:paraId="5A99C667" w14:textId="77777777" w:rsidR="008F7FD4" w:rsidRDefault="008F7F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5D37B5" w14:textId="77777777" w:rsidR="008F7FD4" w:rsidRDefault="008F7F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2EEFE0" w14:textId="77777777" w:rsidR="008F7FD4" w:rsidRDefault="008F7F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B5250A" w14:textId="77777777" w:rsidR="008F7FD4" w:rsidRDefault="008F7F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5AC11C" w14:textId="77777777" w:rsidR="008F7FD4" w:rsidRDefault="008F7F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7FD4" w14:paraId="62325EE3" w14:textId="77777777" w:rsidTr="00617B5B">
        <w:tc>
          <w:tcPr>
            <w:tcW w:w="2563" w:type="dxa"/>
            <w:vAlign w:val="bottom"/>
            <w:hideMark/>
          </w:tcPr>
          <w:p w14:paraId="237E268C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C4:0</w:t>
            </w:r>
          </w:p>
        </w:tc>
        <w:tc>
          <w:tcPr>
            <w:tcW w:w="770" w:type="dxa"/>
            <w:hideMark/>
          </w:tcPr>
          <w:p w14:paraId="39998E9E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0.94</w:t>
            </w:r>
          </w:p>
        </w:tc>
        <w:tc>
          <w:tcPr>
            <w:tcW w:w="858" w:type="dxa"/>
            <w:hideMark/>
          </w:tcPr>
          <w:p w14:paraId="5301215C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0.681</w:t>
            </w:r>
          </w:p>
        </w:tc>
        <w:tc>
          <w:tcPr>
            <w:tcW w:w="757" w:type="dxa"/>
            <w:hideMark/>
          </w:tcPr>
          <w:p w14:paraId="6D6997B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0.16</w:t>
            </w:r>
          </w:p>
        </w:tc>
        <w:tc>
          <w:tcPr>
            <w:tcW w:w="765" w:type="dxa"/>
            <w:hideMark/>
          </w:tcPr>
          <w:p w14:paraId="06EE4AC2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2.23</w:t>
            </w:r>
          </w:p>
        </w:tc>
        <w:tc>
          <w:tcPr>
            <w:tcW w:w="238" w:type="dxa"/>
          </w:tcPr>
          <w:p w14:paraId="7EB6B0F1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41AEFDCB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2.24</w:t>
            </w:r>
          </w:p>
        </w:tc>
        <w:tc>
          <w:tcPr>
            <w:tcW w:w="858" w:type="dxa"/>
            <w:hideMark/>
          </w:tcPr>
          <w:p w14:paraId="714B327B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1.908</w:t>
            </w:r>
          </w:p>
        </w:tc>
        <w:tc>
          <w:tcPr>
            <w:tcW w:w="757" w:type="dxa"/>
            <w:hideMark/>
          </w:tcPr>
          <w:p w14:paraId="6CDC7B7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0.4</w:t>
            </w:r>
          </w:p>
        </w:tc>
        <w:tc>
          <w:tcPr>
            <w:tcW w:w="756" w:type="dxa"/>
            <w:gridSpan w:val="2"/>
            <w:hideMark/>
          </w:tcPr>
          <w:p w14:paraId="6178611C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5.69</w:t>
            </w:r>
          </w:p>
        </w:tc>
      </w:tr>
      <w:tr w:rsidR="008F7FD4" w14:paraId="60C34795" w14:textId="77777777" w:rsidTr="00617B5B">
        <w:tc>
          <w:tcPr>
            <w:tcW w:w="2563" w:type="dxa"/>
            <w:vAlign w:val="bottom"/>
            <w:hideMark/>
          </w:tcPr>
          <w:p w14:paraId="416F2400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C5:0</w:t>
            </w:r>
          </w:p>
        </w:tc>
        <w:tc>
          <w:tcPr>
            <w:tcW w:w="770" w:type="dxa"/>
            <w:hideMark/>
          </w:tcPr>
          <w:p w14:paraId="5FC4DF4D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0.29</w:t>
            </w:r>
          </w:p>
        </w:tc>
        <w:tc>
          <w:tcPr>
            <w:tcW w:w="858" w:type="dxa"/>
            <w:hideMark/>
          </w:tcPr>
          <w:p w14:paraId="1EB77BDE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0.225</w:t>
            </w:r>
          </w:p>
        </w:tc>
        <w:tc>
          <w:tcPr>
            <w:tcW w:w="757" w:type="dxa"/>
            <w:hideMark/>
          </w:tcPr>
          <w:p w14:paraId="0017C6E6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  <w:tc>
          <w:tcPr>
            <w:tcW w:w="765" w:type="dxa"/>
            <w:hideMark/>
          </w:tcPr>
          <w:p w14:paraId="2B36117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0.71</w:t>
            </w:r>
          </w:p>
        </w:tc>
        <w:tc>
          <w:tcPr>
            <w:tcW w:w="238" w:type="dxa"/>
          </w:tcPr>
          <w:p w14:paraId="5448C6A4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06F962D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0.71</w:t>
            </w:r>
          </w:p>
        </w:tc>
        <w:tc>
          <w:tcPr>
            <w:tcW w:w="858" w:type="dxa"/>
            <w:hideMark/>
          </w:tcPr>
          <w:p w14:paraId="28517CBE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0.68</w:t>
            </w:r>
          </w:p>
        </w:tc>
        <w:tc>
          <w:tcPr>
            <w:tcW w:w="757" w:type="dxa"/>
            <w:hideMark/>
          </w:tcPr>
          <w:p w14:paraId="592B460F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0.13</w:t>
            </w:r>
          </w:p>
        </w:tc>
        <w:tc>
          <w:tcPr>
            <w:tcW w:w="756" w:type="dxa"/>
            <w:gridSpan w:val="2"/>
            <w:hideMark/>
          </w:tcPr>
          <w:p w14:paraId="6C2BA0C3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</w:tr>
      <w:tr w:rsidR="008F7FD4" w14:paraId="5A254207" w14:textId="77777777" w:rsidTr="00617B5B">
        <w:tc>
          <w:tcPr>
            <w:tcW w:w="2563" w:type="dxa"/>
            <w:vAlign w:val="bottom"/>
            <w:hideMark/>
          </w:tcPr>
          <w:p w14:paraId="3E9E0AF3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C6:0</w:t>
            </w:r>
          </w:p>
        </w:tc>
        <w:tc>
          <w:tcPr>
            <w:tcW w:w="770" w:type="dxa"/>
            <w:hideMark/>
          </w:tcPr>
          <w:p w14:paraId="5016F4B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0.35</w:t>
            </w:r>
          </w:p>
        </w:tc>
        <w:tc>
          <w:tcPr>
            <w:tcW w:w="858" w:type="dxa"/>
            <w:hideMark/>
          </w:tcPr>
          <w:p w14:paraId="1BB7655B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0.345</w:t>
            </w:r>
          </w:p>
        </w:tc>
        <w:tc>
          <w:tcPr>
            <w:tcW w:w="757" w:type="dxa"/>
            <w:hideMark/>
          </w:tcPr>
          <w:p w14:paraId="65B8091B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0.02</w:t>
            </w:r>
          </w:p>
        </w:tc>
        <w:tc>
          <w:tcPr>
            <w:tcW w:w="765" w:type="dxa"/>
            <w:hideMark/>
          </w:tcPr>
          <w:p w14:paraId="604241B9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0.96</w:t>
            </w:r>
          </w:p>
        </w:tc>
        <w:tc>
          <w:tcPr>
            <w:tcW w:w="238" w:type="dxa"/>
          </w:tcPr>
          <w:p w14:paraId="68E04C24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7FD5FD8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0.7</w:t>
            </w:r>
          </w:p>
        </w:tc>
        <w:tc>
          <w:tcPr>
            <w:tcW w:w="858" w:type="dxa"/>
            <w:hideMark/>
          </w:tcPr>
          <w:p w14:paraId="4F6C3F4B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0.667</w:t>
            </w:r>
          </w:p>
        </w:tc>
        <w:tc>
          <w:tcPr>
            <w:tcW w:w="757" w:type="dxa"/>
            <w:hideMark/>
          </w:tcPr>
          <w:p w14:paraId="06C507E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0.12</w:t>
            </w:r>
          </w:p>
        </w:tc>
        <w:tc>
          <w:tcPr>
            <w:tcW w:w="756" w:type="dxa"/>
            <w:gridSpan w:val="2"/>
            <w:hideMark/>
          </w:tcPr>
          <w:p w14:paraId="4FCBD7DE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1.64</w:t>
            </w:r>
          </w:p>
        </w:tc>
      </w:tr>
      <w:tr w:rsidR="008F7FD4" w14:paraId="5CBF7823" w14:textId="77777777" w:rsidTr="00617B5B">
        <w:tc>
          <w:tcPr>
            <w:tcW w:w="2563" w:type="dxa"/>
            <w:vAlign w:val="bottom"/>
            <w:hideMark/>
          </w:tcPr>
          <w:p w14:paraId="6262F356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C7:0</w:t>
            </w:r>
          </w:p>
        </w:tc>
        <w:tc>
          <w:tcPr>
            <w:tcW w:w="770" w:type="dxa"/>
            <w:hideMark/>
          </w:tcPr>
          <w:p w14:paraId="091E208F" w14:textId="77777777" w:rsidR="008F7FD4" w:rsidRDefault="008F7FD4">
            <w:r w:rsidRPr="008D4B50">
              <w:rPr>
                <w:rFonts w:ascii="Times New Roman" w:hAnsi="Times New Roman"/>
                <w:sz w:val="24"/>
                <w:szCs w:val="24"/>
              </w:rPr>
              <w:t xml:space="preserve">nd </w:t>
            </w:r>
          </w:p>
        </w:tc>
        <w:tc>
          <w:tcPr>
            <w:tcW w:w="858" w:type="dxa"/>
            <w:hideMark/>
          </w:tcPr>
          <w:p w14:paraId="63D3BA2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hideMark/>
          </w:tcPr>
          <w:p w14:paraId="4C9970D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hideMark/>
          </w:tcPr>
          <w:p w14:paraId="3589C51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14:paraId="0159C711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6C3678E4" w14:textId="77777777" w:rsidR="008F7FD4" w:rsidRDefault="008F7FD4">
            <w:r w:rsidRPr="007926AF">
              <w:rPr>
                <w:rFonts w:ascii="Times New Roman" w:hAnsi="Times New Roman"/>
                <w:sz w:val="24"/>
                <w:szCs w:val="24"/>
              </w:rPr>
              <w:t xml:space="preserve">nd </w:t>
            </w:r>
          </w:p>
        </w:tc>
        <w:tc>
          <w:tcPr>
            <w:tcW w:w="858" w:type="dxa"/>
            <w:hideMark/>
          </w:tcPr>
          <w:p w14:paraId="00C8B8FF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hideMark/>
          </w:tcPr>
          <w:p w14:paraId="2F6DB886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hideMark/>
          </w:tcPr>
          <w:p w14:paraId="1F4CB4C4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7FD4" w14:paraId="02C60028" w14:textId="77777777" w:rsidTr="00617B5B">
        <w:tc>
          <w:tcPr>
            <w:tcW w:w="2563" w:type="dxa"/>
            <w:vAlign w:val="bottom"/>
            <w:hideMark/>
          </w:tcPr>
          <w:p w14:paraId="3870D05D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C8:0</w:t>
            </w:r>
          </w:p>
        </w:tc>
        <w:tc>
          <w:tcPr>
            <w:tcW w:w="770" w:type="dxa"/>
            <w:hideMark/>
          </w:tcPr>
          <w:p w14:paraId="5AF64252" w14:textId="77777777" w:rsidR="008F7FD4" w:rsidRDefault="008F7FD4">
            <w:r w:rsidRPr="008D4B50">
              <w:rPr>
                <w:rFonts w:ascii="Times New Roman" w:hAnsi="Times New Roman"/>
                <w:sz w:val="24"/>
                <w:szCs w:val="24"/>
              </w:rPr>
              <w:t xml:space="preserve">nd </w:t>
            </w:r>
          </w:p>
        </w:tc>
        <w:tc>
          <w:tcPr>
            <w:tcW w:w="858" w:type="dxa"/>
            <w:hideMark/>
          </w:tcPr>
          <w:p w14:paraId="345B2905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hideMark/>
          </w:tcPr>
          <w:p w14:paraId="28416781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hideMark/>
          </w:tcPr>
          <w:p w14:paraId="702C8CA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14:paraId="781D369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13C3263B" w14:textId="77777777" w:rsidR="008F7FD4" w:rsidRDefault="008F7FD4">
            <w:r w:rsidRPr="007926AF">
              <w:rPr>
                <w:rFonts w:ascii="Times New Roman" w:hAnsi="Times New Roman"/>
                <w:sz w:val="24"/>
                <w:szCs w:val="24"/>
              </w:rPr>
              <w:t xml:space="preserve">nd </w:t>
            </w:r>
          </w:p>
        </w:tc>
        <w:tc>
          <w:tcPr>
            <w:tcW w:w="858" w:type="dxa"/>
            <w:hideMark/>
          </w:tcPr>
          <w:p w14:paraId="409E58E9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hideMark/>
          </w:tcPr>
          <w:p w14:paraId="15C5B452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hideMark/>
          </w:tcPr>
          <w:p w14:paraId="5CA360D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7FD4" w14:paraId="0D53F6A1" w14:textId="77777777" w:rsidTr="00617B5B">
        <w:tc>
          <w:tcPr>
            <w:tcW w:w="2563" w:type="dxa"/>
            <w:vAlign w:val="bottom"/>
            <w:hideMark/>
          </w:tcPr>
          <w:p w14:paraId="0100A3ED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C9:0</w:t>
            </w:r>
          </w:p>
        </w:tc>
        <w:tc>
          <w:tcPr>
            <w:tcW w:w="770" w:type="dxa"/>
            <w:hideMark/>
          </w:tcPr>
          <w:p w14:paraId="109D60B8" w14:textId="77777777" w:rsidR="008F7FD4" w:rsidRDefault="008F7FD4">
            <w:r w:rsidRPr="008D4B50">
              <w:rPr>
                <w:rFonts w:ascii="Times New Roman" w:hAnsi="Times New Roman"/>
                <w:sz w:val="24"/>
                <w:szCs w:val="24"/>
              </w:rPr>
              <w:t xml:space="preserve">nd </w:t>
            </w:r>
          </w:p>
        </w:tc>
        <w:tc>
          <w:tcPr>
            <w:tcW w:w="858" w:type="dxa"/>
            <w:hideMark/>
          </w:tcPr>
          <w:p w14:paraId="00941E0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hideMark/>
          </w:tcPr>
          <w:p w14:paraId="4D4F9E54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hideMark/>
          </w:tcPr>
          <w:p w14:paraId="0279CEA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14:paraId="15F87392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7776584B" w14:textId="77777777" w:rsidR="008F7FD4" w:rsidRDefault="008F7FD4">
            <w:r w:rsidRPr="007926AF">
              <w:rPr>
                <w:rFonts w:ascii="Times New Roman" w:hAnsi="Times New Roman"/>
                <w:sz w:val="24"/>
                <w:szCs w:val="24"/>
              </w:rPr>
              <w:t xml:space="preserve">nd </w:t>
            </w:r>
          </w:p>
        </w:tc>
        <w:tc>
          <w:tcPr>
            <w:tcW w:w="858" w:type="dxa"/>
            <w:hideMark/>
          </w:tcPr>
          <w:p w14:paraId="12262531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hideMark/>
          </w:tcPr>
          <w:p w14:paraId="5C6D8AA9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hideMark/>
          </w:tcPr>
          <w:p w14:paraId="716D68A2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7FD4" w14:paraId="24ABE29E" w14:textId="77777777" w:rsidTr="00617B5B">
        <w:tc>
          <w:tcPr>
            <w:tcW w:w="2563" w:type="dxa"/>
            <w:vAlign w:val="bottom"/>
            <w:hideMark/>
          </w:tcPr>
          <w:p w14:paraId="692947FE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C10:0</w:t>
            </w:r>
          </w:p>
        </w:tc>
        <w:tc>
          <w:tcPr>
            <w:tcW w:w="770" w:type="dxa"/>
            <w:hideMark/>
          </w:tcPr>
          <w:p w14:paraId="6FBBBC61" w14:textId="77777777" w:rsidR="008F7FD4" w:rsidRDefault="008F7FD4">
            <w:r w:rsidRPr="008D4B50">
              <w:rPr>
                <w:rFonts w:ascii="Times New Roman" w:hAnsi="Times New Roman"/>
                <w:sz w:val="24"/>
                <w:szCs w:val="24"/>
              </w:rPr>
              <w:t xml:space="preserve">nd </w:t>
            </w:r>
          </w:p>
        </w:tc>
        <w:tc>
          <w:tcPr>
            <w:tcW w:w="858" w:type="dxa"/>
            <w:hideMark/>
          </w:tcPr>
          <w:p w14:paraId="1036BEA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hideMark/>
          </w:tcPr>
          <w:p w14:paraId="1F3D491D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hideMark/>
          </w:tcPr>
          <w:p w14:paraId="0D2AB0B6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14:paraId="39C9DB0F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0FE596FC" w14:textId="77777777" w:rsidR="008F7FD4" w:rsidRDefault="008F7FD4">
            <w:r w:rsidRPr="007926AF">
              <w:rPr>
                <w:rFonts w:ascii="Times New Roman" w:hAnsi="Times New Roman"/>
                <w:sz w:val="24"/>
                <w:szCs w:val="24"/>
              </w:rPr>
              <w:t xml:space="preserve">nd </w:t>
            </w:r>
          </w:p>
        </w:tc>
        <w:tc>
          <w:tcPr>
            <w:tcW w:w="858" w:type="dxa"/>
            <w:hideMark/>
          </w:tcPr>
          <w:p w14:paraId="75DDEE6D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hideMark/>
          </w:tcPr>
          <w:p w14:paraId="5E10C43B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hideMark/>
          </w:tcPr>
          <w:p w14:paraId="4444F65B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7FD4" w14:paraId="04F3A047" w14:textId="77777777" w:rsidTr="00617B5B">
        <w:tc>
          <w:tcPr>
            <w:tcW w:w="2563" w:type="dxa"/>
            <w:vAlign w:val="bottom"/>
            <w:hideMark/>
          </w:tcPr>
          <w:p w14:paraId="71218DE7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C10:1 c9</w:t>
            </w:r>
          </w:p>
        </w:tc>
        <w:tc>
          <w:tcPr>
            <w:tcW w:w="770" w:type="dxa"/>
            <w:hideMark/>
          </w:tcPr>
          <w:p w14:paraId="2F4DD433" w14:textId="77777777" w:rsidR="008F7FD4" w:rsidRDefault="008F7FD4">
            <w:r w:rsidRPr="008D4B50">
              <w:rPr>
                <w:rFonts w:ascii="Times New Roman" w:hAnsi="Times New Roman"/>
                <w:sz w:val="24"/>
                <w:szCs w:val="24"/>
              </w:rPr>
              <w:t xml:space="preserve">nd </w:t>
            </w:r>
          </w:p>
        </w:tc>
        <w:tc>
          <w:tcPr>
            <w:tcW w:w="858" w:type="dxa"/>
            <w:hideMark/>
          </w:tcPr>
          <w:p w14:paraId="57D276F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hideMark/>
          </w:tcPr>
          <w:p w14:paraId="402B357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hideMark/>
          </w:tcPr>
          <w:p w14:paraId="54AF6F4C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14:paraId="694D989D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60E4AF5A" w14:textId="77777777" w:rsidR="008F7FD4" w:rsidRDefault="008F7FD4">
            <w:r w:rsidRPr="007926AF">
              <w:rPr>
                <w:rFonts w:ascii="Times New Roman" w:hAnsi="Times New Roman"/>
                <w:sz w:val="24"/>
                <w:szCs w:val="24"/>
              </w:rPr>
              <w:t xml:space="preserve">nd </w:t>
            </w:r>
          </w:p>
        </w:tc>
        <w:tc>
          <w:tcPr>
            <w:tcW w:w="858" w:type="dxa"/>
            <w:hideMark/>
          </w:tcPr>
          <w:p w14:paraId="4027F44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hideMark/>
          </w:tcPr>
          <w:p w14:paraId="57D20BF2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hideMark/>
          </w:tcPr>
          <w:p w14:paraId="302134CE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7FD4" w14:paraId="595BBE95" w14:textId="77777777" w:rsidTr="00617B5B">
        <w:tc>
          <w:tcPr>
            <w:tcW w:w="2563" w:type="dxa"/>
            <w:vAlign w:val="bottom"/>
            <w:hideMark/>
          </w:tcPr>
          <w:p w14:paraId="11586451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C11:0</w:t>
            </w:r>
          </w:p>
        </w:tc>
        <w:tc>
          <w:tcPr>
            <w:tcW w:w="770" w:type="dxa"/>
            <w:hideMark/>
          </w:tcPr>
          <w:p w14:paraId="070D2476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  <w:tc>
          <w:tcPr>
            <w:tcW w:w="858" w:type="dxa"/>
            <w:hideMark/>
          </w:tcPr>
          <w:p w14:paraId="1E3C7CB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0.012</w:t>
            </w:r>
          </w:p>
        </w:tc>
        <w:tc>
          <w:tcPr>
            <w:tcW w:w="757" w:type="dxa"/>
            <w:hideMark/>
          </w:tcPr>
          <w:p w14:paraId="118934A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765" w:type="dxa"/>
            <w:hideMark/>
          </w:tcPr>
          <w:p w14:paraId="57B598AC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0.06</w:t>
            </w:r>
          </w:p>
        </w:tc>
        <w:tc>
          <w:tcPr>
            <w:tcW w:w="238" w:type="dxa"/>
          </w:tcPr>
          <w:p w14:paraId="6CAEEC8D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0DB5D6E9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0.07</w:t>
            </w:r>
          </w:p>
        </w:tc>
        <w:tc>
          <w:tcPr>
            <w:tcW w:w="858" w:type="dxa"/>
            <w:hideMark/>
          </w:tcPr>
          <w:p w14:paraId="14025B86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0.013</w:t>
            </w:r>
          </w:p>
        </w:tc>
        <w:tc>
          <w:tcPr>
            <w:tcW w:w="757" w:type="dxa"/>
            <w:hideMark/>
          </w:tcPr>
          <w:p w14:paraId="397DE3F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  <w:tc>
          <w:tcPr>
            <w:tcW w:w="756" w:type="dxa"/>
            <w:gridSpan w:val="2"/>
            <w:hideMark/>
          </w:tcPr>
          <w:p w14:paraId="2D9F751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0.08</w:t>
            </w:r>
          </w:p>
        </w:tc>
      </w:tr>
      <w:tr w:rsidR="008F7FD4" w14:paraId="59284094" w14:textId="77777777" w:rsidTr="00617B5B">
        <w:tc>
          <w:tcPr>
            <w:tcW w:w="2563" w:type="dxa"/>
            <w:vAlign w:val="bottom"/>
            <w:hideMark/>
          </w:tcPr>
          <w:p w14:paraId="2FAB420E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C12:0</w:t>
            </w:r>
          </w:p>
        </w:tc>
        <w:tc>
          <w:tcPr>
            <w:tcW w:w="770" w:type="dxa"/>
            <w:hideMark/>
          </w:tcPr>
          <w:p w14:paraId="5811EA74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0.15</w:t>
            </w:r>
          </w:p>
        </w:tc>
        <w:tc>
          <w:tcPr>
            <w:tcW w:w="858" w:type="dxa"/>
            <w:hideMark/>
          </w:tcPr>
          <w:p w14:paraId="425C360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0.056</w:t>
            </w:r>
          </w:p>
        </w:tc>
        <w:tc>
          <w:tcPr>
            <w:tcW w:w="757" w:type="dxa"/>
            <w:hideMark/>
          </w:tcPr>
          <w:p w14:paraId="6691E59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0.09</w:t>
            </w:r>
          </w:p>
        </w:tc>
        <w:tc>
          <w:tcPr>
            <w:tcW w:w="765" w:type="dxa"/>
            <w:hideMark/>
          </w:tcPr>
          <w:p w14:paraId="0620AD8B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0.28</w:t>
            </w:r>
          </w:p>
        </w:tc>
        <w:tc>
          <w:tcPr>
            <w:tcW w:w="238" w:type="dxa"/>
          </w:tcPr>
          <w:p w14:paraId="2EAE5403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70D9B88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0.14</w:t>
            </w:r>
          </w:p>
        </w:tc>
        <w:tc>
          <w:tcPr>
            <w:tcW w:w="858" w:type="dxa"/>
            <w:hideMark/>
          </w:tcPr>
          <w:p w14:paraId="6B87F64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0.036</w:t>
            </w:r>
          </w:p>
        </w:tc>
        <w:tc>
          <w:tcPr>
            <w:tcW w:w="757" w:type="dxa"/>
            <w:hideMark/>
          </w:tcPr>
          <w:p w14:paraId="5A007562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</w:t>
            </w:r>
          </w:p>
        </w:tc>
        <w:tc>
          <w:tcPr>
            <w:tcW w:w="756" w:type="dxa"/>
            <w:gridSpan w:val="2"/>
            <w:hideMark/>
          </w:tcPr>
          <w:p w14:paraId="5EA41E3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0.21</w:t>
            </w:r>
          </w:p>
        </w:tc>
      </w:tr>
      <w:tr w:rsidR="008F7FD4" w14:paraId="3CB50E97" w14:textId="77777777" w:rsidTr="00617B5B">
        <w:tc>
          <w:tcPr>
            <w:tcW w:w="2563" w:type="dxa"/>
            <w:vAlign w:val="bottom"/>
            <w:hideMark/>
          </w:tcPr>
          <w:p w14:paraId="78425FBA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C13:0 iso</w:t>
            </w:r>
          </w:p>
        </w:tc>
        <w:tc>
          <w:tcPr>
            <w:tcW w:w="770" w:type="dxa"/>
            <w:hideMark/>
          </w:tcPr>
          <w:p w14:paraId="255F6D5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0.05</w:t>
            </w:r>
          </w:p>
        </w:tc>
        <w:tc>
          <w:tcPr>
            <w:tcW w:w="858" w:type="dxa"/>
            <w:hideMark/>
          </w:tcPr>
          <w:p w14:paraId="58F2655E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0.028</w:t>
            </w:r>
          </w:p>
        </w:tc>
        <w:tc>
          <w:tcPr>
            <w:tcW w:w="757" w:type="dxa"/>
            <w:hideMark/>
          </w:tcPr>
          <w:p w14:paraId="66279AEB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65" w:type="dxa"/>
            <w:hideMark/>
          </w:tcPr>
          <w:p w14:paraId="186F060F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0.08</w:t>
            </w:r>
          </w:p>
        </w:tc>
        <w:tc>
          <w:tcPr>
            <w:tcW w:w="238" w:type="dxa"/>
          </w:tcPr>
          <w:p w14:paraId="76483B5F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4C1AA81E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0.05</w:t>
            </w:r>
          </w:p>
        </w:tc>
        <w:tc>
          <w:tcPr>
            <w:tcW w:w="858" w:type="dxa"/>
            <w:hideMark/>
          </w:tcPr>
          <w:p w14:paraId="35B0637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757" w:type="dxa"/>
            <w:hideMark/>
          </w:tcPr>
          <w:p w14:paraId="4AE37FAD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0.01</w:t>
            </w:r>
          </w:p>
        </w:tc>
        <w:tc>
          <w:tcPr>
            <w:tcW w:w="756" w:type="dxa"/>
            <w:gridSpan w:val="2"/>
            <w:hideMark/>
          </w:tcPr>
          <w:p w14:paraId="14A5EE56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0.09</w:t>
            </w:r>
          </w:p>
        </w:tc>
      </w:tr>
      <w:tr w:rsidR="008F7FD4" w14:paraId="2EF2C18F" w14:textId="77777777" w:rsidTr="00617B5B">
        <w:tc>
          <w:tcPr>
            <w:tcW w:w="2563" w:type="dxa"/>
            <w:vAlign w:val="bottom"/>
            <w:hideMark/>
          </w:tcPr>
          <w:p w14:paraId="08FD9D49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C13:0 anteiso</w:t>
            </w:r>
          </w:p>
        </w:tc>
        <w:tc>
          <w:tcPr>
            <w:tcW w:w="770" w:type="dxa"/>
            <w:hideMark/>
          </w:tcPr>
          <w:p w14:paraId="0487B89D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858" w:type="dxa"/>
            <w:hideMark/>
          </w:tcPr>
          <w:p w14:paraId="65C21043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757" w:type="dxa"/>
            <w:hideMark/>
          </w:tcPr>
          <w:p w14:paraId="60F6C124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0.01</w:t>
            </w:r>
          </w:p>
        </w:tc>
        <w:tc>
          <w:tcPr>
            <w:tcW w:w="765" w:type="dxa"/>
            <w:hideMark/>
          </w:tcPr>
          <w:p w14:paraId="755C6402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0.08</w:t>
            </w:r>
          </w:p>
        </w:tc>
        <w:tc>
          <w:tcPr>
            <w:tcW w:w="238" w:type="dxa"/>
          </w:tcPr>
          <w:p w14:paraId="74758A13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5C3EE3B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0.06</w:t>
            </w:r>
          </w:p>
        </w:tc>
        <w:tc>
          <w:tcPr>
            <w:tcW w:w="858" w:type="dxa"/>
            <w:hideMark/>
          </w:tcPr>
          <w:p w14:paraId="73B334E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0.043</w:t>
            </w:r>
          </w:p>
        </w:tc>
        <w:tc>
          <w:tcPr>
            <w:tcW w:w="757" w:type="dxa"/>
            <w:hideMark/>
          </w:tcPr>
          <w:p w14:paraId="3D01760F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0.01</w:t>
            </w:r>
          </w:p>
        </w:tc>
        <w:tc>
          <w:tcPr>
            <w:tcW w:w="756" w:type="dxa"/>
            <w:gridSpan w:val="2"/>
            <w:hideMark/>
          </w:tcPr>
          <w:p w14:paraId="7C1AE5E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0.14</w:t>
            </w:r>
          </w:p>
        </w:tc>
      </w:tr>
      <w:tr w:rsidR="008F7FD4" w14:paraId="244FF34A" w14:textId="77777777" w:rsidTr="00617B5B">
        <w:tc>
          <w:tcPr>
            <w:tcW w:w="2563" w:type="dxa"/>
            <w:vAlign w:val="bottom"/>
            <w:hideMark/>
          </w:tcPr>
          <w:p w14:paraId="31F8617E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C12:1 c9</w:t>
            </w:r>
          </w:p>
        </w:tc>
        <w:tc>
          <w:tcPr>
            <w:tcW w:w="770" w:type="dxa"/>
            <w:hideMark/>
          </w:tcPr>
          <w:p w14:paraId="20C0F0BF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0.22</w:t>
            </w:r>
          </w:p>
        </w:tc>
        <w:tc>
          <w:tcPr>
            <w:tcW w:w="858" w:type="dxa"/>
            <w:hideMark/>
          </w:tcPr>
          <w:p w14:paraId="24E09E4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0.027</w:t>
            </w:r>
          </w:p>
        </w:tc>
        <w:tc>
          <w:tcPr>
            <w:tcW w:w="757" w:type="dxa"/>
            <w:hideMark/>
          </w:tcPr>
          <w:p w14:paraId="58253A9F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0.18</w:t>
            </w:r>
          </w:p>
        </w:tc>
        <w:tc>
          <w:tcPr>
            <w:tcW w:w="765" w:type="dxa"/>
            <w:hideMark/>
          </w:tcPr>
          <w:p w14:paraId="2746D961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0.26</w:t>
            </w:r>
          </w:p>
        </w:tc>
        <w:tc>
          <w:tcPr>
            <w:tcW w:w="238" w:type="dxa"/>
          </w:tcPr>
          <w:p w14:paraId="640E1C21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0C59F92E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0.25</w:t>
            </w:r>
          </w:p>
        </w:tc>
        <w:tc>
          <w:tcPr>
            <w:tcW w:w="858" w:type="dxa"/>
            <w:hideMark/>
          </w:tcPr>
          <w:p w14:paraId="72B90F5B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0.092</w:t>
            </w:r>
          </w:p>
        </w:tc>
        <w:tc>
          <w:tcPr>
            <w:tcW w:w="757" w:type="dxa"/>
            <w:hideMark/>
          </w:tcPr>
          <w:p w14:paraId="408F185C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0.14</w:t>
            </w:r>
          </w:p>
        </w:tc>
        <w:tc>
          <w:tcPr>
            <w:tcW w:w="756" w:type="dxa"/>
            <w:gridSpan w:val="2"/>
            <w:hideMark/>
          </w:tcPr>
          <w:p w14:paraId="4CA6567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0.38</w:t>
            </w:r>
          </w:p>
        </w:tc>
      </w:tr>
      <w:tr w:rsidR="008F7FD4" w14:paraId="158FAD32" w14:textId="77777777" w:rsidTr="00617B5B">
        <w:tc>
          <w:tcPr>
            <w:tcW w:w="2563" w:type="dxa"/>
            <w:vAlign w:val="bottom"/>
            <w:hideMark/>
          </w:tcPr>
          <w:p w14:paraId="2A35327A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C13:0</w:t>
            </w:r>
          </w:p>
        </w:tc>
        <w:tc>
          <w:tcPr>
            <w:tcW w:w="770" w:type="dxa"/>
            <w:hideMark/>
          </w:tcPr>
          <w:p w14:paraId="55DE4EEE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0.05</w:t>
            </w:r>
          </w:p>
        </w:tc>
        <w:tc>
          <w:tcPr>
            <w:tcW w:w="858" w:type="dxa"/>
            <w:hideMark/>
          </w:tcPr>
          <w:p w14:paraId="4C86EDC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0.013</w:t>
            </w:r>
          </w:p>
        </w:tc>
        <w:tc>
          <w:tcPr>
            <w:tcW w:w="757" w:type="dxa"/>
            <w:hideMark/>
          </w:tcPr>
          <w:p w14:paraId="6F5CEC04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765" w:type="dxa"/>
            <w:hideMark/>
          </w:tcPr>
          <w:p w14:paraId="5AD757E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0.07</w:t>
            </w:r>
          </w:p>
        </w:tc>
        <w:tc>
          <w:tcPr>
            <w:tcW w:w="238" w:type="dxa"/>
          </w:tcPr>
          <w:p w14:paraId="12541BE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3FBF1E5F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  <w:tc>
          <w:tcPr>
            <w:tcW w:w="858" w:type="dxa"/>
            <w:hideMark/>
          </w:tcPr>
          <w:p w14:paraId="21FCF7DB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0.015</w:t>
            </w:r>
          </w:p>
        </w:tc>
        <w:tc>
          <w:tcPr>
            <w:tcW w:w="757" w:type="dxa"/>
            <w:hideMark/>
          </w:tcPr>
          <w:p w14:paraId="00BD6222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0.02</w:t>
            </w:r>
          </w:p>
        </w:tc>
        <w:tc>
          <w:tcPr>
            <w:tcW w:w="756" w:type="dxa"/>
            <w:gridSpan w:val="2"/>
            <w:hideMark/>
          </w:tcPr>
          <w:p w14:paraId="7C6A501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0.07</w:t>
            </w:r>
          </w:p>
        </w:tc>
      </w:tr>
      <w:tr w:rsidR="008F7FD4" w14:paraId="6716BB45" w14:textId="77777777" w:rsidTr="00617B5B">
        <w:tc>
          <w:tcPr>
            <w:tcW w:w="2563" w:type="dxa"/>
            <w:vAlign w:val="bottom"/>
            <w:hideMark/>
          </w:tcPr>
          <w:p w14:paraId="43F41B93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C14:0 iso</w:t>
            </w:r>
          </w:p>
        </w:tc>
        <w:tc>
          <w:tcPr>
            <w:tcW w:w="770" w:type="dxa"/>
            <w:hideMark/>
          </w:tcPr>
          <w:p w14:paraId="06D2AA0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0.17</w:t>
            </w:r>
          </w:p>
        </w:tc>
        <w:tc>
          <w:tcPr>
            <w:tcW w:w="858" w:type="dxa"/>
            <w:hideMark/>
          </w:tcPr>
          <w:p w14:paraId="5AD176EE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0.053</w:t>
            </w:r>
          </w:p>
        </w:tc>
        <w:tc>
          <w:tcPr>
            <w:tcW w:w="757" w:type="dxa"/>
            <w:hideMark/>
          </w:tcPr>
          <w:p w14:paraId="30CC5EA1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0.11</w:t>
            </w:r>
          </w:p>
        </w:tc>
        <w:tc>
          <w:tcPr>
            <w:tcW w:w="765" w:type="dxa"/>
            <w:hideMark/>
          </w:tcPr>
          <w:p w14:paraId="2B571BFC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0.29</w:t>
            </w:r>
          </w:p>
        </w:tc>
        <w:tc>
          <w:tcPr>
            <w:tcW w:w="238" w:type="dxa"/>
          </w:tcPr>
          <w:p w14:paraId="47D94FB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76D2F52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0.16</w:t>
            </w:r>
          </w:p>
        </w:tc>
        <w:tc>
          <w:tcPr>
            <w:tcW w:w="858" w:type="dxa"/>
            <w:hideMark/>
          </w:tcPr>
          <w:p w14:paraId="1614517C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0.049</w:t>
            </w:r>
          </w:p>
        </w:tc>
        <w:tc>
          <w:tcPr>
            <w:tcW w:w="757" w:type="dxa"/>
            <w:hideMark/>
          </w:tcPr>
          <w:p w14:paraId="2486B40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0.08</w:t>
            </w:r>
          </w:p>
        </w:tc>
        <w:tc>
          <w:tcPr>
            <w:tcW w:w="756" w:type="dxa"/>
            <w:gridSpan w:val="2"/>
            <w:hideMark/>
          </w:tcPr>
          <w:p w14:paraId="5EB529F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0.22</w:t>
            </w:r>
          </w:p>
        </w:tc>
      </w:tr>
      <w:tr w:rsidR="008F7FD4" w14:paraId="1DEA7914" w14:textId="77777777" w:rsidTr="00617B5B">
        <w:tc>
          <w:tcPr>
            <w:tcW w:w="2563" w:type="dxa"/>
            <w:vAlign w:val="bottom"/>
            <w:hideMark/>
          </w:tcPr>
          <w:p w14:paraId="6E1B3329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C14:0</w:t>
            </w:r>
          </w:p>
        </w:tc>
        <w:tc>
          <w:tcPr>
            <w:tcW w:w="770" w:type="dxa"/>
            <w:hideMark/>
          </w:tcPr>
          <w:p w14:paraId="248697B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0.52</w:t>
            </w:r>
          </w:p>
        </w:tc>
        <w:tc>
          <w:tcPr>
            <w:tcW w:w="858" w:type="dxa"/>
            <w:hideMark/>
          </w:tcPr>
          <w:p w14:paraId="5A773001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0.108</w:t>
            </w:r>
          </w:p>
        </w:tc>
        <w:tc>
          <w:tcPr>
            <w:tcW w:w="757" w:type="dxa"/>
            <w:hideMark/>
          </w:tcPr>
          <w:p w14:paraId="29797F1D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0.43</w:t>
            </w:r>
          </w:p>
        </w:tc>
        <w:tc>
          <w:tcPr>
            <w:tcW w:w="765" w:type="dxa"/>
            <w:hideMark/>
          </w:tcPr>
          <w:p w14:paraId="350E52D4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0.69</w:t>
            </w:r>
          </w:p>
        </w:tc>
        <w:tc>
          <w:tcPr>
            <w:tcW w:w="238" w:type="dxa"/>
          </w:tcPr>
          <w:p w14:paraId="018C59F3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006364F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0.61</w:t>
            </w:r>
          </w:p>
        </w:tc>
        <w:tc>
          <w:tcPr>
            <w:tcW w:w="858" w:type="dxa"/>
            <w:hideMark/>
          </w:tcPr>
          <w:p w14:paraId="00253F96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0.189</w:t>
            </w:r>
          </w:p>
        </w:tc>
        <w:tc>
          <w:tcPr>
            <w:tcW w:w="757" w:type="dxa"/>
            <w:hideMark/>
          </w:tcPr>
          <w:p w14:paraId="3005130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0.34</w:t>
            </w:r>
          </w:p>
        </w:tc>
        <w:tc>
          <w:tcPr>
            <w:tcW w:w="756" w:type="dxa"/>
            <w:gridSpan w:val="2"/>
            <w:hideMark/>
          </w:tcPr>
          <w:p w14:paraId="4DB7C41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0.87</w:t>
            </w:r>
          </w:p>
        </w:tc>
      </w:tr>
      <w:tr w:rsidR="008F7FD4" w14:paraId="2A6B0371" w14:textId="77777777" w:rsidTr="00617B5B">
        <w:tc>
          <w:tcPr>
            <w:tcW w:w="2563" w:type="dxa"/>
            <w:vAlign w:val="bottom"/>
            <w:hideMark/>
          </w:tcPr>
          <w:p w14:paraId="4733BC1F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C14:1 t9</w:t>
            </w:r>
          </w:p>
        </w:tc>
        <w:tc>
          <w:tcPr>
            <w:tcW w:w="770" w:type="dxa"/>
            <w:hideMark/>
          </w:tcPr>
          <w:p w14:paraId="26C4D285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0.46</w:t>
            </w:r>
          </w:p>
        </w:tc>
        <w:tc>
          <w:tcPr>
            <w:tcW w:w="858" w:type="dxa"/>
            <w:hideMark/>
          </w:tcPr>
          <w:p w14:paraId="67CD095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0.117</w:t>
            </w:r>
          </w:p>
        </w:tc>
        <w:tc>
          <w:tcPr>
            <w:tcW w:w="757" w:type="dxa"/>
            <w:hideMark/>
          </w:tcPr>
          <w:p w14:paraId="3FEB297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0.33</w:t>
            </w:r>
          </w:p>
        </w:tc>
        <w:tc>
          <w:tcPr>
            <w:tcW w:w="765" w:type="dxa"/>
            <w:hideMark/>
          </w:tcPr>
          <w:p w14:paraId="3BA2872F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0.72</w:t>
            </w:r>
          </w:p>
        </w:tc>
        <w:tc>
          <w:tcPr>
            <w:tcW w:w="238" w:type="dxa"/>
          </w:tcPr>
          <w:p w14:paraId="6528DE74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6BEAF3CF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0.43</w:t>
            </w:r>
          </w:p>
        </w:tc>
        <w:tc>
          <w:tcPr>
            <w:tcW w:w="858" w:type="dxa"/>
            <w:hideMark/>
          </w:tcPr>
          <w:p w14:paraId="2F984D14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0.119</w:t>
            </w:r>
          </w:p>
        </w:tc>
        <w:tc>
          <w:tcPr>
            <w:tcW w:w="757" w:type="dxa"/>
            <w:hideMark/>
          </w:tcPr>
          <w:p w14:paraId="00D1BBEE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0.23</w:t>
            </w:r>
          </w:p>
        </w:tc>
        <w:tc>
          <w:tcPr>
            <w:tcW w:w="756" w:type="dxa"/>
            <w:gridSpan w:val="2"/>
            <w:hideMark/>
          </w:tcPr>
          <w:p w14:paraId="09234DC4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0.54</w:t>
            </w:r>
          </w:p>
        </w:tc>
      </w:tr>
      <w:tr w:rsidR="008F7FD4" w14:paraId="01FA252F" w14:textId="77777777" w:rsidTr="00617B5B">
        <w:tc>
          <w:tcPr>
            <w:tcW w:w="2563" w:type="dxa"/>
            <w:vAlign w:val="bottom"/>
            <w:hideMark/>
          </w:tcPr>
          <w:p w14:paraId="666FBD9C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C15:0 anteiso</w:t>
            </w:r>
          </w:p>
        </w:tc>
        <w:tc>
          <w:tcPr>
            <w:tcW w:w="770" w:type="dxa"/>
            <w:hideMark/>
          </w:tcPr>
          <w:p w14:paraId="67C9EAA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1.13</w:t>
            </w:r>
          </w:p>
        </w:tc>
        <w:tc>
          <w:tcPr>
            <w:tcW w:w="858" w:type="dxa"/>
            <w:hideMark/>
          </w:tcPr>
          <w:p w14:paraId="483C6DF3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0.23</w:t>
            </w:r>
          </w:p>
        </w:tc>
        <w:tc>
          <w:tcPr>
            <w:tcW w:w="757" w:type="dxa"/>
            <w:hideMark/>
          </w:tcPr>
          <w:p w14:paraId="5152D639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0.79</w:t>
            </w:r>
          </w:p>
        </w:tc>
        <w:tc>
          <w:tcPr>
            <w:tcW w:w="765" w:type="dxa"/>
            <w:hideMark/>
          </w:tcPr>
          <w:p w14:paraId="71F1257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1.51</w:t>
            </w:r>
          </w:p>
        </w:tc>
        <w:tc>
          <w:tcPr>
            <w:tcW w:w="238" w:type="dxa"/>
          </w:tcPr>
          <w:p w14:paraId="4B37417D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21D82A9C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1.14</w:t>
            </w:r>
          </w:p>
        </w:tc>
        <w:tc>
          <w:tcPr>
            <w:tcW w:w="858" w:type="dxa"/>
            <w:hideMark/>
          </w:tcPr>
          <w:p w14:paraId="7CE7601C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0.448</w:t>
            </w:r>
          </w:p>
        </w:tc>
        <w:tc>
          <w:tcPr>
            <w:tcW w:w="757" w:type="dxa"/>
            <w:hideMark/>
          </w:tcPr>
          <w:p w14:paraId="535F1046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0.51</w:t>
            </w:r>
          </w:p>
        </w:tc>
        <w:tc>
          <w:tcPr>
            <w:tcW w:w="756" w:type="dxa"/>
            <w:gridSpan w:val="2"/>
            <w:hideMark/>
          </w:tcPr>
          <w:p w14:paraId="0100423F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1.95</w:t>
            </w:r>
          </w:p>
        </w:tc>
      </w:tr>
      <w:tr w:rsidR="008F7FD4" w14:paraId="4BD0EA77" w14:textId="77777777" w:rsidTr="00617B5B">
        <w:tc>
          <w:tcPr>
            <w:tcW w:w="2563" w:type="dxa"/>
            <w:vAlign w:val="bottom"/>
            <w:hideMark/>
          </w:tcPr>
          <w:p w14:paraId="74713BB0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C14:1 c9</w:t>
            </w:r>
          </w:p>
        </w:tc>
        <w:tc>
          <w:tcPr>
            <w:tcW w:w="770" w:type="dxa"/>
            <w:hideMark/>
          </w:tcPr>
          <w:p w14:paraId="370BBC72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nd</w:t>
            </w:r>
          </w:p>
        </w:tc>
        <w:tc>
          <w:tcPr>
            <w:tcW w:w="858" w:type="dxa"/>
            <w:hideMark/>
          </w:tcPr>
          <w:p w14:paraId="5849232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hideMark/>
          </w:tcPr>
          <w:p w14:paraId="08D567EF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hideMark/>
          </w:tcPr>
          <w:p w14:paraId="7E00DF1D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14:paraId="027C4A95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7545F11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nd</w:t>
            </w:r>
          </w:p>
        </w:tc>
        <w:tc>
          <w:tcPr>
            <w:tcW w:w="858" w:type="dxa"/>
            <w:hideMark/>
          </w:tcPr>
          <w:p w14:paraId="173F240E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hideMark/>
          </w:tcPr>
          <w:p w14:paraId="6C56DAB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hideMark/>
          </w:tcPr>
          <w:p w14:paraId="5B119012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7FD4" w14:paraId="7B688803" w14:textId="77777777" w:rsidTr="00617B5B">
        <w:tc>
          <w:tcPr>
            <w:tcW w:w="2563" w:type="dxa"/>
            <w:vAlign w:val="bottom"/>
            <w:hideMark/>
          </w:tcPr>
          <w:p w14:paraId="28BFAE99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C15:0</w:t>
            </w:r>
          </w:p>
        </w:tc>
        <w:tc>
          <w:tcPr>
            <w:tcW w:w="770" w:type="dxa"/>
            <w:hideMark/>
          </w:tcPr>
          <w:p w14:paraId="5C99F57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0.9</w:t>
            </w:r>
          </w:p>
        </w:tc>
        <w:tc>
          <w:tcPr>
            <w:tcW w:w="858" w:type="dxa"/>
            <w:hideMark/>
          </w:tcPr>
          <w:p w14:paraId="196B379E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0.131</w:t>
            </w:r>
          </w:p>
        </w:tc>
        <w:tc>
          <w:tcPr>
            <w:tcW w:w="757" w:type="dxa"/>
            <w:hideMark/>
          </w:tcPr>
          <w:p w14:paraId="41416A43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0.75</w:t>
            </w:r>
          </w:p>
        </w:tc>
        <w:tc>
          <w:tcPr>
            <w:tcW w:w="765" w:type="dxa"/>
            <w:hideMark/>
          </w:tcPr>
          <w:p w14:paraId="0596593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1.19</w:t>
            </w:r>
          </w:p>
        </w:tc>
        <w:tc>
          <w:tcPr>
            <w:tcW w:w="238" w:type="dxa"/>
          </w:tcPr>
          <w:p w14:paraId="73E97AC1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5F172DE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0.88</w:t>
            </w:r>
          </w:p>
        </w:tc>
        <w:tc>
          <w:tcPr>
            <w:tcW w:w="858" w:type="dxa"/>
            <w:hideMark/>
          </w:tcPr>
          <w:p w14:paraId="1748F76C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0.159</w:t>
            </w:r>
          </w:p>
        </w:tc>
        <w:tc>
          <w:tcPr>
            <w:tcW w:w="757" w:type="dxa"/>
            <w:hideMark/>
          </w:tcPr>
          <w:p w14:paraId="6548B16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0.62</w:t>
            </w:r>
          </w:p>
        </w:tc>
        <w:tc>
          <w:tcPr>
            <w:tcW w:w="756" w:type="dxa"/>
            <w:gridSpan w:val="2"/>
            <w:hideMark/>
          </w:tcPr>
          <w:p w14:paraId="30CB1EC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1.07</w:t>
            </w:r>
          </w:p>
        </w:tc>
      </w:tr>
      <w:tr w:rsidR="008F7FD4" w14:paraId="33A97F86" w14:textId="77777777" w:rsidTr="00617B5B">
        <w:tc>
          <w:tcPr>
            <w:tcW w:w="2563" w:type="dxa"/>
            <w:vAlign w:val="bottom"/>
            <w:hideMark/>
          </w:tcPr>
          <w:p w14:paraId="7436E57B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C15:1 c9</w:t>
            </w:r>
          </w:p>
        </w:tc>
        <w:tc>
          <w:tcPr>
            <w:tcW w:w="770" w:type="dxa"/>
            <w:hideMark/>
          </w:tcPr>
          <w:p w14:paraId="790E8C6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1.21</w:t>
            </w:r>
          </w:p>
        </w:tc>
        <w:tc>
          <w:tcPr>
            <w:tcW w:w="858" w:type="dxa"/>
          </w:tcPr>
          <w:p w14:paraId="3E2D3AD6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0.237</w:t>
            </w:r>
          </w:p>
        </w:tc>
        <w:tc>
          <w:tcPr>
            <w:tcW w:w="757" w:type="dxa"/>
          </w:tcPr>
          <w:p w14:paraId="6837017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0.9</w:t>
            </w:r>
          </w:p>
        </w:tc>
        <w:tc>
          <w:tcPr>
            <w:tcW w:w="765" w:type="dxa"/>
          </w:tcPr>
          <w:p w14:paraId="21408814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1.53</w:t>
            </w:r>
          </w:p>
        </w:tc>
        <w:tc>
          <w:tcPr>
            <w:tcW w:w="238" w:type="dxa"/>
          </w:tcPr>
          <w:p w14:paraId="43B12A2D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14:paraId="7EABE20D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1.41</w:t>
            </w:r>
          </w:p>
        </w:tc>
        <w:tc>
          <w:tcPr>
            <w:tcW w:w="858" w:type="dxa"/>
          </w:tcPr>
          <w:p w14:paraId="230C078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0.511</w:t>
            </w:r>
          </w:p>
        </w:tc>
        <w:tc>
          <w:tcPr>
            <w:tcW w:w="757" w:type="dxa"/>
          </w:tcPr>
          <w:p w14:paraId="1F89BB2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0.72</w:t>
            </w:r>
          </w:p>
        </w:tc>
        <w:tc>
          <w:tcPr>
            <w:tcW w:w="756" w:type="dxa"/>
            <w:gridSpan w:val="2"/>
          </w:tcPr>
          <w:p w14:paraId="01DDC3B4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2.03</w:t>
            </w:r>
          </w:p>
        </w:tc>
      </w:tr>
      <w:tr w:rsidR="008F7FD4" w14:paraId="5D44A95F" w14:textId="77777777" w:rsidTr="00617B5B">
        <w:tc>
          <w:tcPr>
            <w:tcW w:w="2563" w:type="dxa"/>
            <w:vAlign w:val="bottom"/>
            <w:hideMark/>
          </w:tcPr>
          <w:p w14:paraId="088DF4D4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C16:0 iso</w:t>
            </w:r>
          </w:p>
        </w:tc>
        <w:tc>
          <w:tcPr>
            <w:tcW w:w="770" w:type="dxa"/>
            <w:hideMark/>
          </w:tcPr>
          <w:p w14:paraId="48F61586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0.41</w:t>
            </w:r>
          </w:p>
        </w:tc>
        <w:tc>
          <w:tcPr>
            <w:tcW w:w="858" w:type="dxa"/>
            <w:hideMark/>
          </w:tcPr>
          <w:p w14:paraId="23A48B7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0.103</w:t>
            </w:r>
          </w:p>
        </w:tc>
        <w:tc>
          <w:tcPr>
            <w:tcW w:w="757" w:type="dxa"/>
            <w:hideMark/>
          </w:tcPr>
          <w:p w14:paraId="7A8779F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0.29</w:t>
            </w:r>
          </w:p>
        </w:tc>
        <w:tc>
          <w:tcPr>
            <w:tcW w:w="765" w:type="dxa"/>
            <w:hideMark/>
          </w:tcPr>
          <w:p w14:paraId="3A5F1734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0.6</w:t>
            </w:r>
          </w:p>
        </w:tc>
        <w:tc>
          <w:tcPr>
            <w:tcW w:w="238" w:type="dxa"/>
          </w:tcPr>
          <w:p w14:paraId="6D0A0652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34A16F3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0.41</w:t>
            </w:r>
          </w:p>
        </w:tc>
        <w:tc>
          <w:tcPr>
            <w:tcW w:w="858" w:type="dxa"/>
            <w:hideMark/>
          </w:tcPr>
          <w:p w14:paraId="3034CC3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0.131</w:t>
            </w:r>
          </w:p>
        </w:tc>
        <w:tc>
          <w:tcPr>
            <w:tcW w:w="757" w:type="dxa"/>
            <w:hideMark/>
          </w:tcPr>
          <w:p w14:paraId="748BA3D6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0.25</w:t>
            </w:r>
          </w:p>
        </w:tc>
        <w:tc>
          <w:tcPr>
            <w:tcW w:w="756" w:type="dxa"/>
            <w:gridSpan w:val="2"/>
            <w:hideMark/>
          </w:tcPr>
          <w:p w14:paraId="2C192F9F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0.62</w:t>
            </w:r>
          </w:p>
        </w:tc>
      </w:tr>
      <w:tr w:rsidR="008F7FD4" w14:paraId="3191D91A" w14:textId="77777777" w:rsidTr="00617B5B">
        <w:tc>
          <w:tcPr>
            <w:tcW w:w="2563" w:type="dxa"/>
            <w:vAlign w:val="bottom"/>
            <w:hideMark/>
          </w:tcPr>
          <w:p w14:paraId="2E228DB6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C16:0</w:t>
            </w:r>
          </w:p>
        </w:tc>
        <w:tc>
          <w:tcPr>
            <w:tcW w:w="770" w:type="dxa"/>
            <w:hideMark/>
          </w:tcPr>
          <w:p w14:paraId="7EA33DAE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23.7</w:t>
            </w:r>
          </w:p>
        </w:tc>
        <w:tc>
          <w:tcPr>
            <w:tcW w:w="858" w:type="dxa"/>
            <w:hideMark/>
          </w:tcPr>
          <w:p w14:paraId="57822FC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0.8</w:t>
            </w:r>
          </w:p>
        </w:tc>
        <w:tc>
          <w:tcPr>
            <w:tcW w:w="757" w:type="dxa"/>
            <w:hideMark/>
          </w:tcPr>
          <w:p w14:paraId="386EB63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22.5</w:t>
            </w:r>
          </w:p>
        </w:tc>
        <w:tc>
          <w:tcPr>
            <w:tcW w:w="765" w:type="dxa"/>
            <w:hideMark/>
          </w:tcPr>
          <w:p w14:paraId="0A501653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24.6</w:t>
            </w:r>
          </w:p>
        </w:tc>
        <w:tc>
          <w:tcPr>
            <w:tcW w:w="238" w:type="dxa"/>
          </w:tcPr>
          <w:p w14:paraId="3D751B2F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50A0BA4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23.5</w:t>
            </w:r>
          </w:p>
        </w:tc>
        <w:tc>
          <w:tcPr>
            <w:tcW w:w="858" w:type="dxa"/>
            <w:hideMark/>
          </w:tcPr>
          <w:p w14:paraId="41173EB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1.92</w:t>
            </w:r>
          </w:p>
        </w:tc>
        <w:tc>
          <w:tcPr>
            <w:tcW w:w="757" w:type="dxa"/>
            <w:hideMark/>
          </w:tcPr>
          <w:p w14:paraId="33CCBA4F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19.6</w:t>
            </w:r>
          </w:p>
        </w:tc>
        <w:tc>
          <w:tcPr>
            <w:tcW w:w="756" w:type="dxa"/>
            <w:gridSpan w:val="2"/>
            <w:hideMark/>
          </w:tcPr>
          <w:p w14:paraId="5014306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8F7FD4" w14:paraId="71804CA6" w14:textId="77777777" w:rsidTr="00617B5B">
        <w:tc>
          <w:tcPr>
            <w:tcW w:w="2563" w:type="dxa"/>
            <w:vAlign w:val="bottom"/>
            <w:hideMark/>
          </w:tcPr>
          <w:p w14:paraId="434293AF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C16:1 c7-8</w:t>
            </w:r>
          </w:p>
        </w:tc>
        <w:tc>
          <w:tcPr>
            <w:tcW w:w="770" w:type="dxa"/>
            <w:hideMark/>
          </w:tcPr>
          <w:p w14:paraId="6C288739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nd</w:t>
            </w:r>
          </w:p>
        </w:tc>
        <w:tc>
          <w:tcPr>
            <w:tcW w:w="858" w:type="dxa"/>
            <w:hideMark/>
          </w:tcPr>
          <w:p w14:paraId="69D8901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hideMark/>
          </w:tcPr>
          <w:p w14:paraId="341BA77B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hideMark/>
          </w:tcPr>
          <w:p w14:paraId="23F4E23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14:paraId="04972B3B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3662225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nd</w:t>
            </w:r>
          </w:p>
        </w:tc>
        <w:tc>
          <w:tcPr>
            <w:tcW w:w="858" w:type="dxa"/>
            <w:hideMark/>
          </w:tcPr>
          <w:p w14:paraId="6DCC4E6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hideMark/>
          </w:tcPr>
          <w:p w14:paraId="51E7B2DC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hideMark/>
          </w:tcPr>
          <w:p w14:paraId="40C570AC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7FD4" w14:paraId="37C13BA5" w14:textId="77777777" w:rsidTr="00617B5B">
        <w:tc>
          <w:tcPr>
            <w:tcW w:w="2563" w:type="dxa"/>
            <w:vAlign w:val="bottom"/>
            <w:hideMark/>
          </w:tcPr>
          <w:p w14:paraId="62097829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C16:1 t9</w:t>
            </w:r>
          </w:p>
        </w:tc>
        <w:tc>
          <w:tcPr>
            <w:tcW w:w="770" w:type="dxa"/>
            <w:hideMark/>
          </w:tcPr>
          <w:p w14:paraId="2053A07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nd</w:t>
            </w:r>
          </w:p>
        </w:tc>
        <w:tc>
          <w:tcPr>
            <w:tcW w:w="858" w:type="dxa"/>
            <w:hideMark/>
          </w:tcPr>
          <w:p w14:paraId="43402B2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hideMark/>
          </w:tcPr>
          <w:p w14:paraId="0FC47846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hideMark/>
          </w:tcPr>
          <w:p w14:paraId="7F46C7A1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14:paraId="5965602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21268AF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nd</w:t>
            </w:r>
          </w:p>
        </w:tc>
        <w:tc>
          <w:tcPr>
            <w:tcW w:w="858" w:type="dxa"/>
            <w:hideMark/>
          </w:tcPr>
          <w:p w14:paraId="5EADF48E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hideMark/>
          </w:tcPr>
          <w:p w14:paraId="528BC8B9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hideMark/>
          </w:tcPr>
          <w:p w14:paraId="57A03294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7FD4" w14:paraId="3D22B7E6" w14:textId="77777777" w:rsidTr="00617B5B">
        <w:tc>
          <w:tcPr>
            <w:tcW w:w="2563" w:type="dxa"/>
            <w:vAlign w:val="bottom"/>
            <w:hideMark/>
          </w:tcPr>
          <w:p w14:paraId="0B1A07A8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C17:0 iso</w:t>
            </w:r>
          </w:p>
        </w:tc>
        <w:tc>
          <w:tcPr>
            <w:tcW w:w="770" w:type="dxa"/>
            <w:hideMark/>
          </w:tcPr>
          <w:p w14:paraId="00A45BED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0.18</w:t>
            </w:r>
          </w:p>
        </w:tc>
        <w:tc>
          <w:tcPr>
            <w:tcW w:w="858" w:type="dxa"/>
            <w:hideMark/>
          </w:tcPr>
          <w:p w14:paraId="3C6746CC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0.08</w:t>
            </w:r>
          </w:p>
        </w:tc>
        <w:tc>
          <w:tcPr>
            <w:tcW w:w="757" w:type="dxa"/>
            <w:hideMark/>
          </w:tcPr>
          <w:p w14:paraId="6113E6B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</w:t>
            </w:r>
          </w:p>
        </w:tc>
        <w:tc>
          <w:tcPr>
            <w:tcW w:w="765" w:type="dxa"/>
            <w:hideMark/>
          </w:tcPr>
          <w:p w14:paraId="5385C66D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0.34</w:t>
            </w:r>
          </w:p>
        </w:tc>
        <w:tc>
          <w:tcPr>
            <w:tcW w:w="238" w:type="dxa"/>
          </w:tcPr>
          <w:p w14:paraId="4E1A314B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5DE1E116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0.18</w:t>
            </w:r>
          </w:p>
        </w:tc>
        <w:tc>
          <w:tcPr>
            <w:tcW w:w="858" w:type="dxa"/>
            <w:hideMark/>
          </w:tcPr>
          <w:p w14:paraId="3D84F6D6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0.051</w:t>
            </w:r>
          </w:p>
        </w:tc>
        <w:tc>
          <w:tcPr>
            <w:tcW w:w="757" w:type="dxa"/>
            <w:hideMark/>
          </w:tcPr>
          <w:p w14:paraId="30FE5486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0.11</w:t>
            </w:r>
          </w:p>
        </w:tc>
        <w:tc>
          <w:tcPr>
            <w:tcW w:w="756" w:type="dxa"/>
            <w:gridSpan w:val="2"/>
            <w:hideMark/>
          </w:tcPr>
          <w:p w14:paraId="27FD57EC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0.26</w:t>
            </w:r>
          </w:p>
        </w:tc>
      </w:tr>
      <w:tr w:rsidR="008F7FD4" w14:paraId="2E6FCC73" w14:textId="77777777" w:rsidTr="00617B5B">
        <w:tc>
          <w:tcPr>
            <w:tcW w:w="2563" w:type="dxa"/>
            <w:vAlign w:val="bottom"/>
            <w:hideMark/>
          </w:tcPr>
          <w:p w14:paraId="77F5D11C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C16:1 c9</w:t>
            </w:r>
          </w:p>
        </w:tc>
        <w:tc>
          <w:tcPr>
            <w:tcW w:w="770" w:type="dxa"/>
            <w:hideMark/>
          </w:tcPr>
          <w:p w14:paraId="2C64283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nd</w:t>
            </w:r>
          </w:p>
        </w:tc>
        <w:tc>
          <w:tcPr>
            <w:tcW w:w="858" w:type="dxa"/>
            <w:hideMark/>
          </w:tcPr>
          <w:p w14:paraId="1967A85D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hideMark/>
          </w:tcPr>
          <w:p w14:paraId="38B2BE3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hideMark/>
          </w:tcPr>
          <w:p w14:paraId="3C383A4B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14:paraId="542121D1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161B2F36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nd</w:t>
            </w:r>
          </w:p>
        </w:tc>
        <w:tc>
          <w:tcPr>
            <w:tcW w:w="858" w:type="dxa"/>
            <w:hideMark/>
          </w:tcPr>
          <w:p w14:paraId="2BEEEDC1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hideMark/>
          </w:tcPr>
          <w:p w14:paraId="0823D55D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hideMark/>
          </w:tcPr>
          <w:p w14:paraId="61BD18DD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7FD4" w14:paraId="5A1839E7" w14:textId="77777777" w:rsidTr="00617B5B">
        <w:tc>
          <w:tcPr>
            <w:tcW w:w="2563" w:type="dxa"/>
            <w:vAlign w:val="bottom"/>
            <w:hideMark/>
          </w:tcPr>
          <w:p w14:paraId="12031C6A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C17:0 anteiso</w:t>
            </w:r>
          </w:p>
        </w:tc>
        <w:tc>
          <w:tcPr>
            <w:tcW w:w="770" w:type="dxa"/>
            <w:hideMark/>
          </w:tcPr>
          <w:p w14:paraId="1C65D0AC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0.35</w:t>
            </w:r>
          </w:p>
        </w:tc>
        <w:tc>
          <w:tcPr>
            <w:tcW w:w="858" w:type="dxa"/>
            <w:hideMark/>
          </w:tcPr>
          <w:p w14:paraId="090318E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0.172</w:t>
            </w:r>
          </w:p>
        </w:tc>
        <w:tc>
          <w:tcPr>
            <w:tcW w:w="757" w:type="dxa"/>
            <w:hideMark/>
          </w:tcPr>
          <w:p w14:paraId="56DDFA4D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0.05</w:t>
            </w:r>
          </w:p>
        </w:tc>
        <w:tc>
          <w:tcPr>
            <w:tcW w:w="765" w:type="dxa"/>
            <w:hideMark/>
          </w:tcPr>
          <w:p w14:paraId="1CD84D44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0.63</w:t>
            </w:r>
          </w:p>
        </w:tc>
        <w:tc>
          <w:tcPr>
            <w:tcW w:w="238" w:type="dxa"/>
          </w:tcPr>
          <w:p w14:paraId="3118F5C2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2598D4F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0.4</w:t>
            </w:r>
          </w:p>
        </w:tc>
        <w:tc>
          <w:tcPr>
            <w:tcW w:w="858" w:type="dxa"/>
            <w:hideMark/>
          </w:tcPr>
          <w:p w14:paraId="732ED82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0.149</w:t>
            </w:r>
          </w:p>
        </w:tc>
        <w:tc>
          <w:tcPr>
            <w:tcW w:w="757" w:type="dxa"/>
            <w:hideMark/>
          </w:tcPr>
          <w:p w14:paraId="67264001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0.17</w:t>
            </w:r>
          </w:p>
        </w:tc>
        <w:tc>
          <w:tcPr>
            <w:tcW w:w="756" w:type="dxa"/>
            <w:gridSpan w:val="2"/>
            <w:hideMark/>
          </w:tcPr>
          <w:p w14:paraId="41725449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0.58</w:t>
            </w:r>
          </w:p>
        </w:tc>
      </w:tr>
      <w:tr w:rsidR="008F7FD4" w14:paraId="1D0AF06B" w14:textId="77777777" w:rsidTr="00617B5B">
        <w:tc>
          <w:tcPr>
            <w:tcW w:w="2563" w:type="dxa"/>
            <w:vAlign w:val="bottom"/>
            <w:hideMark/>
          </w:tcPr>
          <w:p w14:paraId="6E723466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C16:1 c14</w:t>
            </w:r>
          </w:p>
        </w:tc>
        <w:tc>
          <w:tcPr>
            <w:tcW w:w="770" w:type="dxa"/>
            <w:hideMark/>
          </w:tcPr>
          <w:p w14:paraId="2E5112F5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0.56</w:t>
            </w:r>
          </w:p>
        </w:tc>
        <w:tc>
          <w:tcPr>
            <w:tcW w:w="858" w:type="dxa"/>
            <w:hideMark/>
          </w:tcPr>
          <w:p w14:paraId="77511C0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0.118</w:t>
            </w:r>
          </w:p>
        </w:tc>
        <w:tc>
          <w:tcPr>
            <w:tcW w:w="757" w:type="dxa"/>
            <w:hideMark/>
          </w:tcPr>
          <w:p w14:paraId="7DADA011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0.42</w:t>
            </w:r>
          </w:p>
        </w:tc>
        <w:tc>
          <w:tcPr>
            <w:tcW w:w="765" w:type="dxa"/>
            <w:hideMark/>
          </w:tcPr>
          <w:p w14:paraId="08E2B6DF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0.77</w:t>
            </w:r>
          </w:p>
        </w:tc>
        <w:tc>
          <w:tcPr>
            <w:tcW w:w="238" w:type="dxa"/>
          </w:tcPr>
          <w:p w14:paraId="7C8E44E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78F54A9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0.57</w:t>
            </w:r>
          </w:p>
        </w:tc>
        <w:tc>
          <w:tcPr>
            <w:tcW w:w="858" w:type="dxa"/>
            <w:hideMark/>
          </w:tcPr>
          <w:p w14:paraId="753BA7EB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0.125</w:t>
            </w:r>
          </w:p>
        </w:tc>
        <w:tc>
          <w:tcPr>
            <w:tcW w:w="757" w:type="dxa"/>
            <w:hideMark/>
          </w:tcPr>
          <w:p w14:paraId="0CA5E892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0.31</w:t>
            </w:r>
          </w:p>
        </w:tc>
        <w:tc>
          <w:tcPr>
            <w:tcW w:w="756" w:type="dxa"/>
            <w:gridSpan w:val="2"/>
            <w:hideMark/>
          </w:tcPr>
          <w:p w14:paraId="53D7E8CD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0.74</w:t>
            </w:r>
          </w:p>
        </w:tc>
      </w:tr>
      <w:tr w:rsidR="008F7FD4" w14:paraId="018DDC84" w14:textId="77777777" w:rsidTr="00617B5B">
        <w:tc>
          <w:tcPr>
            <w:tcW w:w="2563" w:type="dxa"/>
            <w:vAlign w:val="bottom"/>
            <w:hideMark/>
          </w:tcPr>
          <w:p w14:paraId="47B5FA95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C17:0</w:t>
            </w:r>
          </w:p>
        </w:tc>
        <w:tc>
          <w:tcPr>
            <w:tcW w:w="770" w:type="dxa"/>
            <w:hideMark/>
          </w:tcPr>
          <w:p w14:paraId="2B5B0B6F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0.42</w:t>
            </w:r>
          </w:p>
        </w:tc>
        <w:tc>
          <w:tcPr>
            <w:tcW w:w="858" w:type="dxa"/>
            <w:hideMark/>
          </w:tcPr>
          <w:p w14:paraId="5ED26AF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0.039</w:t>
            </w:r>
          </w:p>
        </w:tc>
        <w:tc>
          <w:tcPr>
            <w:tcW w:w="757" w:type="dxa"/>
            <w:hideMark/>
          </w:tcPr>
          <w:p w14:paraId="495EE7DD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0.39</w:t>
            </w:r>
          </w:p>
        </w:tc>
        <w:tc>
          <w:tcPr>
            <w:tcW w:w="765" w:type="dxa"/>
            <w:hideMark/>
          </w:tcPr>
          <w:p w14:paraId="58F1EA7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238" w:type="dxa"/>
          </w:tcPr>
          <w:p w14:paraId="53BCC79F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0C430A4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0.41</w:t>
            </w:r>
          </w:p>
        </w:tc>
        <w:tc>
          <w:tcPr>
            <w:tcW w:w="858" w:type="dxa"/>
            <w:hideMark/>
          </w:tcPr>
          <w:p w14:paraId="02EE5F1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0.042</w:t>
            </w:r>
          </w:p>
        </w:tc>
        <w:tc>
          <w:tcPr>
            <w:tcW w:w="757" w:type="dxa"/>
            <w:hideMark/>
          </w:tcPr>
          <w:p w14:paraId="0DC30DFD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0.36</w:t>
            </w:r>
          </w:p>
        </w:tc>
        <w:tc>
          <w:tcPr>
            <w:tcW w:w="756" w:type="dxa"/>
            <w:gridSpan w:val="2"/>
            <w:hideMark/>
          </w:tcPr>
          <w:p w14:paraId="0EFC567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0.48</w:t>
            </w:r>
          </w:p>
        </w:tc>
      </w:tr>
      <w:tr w:rsidR="008F7FD4" w14:paraId="498DF0A5" w14:textId="77777777" w:rsidTr="00617B5B">
        <w:tc>
          <w:tcPr>
            <w:tcW w:w="2563" w:type="dxa"/>
            <w:vAlign w:val="bottom"/>
            <w:hideMark/>
          </w:tcPr>
          <w:p w14:paraId="3A5159CB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C18:0 iso</w:t>
            </w:r>
          </w:p>
        </w:tc>
        <w:tc>
          <w:tcPr>
            <w:tcW w:w="770" w:type="dxa"/>
            <w:hideMark/>
          </w:tcPr>
          <w:p w14:paraId="5DEE902B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0.14</w:t>
            </w:r>
          </w:p>
        </w:tc>
        <w:tc>
          <w:tcPr>
            <w:tcW w:w="858" w:type="dxa"/>
            <w:hideMark/>
          </w:tcPr>
          <w:p w14:paraId="241DBB9B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0.047</w:t>
            </w:r>
          </w:p>
        </w:tc>
        <w:tc>
          <w:tcPr>
            <w:tcW w:w="757" w:type="dxa"/>
            <w:hideMark/>
          </w:tcPr>
          <w:p w14:paraId="23B2F80F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0.06</w:t>
            </w:r>
          </w:p>
        </w:tc>
        <w:tc>
          <w:tcPr>
            <w:tcW w:w="765" w:type="dxa"/>
            <w:hideMark/>
          </w:tcPr>
          <w:p w14:paraId="23E32D9E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0.2</w:t>
            </w:r>
          </w:p>
        </w:tc>
        <w:tc>
          <w:tcPr>
            <w:tcW w:w="238" w:type="dxa"/>
          </w:tcPr>
          <w:p w14:paraId="5D59DBE4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5B559D55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0.08</w:t>
            </w:r>
          </w:p>
        </w:tc>
        <w:tc>
          <w:tcPr>
            <w:tcW w:w="858" w:type="dxa"/>
            <w:hideMark/>
          </w:tcPr>
          <w:p w14:paraId="7E81A81B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0.056</w:t>
            </w:r>
          </w:p>
        </w:tc>
        <w:tc>
          <w:tcPr>
            <w:tcW w:w="757" w:type="dxa"/>
            <w:hideMark/>
          </w:tcPr>
          <w:p w14:paraId="4F1B190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56" w:type="dxa"/>
            <w:gridSpan w:val="2"/>
            <w:hideMark/>
          </w:tcPr>
          <w:p w14:paraId="5D9C203F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0.16</w:t>
            </w:r>
          </w:p>
        </w:tc>
      </w:tr>
      <w:tr w:rsidR="008F7FD4" w14:paraId="7B1E8A2B" w14:textId="77777777" w:rsidTr="00617B5B">
        <w:tc>
          <w:tcPr>
            <w:tcW w:w="2563" w:type="dxa"/>
            <w:vAlign w:val="bottom"/>
            <w:hideMark/>
          </w:tcPr>
          <w:p w14:paraId="6555C906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C17:1 c9</w:t>
            </w:r>
          </w:p>
        </w:tc>
        <w:tc>
          <w:tcPr>
            <w:tcW w:w="770" w:type="dxa"/>
            <w:hideMark/>
          </w:tcPr>
          <w:p w14:paraId="270DD84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0.07</w:t>
            </w:r>
          </w:p>
        </w:tc>
        <w:tc>
          <w:tcPr>
            <w:tcW w:w="858" w:type="dxa"/>
            <w:hideMark/>
          </w:tcPr>
          <w:p w14:paraId="592EE14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0.033</w:t>
            </w:r>
          </w:p>
        </w:tc>
        <w:tc>
          <w:tcPr>
            <w:tcW w:w="757" w:type="dxa"/>
            <w:hideMark/>
          </w:tcPr>
          <w:p w14:paraId="76843CB2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765" w:type="dxa"/>
            <w:hideMark/>
          </w:tcPr>
          <w:p w14:paraId="4A1980CF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0.13</w:t>
            </w:r>
          </w:p>
        </w:tc>
        <w:tc>
          <w:tcPr>
            <w:tcW w:w="238" w:type="dxa"/>
          </w:tcPr>
          <w:p w14:paraId="4F6F60B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7EDD1175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0.08</w:t>
            </w:r>
          </w:p>
        </w:tc>
        <w:tc>
          <w:tcPr>
            <w:tcW w:w="858" w:type="dxa"/>
            <w:hideMark/>
          </w:tcPr>
          <w:p w14:paraId="01F3A753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0.048</w:t>
            </w:r>
          </w:p>
        </w:tc>
        <w:tc>
          <w:tcPr>
            <w:tcW w:w="757" w:type="dxa"/>
            <w:hideMark/>
          </w:tcPr>
          <w:p w14:paraId="7B66CB54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756" w:type="dxa"/>
            <w:gridSpan w:val="2"/>
            <w:hideMark/>
          </w:tcPr>
          <w:p w14:paraId="31934DDB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0.17</w:t>
            </w:r>
          </w:p>
        </w:tc>
      </w:tr>
      <w:tr w:rsidR="008F7FD4" w14:paraId="15A9FB3E" w14:textId="77777777" w:rsidTr="00617B5B">
        <w:tc>
          <w:tcPr>
            <w:tcW w:w="2563" w:type="dxa"/>
            <w:vAlign w:val="bottom"/>
            <w:hideMark/>
          </w:tcPr>
          <w:p w14:paraId="5DA79BFD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C18:0</w:t>
            </w:r>
          </w:p>
        </w:tc>
        <w:tc>
          <w:tcPr>
            <w:tcW w:w="770" w:type="dxa"/>
            <w:hideMark/>
          </w:tcPr>
          <w:p w14:paraId="0218293B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45.1</w:t>
            </w:r>
          </w:p>
        </w:tc>
        <w:tc>
          <w:tcPr>
            <w:tcW w:w="858" w:type="dxa"/>
            <w:hideMark/>
          </w:tcPr>
          <w:p w14:paraId="73F27A9F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1.917</w:t>
            </w:r>
          </w:p>
        </w:tc>
        <w:tc>
          <w:tcPr>
            <w:tcW w:w="757" w:type="dxa"/>
            <w:hideMark/>
          </w:tcPr>
          <w:p w14:paraId="38571CD3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765" w:type="dxa"/>
            <w:hideMark/>
          </w:tcPr>
          <w:p w14:paraId="00F9AD3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48.6</w:t>
            </w:r>
          </w:p>
        </w:tc>
        <w:tc>
          <w:tcPr>
            <w:tcW w:w="238" w:type="dxa"/>
          </w:tcPr>
          <w:p w14:paraId="0575B873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1031B52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44.2</w:t>
            </w:r>
          </w:p>
        </w:tc>
        <w:tc>
          <w:tcPr>
            <w:tcW w:w="858" w:type="dxa"/>
            <w:hideMark/>
          </w:tcPr>
          <w:p w14:paraId="5DFE4514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5.593</w:t>
            </w:r>
          </w:p>
        </w:tc>
        <w:tc>
          <w:tcPr>
            <w:tcW w:w="757" w:type="dxa"/>
            <w:hideMark/>
          </w:tcPr>
          <w:p w14:paraId="7EACF08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37.7</w:t>
            </w:r>
          </w:p>
        </w:tc>
        <w:tc>
          <w:tcPr>
            <w:tcW w:w="756" w:type="dxa"/>
            <w:gridSpan w:val="2"/>
            <w:hideMark/>
          </w:tcPr>
          <w:p w14:paraId="4B945C69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54.1</w:t>
            </w:r>
          </w:p>
        </w:tc>
      </w:tr>
      <w:tr w:rsidR="008F7FD4" w14:paraId="58855410" w14:textId="77777777" w:rsidTr="00617B5B">
        <w:tc>
          <w:tcPr>
            <w:tcW w:w="2563" w:type="dxa"/>
            <w:vAlign w:val="bottom"/>
            <w:hideMark/>
          </w:tcPr>
          <w:p w14:paraId="35183DDC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C18:1 t4</w:t>
            </w:r>
          </w:p>
        </w:tc>
        <w:tc>
          <w:tcPr>
            <w:tcW w:w="770" w:type="dxa"/>
            <w:hideMark/>
          </w:tcPr>
          <w:p w14:paraId="7E09ED92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0.08</w:t>
            </w:r>
          </w:p>
        </w:tc>
        <w:tc>
          <w:tcPr>
            <w:tcW w:w="858" w:type="dxa"/>
            <w:hideMark/>
          </w:tcPr>
          <w:p w14:paraId="5DEBF346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0.028</w:t>
            </w:r>
          </w:p>
        </w:tc>
        <w:tc>
          <w:tcPr>
            <w:tcW w:w="757" w:type="dxa"/>
            <w:hideMark/>
          </w:tcPr>
          <w:p w14:paraId="3FE09A5F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765" w:type="dxa"/>
            <w:hideMark/>
          </w:tcPr>
          <w:p w14:paraId="268F157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0.13</w:t>
            </w:r>
          </w:p>
        </w:tc>
        <w:tc>
          <w:tcPr>
            <w:tcW w:w="238" w:type="dxa"/>
          </w:tcPr>
          <w:p w14:paraId="5A373FBC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1494F06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0.07</w:t>
            </w:r>
          </w:p>
        </w:tc>
        <w:tc>
          <w:tcPr>
            <w:tcW w:w="858" w:type="dxa"/>
            <w:hideMark/>
          </w:tcPr>
          <w:p w14:paraId="30D788D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0.025</w:t>
            </w:r>
          </w:p>
        </w:tc>
        <w:tc>
          <w:tcPr>
            <w:tcW w:w="757" w:type="dxa"/>
            <w:hideMark/>
          </w:tcPr>
          <w:p w14:paraId="57A98FBF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0.02</w:t>
            </w:r>
          </w:p>
        </w:tc>
        <w:tc>
          <w:tcPr>
            <w:tcW w:w="756" w:type="dxa"/>
            <w:gridSpan w:val="2"/>
            <w:hideMark/>
          </w:tcPr>
          <w:p w14:paraId="1EFC84F4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</w:t>
            </w:r>
          </w:p>
        </w:tc>
      </w:tr>
      <w:tr w:rsidR="008F7FD4" w14:paraId="13A7BF20" w14:textId="77777777" w:rsidTr="00617B5B">
        <w:tc>
          <w:tcPr>
            <w:tcW w:w="2563" w:type="dxa"/>
            <w:vAlign w:val="bottom"/>
            <w:hideMark/>
          </w:tcPr>
          <w:p w14:paraId="0DF6D856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C18:1 t5</w:t>
            </w:r>
          </w:p>
        </w:tc>
        <w:tc>
          <w:tcPr>
            <w:tcW w:w="770" w:type="dxa"/>
            <w:hideMark/>
          </w:tcPr>
          <w:p w14:paraId="51D60BA5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0.07</w:t>
            </w:r>
          </w:p>
        </w:tc>
        <w:tc>
          <w:tcPr>
            <w:tcW w:w="858" w:type="dxa"/>
            <w:hideMark/>
          </w:tcPr>
          <w:p w14:paraId="1B899FD2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0.035</w:t>
            </w:r>
          </w:p>
        </w:tc>
        <w:tc>
          <w:tcPr>
            <w:tcW w:w="757" w:type="dxa"/>
            <w:hideMark/>
          </w:tcPr>
          <w:p w14:paraId="09C4FDD4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0.02</w:t>
            </w:r>
          </w:p>
        </w:tc>
        <w:tc>
          <w:tcPr>
            <w:tcW w:w="765" w:type="dxa"/>
            <w:hideMark/>
          </w:tcPr>
          <w:p w14:paraId="654A6CE1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0.12</w:t>
            </w:r>
          </w:p>
        </w:tc>
        <w:tc>
          <w:tcPr>
            <w:tcW w:w="238" w:type="dxa"/>
          </w:tcPr>
          <w:p w14:paraId="733FDCC9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7405FE2E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0.07</w:t>
            </w:r>
          </w:p>
        </w:tc>
        <w:tc>
          <w:tcPr>
            <w:tcW w:w="858" w:type="dxa"/>
            <w:hideMark/>
          </w:tcPr>
          <w:p w14:paraId="24F531F5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0.032</w:t>
            </w:r>
          </w:p>
        </w:tc>
        <w:tc>
          <w:tcPr>
            <w:tcW w:w="757" w:type="dxa"/>
            <w:hideMark/>
          </w:tcPr>
          <w:p w14:paraId="6D8A589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0.01</w:t>
            </w:r>
          </w:p>
        </w:tc>
        <w:tc>
          <w:tcPr>
            <w:tcW w:w="756" w:type="dxa"/>
            <w:gridSpan w:val="2"/>
            <w:hideMark/>
          </w:tcPr>
          <w:p w14:paraId="6F75C231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0.11</w:t>
            </w:r>
          </w:p>
        </w:tc>
      </w:tr>
      <w:tr w:rsidR="008F7FD4" w14:paraId="7B0099F6" w14:textId="77777777" w:rsidTr="00617B5B">
        <w:tc>
          <w:tcPr>
            <w:tcW w:w="2563" w:type="dxa"/>
            <w:vAlign w:val="bottom"/>
            <w:hideMark/>
          </w:tcPr>
          <w:p w14:paraId="255BE2B4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C18:1 t6-8</w:t>
            </w:r>
          </w:p>
        </w:tc>
        <w:tc>
          <w:tcPr>
            <w:tcW w:w="770" w:type="dxa"/>
            <w:hideMark/>
          </w:tcPr>
          <w:p w14:paraId="5114D015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0.7</w:t>
            </w:r>
          </w:p>
        </w:tc>
        <w:tc>
          <w:tcPr>
            <w:tcW w:w="858" w:type="dxa"/>
            <w:hideMark/>
          </w:tcPr>
          <w:p w14:paraId="267F946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0.137</w:t>
            </w:r>
          </w:p>
        </w:tc>
        <w:tc>
          <w:tcPr>
            <w:tcW w:w="757" w:type="dxa"/>
            <w:hideMark/>
          </w:tcPr>
          <w:p w14:paraId="076D77BC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0.48</w:t>
            </w:r>
          </w:p>
        </w:tc>
        <w:tc>
          <w:tcPr>
            <w:tcW w:w="765" w:type="dxa"/>
            <w:hideMark/>
          </w:tcPr>
          <w:p w14:paraId="0D9716E1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0.89</w:t>
            </w:r>
          </w:p>
        </w:tc>
        <w:tc>
          <w:tcPr>
            <w:tcW w:w="238" w:type="dxa"/>
          </w:tcPr>
          <w:p w14:paraId="78557653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01A93E06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0.67</w:t>
            </w:r>
          </w:p>
        </w:tc>
        <w:tc>
          <w:tcPr>
            <w:tcW w:w="858" w:type="dxa"/>
            <w:hideMark/>
          </w:tcPr>
          <w:p w14:paraId="54BD26FF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0.148</w:t>
            </w:r>
          </w:p>
        </w:tc>
        <w:tc>
          <w:tcPr>
            <w:tcW w:w="757" w:type="dxa"/>
            <w:hideMark/>
          </w:tcPr>
          <w:p w14:paraId="778DF50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0.51</w:t>
            </w:r>
          </w:p>
        </w:tc>
        <w:tc>
          <w:tcPr>
            <w:tcW w:w="756" w:type="dxa"/>
            <w:gridSpan w:val="2"/>
            <w:hideMark/>
          </w:tcPr>
          <w:p w14:paraId="1BFE048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0.96</w:t>
            </w:r>
          </w:p>
        </w:tc>
      </w:tr>
      <w:tr w:rsidR="008F7FD4" w14:paraId="5448D3C8" w14:textId="77777777" w:rsidTr="00617B5B">
        <w:tc>
          <w:tcPr>
            <w:tcW w:w="2563" w:type="dxa"/>
            <w:vAlign w:val="bottom"/>
            <w:hideMark/>
          </w:tcPr>
          <w:p w14:paraId="611F7A49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C18:1 t9</w:t>
            </w:r>
          </w:p>
        </w:tc>
        <w:tc>
          <w:tcPr>
            <w:tcW w:w="770" w:type="dxa"/>
            <w:hideMark/>
          </w:tcPr>
          <w:p w14:paraId="0FA32F8B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0.47</w:t>
            </w:r>
          </w:p>
        </w:tc>
        <w:tc>
          <w:tcPr>
            <w:tcW w:w="858" w:type="dxa"/>
            <w:hideMark/>
          </w:tcPr>
          <w:p w14:paraId="0263A5FE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0.079</w:t>
            </w:r>
          </w:p>
        </w:tc>
        <w:tc>
          <w:tcPr>
            <w:tcW w:w="757" w:type="dxa"/>
            <w:hideMark/>
          </w:tcPr>
          <w:p w14:paraId="43E3A11E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0.35</w:t>
            </w:r>
          </w:p>
        </w:tc>
        <w:tc>
          <w:tcPr>
            <w:tcW w:w="765" w:type="dxa"/>
            <w:hideMark/>
          </w:tcPr>
          <w:p w14:paraId="0EA8DD5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0.61</w:t>
            </w:r>
          </w:p>
        </w:tc>
        <w:tc>
          <w:tcPr>
            <w:tcW w:w="238" w:type="dxa"/>
          </w:tcPr>
          <w:p w14:paraId="7F3EEF45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2C6E2686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0.45</w:t>
            </w:r>
          </w:p>
        </w:tc>
        <w:tc>
          <w:tcPr>
            <w:tcW w:w="858" w:type="dxa"/>
            <w:hideMark/>
          </w:tcPr>
          <w:p w14:paraId="18C8B14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0.086</w:t>
            </w:r>
          </w:p>
        </w:tc>
        <w:tc>
          <w:tcPr>
            <w:tcW w:w="757" w:type="dxa"/>
            <w:hideMark/>
          </w:tcPr>
          <w:p w14:paraId="6645DF63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0.34</w:t>
            </w:r>
          </w:p>
        </w:tc>
        <w:tc>
          <w:tcPr>
            <w:tcW w:w="756" w:type="dxa"/>
            <w:gridSpan w:val="2"/>
            <w:hideMark/>
          </w:tcPr>
          <w:p w14:paraId="2197B6B4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0.64</w:t>
            </w:r>
          </w:p>
        </w:tc>
      </w:tr>
      <w:tr w:rsidR="008F7FD4" w14:paraId="2BE4CC81" w14:textId="77777777" w:rsidTr="00617B5B">
        <w:tc>
          <w:tcPr>
            <w:tcW w:w="2563" w:type="dxa"/>
            <w:vAlign w:val="bottom"/>
            <w:hideMark/>
          </w:tcPr>
          <w:p w14:paraId="08F188EF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C18:1 t10</w:t>
            </w:r>
          </w:p>
        </w:tc>
        <w:tc>
          <w:tcPr>
            <w:tcW w:w="770" w:type="dxa"/>
            <w:hideMark/>
          </w:tcPr>
          <w:p w14:paraId="351EF42B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1.06</w:t>
            </w:r>
          </w:p>
        </w:tc>
        <w:tc>
          <w:tcPr>
            <w:tcW w:w="858" w:type="dxa"/>
            <w:hideMark/>
          </w:tcPr>
          <w:p w14:paraId="7F89EA1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0.33</w:t>
            </w:r>
          </w:p>
        </w:tc>
        <w:tc>
          <w:tcPr>
            <w:tcW w:w="757" w:type="dxa"/>
            <w:hideMark/>
          </w:tcPr>
          <w:p w14:paraId="68E55CD9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0.74</w:t>
            </w:r>
          </w:p>
        </w:tc>
        <w:tc>
          <w:tcPr>
            <w:tcW w:w="765" w:type="dxa"/>
            <w:hideMark/>
          </w:tcPr>
          <w:p w14:paraId="4227E68B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1.79</w:t>
            </w:r>
          </w:p>
        </w:tc>
        <w:tc>
          <w:tcPr>
            <w:tcW w:w="238" w:type="dxa"/>
          </w:tcPr>
          <w:p w14:paraId="0FC44A0D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7859893F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0.88</w:t>
            </w:r>
          </w:p>
        </w:tc>
        <w:tc>
          <w:tcPr>
            <w:tcW w:w="858" w:type="dxa"/>
            <w:hideMark/>
          </w:tcPr>
          <w:p w14:paraId="1DF31C64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0.239</w:t>
            </w:r>
          </w:p>
        </w:tc>
        <w:tc>
          <w:tcPr>
            <w:tcW w:w="757" w:type="dxa"/>
            <w:hideMark/>
          </w:tcPr>
          <w:p w14:paraId="1294EE64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756" w:type="dxa"/>
            <w:gridSpan w:val="2"/>
            <w:hideMark/>
          </w:tcPr>
          <w:p w14:paraId="768A1F6F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1.22</w:t>
            </w:r>
          </w:p>
        </w:tc>
      </w:tr>
      <w:tr w:rsidR="008F7FD4" w14:paraId="698AA61A" w14:textId="77777777" w:rsidTr="00617B5B">
        <w:tc>
          <w:tcPr>
            <w:tcW w:w="2563" w:type="dxa"/>
            <w:vAlign w:val="bottom"/>
            <w:hideMark/>
          </w:tcPr>
          <w:p w14:paraId="038628FD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C18:1 t11</w:t>
            </w:r>
          </w:p>
        </w:tc>
        <w:tc>
          <w:tcPr>
            <w:tcW w:w="770" w:type="dxa"/>
            <w:hideMark/>
          </w:tcPr>
          <w:p w14:paraId="4CDF2742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3.31</w:t>
            </w:r>
          </w:p>
        </w:tc>
        <w:tc>
          <w:tcPr>
            <w:tcW w:w="858" w:type="dxa"/>
            <w:hideMark/>
          </w:tcPr>
          <w:p w14:paraId="27F1F56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0.72</w:t>
            </w:r>
          </w:p>
        </w:tc>
        <w:tc>
          <w:tcPr>
            <w:tcW w:w="757" w:type="dxa"/>
            <w:hideMark/>
          </w:tcPr>
          <w:p w14:paraId="086055E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2.34</w:t>
            </w:r>
          </w:p>
        </w:tc>
        <w:tc>
          <w:tcPr>
            <w:tcW w:w="765" w:type="dxa"/>
            <w:hideMark/>
          </w:tcPr>
          <w:p w14:paraId="72CB239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4.37</w:t>
            </w:r>
          </w:p>
        </w:tc>
        <w:tc>
          <w:tcPr>
            <w:tcW w:w="238" w:type="dxa"/>
          </w:tcPr>
          <w:p w14:paraId="7621B1BE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05ACCE52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3.04</w:t>
            </w:r>
          </w:p>
        </w:tc>
        <w:tc>
          <w:tcPr>
            <w:tcW w:w="858" w:type="dxa"/>
            <w:hideMark/>
          </w:tcPr>
          <w:p w14:paraId="5173E2D9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0.843</w:t>
            </w:r>
          </w:p>
        </w:tc>
        <w:tc>
          <w:tcPr>
            <w:tcW w:w="757" w:type="dxa"/>
            <w:hideMark/>
          </w:tcPr>
          <w:p w14:paraId="65D28E79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2.04</w:t>
            </w:r>
          </w:p>
        </w:tc>
        <w:tc>
          <w:tcPr>
            <w:tcW w:w="756" w:type="dxa"/>
            <w:gridSpan w:val="2"/>
            <w:hideMark/>
          </w:tcPr>
          <w:p w14:paraId="59B0AA85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4.88</w:t>
            </w:r>
          </w:p>
        </w:tc>
      </w:tr>
      <w:tr w:rsidR="008F7FD4" w14:paraId="2EC3FE79" w14:textId="77777777" w:rsidTr="00617B5B">
        <w:tc>
          <w:tcPr>
            <w:tcW w:w="2563" w:type="dxa"/>
            <w:vAlign w:val="bottom"/>
            <w:hideMark/>
          </w:tcPr>
          <w:p w14:paraId="071321F8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C18:1 c6 + C18:1 t12</w:t>
            </w:r>
          </w:p>
        </w:tc>
        <w:tc>
          <w:tcPr>
            <w:tcW w:w="770" w:type="dxa"/>
            <w:hideMark/>
          </w:tcPr>
          <w:p w14:paraId="040AD78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0.92</w:t>
            </w:r>
          </w:p>
        </w:tc>
        <w:tc>
          <w:tcPr>
            <w:tcW w:w="858" w:type="dxa"/>
          </w:tcPr>
          <w:p w14:paraId="2EFA0A04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0.143</w:t>
            </w:r>
          </w:p>
        </w:tc>
        <w:tc>
          <w:tcPr>
            <w:tcW w:w="757" w:type="dxa"/>
          </w:tcPr>
          <w:p w14:paraId="495EFDFD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0.69</w:t>
            </w:r>
          </w:p>
        </w:tc>
        <w:tc>
          <w:tcPr>
            <w:tcW w:w="765" w:type="dxa"/>
          </w:tcPr>
          <w:p w14:paraId="5C42B823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1.09</w:t>
            </w:r>
          </w:p>
        </w:tc>
        <w:tc>
          <w:tcPr>
            <w:tcW w:w="238" w:type="dxa"/>
          </w:tcPr>
          <w:p w14:paraId="069EFFC5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14:paraId="1CC6CF02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0.88</w:t>
            </w:r>
          </w:p>
        </w:tc>
        <w:tc>
          <w:tcPr>
            <w:tcW w:w="858" w:type="dxa"/>
          </w:tcPr>
          <w:p w14:paraId="12003A2C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0.171</w:t>
            </w:r>
          </w:p>
        </w:tc>
        <w:tc>
          <w:tcPr>
            <w:tcW w:w="757" w:type="dxa"/>
          </w:tcPr>
          <w:p w14:paraId="2DC47789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0.65</w:t>
            </w:r>
          </w:p>
        </w:tc>
        <w:tc>
          <w:tcPr>
            <w:tcW w:w="756" w:type="dxa"/>
            <w:gridSpan w:val="2"/>
          </w:tcPr>
          <w:p w14:paraId="652A9C8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</w:tr>
      <w:tr w:rsidR="008F7FD4" w14:paraId="7BBC4EA7" w14:textId="77777777" w:rsidTr="00617B5B">
        <w:tc>
          <w:tcPr>
            <w:tcW w:w="2563" w:type="dxa"/>
            <w:vAlign w:val="bottom"/>
            <w:hideMark/>
          </w:tcPr>
          <w:p w14:paraId="30064578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C18:1 c9</w:t>
            </w:r>
          </w:p>
        </w:tc>
        <w:tc>
          <w:tcPr>
            <w:tcW w:w="770" w:type="dxa"/>
            <w:hideMark/>
          </w:tcPr>
          <w:p w14:paraId="7BA3DA71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7.08</w:t>
            </w:r>
          </w:p>
        </w:tc>
        <w:tc>
          <w:tcPr>
            <w:tcW w:w="858" w:type="dxa"/>
            <w:hideMark/>
          </w:tcPr>
          <w:p w14:paraId="580016B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0.46</w:t>
            </w:r>
          </w:p>
        </w:tc>
        <w:tc>
          <w:tcPr>
            <w:tcW w:w="757" w:type="dxa"/>
            <w:hideMark/>
          </w:tcPr>
          <w:p w14:paraId="16733EAC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6.49</w:t>
            </w:r>
          </w:p>
        </w:tc>
        <w:tc>
          <w:tcPr>
            <w:tcW w:w="765" w:type="dxa"/>
            <w:hideMark/>
          </w:tcPr>
          <w:p w14:paraId="5E381311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7.81</w:t>
            </w:r>
          </w:p>
        </w:tc>
        <w:tc>
          <w:tcPr>
            <w:tcW w:w="238" w:type="dxa"/>
          </w:tcPr>
          <w:p w14:paraId="2840511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46729D24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6.9</w:t>
            </w:r>
          </w:p>
        </w:tc>
        <w:tc>
          <w:tcPr>
            <w:tcW w:w="858" w:type="dxa"/>
            <w:hideMark/>
          </w:tcPr>
          <w:p w14:paraId="36034F1C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0.832</w:t>
            </w:r>
          </w:p>
        </w:tc>
        <w:tc>
          <w:tcPr>
            <w:tcW w:w="757" w:type="dxa"/>
            <w:hideMark/>
          </w:tcPr>
          <w:p w14:paraId="37FEC7A1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6.06</w:t>
            </w:r>
          </w:p>
        </w:tc>
        <w:tc>
          <w:tcPr>
            <w:tcW w:w="756" w:type="dxa"/>
            <w:gridSpan w:val="2"/>
            <w:hideMark/>
          </w:tcPr>
          <w:p w14:paraId="443D38E4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8.27</w:t>
            </w:r>
          </w:p>
        </w:tc>
      </w:tr>
      <w:tr w:rsidR="008F7FD4" w14:paraId="2CA434CD" w14:textId="77777777" w:rsidTr="00617B5B">
        <w:tc>
          <w:tcPr>
            <w:tcW w:w="2563" w:type="dxa"/>
            <w:vAlign w:val="bottom"/>
            <w:hideMark/>
          </w:tcPr>
          <w:p w14:paraId="022255FB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C18:1 t15</w:t>
            </w:r>
          </w:p>
        </w:tc>
        <w:tc>
          <w:tcPr>
            <w:tcW w:w="770" w:type="dxa"/>
            <w:hideMark/>
          </w:tcPr>
          <w:p w14:paraId="7A4934A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0.81</w:t>
            </w:r>
          </w:p>
        </w:tc>
        <w:tc>
          <w:tcPr>
            <w:tcW w:w="858" w:type="dxa"/>
            <w:hideMark/>
          </w:tcPr>
          <w:p w14:paraId="6575ECE5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0.106</w:t>
            </w:r>
          </w:p>
        </w:tc>
        <w:tc>
          <w:tcPr>
            <w:tcW w:w="757" w:type="dxa"/>
            <w:hideMark/>
          </w:tcPr>
          <w:p w14:paraId="780DF244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0.64</w:t>
            </w:r>
          </w:p>
        </w:tc>
        <w:tc>
          <w:tcPr>
            <w:tcW w:w="765" w:type="dxa"/>
            <w:hideMark/>
          </w:tcPr>
          <w:p w14:paraId="4A141C2E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0.95</w:t>
            </w:r>
          </w:p>
        </w:tc>
        <w:tc>
          <w:tcPr>
            <w:tcW w:w="238" w:type="dxa"/>
          </w:tcPr>
          <w:p w14:paraId="0089E5C2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453FFD2C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0.71</w:t>
            </w:r>
          </w:p>
        </w:tc>
        <w:tc>
          <w:tcPr>
            <w:tcW w:w="858" w:type="dxa"/>
            <w:hideMark/>
          </w:tcPr>
          <w:p w14:paraId="42E05594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0.092</w:t>
            </w:r>
          </w:p>
        </w:tc>
        <w:tc>
          <w:tcPr>
            <w:tcW w:w="757" w:type="dxa"/>
            <w:hideMark/>
          </w:tcPr>
          <w:p w14:paraId="333FF6D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0.6</w:t>
            </w:r>
          </w:p>
        </w:tc>
        <w:tc>
          <w:tcPr>
            <w:tcW w:w="756" w:type="dxa"/>
            <w:gridSpan w:val="2"/>
            <w:hideMark/>
          </w:tcPr>
          <w:p w14:paraId="37ED7B69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0.84</w:t>
            </w:r>
          </w:p>
        </w:tc>
      </w:tr>
      <w:tr w:rsidR="008F7FD4" w14:paraId="5ABC71F0" w14:textId="77777777" w:rsidTr="00617B5B">
        <w:tc>
          <w:tcPr>
            <w:tcW w:w="2563" w:type="dxa"/>
            <w:vAlign w:val="bottom"/>
            <w:hideMark/>
          </w:tcPr>
          <w:p w14:paraId="328A6527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C18:1 c11</w:t>
            </w:r>
          </w:p>
        </w:tc>
        <w:tc>
          <w:tcPr>
            <w:tcW w:w="770" w:type="dxa"/>
            <w:hideMark/>
          </w:tcPr>
          <w:p w14:paraId="02576A5B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0.67</w:t>
            </w:r>
          </w:p>
        </w:tc>
        <w:tc>
          <w:tcPr>
            <w:tcW w:w="858" w:type="dxa"/>
            <w:hideMark/>
          </w:tcPr>
          <w:p w14:paraId="6E97C8B9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0.122</w:t>
            </w:r>
          </w:p>
        </w:tc>
        <w:tc>
          <w:tcPr>
            <w:tcW w:w="757" w:type="dxa"/>
            <w:hideMark/>
          </w:tcPr>
          <w:p w14:paraId="4FFC4CBB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0.56</w:t>
            </w:r>
          </w:p>
        </w:tc>
        <w:tc>
          <w:tcPr>
            <w:tcW w:w="765" w:type="dxa"/>
            <w:hideMark/>
          </w:tcPr>
          <w:p w14:paraId="1D188584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0.95</w:t>
            </w:r>
          </w:p>
        </w:tc>
        <w:tc>
          <w:tcPr>
            <w:tcW w:w="238" w:type="dxa"/>
          </w:tcPr>
          <w:p w14:paraId="50C6DBC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77EAAF1E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0.63</w:t>
            </w:r>
          </w:p>
        </w:tc>
        <w:tc>
          <w:tcPr>
            <w:tcW w:w="858" w:type="dxa"/>
            <w:hideMark/>
          </w:tcPr>
          <w:p w14:paraId="014D10D5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0.102</w:t>
            </w:r>
          </w:p>
        </w:tc>
        <w:tc>
          <w:tcPr>
            <w:tcW w:w="757" w:type="dxa"/>
            <w:hideMark/>
          </w:tcPr>
          <w:p w14:paraId="048B637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0.45</w:t>
            </w:r>
          </w:p>
        </w:tc>
        <w:tc>
          <w:tcPr>
            <w:tcW w:w="756" w:type="dxa"/>
            <w:gridSpan w:val="2"/>
            <w:hideMark/>
          </w:tcPr>
          <w:p w14:paraId="7273ACE3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0.75</w:t>
            </w:r>
          </w:p>
        </w:tc>
      </w:tr>
      <w:tr w:rsidR="008F7FD4" w14:paraId="18B7CDE9" w14:textId="77777777" w:rsidTr="00617B5B">
        <w:tc>
          <w:tcPr>
            <w:tcW w:w="2563" w:type="dxa"/>
            <w:vAlign w:val="bottom"/>
            <w:hideMark/>
          </w:tcPr>
          <w:p w14:paraId="0A6BED51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C18:1 c12</w:t>
            </w:r>
          </w:p>
        </w:tc>
        <w:tc>
          <w:tcPr>
            <w:tcW w:w="770" w:type="dxa"/>
            <w:hideMark/>
          </w:tcPr>
          <w:p w14:paraId="697BE9D5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0.55</w:t>
            </w:r>
          </w:p>
        </w:tc>
        <w:tc>
          <w:tcPr>
            <w:tcW w:w="858" w:type="dxa"/>
            <w:hideMark/>
          </w:tcPr>
          <w:p w14:paraId="51C66D1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0.168</w:t>
            </w:r>
          </w:p>
        </w:tc>
        <w:tc>
          <w:tcPr>
            <w:tcW w:w="757" w:type="dxa"/>
            <w:hideMark/>
          </w:tcPr>
          <w:p w14:paraId="4452F31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0.33</w:t>
            </w:r>
          </w:p>
        </w:tc>
        <w:tc>
          <w:tcPr>
            <w:tcW w:w="765" w:type="dxa"/>
            <w:hideMark/>
          </w:tcPr>
          <w:p w14:paraId="3D4502B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0.72</w:t>
            </w:r>
          </w:p>
        </w:tc>
        <w:tc>
          <w:tcPr>
            <w:tcW w:w="238" w:type="dxa"/>
          </w:tcPr>
          <w:p w14:paraId="1B84F66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56ED867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0.62</w:t>
            </w:r>
          </w:p>
        </w:tc>
        <w:tc>
          <w:tcPr>
            <w:tcW w:w="858" w:type="dxa"/>
            <w:hideMark/>
          </w:tcPr>
          <w:p w14:paraId="714B594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0.294</w:t>
            </w:r>
          </w:p>
        </w:tc>
        <w:tc>
          <w:tcPr>
            <w:tcW w:w="757" w:type="dxa"/>
            <w:hideMark/>
          </w:tcPr>
          <w:p w14:paraId="72AD6D95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0.23</w:t>
            </w:r>
          </w:p>
        </w:tc>
        <w:tc>
          <w:tcPr>
            <w:tcW w:w="756" w:type="dxa"/>
            <w:gridSpan w:val="2"/>
            <w:hideMark/>
          </w:tcPr>
          <w:p w14:paraId="0251D72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1.12</w:t>
            </w:r>
          </w:p>
        </w:tc>
      </w:tr>
      <w:tr w:rsidR="008F7FD4" w14:paraId="6BCF8065" w14:textId="77777777" w:rsidTr="00617B5B">
        <w:tc>
          <w:tcPr>
            <w:tcW w:w="2563" w:type="dxa"/>
            <w:vAlign w:val="bottom"/>
            <w:hideMark/>
          </w:tcPr>
          <w:p w14:paraId="5E6315D9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C18:1 c13</w:t>
            </w:r>
          </w:p>
        </w:tc>
        <w:tc>
          <w:tcPr>
            <w:tcW w:w="770" w:type="dxa"/>
            <w:hideMark/>
          </w:tcPr>
          <w:p w14:paraId="1A4A0B23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nd</w:t>
            </w:r>
          </w:p>
        </w:tc>
        <w:tc>
          <w:tcPr>
            <w:tcW w:w="858" w:type="dxa"/>
            <w:hideMark/>
          </w:tcPr>
          <w:p w14:paraId="259A075F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hideMark/>
          </w:tcPr>
          <w:p w14:paraId="21199032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hideMark/>
          </w:tcPr>
          <w:p w14:paraId="6CBD88FB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14:paraId="3E3CF594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43A5F3ED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nd</w:t>
            </w:r>
          </w:p>
        </w:tc>
        <w:tc>
          <w:tcPr>
            <w:tcW w:w="858" w:type="dxa"/>
            <w:hideMark/>
          </w:tcPr>
          <w:p w14:paraId="508B97AC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hideMark/>
          </w:tcPr>
          <w:p w14:paraId="164693C1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hideMark/>
          </w:tcPr>
          <w:p w14:paraId="2C9F06A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7FD4" w14:paraId="19576827" w14:textId="77777777" w:rsidTr="00617B5B">
        <w:tc>
          <w:tcPr>
            <w:tcW w:w="2563" w:type="dxa"/>
            <w:vAlign w:val="bottom"/>
            <w:hideMark/>
          </w:tcPr>
          <w:p w14:paraId="127D9E54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C18:1 t16 + C18:1 c14</w:t>
            </w:r>
          </w:p>
        </w:tc>
        <w:tc>
          <w:tcPr>
            <w:tcW w:w="770" w:type="dxa"/>
            <w:hideMark/>
          </w:tcPr>
          <w:p w14:paraId="782FA4E6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0.78</w:t>
            </w:r>
          </w:p>
        </w:tc>
        <w:tc>
          <w:tcPr>
            <w:tcW w:w="858" w:type="dxa"/>
            <w:hideMark/>
          </w:tcPr>
          <w:p w14:paraId="56D60816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0.084</w:t>
            </w:r>
          </w:p>
        </w:tc>
        <w:tc>
          <w:tcPr>
            <w:tcW w:w="757" w:type="dxa"/>
            <w:hideMark/>
          </w:tcPr>
          <w:p w14:paraId="6C0109A2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0.64</w:t>
            </w:r>
          </w:p>
        </w:tc>
        <w:tc>
          <w:tcPr>
            <w:tcW w:w="765" w:type="dxa"/>
            <w:hideMark/>
          </w:tcPr>
          <w:p w14:paraId="7EDB7D4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0.88</w:t>
            </w:r>
          </w:p>
        </w:tc>
        <w:tc>
          <w:tcPr>
            <w:tcW w:w="238" w:type="dxa"/>
          </w:tcPr>
          <w:p w14:paraId="45628063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6EE41D3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0.67</w:t>
            </w:r>
          </w:p>
        </w:tc>
        <w:tc>
          <w:tcPr>
            <w:tcW w:w="858" w:type="dxa"/>
            <w:hideMark/>
          </w:tcPr>
          <w:p w14:paraId="4041E395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0.085</w:t>
            </w:r>
          </w:p>
        </w:tc>
        <w:tc>
          <w:tcPr>
            <w:tcW w:w="757" w:type="dxa"/>
            <w:hideMark/>
          </w:tcPr>
          <w:p w14:paraId="3AC496E2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0.55</w:t>
            </w:r>
          </w:p>
        </w:tc>
        <w:tc>
          <w:tcPr>
            <w:tcW w:w="756" w:type="dxa"/>
            <w:gridSpan w:val="2"/>
            <w:hideMark/>
          </w:tcPr>
          <w:p w14:paraId="22DD2815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0.81</w:t>
            </w:r>
          </w:p>
        </w:tc>
      </w:tr>
      <w:tr w:rsidR="008F7FD4" w14:paraId="16016073" w14:textId="77777777" w:rsidTr="00617B5B">
        <w:tc>
          <w:tcPr>
            <w:tcW w:w="2563" w:type="dxa"/>
            <w:vAlign w:val="bottom"/>
            <w:hideMark/>
          </w:tcPr>
          <w:p w14:paraId="49434E53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C19:0 + C18:1 c15</w:t>
            </w:r>
          </w:p>
        </w:tc>
        <w:tc>
          <w:tcPr>
            <w:tcW w:w="770" w:type="dxa"/>
            <w:hideMark/>
          </w:tcPr>
          <w:p w14:paraId="36209BCC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0.13</w:t>
            </w:r>
          </w:p>
        </w:tc>
        <w:tc>
          <w:tcPr>
            <w:tcW w:w="858" w:type="dxa"/>
            <w:hideMark/>
          </w:tcPr>
          <w:p w14:paraId="1C05AC31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0.039</w:t>
            </w:r>
          </w:p>
        </w:tc>
        <w:tc>
          <w:tcPr>
            <w:tcW w:w="757" w:type="dxa"/>
            <w:hideMark/>
          </w:tcPr>
          <w:p w14:paraId="20AB876E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0.05</w:t>
            </w:r>
          </w:p>
        </w:tc>
        <w:tc>
          <w:tcPr>
            <w:tcW w:w="765" w:type="dxa"/>
            <w:hideMark/>
          </w:tcPr>
          <w:p w14:paraId="6F774034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0.17</w:t>
            </w:r>
          </w:p>
        </w:tc>
        <w:tc>
          <w:tcPr>
            <w:tcW w:w="238" w:type="dxa"/>
          </w:tcPr>
          <w:p w14:paraId="4CE7026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5553F87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0.08</w:t>
            </w:r>
          </w:p>
        </w:tc>
        <w:tc>
          <w:tcPr>
            <w:tcW w:w="858" w:type="dxa"/>
            <w:hideMark/>
          </w:tcPr>
          <w:p w14:paraId="116FDF46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0.039</w:t>
            </w:r>
          </w:p>
        </w:tc>
        <w:tc>
          <w:tcPr>
            <w:tcW w:w="757" w:type="dxa"/>
            <w:hideMark/>
          </w:tcPr>
          <w:p w14:paraId="0BD54571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0.02</w:t>
            </w:r>
          </w:p>
        </w:tc>
        <w:tc>
          <w:tcPr>
            <w:tcW w:w="756" w:type="dxa"/>
            <w:gridSpan w:val="2"/>
            <w:hideMark/>
          </w:tcPr>
          <w:p w14:paraId="0FD5BEB2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0.13</w:t>
            </w:r>
          </w:p>
        </w:tc>
      </w:tr>
      <w:tr w:rsidR="008F7FD4" w14:paraId="7D21DE70" w14:textId="77777777" w:rsidTr="00617B5B">
        <w:tc>
          <w:tcPr>
            <w:tcW w:w="2563" w:type="dxa"/>
            <w:vAlign w:val="bottom"/>
            <w:hideMark/>
          </w:tcPr>
          <w:p w14:paraId="4DDDCE94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C18:2 t9t12</w:t>
            </w:r>
          </w:p>
        </w:tc>
        <w:tc>
          <w:tcPr>
            <w:tcW w:w="770" w:type="dxa"/>
          </w:tcPr>
          <w:p w14:paraId="514AE373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0.28</w:t>
            </w:r>
          </w:p>
        </w:tc>
        <w:tc>
          <w:tcPr>
            <w:tcW w:w="858" w:type="dxa"/>
          </w:tcPr>
          <w:p w14:paraId="41048AE5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0.057</w:t>
            </w:r>
          </w:p>
        </w:tc>
        <w:tc>
          <w:tcPr>
            <w:tcW w:w="757" w:type="dxa"/>
          </w:tcPr>
          <w:p w14:paraId="66513E0B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0.23</w:t>
            </w:r>
          </w:p>
        </w:tc>
        <w:tc>
          <w:tcPr>
            <w:tcW w:w="765" w:type="dxa"/>
          </w:tcPr>
          <w:p w14:paraId="55C61771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0.42</w:t>
            </w:r>
          </w:p>
        </w:tc>
        <w:tc>
          <w:tcPr>
            <w:tcW w:w="238" w:type="dxa"/>
          </w:tcPr>
          <w:p w14:paraId="2B7E3606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14:paraId="23EB5435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0.23</w:t>
            </w:r>
          </w:p>
        </w:tc>
        <w:tc>
          <w:tcPr>
            <w:tcW w:w="858" w:type="dxa"/>
          </w:tcPr>
          <w:p w14:paraId="160A286F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0.095</w:t>
            </w:r>
          </w:p>
        </w:tc>
        <w:tc>
          <w:tcPr>
            <w:tcW w:w="757" w:type="dxa"/>
          </w:tcPr>
          <w:p w14:paraId="1EBDE02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0.11</w:t>
            </w:r>
          </w:p>
        </w:tc>
        <w:tc>
          <w:tcPr>
            <w:tcW w:w="756" w:type="dxa"/>
            <w:gridSpan w:val="2"/>
          </w:tcPr>
          <w:p w14:paraId="754BEF22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0.33</w:t>
            </w:r>
          </w:p>
        </w:tc>
      </w:tr>
      <w:tr w:rsidR="008F7FD4" w14:paraId="0045FED5" w14:textId="77777777" w:rsidTr="00617B5B">
        <w:tc>
          <w:tcPr>
            <w:tcW w:w="2563" w:type="dxa"/>
            <w:vAlign w:val="bottom"/>
            <w:hideMark/>
          </w:tcPr>
          <w:p w14:paraId="175F6EE5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C18:2 t11t15</w:t>
            </w:r>
          </w:p>
        </w:tc>
        <w:tc>
          <w:tcPr>
            <w:tcW w:w="770" w:type="dxa"/>
            <w:hideMark/>
          </w:tcPr>
          <w:p w14:paraId="432DF293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0.24</w:t>
            </w:r>
          </w:p>
        </w:tc>
        <w:tc>
          <w:tcPr>
            <w:tcW w:w="858" w:type="dxa"/>
            <w:hideMark/>
          </w:tcPr>
          <w:p w14:paraId="54BFD1C2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0.051</w:t>
            </w:r>
          </w:p>
        </w:tc>
        <w:tc>
          <w:tcPr>
            <w:tcW w:w="757" w:type="dxa"/>
            <w:hideMark/>
          </w:tcPr>
          <w:p w14:paraId="5DDEEFF1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0.15</w:t>
            </w:r>
          </w:p>
        </w:tc>
        <w:tc>
          <w:tcPr>
            <w:tcW w:w="765" w:type="dxa"/>
            <w:hideMark/>
          </w:tcPr>
          <w:p w14:paraId="4CA7E30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0.31</w:t>
            </w:r>
          </w:p>
        </w:tc>
        <w:tc>
          <w:tcPr>
            <w:tcW w:w="238" w:type="dxa"/>
          </w:tcPr>
          <w:p w14:paraId="5FBDE573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13185F6C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0.25</w:t>
            </w:r>
          </w:p>
        </w:tc>
        <w:tc>
          <w:tcPr>
            <w:tcW w:w="858" w:type="dxa"/>
            <w:hideMark/>
          </w:tcPr>
          <w:p w14:paraId="29116244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0.069</w:t>
            </w:r>
          </w:p>
        </w:tc>
        <w:tc>
          <w:tcPr>
            <w:tcW w:w="757" w:type="dxa"/>
            <w:hideMark/>
          </w:tcPr>
          <w:p w14:paraId="1AF38EBE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0.14</w:t>
            </w:r>
          </w:p>
        </w:tc>
        <w:tc>
          <w:tcPr>
            <w:tcW w:w="756" w:type="dxa"/>
            <w:gridSpan w:val="2"/>
            <w:hideMark/>
          </w:tcPr>
          <w:p w14:paraId="0CB7BFCE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0.35</w:t>
            </w:r>
          </w:p>
        </w:tc>
      </w:tr>
      <w:tr w:rsidR="008F7FD4" w14:paraId="54D0B26A" w14:textId="77777777" w:rsidTr="00617B5B">
        <w:tc>
          <w:tcPr>
            <w:tcW w:w="2563" w:type="dxa"/>
            <w:vAlign w:val="bottom"/>
            <w:hideMark/>
          </w:tcPr>
          <w:p w14:paraId="184DDF50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C18:2 c9t13</w:t>
            </w:r>
          </w:p>
        </w:tc>
        <w:tc>
          <w:tcPr>
            <w:tcW w:w="770" w:type="dxa"/>
            <w:hideMark/>
          </w:tcPr>
          <w:p w14:paraId="7E7CC0CC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nd</w:t>
            </w:r>
          </w:p>
        </w:tc>
        <w:tc>
          <w:tcPr>
            <w:tcW w:w="858" w:type="dxa"/>
            <w:hideMark/>
          </w:tcPr>
          <w:p w14:paraId="12FD5E49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hideMark/>
          </w:tcPr>
          <w:p w14:paraId="1D16CC19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hideMark/>
          </w:tcPr>
          <w:p w14:paraId="0EA089B1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14:paraId="3FCEFE0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02F42B43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nd</w:t>
            </w:r>
          </w:p>
        </w:tc>
        <w:tc>
          <w:tcPr>
            <w:tcW w:w="858" w:type="dxa"/>
            <w:hideMark/>
          </w:tcPr>
          <w:p w14:paraId="6C2C5F36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hideMark/>
          </w:tcPr>
          <w:p w14:paraId="7D4D8B75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hideMark/>
          </w:tcPr>
          <w:p w14:paraId="22EC0D8D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7FD4" w14:paraId="46EB4CD6" w14:textId="77777777" w:rsidTr="00617B5B">
        <w:tc>
          <w:tcPr>
            <w:tcW w:w="2563" w:type="dxa"/>
            <w:vAlign w:val="bottom"/>
            <w:hideMark/>
          </w:tcPr>
          <w:p w14:paraId="65595E54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C18:2 c10t14</w:t>
            </w:r>
          </w:p>
        </w:tc>
        <w:tc>
          <w:tcPr>
            <w:tcW w:w="770" w:type="dxa"/>
            <w:hideMark/>
          </w:tcPr>
          <w:p w14:paraId="3084A3D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nd</w:t>
            </w:r>
          </w:p>
        </w:tc>
        <w:tc>
          <w:tcPr>
            <w:tcW w:w="858" w:type="dxa"/>
            <w:hideMark/>
          </w:tcPr>
          <w:p w14:paraId="6B8E5B73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hideMark/>
          </w:tcPr>
          <w:p w14:paraId="4F573DA4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hideMark/>
          </w:tcPr>
          <w:p w14:paraId="60E4A7F3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14:paraId="3F0BFA4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498D704D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nd</w:t>
            </w:r>
          </w:p>
        </w:tc>
        <w:tc>
          <w:tcPr>
            <w:tcW w:w="858" w:type="dxa"/>
            <w:hideMark/>
          </w:tcPr>
          <w:p w14:paraId="521A1323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hideMark/>
          </w:tcPr>
          <w:p w14:paraId="4D5D0566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hideMark/>
          </w:tcPr>
          <w:p w14:paraId="04A4F22D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7FD4" w14:paraId="5F2F0A64" w14:textId="77777777" w:rsidTr="00617B5B">
        <w:tc>
          <w:tcPr>
            <w:tcW w:w="2563" w:type="dxa"/>
            <w:vAlign w:val="bottom"/>
            <w:hideMark/>
          </w:tcPr>
          <w:p w14:paraId="4BEF9930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C18:2 c9t14</w:t>
            </w:r>
          </w:p>
        </w:tc>
        <w:tc>
          <w:tcPr>
            <w:tcW w:w="770" w:type="dxa"/>
            <w:hideMark/>
          </w:tcPr>
          <w:p w14:paraId="41D4B269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nd</w:t>
            </w:r>
          </w:p>
        </w:tc>
        <w:tc>
          <w:tcPr>
            <w:tcW w:w="858" w:type="dxa"/>
            <w:hideMark/>
          </w:tcPr>
          <w:p w14:paraId="17CD362C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hideMark/>
          </w:tcPr>
          <w:p w14:paraId="36A3E929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hideMark/>
          </w:tcPr>
          <w:p w14:paraId="4934A60E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14:paraId="03D350F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5CD5BA1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nd</w:t>
            </w:r>
          </w:p>
        </w:tc>
        <w:tc>
          <w:tcPr>
            <w:tcW w:w="858" w:type="dxa"/>
            <w:hideMark/>
          </w:tcPr>
          <w:p w14:paraId="0E51049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hideMark/>
          </w:tcPr>
          <w:p w14:paraId="5528B39F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hideMark/>
          </w:tcPr>
          <w:p w14:paraId="157FB42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7FD4" w14:paraId="2DC80B77" w14:textId="77777777" w:rsidTr="00617B5B">
        <w:tc>
          <w:tcPr>
            <w:tcW w:w="2563" w:type="dxa"/>
            <w:vAlign w:val="bottom"/>
            <w:hideMark/>
          </w:tcPr>
          <w:p w14:paraId="2AAE9072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C18:2 c9t12</w:t>
            </w:r>
          </w:p>
        </w:tc>
        <w:tc>
          <w:tcPr>
            <w:tcW w:w="770" w:type="dxa"/>
            <w:hideMark/>
          </w:tcPr>
          <w:p w14:paraId="05E83165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nd</w:t>
            </w:r>
          </w:p>
        </w:tc>
        <w:tc>
          <w:tcPr>
            <w:tcW w:w="858" w:type="dxa"/>
            <w:hideMark/>
          </w:tcPr>
          <w:p w14:paraId="37BBAA36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hideMark/>
          </w:tcPr>
          <w:p w14:paraId="357DAE23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hideMark/>
          </w:tcPr>
          <w:p w14:paraId="318E4A5C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14:paraId="3AC7768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1119E67E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nd</w:t>
            </w:r>
          </w:p>
        </w:tc>
        <w:tc>
          <w:tcPr>
            <w:tcW w:w="858" w:type="dxa"/>
            <w:hideMark/>
          </w:tcPr>
          <w:p w14:paraId="29AC2905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hideMark/>
          </w:tcPr>
          <w:p w14:paraId="4CAE75F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hideMark/>
          </w:tcPr>
          <w:p w14:paraId="5BF053B4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7FD4" w14:paraId="71EDA3F4" w14:textId="77777777" w:rsidTr="00617B5B">
        <w:tc>
          <w:tcPr>
            <w:tcW w:w="2563" w:type="dxa"/>
            <w:vAlign w:val="bottom"/>
            <w:hideMark/>
          </w:tcPr>
          <w:p w14:paraId="6E6C9D5C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C18:1 c16</w:t>
            </w:r>
          </w:p>
        </w:tc>
        <w:tc>
          <w:tcPr>
            <w:tcW w:w="770" w:type="dxa"/>
            <w:hideMark/>
          </w:tcPr>
          <w:p w14:paraId="57DDB70D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nd</w:t>
            </w:r>
          </w:p>
        </w:tc>
        <w:tc>
          <w:tcPr>
            <w:tcW w:w="858" w:type="dxa"/>
            <w:hideMark/>
          </w:tcPr>
          <w:p w14:paraId="6FC44576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hideMark/>
          </w:tcPr>
          <w:p w14:paraId="57A9B49B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hideMark/>
          </w:tcPr>
          <w:p w14:paraId="24827826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14:paraId="3C481B7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3552F0B6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nd</w:t>
            </w:r>
          </w:p>
        </w:tc>
        <w:tc>
          <w:tcPr>
            <w:tcW w:w="858" w:type="dxa"/>
            <w:hideMark/>
          </w:tcPr>
          <w:p w14:paraId="49E9445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hideMark/>
          </w:tcPr>
          <w:p w14:paraId="14EFAFB9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hideMark/>
          </w:tcPr>
          <w:p w14:paraId="4A35182F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7FD4" w14:paraId="3659725D" w14:textId="77777777" w:rsidTr="00617B5B">
        <w:tc>
          <w:tcPr>
            <w:tcW w:w="2563" w:type="dxa"/>
            <w:vAlign w:val="bottom"/>
            <w:hideMark/>
          </w:tcPr>
          <w:p w14:paraId="44B7C286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C18:2 t11c15</w:t>
            </w:r>
          </w:p>
        </w:tc>
        <w:tc>
          <w:tcPr>
            <w:tcW w:w="770" w:type="dxa"/>
            <w:hideMark/>
          </w:tcPr>
          <w:p w14:paraId="58AE6452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nd</w:t>
            </w:r>
          </w:p>
        </w:tc>
        <w:tc>
          <w:tcPr>
            <w:tcW w:w="858" w:type="dxa"/>
            <w:hideMark/>
          </w:tcPr>
          <w:p w14:paraId="354B8F3B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hideMark/>
          </w:tcPr>
          <w:p w14:paraId="2EC2A46D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hideMark/>
          </w:tcPr>
          <w:p w14:paraId="7C2AA2D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14:paraId="0AB6099F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049BC174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nd</w:t>
            </w:r>
          </w:p>
        </w:tc>
        <w:tc>
          <w:tcPr>
            <w:tcW w:w="858" w:type="dxa"/>
            <w:hideMark/>
          </w:tcPr>
          <w:p w14:paraId="66592474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hideMark/>
          </w:tcPr>
          <w:p w14:paraId="04D86184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hideMark/>
          </w:tcPr>
          <w:p w14:paraId="7C21C39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7FD4" w14:paraId="3911D252" w14:textId="77777777" w:rsidTr="00617B5B">
        <w:tc>
          <w:tcPr>
            <w:tcW w:w="2563" w:type="dxa"/>
            <w:vAlign w:val="bottom"/>
            <w:hideMark/>
          </w:tcPr>
          <w:p w14:paraId="20853307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C18:2 c9c12</w:t>
            </w:r>
          </w:p>
        </w:tc>
        <w:tc>
          <w:tcPr>
            <w:tcW w:w="770" w:type="dxa"/>
            <w:hideMark/>
          </w:tcPr>
          <w:p w14:paraId="310353D5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858" w:type="dxa"/>
            <w:hideMark/>
          </w:tcPr>
          <w:p w14:paraId="67B3E65F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0.778</w:t>
            </w:r>
          </w:p>
        </w:tc>
        <w:tc>
          <w:tcPr>
            <w:tcW w:w="757" w:type="dxa"/>
            <w:hideMark/>
          </w:tcPr>
          <w:p w14:paraId="7B99BC1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2.12</w:t>
            </w:r>
          </w:p>
        </w:tc>
        <w:tc>
          <w:tcPr>
            <w:tcW w:w="765" w:type="dxa"/>
            <w:hideMark/>
          </w:tcPr>
          <w:p w14:paraId="53D2195F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4.74</w:t>
            </w:r>
          </w:p>
        </w:tc>
        <w:tc>
          <w:tcPr>
            <w:tcW w:w="238" w:type="dxa"/>
          </w:tcPr>
          <w:p w14:paraId="3E2428F4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0C43F182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2.92</w:t>
            </w:r>
          </w:p>
        </w:tc>
        <w:tc>
          <w:tcPr>
            <w:tcW w:w="858" w:type="dxa"/>
            <w:hideMark/>
          </w:tcPr>
          <w:p w14:paraId="2594CC0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0.821</w:t>
            </w:r>
          </w:p>
        </w:tc>
        <w:tc>
          <w:tcPr>
            <w:tcW w:w="757" w:type="dxa"/>
            <w:hideMark/>
          </w:tcPr>
          <w:p w14:paraId="58645DDE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1.83</w:t>
            </w:r>
          </w:p>
        </w:tc>
        <w:tc>
          <w:tcPr>
            <w:tcW w:w="756" w:type="dxa"/>
            <w:gridSpan w:val="2"/>
            <w:hideMark/>
          </w:tcPr>
          <w:p w14:paraId="1D71FD5E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3.75</w:t>
            </w:r>
          </w:p>
        </w:tc>
      </w:tr>
      <w:tr w:rsidR="008F7FD4" w14:paraId="180C64E6" w14:textId="77777777" w:rsidTr="00617B5B">
        <w:tc>
          <w:tcPr>
            <w:tcW w:w="2563" w:type="dxa"/>
            <w:vAlign w:val="bottom"/>
            <w:hideMark/>
          </w:tcPr>
          <w:p w14:paraId="7BBE5F17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C19:1 c10 + C18:2c15</w:t>
            </w:r>
          </w:p>
        </w:tc>
        <w:tc>
          <w:tcPr>
            <w:tcW w:w="770" w:type="dxa"/>
            <w:hideMark/>
          </w:tcPr>
          <w:p w14:paraId="5152E44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nd</w:t>
            </w:r>
          </w:p>
        </w:tc>
        <w:tc>
          <w:tcPr>
            <w:tcW w:w="858" w:type="dxa"/>
            <w:hideMark/>
          </w:tcPr>
          <w:p w14:paraId="740B3E7E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hideMark/>
          </w:tcPr>
          <w:p w14:paraId="6E69606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hideMark/>
          </w:tcPr>
          <w:p w14:paraId="5BA460B4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14:paraId="4C1EBB06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51F9A2A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nd</w:t>
            </w:r>
          </w:p>
        </w:tc>
        <w:tc>
          <w:tcPr>
            <w:tcW w:w="858" w:type="dxa"/>
            <w:hideMark/>
          </w:tcPr>
          <w:p w14:paraId="70E1D9D3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hideMark/>
          </w:tcPr>
          <w:p w14:paraId="236E68D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hideMark/>
          </w:tcPr>
          <w:p w14:paraId="5DB8DD3D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7FD4" w14:paraId="396B93F1" w14:textId="77777777" w:rsidTr="00617B5B">
        <w:tc>
          <w:tcPr>
            <w:tcW w:w="2563" w:type="dxa"/>
            <w:vAlign w:val="bottom"/>
            <w:hideMark/>
          </w:tcPr>
          <w:p w14:paraId="2E878912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C20:0</w:t>
            </w:r>
          </w:p>
        </w:tc>
        <w:tc>
          <w:tcPr>
            <w:tcW w:w="770" w:type="dxa"/>
            <w:hideMark/>
          </w:tcPr>
          <w:p w14:paraId="20A2564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0.52</w:t>
            </w:r>
          </w:p>
        </w:tc>
        <w:tc>
          <w:tcPr>
            <w:tcW w:w="858" w:type="dxa"/>
            <w:hideMark/>
          </w:tcPr>
          <w:p w14:paraId="0ED39F82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0.021</w:t>
            </w:r>
          </w:p>
        </w:tc>
        <w:tc>
          <w:tcPr>
            <w:tcW w:w="757" w:type="dxa"/>
            <w:hideMark/>
          </w:tcPr>
          <w:p w14:paraId="679AF1ED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0.49</w:t>
            </w:r>
          </w:p>
        </w:tc>
        <w:tc>
          <w:tcPr>
            <w:tcW w:w="765" w:type="dxa"/>
            <w:hideMark/>
          </w:tcPr>
          <w:p w14:paraId="3E3FF7AD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0.56</w:t>
            </w:r>
          </w:p>
        </w:tc>
        <w:tc>
          <w:tcPr>
            <w:tcW w:w="238" w:type="dxa"/>
          </w:tcPr>
          <w:p w14:paraId="370D74E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1A4984B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0.54</w:t>
            </w:r>
          </w:p>
        </w:tc>
        <w:tc>
          <w:tcPr>
            <w:tcW w:w="858" w:type="dxa"/>
            <w:hideMark/>
          </w:tcPr>
          <w:p w14:paraId="117594C3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0.041</w:t>
            </w:r>
          </w:p>
        </w:tc>
        <w:tc>
          <w:tcPr>
            <w:tcW w:w="757" w:type="dxa"/>
            <w:hideMark/>
          </w:tcPr>
          <w:p w14:paraId="66D8B15D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0.49</w:t>
            </w:r>
          </w:p>
        </w:tc>
        <w:tc>
          <w:tcPr>
            <w:tcW w:w="756" w:type="dxa"/>
            <w:gridSpan w:val="2"/>
            <w:hideMark/>
          </w:tcPr>
          <w:p w14:paraId="2219234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0.61</w:t>
            </w:r>
          </w:p>
        </w:tc>
      </w:tr>
      <w:tr w:rsidR="008F7FD4" w14:paraId="0291F30E" w14:textId="77777777" w:rsidTr="00617B5B">
        <w:tc>
          <w:tcPr>
            <w:tcW w:w="2563" w:type="dxa"/>
            <w:vAlign w:val="bottom"/>
            <w:hideMark/>
          </w:tcPr>
          <w:p w14:paraId="6F175805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C18:3 c6c9c12</w:t>
            </w:r>
          </w:p>
        </w:tc>
        <w:tc>
          <w:tcPr>
            <w:tcW w:w="770" w:type="dxa"/>
            <w:hideMark/>
          </w:tcPr>
          <w:p w14:paraId="6D989EFD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nd</w:t>
            </w:r>
          </w:p>
        </w:tc>
        <w:tc>
          <w:tcPr>
            <w:tcW w:w="858" w:type="dxa"/>
            <w:hideMark/>
          </w:tcPr>
          <w:p w14:paraId="131854C3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hideMark/>
          </w:tcPr>
          <w:p w14:paraId="27787244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hideMark/>
          </w:tcPr>
          <w:p w14:paraId="52C461BC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14:paraId="52E64AA1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67C9DA74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nd</w:t>
            </w:r>
          </w:p>
        </w:tc>
        <w:tc>
          <w:tcPr>
            <w:tcW w:w="858" w:type="dxa"/>
            <w:hideMark/>
          </w:tcPr>
          <w:p w14:paraId="45CE776C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hideMark/>
          </w:tcPr>
          <w:p w14:paraId="1CC8379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hideMark/>
          </w:tcPr>
          <w:p w14:paraId="4808542C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7FD4" w14:paraId="220D29EC" w14:textId="77777777" w:rsidTr="00617B5B">
        <w:tc>
          <w:tcPr>
            <w:tcW w:w="2563" w:type="dxa"/>
            <w:vAlign w:val="bottom"/>
            <w:hideMark/>
          </w:tcPr>
          <w:p w14:paraId="3426161C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C18:3 c9c12c15</w:t>
            </w:r>
          </w:p>
        </w:tc>
        <w:tc>
          <w:tcPr>
            <w:tcW w:w="770" w:type="dxa"/>
            <w:hideMark/>
          </w:tcPr>
          <w:p w14:paraId="342B089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0.66</w:t>
            </w:r>
          </w:p>
        </w:tc>
        <w:tc>
          <w:tcPr>
            <w:tcW w:w="858" w:type="dxa"/>
            <w:hideMark/>
          </w:tcPr>
          <w:p w14:paraId="71F5603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0.124</w:t>
            </w:r>
          </w:p>
        </w:tc>
        <w:tc>
          <w:tcPr>
            <w:tcW w:w="757" w:type="dxa"/>
            <w:hideMark/>
          </w:tcPr>
          <w:p w14:paraId="6D793C9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0.49</w:t>
            </w:r>
          </w:p>
        </w:tc>
        <w:tc>
          <w:tcPr>
            <w:tcW w:w="765" w:type="dxa"/>
            <w:hideMark/>
          </w:tcPr>
          <w:p w14:paraId="5F16CE5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0.88</w:t>
            </w:r>
          </w:p>
        </w:tc>
        <w:tc>
          <w:tcPr>
            <w:tcW w:w="238" w:type="dxa"/>
          </w:tcPr>
          <w:p w14:paraId="08F5C256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572D069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0.55</w:t>
            </w:r>
          </w:p>
        </w:tc>
        <w:tc>
          <w:tcPr>
            <w:tcW w:w="858" w:type="dxa"/>
            <w:hideMark/>
          </w:tcPr>
          <w:p w14:paraId="756325F9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0.122</w:t>
            </w:r>
          </w:p>
        </w:tc>
        <w:tc>
          <w:tcPr>
            <w:tcW w:w="757" w:type="dxa"/>
            <w:hideMark/>
          </w:tcPr>
          <w:p w14:paraId="77B4AE1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0.32</w:t>
            </w:r>
          </w:p>
        </w:tc>
        <w:tc>
          <w:tcPr>
            <w:tcW w:w="756" w:type="dxa"/>
            <w:gridSpan w:val="2"/>
            <w:hideMark/>
          </w:tcPr>
          <w:p w14:paraId="698803F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0.68</w:t>
            </w:r>
          </w:p>
        </w:tc>
      </w:tr>
      <w:tr w:rsidR="008F7FD4" w14:paraId="3996A0E2" w14:textId="77777777" w:rsidTr="00617B5B">
        <w:tc>
          <w:tcPr>
            <w:tcW w:w="2563" w:type="dxa"/>
            <w:vAlign w:val="bottom"/>
            <w:hideMark/>
          </w:tcPr>
          <w:p w14:paraId="6E0DFAA1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C11 C20:1</w:t>
            </w:r>
          </w:p>
        </w:tc>
        <w:tc>
          <w:tcPr>
            <w:tcW w:w="770" w:type="dxa"/>
            <w:hideMark/>
          </w:tcPr>
          <w:p w14:paraId="2954DFA9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0.07</w:t>
            </w:r>
          </w:p>
        </w:tc>
        <w:tc>
          <w:tcPr>
            <w:tcW w:w="858" w:type="dxa"/>
            <w:hideMark/>
          </w:tcPr>
          <w:p w14:paraId="381522E6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0.033</w:t>
            </w:r>
          </w:p>
        </w:tc>
        <w:tc>
          <w:tcPr>
            <w:tcW w:w="757" w:type="dxa"/>
            <w:hideMark/>
          </w:tcPr>
          <w:p w14:paraId="1DE8967E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0.01</w:t>
            </w:r>
          </w:p>
        </w:tc>
        <w:tc>
          <w:tcPr>
            <w:tcW w:w="765" w:type="dxa"/>
            <w:hideMark/>
          </w:tcPr>
          <w:p w14:paraId="7EE21771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</w:t>
            </w:r>
          </w:p>
        </w:tc>
        <w:tc>
          <w:tcPr>
            <w:tcW w:w="238" w:type="dxa"/>
          </w:tcPr>
          <w:p w14:paraId="42AA48AE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19B3142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0.07</w:t>
            </w:r>
          </w:p>
        </w:tc>
        <w:tc>
          <w:tcPr>
            <w:tcW w:w="858" w:type="dxa"/>
            <w:hideMark/>
          </w:tcPr>
          <w:p w14:paraId="0618E6F3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0.064</w:t>
            </w:r>
          </w:p>
        </w:tc>
        <w:tc>
          <w:tcPr>
            <w:tcW w:w="757" w:type="dxa"/>
            <w:hideMark/>
          </w:tcPr>
          <w:p w14:paraId="0460B666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0.01</w:t>
            </w:r>
          </w:p>
        </w:tc>
        <w:tc>
          <w:tcPr>
            <w:tcW w:w="756" w:type="dxa"/>
            <w:gridSpan w:val="2"/>
            <w:hideMark/>
          </w:tcPr>
          <w:p w14:paraId="0D420A6D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0.18</w:t>
            </w:r>
          </w:p>
        </w:tc>
      </w:tr>
      <w:tr w:rsidR="008F7FD4" w14:paraId="5D33D000" w14:textId="77777777" w:rsidTr="00617B5B">
        <w:tc>
          <w:tcPr>
            <w:tcW w:w="2563" w:type="dxa"/>
            <w:vAlign w:val="bottom"/>
            <w:hideMark/>
          </w:tcPr>
          <w:p w14:paraId="62A6DB29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C18:2 c9t11</w:t>
            </w:r>
          </w:p>
        </w:tc>
        <w:tc>
          <w:tcPr>
            <w:tcW w:w="770" w:type="dxa"/>
            <w:hideMark/>
          </w:tcPr>
          <w:p w14:paraId="3632A4A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0.27</w:t>
            </w:r>
          </w:p>
        </w:tc>
        <w:tc>
          <w:tcPr>
            <w:tcW w:w="858" w:type="dxa"/>
            <w:hideMark/>
          </w:tcPr>
          <w:p w14:paraId="4FE3CF65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0.162</w:t>
            </w:r>
          </w:p>
        </w:tc>
        <w:tc>
          <w:tcPr>
            <w:tcW w:w="757" w:type="dxa"/>
            <w:hideMark/>
          </w:tcPr>
          <w:p w14:paraId="71983406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0.12</w:t>
            </w:r>
          </w:p>
        </w:tc>
        <w:tc>
          <w:tcPr>
            <w:tcW w:w="765" w:type="dxa"/>
            <w:hideMark/>
          </w:tcPr>
          <w:p w14:paraId="7710BE51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0.56</w:t>
            </w:r>
          </w:p>
        </w:tc>
        <w:tc>
          <w:tcPr>
            <w:tcW w:w="238" w:type="dxa"/>
          </w:tcPr>
          <w:p w14:paraId="5862183E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4648F53D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0.42</w:t>
            </w:r>
          </w:p>
        </w:tc>
        <w:tc>
          <w:tcPr>
            <w:tcW w:w="858" w:type="dxa"/>
            <w:hideMark/>
          </w:tcPr>
          <w:p w14:paraId="77F50285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0.314</w:t>
            </w:r>
          </w:p>
        </w:tc>
        <w:tc>
          <w:tcPr>
            <w:tcW w:w="757" w:type="dxa"/>
            <w:hideMark/>
          </w:tcPr>
          <w:p w14:paraId="0D6E8E99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0.14</w:t>
            </w:r>
          </w:p>
        </w:tc>
        <w:tc>
          <w:tcPr>
            <w:tcW w:w="756" w:type="dxa"/>
            <w:gridSpan w:val="2"/>
            <w:hideMark/>
          </w:tcPr>
          <w:p w14:paraId="656134CF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1.09</w:t>
            </w:r>
          </w:p>
        </w:tc>
      </w:tr>
      <w:tr w:rsidR="008F7FD4" w14:paraId="38FE029B" w14:textId="77777777" w:rsidTr="00617B5B">
        <w:tc>
          <w:tcPr>
            <w:tcW w:w="2563" w:type="dxa"/>
            <w:vAlign w:val="bottom"/>
            <w:hideMark/>
          </w:tcPr>
          <w:p w14:paraId="27BF71EF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C20:2 c11c14</w:t>
            </w:r>
          </w:p>
        </w:tc>
        <w:tc>
          <w:tcPr>
            <w:tcW w:w="770" w:type="dxa"/>
            <w:hideMark/>
          </w:tcPr>
          <w:p w14:paraId="7682A0CF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nd</w:t>
            </w:r>
          </w:p>
        </w:tc>
        <w:tc>
          <w:tcPr>
            <w:tcW w:w="858" w:type="dxa"/>
            <w:hideMark/>
          </w:tcPr>
          <w:p w14:paraId="0C600DE1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hideMark/>
          </w:tcPr>
          <w:p w14:paraId="5C011AC6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hideMark/>
          </w:tcPr>
          <w:p w14:paraId="316CF3F3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14:paraId="3BD778D6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54436F2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nd</w:t>
            </w:r>
          </w:p>
        </w:tc>
        <w:tc>
          <w:tcPr>
            <w:tcW w:w="858" w:type="dxa"/>
            <w:hideMark/>
          </w:tcPr>
          <w:p w14:paraId="3A0B001B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hideMark/>
          </w:tcPr>
          <w:p w14:paraId="530FF1B6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hideMark/>
          </w:tcPr>
          <w:p w14:paraId="25B8AE2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7FD4" w14:paraId="1A89E546" w14:textId="77777777" w:rsidTr="00617B5B">
        <w:tc>
          <w:tcPr>
            <w:tcW w:w="2563" w:type="dxa"/>
            <w:vAlign w:val="bottom"/>
            <w:hideMark/>
          </w:tcPr>
          <w:p w14:paraId="03B6D87E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C22:0</w:t>
            </w:r>
          </w:p>
        </w:tc>
        <w:tc>
          <w:tcPr>
            <w:tcW w:w="770" w:type="dxa"/>
            <w:hideMark/>
          </w:tcPr>
          <w:p w14:paraId="189C07A2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  <w:tc>
          <w:tcPr>
            <w:tcW w:w="858" w:type="dxa"/>
            <w:hideMark/>
          </w:tcPr>
          <w:p w14:paraId="34DD8B9F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0.035</w:t>
            </w:r>
          </w:p>
        </w:tc>
        <w:tc>
          <w:tcPr>
            <w:tcW w:w="757" w:type="dxa"/>
            <w:hideMark/>
          </w:tcPr>
          <w:p w14:paraId="32422E53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65" w:type="dxa"/>
            <w:hideMark/>
          </w:tcPr>
          <w:p w14:paraId="2FF7FEA5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</w:t>
            </w:r>
          </w:p>
        </w:tc>
        <w:tc>
          <w:tcPr>
            <w:tcW w:w="238" w:type="dxa"/>
          </w:tcPr>
          <w:p w14:paraId="57F0C746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4B199F45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  <w:tc>
          <w:tcPr>
            <w:tcW w:w="858" w:type="dxa"/>
            <w:hideMark/>
          </w:tcPr>
          <w:p w14:paraId="310007E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0.046</w:t>
            </w:r>
          </w:p>
        </w:tc>
        <w:tc>
          <w:tcPr>
            <w:tcW w:w="757" w:type="dxa"/>
            <w:hideMark/>
          </w:tcPr>
          <w:p w14:paraId="693C5A6C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56" w:type="dxa"/>
            <w:gridSpan w:val="2"/>
            <w:hideMark/>
          </w:tcPr>
          <w:p w14:paraId="4B65C6D6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0.13</w:t>
            </w:r>
          </w:p>
        </w:tc>
      </w:tr>
      <w:tr w:rsidR="008F7FD4" w14:paraId="11412837" w14:textId="77777777" w:rsidTr="00617B5B">
        <w:tc>
          <w:tcPr>
            <w:tcW w:w="2563" w:type="dxa"/>
            <w:vAlign w:val="bottom"/>
            <w:hideMark/>
          </w:tcPr>
          <w:p w14:paraId="372D66A0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C20:3 c8c11c14</w:t>
            </w:r>
          </w:p>
        </w:tc>
        <w:tc>
          <w:tcPr>
            <w:tcW w:w="770" w:type="dxa"/>
            <w:hideMark/>
          </w:tcPr>
          <w:p w14:paraId="63C6EACE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0.29</w:t>
            </w:r>
          </w:p>
        </w:tc>
        <w:tc>
          <w:tcPr>
            <w:tcW w:w="858" w:type="dxa"/>
            <w:hideMark/>
          </w:tcPr>
          <w:p w14:paraId="612AC324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0.115</w:t>
            </w:r>
          </w:p>
        </w:tc>
        <w:tc>
          <w:tcPr>
            <w:tcW w:w="757" w:type="dxa"/>
            <w:hideMark/>
          </w:tcPr>
          <w:p w14:paraId="408D21E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0.12</w:t>
            </w:r>
          </w:p>
        </w:tc>
        <w:tc>
          <w:tcPr>
            <w:tcW w:w="765" w:type="dxa"/>
            <w:hideMark/>
          </w:tcPr>
          <w:p w14:paraId="015A955B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0.42</w:t>
            </w:r>
          </w:p>
        </w:tc>
        <w:tc>
          <w:tcPr>
            <w:tcW w:w="238" w:type="dxa"/>
          </w:tcPr>
          <w:p w14:paraId="0B206FE5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767161A1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0.24</w:t>
            </w:r>
          </w:p>
        </w:tc>
        <w:tc>
          <w:tcPr>
            <w:tcW w:w="858" w:type="dxa"/>
            <w:hideMark/>
          </w:tcPr>
          <w:p w14:paraId="76BB671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0.024</w:t>
            </w:r>
          </w:p>
        </w:tc>
        <w:tc>
          <w:tcPr>
            <w:tcW w:w="757" w:type="dxa"/>
            <w:hideMark/>
          </w:tcPr>
          <w:p w14:paraId="0E6EE0DC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0.21</w:t>
            </w:r>
          </w:p>
        </w:tc>
        <w:tc>
          <w:tcPr>
            <w:tcW w:w="756" w:type="dxa"/>
            <w:gridSpan w:val="2"/>
            <w:hideMark/>
          </w:tcPr>
          <w:p w14:paraId="4EB50301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0.27</w:t>
            </w:r>
          </w:p>
        </w:tc>
      </w:tr>
      <w:tr w:rsidR="008F7FD4" w14:paraId="466AE13D" w14:textId="77777777" w:rsidTr="00617B5B">
        <w:tc>
          <w:tcPr>
            <w:tcW w:w="2563" w:type="dxa"/>
            <w:vAlign w:val="bottom"/>
            <w:hideMark/>
          </w:tcPr>
          <w:p w14:paraId="0BB07A36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C22:1 c13</w:t>
            </w:r>
          </w:p>
        </w:tc>
        <w:tc>
          <w:tcPr>
            <w:tcW w:w="770" w:type="dxa"/>
            <w:hideMark/>
          </w:tcPr>
          <w:p w14:paraId="0C4D0DE3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0.01</w:t>
            </w:r>
          </w:p>
        </w:tc>
        <w:tc>
          <w:tcPr>
            <w:tcW w:w="858" w:type="dxa"/>
          </w:tcPr>
          <w:p w14:paraId="031A6DA6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0.024</w:t>
            </w:r>
          </w:p>
        </w:tc>
        <w:tc>
          <w:tcPr>
            <w:tcW w:w="757" w:type="dxa"/>
          </w:tcPr>
          <w:p w14:paraId="27ED24E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65" w:type="dxa"/>
          </w:tcPr>
          <w:p w14:paraId="4FADF3E9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0.07</w:t>
            </w:r>
          </w:p>
        </w:tc>
        <w:tc>
          <w:tcPr>
            <w:tcW w:w="238" w:type="dxa"/>
          </w:tcPr>
          <w:p w14:paraId="5F730663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14:paraId="5AC8EE83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0.01</w:t>
            </w:r>
          </w:p>
        </w:tc>
        <w:tc>
          <w:tcPr>
            <w:tcW w:w="858" w:type="dxa"/>
          </w:tcPr>
          <w:p w14:paraId="6972FCA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0.012</w:t>
            </w:r>
          </w:p>
        </w:tc>
        <w:tc>
          <w:tcPr>
            <w:tcW w:w="757" w:type="dxa"/>
          </w:tcPr>
          <w:p w14:paraId="7B54073B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56" w:type="dxa"/>
            <w:gridSpan w:val="2"/>
          </w:tcPr>
          <w:p w14:paraId="61A65DD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</w:tr>
      <w:tr w:rsidR="008F7FD4" w14:paraId="7CBB66DD" w14:textId="77777777" w:rsidTr="00617B5B">
        <w:tc>
          <w:tcPr>
            <w:tcW w:w="2563" w:type="dxa"/>
            <w:vAlign w:val="bottom"/>
            <w:hideMark/>
          </w:tcPr>
          <w:p w14:paraId="0D4FBCBA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C20:3 c11c14c17</w:t>
            </w:r>
          </w:p>
        </w:tc>
        <w:tc>
          <w:tcPr>
            <w:tcW w:w="770" w:type="dxa"/>
            <w:hideMark/>
          </w:tcPr>
          <w:p w14:paraId="4707DDB2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nd</w:t>
            </w:r>
          </w:p>
        </w:tc>
        <w:tc>
          <w:tcPr>
            <w:tcW w:w="858" w:type="dxa"/>
            <w:hideMark/>
          </w:tcPr>
          <w:p w14:paraId="13D0E35D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hideMark/>
          </w:tcPr>
          <w:p w14:paraId="4FAF1743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hideMark/>
          </w:tcPr>
          <w:p w14:paraId="0B1C533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14:paraId="58B016D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76698ECC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nd</w:t>
            </w:r>
          </w:p>
        </w:tc>
        <w:tc>
          <w:tcPr>
            <w:tcW w:w="858" w:type="dxa"/>
            <w:hideMark/>
          </w:tcPr>
          <w:p w14:paraId="4A980DA3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hideMark/>
          </w:tcPr>
          <w:p w14:paraId="465004D9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hideMark/>
          </w:tcPr>
          <w:p w14:paraId="06D6E27C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7FD4" w14:paraId="2EB4EF58" w14:textId="77777777" w:rsidTr="00617B5B">
        <w:tc>
          <w:tcPr>
            <w:tcW w:w="2563" w:type="dxa"/>
            <w:vAlign w:val="bottom"/>
            <w:hideMark/>
          </w:tcPr>
          <w:p w14:paraId="3C6638DA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C20:4 c5c8c11c14</w:t>
            </w:r>
          </w:p>
        </w:tc>
        <w:tc>
          <w:tcPr>
            <w:tcW w:w="770" w:type="dxa"/>
            <w:hideMark/>
          </w:tcPr>
          <w:p w14:paraId="389FD3BE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858" w:type="dxa"/>
            <w:hideMark/>
          </w:tcPr>
          <w:p w14:paraId="668B03F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0.029</w:t>
            </w:r>
          </w:p>
        </w:tc>
        <w:tc>
          <w:tcPr>
            <w:tcW w:w="757" w:type="dxa"/>
            <w:hideMark/>
          </w:tcPr>
          <w:p w14:paraId="7E24737F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65" w:type="dxa"/>
            <w:hideMark/>
          </w:tcPr>
          <w:p w14:paraId="576FBBA2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</w:t>
            </w:r>
          </w:p>
        </w:tc>
        <w:tc>
          <w:tcPr>
            <w:tcW w:w="238" w:type="dxa"/>
          </w:tcPr>
          <w:p w14:paraId="747E104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2343C9F1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858" w:type="dxa"/>
            <w:hideMark/>
          </w:tcPr>
          <w:p w14:paraId="7AA6DB1E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0.021</w:t>
            </w:r>
          </w:p>
        </w:tc>
        <w:tc>
          <w:tcPr>
            <w:tcW w:w="757" w:type="dxa"/>
            <w:hideMark/>
          </w:tcPr>
          <w:p w14:paraId="6E31136B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56" w:type="dxa"/>
            <w:gridSpan w:val="2"/>
            <w:hideMark/>
          </w:tcPr>
          <w:p w14:paraId="6BC2E415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0.06</w:t>
            </w:r>
          </w:p>
        </w:tc>
      </w:tr>
      <w:tr w:rsidR="008F7FD4" w14:paraId="016C1A53" w14:textId="77777777" w:rsidTr="00617B5B">
        <w:tc>
          <w:tcPr>
            <w:tcW w:w="2563" w:type="dxa"/>
            <w:vAlign w:val="bottom"/>
            <w:hideMark/>
          </w:tcPr>
          <w:p w14:paraId="6E4EC43B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C22:2 c13c16</w:t>
            </w:r>
          </w:p>
        </w:tc>
        <w:tc>
          <w:tcPr>
            <w:tcW w:w="770" w:type="dxa"/>
            <w:hideMark/>
          </w:tcPr>
          <w:p w14:paraId="5ECAED4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0.08</w:t>
            </w:r>
          </w:p>
        </w:tc>
        <w:tc>
          <w:tcPr>
            <w:tcW w:w="858" w:type="dxa"/>
            <w:hideMark/>
          </w:tcPr>
          <w:p w14:paraId="29FE126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0.192</w:t>
            </w:r>
          </w:p>
        </w:tc>
        <w:tc>
          <w:tcPr>
            <w:tcW w:w="757" w:type="dxa"/>
            <w:hideMark/>
          </w:tcPr>
          <w:p w14:paraId="131540E1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65" w:type="dxa"/>
            <w:hideMark/>
          </w:tcPr>
          <w:p w14:paraId="3166BF72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0.55</w:t>
            </w:r>
          </w:p>
        </w:tc>
        <w:tc>
          <w:tcPr>
            <w:tcW w:w="238" w:type="dxa"/>
          </w:tcPr>
          <w:p w14:paraId="4DCB4BBC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0B25448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0.01</w:t>
            </w:r>
          </w:p>
        </w:tc>
        <w:tc>
          <w:tcPr>
            <w:tcW w:w="858" w:type="dxa"/>
            <w:hideMark/>
          </w:tcPr>
          <w:p w14:paraId="2FC3226C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0.006</w:t>
            </w:r>
          </w:p>
        </w:tc>
        <w:tc>
          <w:tcPr>
            <w:tcW w:w="757" w:type="dxa"/>
            <w:hideMark/>
          </w:tcPr>
          <w:p w14:paraId="6C0C5D3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56" w:type="dxa"/>
            <w:gridSpan w:val="2"/>
            <w:hideMark/>
          </w:tcPr>
          <w:p w14:paraId="31616BA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0.02</w:t>
            </w:r>
          </w:p>
        </w:tc>
      </w:tr>
      <w:tr w:rsidR="008F7FD4" w14:paraId="7D510557" w14:textId="77777777" w:rsidTr="00617B5B">
        <w:tc>
          <w:tcPr>
            <w:tcW w:w="2563" w:type="dxa"/>
            <w:vAlign w:val="bottom"/>
            <w:hideMark/>
          </w:tcPr>
          <w:p w14:paraId="2B3A9328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C20:5 c5c8c11c14c17</w:t>
            </w:r>
          </w:p>
        </w:tc>
        <w:tc>
          <w:tcPr>
            <w:tcW w:w="770" w:type="dxa"/>
            <w:hideMark/>
          </w:tcPr>
          <w:p w14:paraId="012C376F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  <w:tc>
          <w:tcPr>
            <w:tcW w:w="858" w:type="dxa"/>
            <w:hideMark/>
          </w:tcPr>
          <w:p w14:paraId="18574A65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0.049</w:t>
            </w:r>
          </w:p>
        </w:tc>
        <w:tc>
          <w:tcPr>
            <w:tcW w:w="757" w:type="dxa"/>
            <w:hideMark/>
          </w:tcPr>
          <w:p w14:paraId="67CDD533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65" w:type="dxa"/>
            <w:hideMark/>
          </w:tcPr>
          <w:p w14:paraId="5E7904AE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0.13</w:t>
            </w:r>
          </w:p>
        </w:tc>
        <w:tc>
          <w:tcPr>
            <w:tcW w:w="238" w:type="dxa"/>
          </w:tcPr>
          <w:p w14:paraId="63B56A6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41C0513B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0.02</w:t>
            </w:r>
          </w:p>
        </w:tc>
        <w:tc>
          <w:tcPr>
            <w:tcW w:w="858" w:type="dxa"/>
            <w:hideMark/>
          </w:tcPr>
          <w:p w14:paraId="09F90D6B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0.011</w:t>
            </w:r>
          </w:p>
        </w:tc>
        <w:tc>
          <w:tcPr>
            <w:tcW w:w="757" w:type="dxa"/>
            <w:hideMark/>
          </w:tcPr>
          <w:p w14:paraId="32847233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56" w:type="dxa"/>
            <w:gridSpan w:val="2"/>
            <w:hideMark/>
          </w:tcPr>
          <w:p w14:paraId="1E1DEE7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</w:tr>
      <w:tr w:rsidR="008F7FD4" w14:paraId="460569D7" w14:textId="77777777" w:rsidTr="00617B5B">
        <w:tc>
          <w:tcPr>
            <w:tcW w:w="2563" w:type="dxa"/>
            <w:vAlign w:val="bottom"/>
            <w:hideMark/>
          </w:tcPr>
          <w:p w14:paraId="2846E5D3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C24:0</w:t>
            </w:r>
          </w:p>
        </w:tc>
        <w:tc>
          <w:tcPr>
            <w:tcW w:w="770" w:type="dxa"/>
            <w:hideMark/>
          </w:tcPr>
          <w:p w14:paraId="42EB9603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0.27</w:t>
            </w:r>
          </w:p>
        </w:tc>
        <w:tc>
          <w:tcPr>
            <w:tcW w:w="858" w:type="dxa"/>
            <w:hideMark/>
          </w:tcPr>
          <w:p w14:paraId="62E6BA11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0.066</w:t>
            </w:r>
          </w:p>
        </w:tc>
        <w:tc>
          <w:tcPr>
            <w:tcW w:w="757" w:type="dxa"/>
            <w:hideMark/>
          </w:tcPr>
          <w:p w14:paraId="487D1B3B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0.11</w:t>
            </w:r>
          </w:p>
        </w:tc>
        <w:tc>
          <w:tcPr>
            <w:tcW w:w="765" w:type="dxa"/>
            <w:hideMark/>
          </w:tcPr>
          <w:p w14:paraId="028A8659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0.31</w:t>
            </w:r>
          </w:p>
        </w:tc>
        <w:tc>
          <w:tcPr>
            <w:tcW w:w="238" w:type="dxa"/>
          </w:tcPr>
          <w:p w14:paraId="1750A4A1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0BC872FC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0.27</w:t>
            </w:r>
          </w:p>
        </w:tc>
        <w:tc>
          <w:tcPr>
            <w:tcW w:w="858" w:type="dxa"/>
            <w:hideMark/>
          </w:tcPr>
          <w:p w14:paraId="23EFE465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0.028</w:t>
            </w:r>
          </w:p>
        </w:tc>
        <w:tc>
          <w:tcPr>
            <w:tcW w:w="757" w:type="dxa"/>
            <w:hideMark/>
          </w:tcPr>
          <w:p w14:paraId="4519CF0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0.22</w:t>
            </w:r>
          </w:p>
        </w:tc>
        <w:tc>
          <w:tcPr>
            <w:tcW w:w="756" w:type="dxa"/>
            <w:gridSpan w:val="2"/>
            <w:hideMark/>
          </w:tcPr>
          <w:p w14:paraId="0A2845AB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0.3</w:t>
            </w:r>
          </w:p>
        </w:tc>
      </w:tr>
      <w:tr w:rsidR="008F7FD4" w14:paraId="2253C455" w14:textId="77777777" w:rsidTr="00617B5B">
        <w:tc>
          <w:tcPr>
            <w:tcW w:w="2563" w:type="dxa"/>
            <w:vAlign w:val="bottom"/>
            <w:hideMark/>
          </w:tcPr>
          <w:p w14:paraId="58BA4A33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C22:3 c13c16c19</w:t>
            </w:r>
          </w:p>
        </w:tc>
        <w:tc>
          <w:tcPr>
            <w:tcW w:w="770" w:type="dxa"/>
            <w:hideMark/>
          </w:tcPr>
          <w:p w14:paraId="7DBD7259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0.05</w:t>
            </w:r>
          </w:p>
        </w:tc>
        <w:tc>
          <w:tcPr>
            <w:tcW w:w="858" w:type="dxa"/>
            <w:hideMark/>
          </w:tcPr>
          <w:p w14:paraId="67D8A8C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0.021</w:t>
            </w:r>
          </w:p>
        </w:tc>
        <w:tc>
          <w:tcPr>
            <w:tcW w:w="757" w:type="dxa"/>
            <w:hideMark/>
          </w:tcPr>
          <w:p w14:paraId="7DCFE296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65" w:type="dxa"/>
            <w:hideMark/>
          </w:tcPr>
          <w:p w14:paraId="2B347DD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0.08</w:t>
            </w:r>
          </w:p>
        </w:tc>
        <w:tc>
          <w:tcPr>
            <w:tcW w:w="238" w:type="dxa"/>
          </w:tcPr>
          <w:p w14:paraId="17CC89EF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1CD44DB9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  <w:tc>
          <w:tcPr>
            <w:tcW w:w="858" w:type="dxa"/>
            <w:hideMark/>
          </w:tcPr>
          <w:p w14:paraId="17B67904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0.035</w:t>
            </w:r>
          </w:p>
        </w:tc>
        <w:tc>
          <w:tcPr>
            <w:tcW w:w="757" w:type="dxa"/>
            <w:hideMark/>
          </w:tcPr>
          <w:p w14:paraId="4E4D5AE1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56" w:type="dxa"/>
            <w:gridSpan w:val="2"/>
            <w:hideMark/>
          </w:tcPr>
          <w:p w14:paraId="08A44E12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 w:rsidRPr="008F7FD4">
              <w:rPr>
                <w:rFonts w:ascii="Times New Roman" w:hAnsi="Times New Roman"/>
                <w:sz w:val="24"/>
                <w:szCs w:val="24"/>
              </w:rPr>
              <w:t>0.12</w:t>
            </w:r>
          </w:p>
        </w:tc>
      </w:tr>
      <w:tr w:rsidR="008F7FD4" w14:paraId="5E11A9F7" w14:textId="77777777" w:rsidTr="00617B5B">
        <w:tc>
          <w:tcPr>
            <w:tcW w:w="2563" w:type="dxa"/>
            <w:vAlign w:val="bottom"/>
            <w:hideMark/>
          </w:tcPr>
          <w:p w14:paraId="029FC8C6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C22:4 c7c10c13c16</w:t>
            </w:r>
          </w:p>
        </w:tc>
        <w:tc>
          <w:tcPr>
            <w:tcW w:w="770" w:type="dxa"/>
            <w:hideMark/>
          </w:tcPr>
          <w:p w14:paraId="46E609E1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nd</w:t>
            </w:r>
          </w:p>
        </w:tc>
        <w:tc>
          <w:tcPr>
            <w:tcW w:w="858" w:type="dxa"/>
            <w:hideMark/>
          </w:tcPr>
          <w:p w14:paraId="0215CE31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hideMark/>
          </w:tcPr>
          <w:p w14:paraId="1993E2ED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hideMark/>
          </w:tcPr>
          <w:p w14:paraId="59756F9F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14:paraId="09480939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2B9676BF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nd</w:t>
            </w:r>
          </w:p>
        </w:tc>
        <w:tc>
          <w:tcPr>
            <w:tcW w:w="858" w:type="dxa"/>
            <w:hideMark/>
          </w:tcPr>
          <w:p w14:paraId="4656493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hideMark/>
          </w:tcPr>
          <w:p w14:paraId="774395EC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hideMark/>
          </w:tcPr>
          <w:p w14:paraId="76DB81DB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7FD4" w14:paraId="75C6B36F" w14:textId="77777777" w:rsidTr="00617B5B">
        <w:tc>
          <w:tcPr>
            <w:tcW w:w="2563" w:type="dxa"/>
            <w:vAlign w:val="bottom"/>
            <w:hideMark/>
          </w:tcPr>
          <w:p w14:paraId="66B248DD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C22:5 c7c10c13c16c19</w:t>
            </w:r>
          </w:p>
        </w:tc>
        <w:tc>
          <w:tcPr>
            <w:tcW w:w="770" w:type="dxa"/>
            <w:hideMark/>
          </w:tcPr>
          <w:p w14:paraId="60A221D9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nd</w:t>
            </w:r>
          </w:p>
        </w:tc>
        <w:tc>
          <w:tcPr>
            <w:tcW w:w="858" w:type="dxa"/>
            <w:hideMark/>
          </w:tcPr>
          <w:p w14:paraId="46F95A52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hideMark/>
          </w:tcPr>
          <w:p w14:paraId="670AE97B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hideMark/>
          </w:tcPr>
          <w:p w14:paraId="28AC10E4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14:paraId="6C10C24F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59FB357A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nd</w:t>
            </w:r>
          </w:p>
        </w:tc>
        <w:tc>
          <w:tcPr>
            <w:tcW w:w="858" w:type="dxa"/>
            <w:hideMark/>
          </w:tcPr>
          <w:p w14:paraId="153F6F00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hideMark/>
          </w:tcPr>
          <w:p w14:paraId="3D921922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hideMark/>
          </w:tcPr>
          <w:p w14:paraId="28DB07CB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7FD4" w14:paraId="2D22B717" w14:textId="77777777" w:rsidTr="00617B5B">
        <w:tc>
          <w:tcPr>
            <w:tcW w:w="2563" w:type="dxa"/>
            <w:vAlign w:val="bottom"/>
            <w:hideMark/>
          </w:tcPr>
          <w:p w14:paraId="62DEAE78" w14:textId="77777777" w:rsidR="008F7FD4" w:rsidRDefault="008F7F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C22:6 c4c7c10c13c16c19</w:t>
            </w:r>
          </w:p>
        </w:tc>
        <w:tc>
          <w:tcPr>
            <w:tcW w:w="770" w:type="dxa"/>
            <w:hideMark/>
          </w:tcPr>
          <w:p w14:paraId="13D82942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nd</w:t>
            </w:r>
          </w:p>
        </w:tc>
        <w:tc>
          <w:tcPr>
            <w:tcW w:w="858" w:type="dxa"/>
            <w:hideMark/>
          </w:tcPr>
          <w:p w14:paraId="66B37F86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hideMark/>
          </w:tcPr>
          <w:p w14:paraId="0F301A83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hideMark/>
          </w:tcPr>
          <w:p w14:paraId="4375DD7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14:paraId="1BBE222F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hideMark/>
          </w:tcPr>
          <w:p w14:paraId="68321387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nd</w:t>
            </w:r>
          </w:p>
        </w:tc>
        <w:tc>
          <w:tcPr>
            <w:tcW w:w="858" w:type="dxa"/>
            <w:hideMark/>
          </w:tcPr>
          <w:p w14:paraId="6424138F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hideMark/>
          </w:tcPr>
          <w:p w14:paraId="570F35E8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hideMark/>
          </w:tcPr>
          <w:p w14:paraId="7D93E0C4" w14:textId="77777777" w:rsidR="008F7FD4" w:rsidRPr="008F7FD4" w:rsidRDefault="008F7FD4" w:rsidP="00617B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7FD4" w14:paraId="7B0C6016" w14:textId="77777777" w:rsidTr="008F7FD4">
        <w:tc>
          <w:tcPr>
            <w:tcW w:w="2563" w:type="dxa"/>
            <w:vAlign w:val="bottom"/>
            <w:hideMark/>
          </w:tcPr>
          <w:p w14:paraId="27D6B8CF" w14:textId="77777777" w:rsidR="008F7FD4" w:rsidRDefault="008F7FD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Fatty acid Groups</w:t>
            </w:r>
          </w:p>
        </w:tc>
        <w:tc>
          <w:tcPr>
            <w:tcW w:w="770" w:type="dxa"/>
            <w:vAlign w:val="center"/>
          </w:tcPr>
          <w:p w14:paraId="737CB3AA" w14:textId="77777777" w:rsidR="008F7FD4" w:rsidRDefault="008F7FD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14:paraId="12057221" w14:textId="77777777" w:rsidR="008F7FD4" w:rsidRDefault="008F7FD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vAlign w:val="center"/>
          </w:tcPr>
          <w:p w14:paraId="75F808B8" w14:textId="77777777" w:rsidR="008F7FD4" w:rsidRDefault="008F7FD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14:paraId="4773658B" w14:textId="77777777" w:rsidR="008F7FD4" w:rsidRDefault="008F7FD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" w:type="dxa"/>
            <w:vAlign w:val="center"/>
          </w:tcPr>
          <w:p w14:paraId="310B5226" w14:textId="77777777" w:rsidR="008F7FD4" w:rsidRDefault="008F7FD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1A5B4EAE" w14:textId="77777777" w:rsidR="008F7FD4" w:rsidRDefault="008F7FD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14:paraId="3BE618A4" w14:textId="77777777" w:rsidR="008F7FD4" w:rsidRDefault="008F7FD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vAlign w:val="center"/>
          </w:tcPr>
          <w:p w14:paraId="054C2499" w14:textId="77777777" w:rsidR="008F7FD4" w:rsidRDefault="008F7FD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vAlign w:val="center"/>
          </w:tcPr>
          <w:p w14:paraId="5524ACF7" w14:textId="77777777" w:rsidR="008F7FD4" w:rsidRDefault="008F7FD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A3A" w14:paraId="1DE9D21B" w14:textId="77777777" w:rsidTr="00D8215D">
        <w:tc>
          <w:tcPr>
            <w:tcW w:w="2563" w:type="dxa"/>
            <w:vAlign w:val="center"/>
            <w:hideMark/>
          </w:tcPr>
          <w:p w14:paraId="24CF1C76" w14:textId="77777777" w:rsidR="00B26A3A" w:rsidRPr="00B26A3A" w:rsidRDefault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SFA</w:t>
            </w:r>
          </w:p>
        </w:tc>
        <w:tc>
          <w:tcPr>
            <w:tcW w:w="770" w:type="dxa"/>
            <w:vAlign w:val="bottom"/>
            <w:hideMark/>
          </w:tcPr>
          <w:p w14:paraId="3883A712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75.75</w:t>
            </w:r>
          </w:p>
        </w:tc>
        <w:tc>
          <w:tcPr>
            <w:tcW w:w="858" w:type="dxa"/>
            <w:vAlign w:val="bottom"/>
            <w:hideMark/>
          </w:tcPr>
          <w:p w14:paraId="2DAD2CF7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1.61</w:t>
            </w:r>
          </w:p>
        </w:tc>
        <w:tc>
          <w:tcPr>
            <w:tcW w:w="757" w:type="dxa"/>
            <w:vAlign w:val="bottom"/>
            <w:hideMark/>
          </w:tcPr>
          <w:p w14:paraId="67A2C7E2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69.45</w:t>
            </w:r>
          </w:p>
        </w:tc>
        <w:tc>
          <w:tcPr>
            <w:tcW w:w="765" w:type="dxa"/>
            <w:vAlign w:val="center"/>
            <w:hideMark/>
          </w:tcPr>
          <w:p w14:paraId="6ADB263B" w14:textId="77777777" w:rsidR="00B26A3A" w:rsidRPr="00B26A3A" w:rsidRDefault="00B26A3A" w:rsidP="00B26A3A">
            <w:pPr>
              <w:rPr>
                <w:rFonts w:ascii="Times New Roman" w:hAnsi="Times New Roman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sz w:val="24"/>
                <w:szCs w:val="24"/>
              </w:rPr>
              <w:t>64.0</w:t>
            </w:r>
          </w:p>
        </w:tc>
        <w:tc>
          <w:tcPr>
            <w:tcW w:w="238" w:type="dxa"/>
            <w:vAlign w:val="center"/>
          </w:tcPr>
          <w:p w14:paraId="74568C4F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vAlign w:val="bottom"/>
            <w:hideMark/>
          </w:tcPr>
          <w:p w14:paraId="37519BAD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76.83</w:t>
            </w:r>
          </w:p>
        </w:tc>
        <w:tc>
          <w:tcPr>
            <w:tcW w:w="858" w:type="dxa"/>
            <w:vAlign w:val="bottom"/>
            <w:hideMark/>
          </w:tcPr>
          <w:p w14:paraId="50CE01C1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1.62</w:t>
            </w:r>
          </w:p>
        </w:tc>
        <w:tc>
          <w:tcPr>
            <w:tcW w:w="757" w:type="dxa"/>
            <w:vAlign w:val="bottom"/>
            <w:hideMark/>
          </w:tcPr>
          <w:p w14:paraId="0A263503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61.28</w:t>
            </w:r>
          </w:p>
        </w:tc>
        <w:tc>
          <w:tcPr>
            <w:tcW w:w="756" w:type="dxa"/>
            <w:gridSpan w:val="2"/>
            <w:vAlign w:val="bottom"/>
            <w:hideMark/>
          </w:tcPr>
          <w:p w14:paraId="76CC7D24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97.17</w:t>
            </w:r>
          </w:p>
        </w:tc>
      </w:tr>
      <w:tr w:rsidR="00B26A3A" w14:paraId="7C4B20F2" w14:textId="77777777" w:rsidTr="00D8215D">
        <w:tc>
          <w:tcPr>
            <w:tcW w:w="2563" w:type="dxa"/>
            <w:vAlign w:val="center"/>
            <w:hideMark/>
          </w:tcPr>
          <w:p w14:paraId="2E2E0B62" w14:textId="77777777" w:rsidR="00B26A3A" w:rsidRPr="00B26A3A" w:rsidRDefault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MUFA</w:t>
            </w:r>
          </w:p>
        </w:tc>
        <w:tc>
          <w:tcPr>
            <w:tcW w:w="770" w:type="dxa"/>
            <w:vAlign w:val="bottom"/>
            <w:hideMark/>
          </w:tcPr>
          <w:p w14:paraId="37778392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18.01</w:t>
            </w:r>
          </w:p>
        </w:tc>
        <w:tc>
          <w:tcPr>
            <w:tcW w:w="858" w:type="dxa"/>
            <w:vAlign w:val="bottom"/>
            <w:hideMark/>
          </w:tcPr>
          <w:p w14:paraId="7EFF5120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</w:p>
        </w:tc>
        <w:tc>
          <w:tcPr>
            <w:tcW w:w="757" w:type="dxa"/>
            <w:vAlign w:val="bottom"/>
            <w:hideMark/>
          </w:tcPr>
          <w:p w14:paraId="23D837B5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14.33</w:t>
            </w:r>
          </w:p>
        </w:tc>
        <w:tc>
          <w:tcPr>
            <w:tcW w:w="765" w:type="dxa"/>
            <w:vAlign w:val="center"/>
            <w:hideMark/>
          </w:tcPr>
          <w:p w14:paraId="38DDD0A1" w14:textId="77777777" w:rsidR="00B26A3A" w:rsidRPr="00B26A3A" w:rsidRDefault="00B26A3A" w:rsidP="00B26A3A">
            <w:pPr>
              <w:rPr>
                <w:rFonts w:ascii="Times New Roman" w:hAnsi="Times New Roman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sz w:val="24"/>
                <w:szCs w:val="24"/>
              </w:rPr>
              <w:t>34.4</w:t>
            </w:r>
          </w:p>
        </w:tc>
        <w:tc>
          <w:tcPr>
            <w:tcW w:w="238" w:type="dxa"/>
            <w:vAlign w:val="center"/>
          </w:tcPr>
          <w:p w14:paraId="30997AF8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vAlign w:val="bottom"/>
            <w:hideMark/>
          </w:tcPr>
          <w:p w14:paraId="0B0F44B4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17.07</w:t>
            </w:r>
          </w:p>
        </w:tc>
        <w:tc>
          <w:tcPr>
            <w:tcW w:w="858" w:type="dxa"/>
            <w:vAlign w:val="bottom"/>
            <w:hideMark/>
          </w:tcPr>
          <w:p w14:paraId="63CB613D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0.65</w:t>
            </w:r>
          </w:p>
        </w:tc>
        <w:tc>
          <w:tcPr>
            <w:tcW w:w="757" w:type="dxa"/>
            <w:vAlign w:val="bottom"/>
            <w:hideMark/>
          </w:tcPr>
          <w:p w14:paraId="0C5E55AD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12.7</w:t>
            </w:r>
          </w:p>
        </w:tc>
        <w:tc>
          <w:tcPr>
            <w:tcW w:w="756" w:type="dxa"/>
            <w:gridSpan w:val="2"/>
            <w:vAlign w:val="bottom"/>
            <w:hideMark/>
          </w:tcPr>
          <w:p w14:paraId="1A0992A2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23.04</w:t>
            </w:r>
          </w:p>
        </w:tc>
      </w:tr>
      <w:tr w:rsidR="00B26A3A" w14:paraId="646646B0" w14:textId="77777777" w:rsidTr="00D8215D">
        <w:tc>
          <w:tcPr>
            <w:tcW w:w="2563" w:type="dxa"/>
            <w:vAlign w:val="center"/>
            <w:hideMark/>
          </w:tcPr>
          <w:p w14:paraId="693BEAC8" w14:textId="77777777" w:rsidR="00B26A3A" w:rsidRPr="00B26A3A" w:rsidRDefault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cis-MUFA</w:t>
            </w:r>
          </w:p>
        </w:tc>
        <w:tc>
          <w:tcPr>
            <w:tcW w:w="770" w:type="dxa"/>
            <w:vAlign w:val="bottom"/>
            <w:hideMark/>
          </w:tcPr>
          <w:p w14:paraId="3AAAF910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9.35</w:t>
            </w:r>
          </w:p>
        </w:tc>
        <w:tc>
          <w:tcPr>
            <w:tcW w:w="858" w:type="dxa"/>
            <w:vAlign w:val="bottom"/>
            <w:hideMark/>
          </w:tcPr>
          <w:p w14:paraId="4C219EB2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0.37</w:t>
            </w:r>
          </w:p>
        </w:tc>
        <w:tc>
          <w:tcPr>
            <w:tcW w:w="757" w:type="dxa"/>
            <w:vAlign w:val="bottom"/>
            <w:hideMark/>
          </w:tcPr>
          <w:p w14:paraId="40D2023C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8.07</w:t>
            </w:r>
          </w:p>
        </w:tc>
        <w:tc>
          <w:tcPr>
            <w:tcW w:w="765" w:type="dxa"/>
            <w:vAlign w:val="center"/>
            <w:hideMark/>
          </w:tcPr>
          <w:p w14:paraId="53AC7D08" w14:textId="77777777" w:rsidR="00B26A3A" w:rsidRPr="00B26A3A" w:rsidRDefault="00B26A3A" w:rsidP="00B26A3A">
            <w:pPr>
              <w:rPr>
                <w:rFonts w:ascii="Times New Roman" w:hAnsi="Times New Roman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sz w:val="24"/>
                <w:szCs w:val="24"/>
              </w:rPr>
              <w:t>31.0</w:t>
            </w:r>
          </w:p>
        </w:tc>
        <w:tc>
          <w:tcPr>
            <w:tcW w:w="238" w:type="dxa"/>
            <w:vAlign w:val="center"/>
          </w:tcPr>
          <w:p w14:paraId="1B456F74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vAlign w:val="bottom"/>
            <w:hideMark/>
          </w:tcPr>
          <w:p w14:paraId="51D17CEC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9.2</w:t>
            </w:r>
          </w:p>
        </w:tc>
        <w:tc>
          <w:tcPr>
            <w:tcW w:w="858" w:type="dxa"/>
            <w:vAlign w:val="bottom"/>
            <w:hideMark/>
          </w:tcPr>
          <w:p w14:paraId="6CB24405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0.47</w:t>
            </w:r>
          </w:p>
        </w:tc>
        <w:tc>
          <w:tcPr>
            <w:tcW w:w="757" w:type="dxa"/>
            <w:vAlign w:val="bottom"/>
            <w:hideMark/>
          </w:tcPr>
          <w:p w14:paraId="0DE86F4D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7.25</w:t>
            </w:r>
          </w:p>
        </w:tc>
        <w:tc>
          <w:tcPr>
            <w:tcW w:w="756" w:type="dxa"/>
            <w:gridSpan w:val="2"/>
            <w:vAlign w:val="bottom"/>
            <w:hideMark/>
          </w:tcPr>
          <w:p w14:paraId="29029DA3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11.74</w:t>
            </w:r>
          </w:p>
        </w:tc>
      </w:tr>
      <w:tr w:rsidR="00B26A3A" w14:paraId="1AC09AB8" w14:textId="77777777" w:rsidTr="00D8215D">
        <w:tc>
          <w:tcPr>
            <w:tcW w:w="2563" w:type="dxa"/>
            <w:vAlign w:val="bottom"/>
            <w:hideMark/>
          </w:tcPr>
          <w:p w14:paraId="42B2AAEC" w14:textId="77777777" w:rsidR="00B26A3A" w:rsidRPr="00B26A3A" w:rsidRDefault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trans-MUFA</w:t>
            </w:r>
          </w:p>
        </w:tc>
        <w:tc>
          <w:tcPr>
            <w:tcW w:w="770" w:type="dxa"/>
            <w:vAlign w:val="bottom"/>
            <w:hideMark/>
          </w:tcPr>
          <w:p w14:paraId="5B540988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8.66</w:t>
            </w:r>
          </w:p>
        </w:tc>
        <w:tc>
          <w:tcPr>
            <w:tcW w:w="858" w:type="dxa"/>
            <w:vAlign w:val="bottom"/>
            <w:hideMark/>
          </w:tcPr>
          <w:p w14:paraId="41FE9287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0.99</w:t>
            </w:r>
          </w:p>
        </w:tc>
        <w:tc>
          <w:tcPr>
            <w:tcW w:w="757" w:type="dxa"/>
            <w:vAlign w:val="bottom"/>
            <w:hideMark/>
          </w:tcPr>
          <w:p w14:paraId="5E482300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6.26</w:t>
            </w:r>
          </w:p>
        </w:tc>
        <w:tc>
          <w:tcPr>
            <w:tcW w:w="765" w:type="dxa"/>
            <w:vAlign w:val="center"/>
            <w:hideMark/>
          </w:tcPr>
          <w:p w14:paraId="1073AEAA" w14:textId="77777777" w:rsidR="00B26A3A" w:rsidRPr="00B26A3A" w:rsidRDefault="00B26A3A" w:rsidP="00B26A3A">
            <w:pPr>
              <w:rPr>
                <w:rFonts w:ascii="Times New Roman" w:hAnsi="Times New Roman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sz w:val="24"/>
                <w:szCs w:val="24"/>
              </w:rPr>
              <w:t>4.47</w:t>
            </w:r>
          </w:p>
        </w:tc>
        <w:tc>
          <w:tcPr>
            <w:tcW w:w="238" w:type="dxa"/>
            <w:vAlign w:val="center"/>
          </w:tcPr>
          <w:p w14:paraId="4100664E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vAlign w:val="bottom"/>
            <w:hideMark/>
          </w:tcPr>
          <w:p w14:paraId="4761A12B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7.87</w:t>
            </w:r>
          </w:p>
        </w:tc>
        <w:tc>
          <w:tcPr>
            <w:tcW w:w="858" w:type="dxa"/>
            <w:vAlign w:val="bottom"/>
            <w:hideMark/>
          </w:tcPr>
          <w:p w14:paraId="0770B881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1.06</w:t>
            </w:r>
          </w:p>
        </w:tc>
        <w:tc>
          <w:tcPr>
            <w:tcW w:w="757" w:type="dxa"/>
            <w:vAlign w:val="bottom"/>
            <w:hideMark/>
          </w:tcPr>
          <w:p w14:paraId="0A62E417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5.45</w:t>
            </w:r>
          </w:p>
        </w:tc>
        <w:tc>
          <w:tcPr>
            <w:tcW w:w="756" w:type="dxa"/>
            <w:gridSpan w:val="2"/>
            <w:vAlign w:val="bottom"/>
            <w:hideMark/>
          </w:tcPr>
          <w:p w14:paraId="0ED4F4D0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11.3</w:t>
            </w:r>
          </w:p>
        </w:tc>
      </w:tr>
      <w:tr w:rsidR="00B26A3A" w14:paraId="70B79F3B" w14:textId="77777777" w:rsidTr="00D8215D">
        <w:tc>
          <w:tcPr>
            <w:tcW w:w="2563" w:type="dxa"/>
            <w:vAlign w:val="center"/>
            <w:hideMark/>
          </w:tcPr>
          <w:p w14:paraId="69FC3F6F" w14:textId="77777777" w:rsidR="00B26A3A" w:rsidRPr="00B26A3A" w:rsidRDefault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PUFA</w:t>
            </w:r>
          </w:p>
        </w:tc>
        <w:tc>
          <w:tcPr>
            <w:tcW w:w="770" w:type="dxa"/>
            <w:vAlign w:val="bottom"/>
            <w:hideMark/>
          </w:tcPr>
          <w:p w14:paraId="0D1A872E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5.04</w:t>
            </w:r>
          </w:p>
        </w:tc>
        <w:tc>
          <w:tcPr>
            <w:tcW w:w="858" w:type="dxa"/>
            <w:vAlign w:val="bottom"/>
            <w:hideMark/>
          </w:tcPr>
          <w:p w14:paraId="4DC09ADE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0.54</w:t>
            </w:r>
          </w:p>
        </w:tc>
        <w:tc>
          <w:tcPr>
            <w:tcW w:w="757" w:type="dxa"/>
            <w:vAlign w:val="bottom"/>
            <w:hideMark/>
          </w:tcPr>
          <w:p w14:paraId="71022876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3.23</w:t>
            </w:r>
          </w:p>
        </w:tc>
        <w:tc>
          <w:tcPr>
            <w:tcW w:w="765" w:type="dxa"/>
            <w:vAlign w:val="center"/>
            <w:hideMark/>
          </w:tcPr>
          <w:p w14:paraId="7AD733B2" w14:textId="77777777" w:rsidR="00B26A3A" w:rsidRPr="00B26A3A" w:rsidRDefault="00B26A3A" w:rsidP="00B26A3A">
            <w:pPr>
              <w:rPr>
                <w:rFonts w:ascii="Times New Roman" w:hAnsi="Times New Roman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sz w:val="24"/>
                <w:szCs w:val="24"/>
              </w:rPr>
              <w:t>5.96</w:t>
            </w:r>
          </w:p>
        </w:tc>
        <w:tc>
          <w:tcPr>
            <w:tcW w:w="238" w:type="dxa"/>
            <w:vAlign w:val="center"/>
          </w:tcPr>
          <w:p w14:paraId="2CE7252F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vAlign w:val="bottom"/>
            <w:hideMark/>
          </w:tcPr>
          <w:p w14:paraId="3A8A36BE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4.71</w:t>
            </w:r>
          </w:p>
        </w:tc>
        <w:tc>
          <w:tcPr>
            <w:tcW w:w="858" w:type="dxa"/>
            <w:vAlign w:val="bottom"/>
            <w:hideMark/>
          </w:tcPr>
          <w:p w14:paraId="6362F97A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1.04</w:t>
            </w:r>
          </w:p>
        </w:tc>
        <w:tc>
          <w:tcPr>
            <w:tcW w:w="757" w:type="dxa"/>
            <w:vAlign w:val="bottom"/>
            <w:hideMark/>
          </w:tcPr>
          <w:p w14:paraId="6709B115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2.75</w:t>
            </w:r>
          </w:p>
        </w:tc>
        <w:tc>
          <w:tcPr>
            <w:tcW w:w="756" w:type="dxa"/>
            <w:gridSpan w:val="2"/>
            <w:vAlign w:val="bottom"/>
            <w:hideMark/>
          </w:tcPr>
          <w:p w14:paraId="79DB64D1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6.71</w:t>
            </w:r>
          </w:p>
        </w:tc>
      </w:tr>
      <w:tr w:rsidR="00B26A3A" w14:paraId="0559256B" w14:textId="77777777" w:rsidTr="00D8215D">
        <w:tc>
          <w:tcPr>
            <w:tcW w:w="2563" w:type="dxa"/>
            <w:vAlign w:val="center"/>
            <w:hideMark/>
          </w:tcPr>
          <w:p w14:paraId="4F649DA2" w14:textId="77777777" w:rsidR="00B26A3A" w:rsidRPr="00B26A3A" w:rsidRDefault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cis-PUFA</w:t>
            </w:r>
          </w:p>
        </w:tc>
        <w:tc>
          <w:tcPr>
            <w:tcW w:w="770" w:type="dxa"/>
            <w:vAlign w:val="bottom"/>
            <w:hideMark/>
          </w:tcPr>
          <w:p w14:paraId="62002BC9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4.25</w:t>
            </w:r>
          </w:p>
        </w:tc>
        <w:tc>
          <w:tcPr>
            <w:tcW w:w="858" w:type="dxa"/>
            <w:vAlign w:val="bottom"/>
            <w:hideMark/>
          </w:tcPr>
          <w:p w14:paraId="3B9CB95A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0.46</w:t>
            </w:r>
          </w:p>
        </w:tc>
        <w:tc>
          <w:tcPr>
            <w:tcW w:w="757" w:type="dxa"/>
            <w:vAlign w:val="bottom"/>
            <w:hideMark/>
          </w:tcPr>
          <w:p w14:paraId="067F8ACA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2.73</w:t>
            </w:r>
          </w:p>
        </w:tc>
        <w:tc>
          <w:tcPr>
            <w:tcW w:w="765" w:type="dxa"/>
            <w:vAlign w:val="center"/>
            <w:hideMark/>
          </w:tcPr>
          <w:p w14:paraId="65FC19BC" w14:textId="77777777" w:rsidR="00B26A3A" w:rsidRPr="00B26A3A" w:rsidRDefault="00B26A3A" w:rsidP="00B26A3A">
            <w:pPr>
              <w:rPr>
                <w:rFonts w:ascii="Times New Roman" w:hAnsi="Times New Roman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sz w:val="24"/>
                <w:szCs w:val="24"/>
              </w:rPr>
              <w:t>3.95</w:t>
            </w:r>
          </w:p>
        </w:tc>
        <w:tc>
          <w:tcPr>
            <w:tcW w:w="238" w:type="dxa"/>
            <w:vAlign w:val="center"/>
          </w:tcPr>
          <w:p w14:paraId="13741D89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vAlign w:val="bottom"/>
            <w:hideMark/>
          </w:tcPr>
          <w:p w14:paraId="689DDB3F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3.81</w:t>
            </w:r>
          </w:p>
        </w:tc>
        <w:tc>
          <w:tcPr>
            <w:tcW w:w="858" w:type="dxa"/>
            <w:vAlign w:val="bottom"/>
            <w:hideMark/>
          </w:tcPr>
          <w:p w14:paraId="0AF0EEDC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1.24</w:t>
            </w:r>
          </w:p>
        </w:tc>
        <w:tc>
          <w:tcPr>
            <w:tcW w:w="757" w:type="dxa"/>
            <w:vAlign w:val="bottom"/>
            <w:hideMark/>
          </w:tcPr>
          <w:p w14:paraId="580821C5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2.36</w:t>
            </w:r>
          </w:p>
        </w:tc>
        <w:tc>
          <w:tcPr>
            <w:tcW w:w="756" w:type="dxa"/>
            <w:gridSpan w:val="2"/>
            <w:vAlign w:val="bottom"/>
            <w:hideMark/>
          </w:tcPr>
          <w:p w14:paraId="4B047714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4.94</w:t>
            </w:r>
          </w:p>
        </w:tc>
      </w:tr>
      <w:tr w:rsidR="00B26A3A" w14:paraId="594B2C8A" w14:textId="77777777" w:rsidTr="00D8215D">
        <w:tc>
          <w:tcPr>
            <w:tcW w:w="2563" w:type="dxa"/>
            <w:vAlign w:val="center"/>
            <w:hideMark/>
          </w:tcPr>
          <w:p w14:paraId="47FD239B" w14:textId="77777777" w:rsidR="00B26A3A" w:rsidRPr="00B26A3A" w:rsidRDefault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trans-PUFA</w:t>
            </w:r>
          </w:p>
        </w:tc>
        <w:tc>
          <w:tcPr>
            <w:tcW w:w="770" w:type="dxa"/>
            <w:vAlign w:val="bottom"/>
            <w:hideMark/>
          </w:tcPr>
          <w:p w14:paraId="554BD1D1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0.79</w:t>
            </w:r>
          </w:p>
        </w:tc>
        <w:tc>
          <w:tcPr>
            <w:tcW w:w="858" w:type="dxa"/>
            <w:vAlign w:val="bottom"/>
            <w:hideMark/>
          </w:tcPr>
          <w:p w14:paraId="58BD16F7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0.09</w:t>
            </w:r>
          </w:p>
        </w:tc>
        <w:tc>
          <w:tcPr>
            <w:tcW w:w="757" w:type="dxa"/>
            <w:vAlign w:val="bottom"/>
            <w:hideMark/>
          </w:tcPr>
          <w:p w14:paraId="6926EBFA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765" w:type="dxa"/>
            <w:vAlign w:val="center"/>
            <w:hideMark/>
          </w:tcPr>
          <w:p w14:paraId="1537C564" w14:textId="77777777" w:rsidR="00B26A3A" w:rsidRPr="00B26A3A" w:rsidRDefault="00B26A3A" w:rsidP="00B26A3A">
            <w:pPr>
              <w:rPr>
                <w:rFonts w:ascii="Times New Roman" w:hAnsi="Times New Roman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sz w:val="24"/>
                <w:szCs w:val="24"/>
              </w:rPr>
              <w:t>0.08</w:t>
            </w:r>
          </w:p>
        </w:tc>
        <w:tc>
          <w:tcPr>
            <w:tcW w:w="238" w:type="dxa"/>
            <w:vAlign w:val="center"/>
          </w:tcPr>
          <w:p w14:paraId="179C5291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vAlign w:val="bottom"/>
            <w:hideMark/>
          </w:tcPr>
          <w:p w14:paraId="631831DB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0.9</w:t>
            </w:r>
          </w:p>
        </w:tc>
        <w:tc>
          <w:tcPr>
            <w:tcW w:w="858" w:type="dxa"/>
            <w:vAlign w:val="bottom"/>
            <w:hideMark/>
          </w:tcPr>
          <w:p w14:paraId="323D8CB4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0.12</w:t>
            </w:r>
          </w:p>
        </w:tc>
        <w:tc>
          <w:tcPr>
            <w:tcW w:w="757" w:type="dxa"/>
            <w:vAlign w:val="bottom"/>
            <w:hideMark/>
          </w:tcPr>
          <w:p w14:paraId="7E4BAFAD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0.39</w:t>
            </w:r>
          </w:p>
        </w:tc>
        <w:tc>
          <w:tcPr>
            <w:tcW w:w="756" w:type="dxa"/>
            <w:gridSpan w:val="2"/>
            <w:vAlign w:val="bottom"/>
            <w:hideMark/>
          </w:tcPr>
          <w:p w14:paraId="389F7B55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1.77</w:t>
            </w:r>
          </w:p>
        </w:tc>
      </w:tr>
      <w:tr w:rsidR="00B26A3A" w14:paraId="411AE5A8" w14:textId="77777777" w:rsidTr="00D8215D">
        <w:tc>
          <w:tcPr>
            <w:tcW w:w="2563" w:type="dxa"/>
            <w:vAlign w:val="bottom"/>
            <w:hideMark/>
          </w:tcPr>
          <w:p w14:paraId="33F8A0F8" w14:textId="77777777" w:rsidR="00B26A3A" w:rsidRPr="00B26A3A" w:rsidRDefault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cis ω-3 PUFA</w:t>
            </w:r>
          </w:p>
        </w:tc>
        <w:tc>
          <w:tcPr>
            <w:tcW w:w="770" w:type="dxa"/>
            <w:vAlign w:val="bottom"/>
            <w:hideMark/>
          </w:tcPr>
          <w:p w14:paraId="64442714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0.66</w:t>
            </w:r>
          </w:p>
        </w:tc>
        <w:tc>
          <w:tcPr>
            <w:tcW w:w="858" w:type="dxa"/>
            <w:vAlign w:val="bottom"/>
            <w:hideMark/>
          </w:tcPr>
          <w:p w14:paraId="259C1411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757" w:type="dxa"/>
            <w:vAlign w:val="bottom"/>
            <w:hideMark/>
          </w:tcPr>
          <w:p w14:paraId="6FBA95EE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0.49</w:t>
            </w:r>
          </w:p>
        </w:tc>
        <w:tc>
          <w:tcPr>
            <w:tcW w:w="765" w:type="dxa"/>
            <w:vAlign w:val="bottom"/>
            <w:hideMark/>
          </w:tcPr>
          <w:p w14:paraId="6416CFC8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0.88</w:t>
            </w:r>
          </w:p>
        </w:tc>
        <w:tc>
          <w:tcPr>
            <w:tcW w:w="238" w:type="dxa"/>
            <w:vAlign w:val="center"/>
          </w:tcPr>
          <w:p w14:paraId="5A2E2377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vAlign w:val="bottom"/>
            <w:hideMark/>
          </w:tcPr>
          <w:p w14:paraId="37137714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0.55</w:t>
            </w:r>
          </w:p>
        </w:tc>
        <w:tc>
          <w:tcPr>
            <w:tcW w:w="858" w:type="dxa"/>
            <w:vAlign w:val="bottom"/>
            <w:hideMark/>
          </w:tcPr>
          <w:p w14:paraId="00CC14DC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757" w:type="dxa"/>
            <w:vAlign w:val="bottom"/>
            <w:hideMark/>
          </w:tcPr>
          <w:p w14:paraId="3048E030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0.32</w:t>
            </w:r>
          </w:p>
        </w:tc>
        <w:tc>
          <w:tcPr>
            <w:tcW w:w="756" w:type="dxa"/>
            <w:gridSpan w:val="2"/>
            <w:vAlign w:val="bottom"/>
            <w:hideMark/>
          </w:tcPr>
          <w:p w14:paraId="76CD67FA" w14:textId="77777777" w:rsidR="00B26A3A" w:rsidRPr="00B26A3A" w:rsidRDefault="00B26A3A" w:rsidP="00B26A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color w:val="000000"/>
                <w:sz w:val="24"/>
                <w:szCs w:val="24"/>
              </w:rPr>
              <w:t>0.68</w:t>
            </w:r>
          </w:p>
        </w:tc>
      </w:tr>
      <w:tr w:rsidR="008F7FD4" w14:paraId="71A0F137" w14:textId="77777777" w:rsidTr="008F7FD4">
        <w:trPr>
          <w:gridAfter w:val="1"/>
          <w:wAfter w:w="8" w:type="dxa"/>
        </w:trPr>
        <w:tc>
          <w:tcPr>
            <w:tcW w:w="9084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E93B9E" w14:textId="77777777" w:rsidR="008F7FD4" w:rsidRDefault="008F7F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652BC7F" w14:textId="77777777" w:rsidR="008F7FD4" w:rsidRDefault="008F7FD4" w:rsidP="008F7F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n = number of samples, SFA = saturated fatty acids, SD = standard deviation, Min = minimum value observed, Max = maximum value observed, nd = not detected, MUFA = monounsaturated fatty acids, PUFA = polyunsaturated fatty acids</w:t>
      </w:r>
    </w:p>
    <w:p w14:paraId="6F16352B" w14:textId="77777777" w:rsidR="00EE0712" w:rsidRDefault="00EE0712" w:rsidP="00AD6D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2029514" w14:textId="77777777" w:rsidR="008F7FD4" w:rsidRDefault="008F7FD4" w:rsidP="00AD6D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8F7FD4" w:rsidSect="00096831">
          <w:pgSz w:w="12240" w:h="15840"/>
          <w:pgMar w:top="1440" w:right="1440" w:bottom="1440" w:left="1440" w:header="720" w:footer="720" w:gutter="0"/>
          <w:lnNumType w:countBy="1" w:restart="continuous"/>
          <w:cols w:space="720"/>
          <w:docGrid w:linePitch="299"/>
        </w:sectPr>
      </w:pPr>
    </w:p>
    <w:p w14:paraId="781DEDD0" w14:textId="77777777" w:rsidR="00096831" w:rsidRPr="00096831" w:rsidRDefault="00096831" w:rsidP="00AD6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Table </w:t>
      </w:r>
      <w:r w:rsidR="00D8215D">
        <w:rPr>
          <w:rFonts w:ascii="Times New Roman" w:eastAsia="Times New Roman" w:hAnsi="Times New Roman" w:cs="Times New Roman"/>
          <w:b/>
          <w:sz w:val="24"/>
          <w:szCs w:val="24"/>
        </w:rPr>
        <w:t>S6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Partial Least Square results between selected milk fatty acids and microbial genera.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96"/>
        <w:gridCol w:w="1416"/>
        <w:gridCol w:w="3192"/>
      </w:tblGrid>
      <w:tr w:rsidR="00E77E0C" w:rsidRPr="003C36E2" w14:paraId="658B949D" w14:textId="77777777" w:rsidTr="003C36E2">
        <w:tc>
          <w:tcPr>
            <w:tcW w:w="3096" w:type="dxa"/>
          </w:tcPr>
          <w:p w14:paraId="2F3944B1" w14:textId="77777777" w:rsidR="00E77E0C" w:rsidRPr="003C36E2" w:rsidRDefault="00E77E0C" w:rsidP="00026D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C36E2">
              <w:rPr>
                <w:rFonts w:ascii="Times New Roman" w:hAnsi="Times New Roman"/>
                <w:b/>
                <w:sz w:val="24"/>
                <w:szCs w:val="24"/>
              </w:rPr>
              <w:t>Type of fatty acid: SFA</w:t>
            </w:r>
          </w:p>
        </w:tc>
        <w:tc>
          <w:tcPr>
            <w:tcW w:w="4608" w:type="dxa"/>
            <w:gridSpan w:val="2"/>
          </w:tcPr>
          <w:p w14:paraId="430D0527" w14:textId="77777777" w:rsidR="00E77E0C" w:rsidRPr="003C36E2" w:rsidRDefault="00E77E0C" w:rsidP="00AD6DC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C36E2">
              <w:rPr>
                <w:rFonts w:ascii="Times New Roman" w:hAnsi="Times New Roman"/>
                <w:b/>
                <w:sz w:val="24"/>
                <w:szCs w:val="24"/>
              </w:rPr>
              <w:t>Percentage of variability explained: 78.3%</w:t>
            </w:r>
          </w:p>
        </w:tc>
      </w:tr>
      <w:tr w:rsidR="00E77E0C" w:rsidRPr="003C36E2" w14:paraId="4FD5C50B" w14:textId="77777777" w:rsidTr="003C36E2">
        <w:tc>
          <w:tcPr>
            <w:tcW w:w="3096" w:type="dxa"/>
            <w:vAlign w:val="bottom"/>
          </w:tcPr>
          <w:p w14:paraId="36D13702" w14:textId="77777777" w:rsidR="00E77E0C" w:rsidRPr="003C36E2" w:rsidRDefault="00E77E0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VIP</w:t>
            </w:r>
            <w:r w:rsidR="00B35967">
              <w:rPr>
                <w:rFonts w:ascii="Times New Roman" w:hAnsi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6" w:type="dxa"/>
            <w:vAlign w:val="bottom"/>
          </w:tcPr>
          <w:p w14:paraId="133817C1" w14:textId="77777777" w:rsidR="00E77E0C" w:rsidRPr="003C36E2" w:rsidRDefault="00E77E0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Coefficient</w:t>
            </w:r>
          </w:p>
        </w:tc>
        <w:tc>
          <w:tcPr>
            <w:tcW w:w="3192" w:type="dxa"/>
            <w:vAlign w:val="bottom"/>
          </w:tcPr>
          <w:p w14:paraId="69F3FA49" w14:textId="77777777" w:rsidR="00E77E0C" w:rsidRPr="003C36E2" w:rsidRDefault="00E77E0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MAG/Genus</w:t>
            </w:r>
          </w:p>
        </w:tc>
      </w:tr>
      <w:tr w:rsidR="00E77E0C" w:rsidRPr="003C36E2" w14:paraId="284ACB2C" w14:textId="77777777" w:rsidTr="003C36E2">
        <w:tc>
          <w:tcPr>
            <w:tcW w:w="3096" w:type="dxa"/>
            <w:vAlign w:val="bottom"/>
          </w:tcPr>
          <w:p w14:paraId="56F520DE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1.20344</w:t>
            </w:r>
          </w:p>
        </w:tc>
        <w:tc>
          <w:tcPr>
            <w:tcW w:w="1416" w:type="dxa"/>
            <w:vAlign w:val="bottom"/>
          </w:tcPr>
          <w:p w14:paraId="14FAD7BE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0.17288</w:t>
            </w:r>
          </w:p>
        </w:tc>
        <w:tc>
          <w:tcPr>
            <w:tcW w:w="3192" w:type="dxa"/>
            <w:vAlign w:val="bottom"/>
          </w:tcPr>
          <w:p w14:paraId="7633477F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Denitrobacterium</w:t>
            </w:r>
          </w:p>
        </w:tc>
      </w:tr>
      <w:tr w:rsidR="00E77E0C" w:rsidRPr="003C36E2" w14:paraId="12EFC6EA" w14:textId="77777777" w:rsidTr="003C36E2">
        <w:tc>
          <w:tcPr>
            <w:tcW w:w="3096" w:type="dxa"/>
            <w:vAlign w:val="bottom"/>
          </w:tcPr>
          <w:p w14:paraId="58613086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1.16693</w:t>
            </w:r>
          </w:p>
        </w:tc>
        <w:tc>
          <w:tcPr>
            <w:tcW w:w="1416" w:type="dxa"/>
            <w:vAlign w:val="bottom"/>
          </w:tcPr>
          <w:p w14:paraId="238F60D8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0.22532</w:t>
            </w:r>
          </w:p>
        </w:tc>
        <w:tc>
          <w:tcPr>
            <w:tcW w:w="3192" w:type="dxa"/>
            <w:vAlign w:val="bottom"/>
          </w:tcPr>
          <w:p w14:paraId="4E8301FB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Rhodotorula</w:t>
            </w:r>
          </w:p>
        </w:tc>
      </w:tr>
      <w:tr w:rsidR="00E77E0C" w:rsidRPr="003C36E2" w14:paraId="203B9806" w14:textId="77777777" w:rsidTr="003C36E2">
        <w:tc>
          <w:tcPr>
            <w:tcW w:w="3096" w:type="dxa"/>
            <w:vAlign w:val="bottom"/>
          </w:tcPr>
          <w:p w14:paraId="13AEB27D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1.16608</w:t>
            </w:r>
          </w:p>
        </w:tc>
        <w:tc>
          <w:tcPr>
            <w:tcW w:w="1416" w:type="dxa"/>
            <w:vAlign w:val="bottom"/>
          </w:tcPr>
          <w:p w14:paraId="300210B8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0.23288</w:t>
            </w:r>
          </w:p>
        </w:tc>
        <w:tc>
          <w:tcPr>
            <w:tcW w:w="3192" w:type="dxa"/>
            <w:vAlign w:val="bottom"/>
          </w:tcPr>
          <w:p w14:paraId="5A483C3B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Mycobacterium</w:t>
            </w:r>
          </w:p>
        </w:tc>
      </w:tr>
      <w:tr w:rsidR="00E77E0C" w:rsidRPr="003C36E2" w14:paraId="7A591593" w14:textId="77777777" w:rsidTr="003C36E2">
        <w:tc>
          <w:tcPr>
            <w:tcW w:w="3096" w:type="dxa"/>
            <w:vAlign w:val="bottom"/>
          </w:tcPr>
          <w:p w14:paraId="2943E9EF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1.04417</w:t>
            </w:r>
          </w:p>
        </w:tc>
        <w:tc>
          <w:tcPr>
            <w:tcW w:w="1416" w:type="dxa"/>
            <w:vAlign w:val="bottom"/>
          </w:tcPr>
          <w:p w14:paraId="2D7241CE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0.06465</w:t>
            </w:r>
          </w:p>
        </w:tc>
        <w:tc>
          <w:tcPr>
            <w:tcW w:w="3192" w:type="dxa"/>
            <w:vAlign w:val="bottom"/>
          </w:tcPr>
          <w:p w14:paraId="1353365C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Hafnia</w:t>
            </w:r>
          </w:p>
        </w:tc>
      </w:tr>
      <w:tr w:rsidR="00E77E0C" w:rsidRPr="003C36E2" w14:paraId="54507D2A" w14:textId="77777777" w:rsidTr="003C36E2">
        <w:tc>
          <w:tcPr>
            <w:tcW w:w="3096" w:type="dxa"/>
            <w:vAlign w:val="bottom"/>
          </w:tcPr>
          <w:p w14:paraId="469DA469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1.03121</w:t>
            </w:r>
          </w:p>
        </w:tc>
        <w:tc>
          <w:tcPr>
            <w:tcW w:w="1416" w:type="dxa"/>
            <w:vAlign w:val="bottom"/>
          </w:tcPr>
          <w:p w14:paraId="28B91B4D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0.05614</w:t>
            </w:r>
          </w:p>
        </w:tc>
        <w:tc>
          <w:tcPr>
            <w:tcW w:w="3192" w:type="dxa"/>
            <w:vAlign w:val="bottom"/>
          </w:tcPr>
          <w:p w14:paraId="60591391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Kozakia</w:t>
            </w:r>
          </w:p>
        </w:tc>
      </w:tr>
      <w:tr w:rsidR="00E77E0C" w:rsidRPr="003C36E2" w14:paraId="7C0DC394" w14:textId="77777777" w:rsidTr="003C36E2">
        <w:tc>
          <w:tcPr>
            <w:tcW w:w="3096" w:type="dxa"/>
            <w:vAlign w:val="bottom"/>
          </w:tcPr>
          <w:p w14:paraId="2EDE85C8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0.98442</w:t>
            </w:r>
          </w:p>
        </w:tc>
        <w:tc>
          <w:tcPr>
            <w:tcW w:w="1416" w:type="dxa"/>
            <w:vAlign w:val="bottom"/>
          </w:tcPr>
          <w:p w14:paraId="29BF151C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0.19698</w:t>
            </w:r>
          </w:p>
        </w:tc>
        <w:tc>
          <w:tcPr>
            <w:tcW w:w="3192" w:type="dxa"/>
            <w:vAlign w:val="bottom"/>
          </w:tcPr>
          <w:p w14:paraId="2299A9A4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Dehalococcoides</w:t>
            </w:r>
          </w:p>
        </w:tc>
      </w:tr>
      <w:tr w:rsidR="00E77E0C" w:rsidRPr="003C36E2" w14:paraId="61BF91FE" w14:textId="77777777" w:rsidTr="003C36E2">
        <w:tc>
          <w:tcPr>
            <w:tcW w:w="3096" w:type="dxa"/>
            <w:vAlign w:val="bottom"/>
          </w:tcPr>
          <w:p w14:paraId="3714FE26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0.97214</w:t>
            </w:r>
          </w:p>
        </w:tc>
        <w:tc>
          <w:tcPr>
            <w:tcW w:w="1416" w:type="dxa"/>
            <w:vAlign w:val="bottom"/>
          </w:tcPr>
          <w:p w14:paraId="3B66DB89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0.23054</w:t>
            </w:r>
          </w:p>
        </w:tc>
        <w:tc>
          <w:tcPr>
            <w:tcW w:w="3192" w:type="dxa"/>
            <w:vAlign w:val="bottom"/>
          </w:tcPr>
          <w:p w14:paraId="7400E78A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Nannochloropsis</w:t>
            </w:r>
          </w:p>
        </w:tc>
      </w:tr>
      <w:tr w:rsidR="00E77E0C" w:rsidRPr="003C36E2" w14:paraId="63EBF5F3" w14:textId="77777777" w:rsidTr="003C36E2">
        <w:tc>
          <w:tcPr>
            <w:tcW w:w="3096" w:type="dxa"/>
            <w:vAlign w:val="bottom"/>
          </w:tcPr>
          <w:p w14:paraId="0D5096AB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0.94524</w:t>
            </w:r>
          </w:p>
        </w:tc>
        <w:tc>
          <w:tcPr>
            <w:tcW w:w="1416" w:type="dxa"/>
            <w:vAlign w:val="bottom"/>
          </w:tcPr>
          <w:p w14:paraId="67B0C5FB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0.03356</w:t>
            </w:r>
          </w:p>
        </w:tc>
        <w:tc>
          <w:tcPr>
            <w:tcW w:w="3192" w:type="dxa"/>
            <w:vAlign w:val="bottom"/>
          </w:tcPr>
          <w:p w14:paraId="03A8204E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Weissella</w:t>
            </w:r>
          </w:p>
        </w:tc>
      </w:tr>
      <w:tr w:rsidR="00E77E0C" w:rsidRPr="003C36E2" w14:paraId="4150783F" w14:textId="77777777" w:rsidTr="003C36E2">
        <w:tc>
          <w:tcPr>
            <w:tcW w:w="3096" w:type="dxa"/>
            <w:vAlign w:val="bottom"/>
          </w:tcPr>
          <w:p w14:paraId="6E474C28" w14:textId="77777777" w:rsidR="00E77E0C" w:rsidRPr="003C36E2" w:rsidRDefault="00E77E0C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0.94219</w:t>
            </w:r>
          </w:p>
        </w:tc>
        <w:tc>
          <w:tcPr>
            <w:tcW w:w="1416" w:type="dxa"/>
            <w:vAlign w:val="bottom"/>
          </w:tcPr>
          <w:p w14:paraId="4041956A" w14:textId="77777777" w:rsidR="00E77E0C" w:rsidRPr="003C36E2" w:rsidRDefault="00E77E0C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-0.00312</w:t>
            </w:r>
          </w:p>
        </w:tc>
        <w:tc>
          <w:tcPr>
            <w:tcW w:w="3192" w:type="dxa"/>
            <w:vAlign w:val="bottom"/>
          </w:tcPr>
          <w:p w14:paraId="2F0DD927" w14:textId="77777777" w:rsidR="00E77E0C" w:rsidRPr="003C36E2" w:rsidRDefault="00E77E0C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Acetobacter</w:t>
            </w:r>
          </w:p>
        </w:tc>
      </w:tr>
      <w:tr w:rsidR="00E77E0C" w:rsidRPr="003C36E2" w14:paraId="50DE99B6" w14:textId="77777777" w:rsidTr="003C36E2">
        <w:tc>
          <w:tcPr>
            <w:tcW w:w="3096" w:type="dxa"/>
            <w:vAlign w:val="bottom"/>
          </w:tcPr>
          <w:p w14:paraId="4721E2E0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0.94151</w:t>
            </w:r>
          </w:p>
        </w:tc>
        <w:tc>
          <w:tcPr>
            <w:tcW w:w="1416" w:type="dxa"/>
            <w:vAlign w:val="bottom"/>
          </w:tcPr>
          <w:p w14:paraId="7A098AFB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0.03704</w:t>
            </w:r>
          </w:p>
        </w:tc>
        <w:tc>
          <w:tcPr>
            <w:tcW w:w="3192" w:type="dxa"/>
            <w:vAlign w:val="bottom"/>
          </w:tcPr>
          <w:p w14:paraId="5B25B6B1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Leuconostoc</w:t>
            </w:r>
          </w:p>
        </w:tc>
      </w:tr>
      <w:tr w:rsidR="00E77E0C" w:rsidRPr="003C36E2" w14:paraId="686F5DE0" w14:textId="77777777" w:rsidTr="003C36E2">
        <w:tc>
          <w:tcPr>
            <w:tcW w:w="3096" w:type="dxa"/>
            <w:vAlign w:val="bottom"/>
          </w:tcPr>
          <w:p w14:paraId="06BBCD29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0.92702</w:t>
            </w:r>
          </w:p>
        </w:tc>
        <w:tc>
          <w:tcPr>
            <w:tcW w:w="1416" w:type="dxa"/>
            <w:vAlign w:val="bottom"/>
          </w:tcPr>
          <w:p w14:paraId="6DBA62E7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0.02063</w:t>
            </w:r>
          </w:p>
        </w:tc>
        <w:tc>
          <w:tcPr>
            <w:tcW w:w="3192" w:type="dxa"/>
            <w:vAlign w:val="bottom"/>
          </w:tcPr>
          <w:p w14:paraId="22711CEC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Lactobacillus</w:t>
            </w:r>
          </w:p>
        </w:tc>
      </w:tr>
      <w:tr w:rsidR="00E77E0C" w:rsidRPr="003C36E2" w14:paraId="4074CEAB" w14:textId="77777777" w:rsidTr="003C36E2">
        <w:tc>
          <w:tcPr>
            <w:tcW w:w="3096" w:type="dxa"/>
            <w:vAlign w:val="bottom"/>
          </w:tcPr>
          <w:p w14:paraId="137159E8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0.83456</w:t>
            </w:r>
          </w:p>
        </w:tc>
        <w:tc>
          <w:tcPr>
            <w:tcW w:w="1416" w:type="dxa"/>
            <w:vAlign w:val="bottom"/>
          </w:tcPr>
          <w:p w14:paraId="7E92D299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-0.19556</w:t>
            </w:r>
          </w:p>
        </w:tc>
        <w:tc>
          <w:tcPr>
            <w:tcW w:w="3192" w:type="dxa"/>
            <w:vAlign w:val="bottom"/>
          </w:tcPr>
          <w:p w14:paraId="61A6360F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Providencia</w:t>
            </w:r>
          </w:p>
        </w:tc>
      </w:tr>
      <w:tr w:rsidR="00E77E0C" w:rsidRPr="003C36E2" w14:paraId="56A65F4F" w14:textId="77777777" w:rsidTr="003C36E2">
        <w:tc>
          <w:tcPr>
            <w:tcW w:w="3096" w:type="dxa"/>
          </w:tcPr>
          <w:p w14:paraId="5C293B34" w14:textId="77777777" w:rsidR="00E77E0C" w:rsidRPr="003C36E2" w:rsidRDefault="00E77E0C" w:rsidP="00026D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C36E2">
              <w:rPr>
                <w:rFonts w:ascii="Times New Roman" w:hAnsi="Times New Roman"/>
                <w:b/>
                <w:sz w:val="24"/>
                <w:szCs w:val="24"/>
              </w:rPr>
              <w:t>Type of fatty acid: C12</w:t>
            </w:r>
            <w:r w:rsidR="00366267">
              <w:rPr>
                <w:rFonts w:ascii="Times New Roman" w:hAnsi="Times New Roman"/>
                <w:b/>
                <w:sz w:val="24"/>
                <w:szCs w:val="24"/>
              </w:rPr>
              <w:t>:0</w:t>
            </w:r>
          </w:p>
        </w:tc>
        <w:tc>
          <w:tcPr>
            <w:tcW w:w="4608" w:type="dxa"/>
            <w:gridSpan w:val="2"/>
          </w:tcPr>
          <w:p w14:paraId="34D125DD" w14:textId="77777777" w:rsidR="00E77E0C" w:rsidRPr="003C36E2" w:rsidRDefault="00E77E0C" w:rsidP="00E77E0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C36E2">
              <w:rPr>
                <w:rFonts w:ascii="Times New Roman" w:hAnsi="Times New Roman"/>
                <w:b/>
                <w:sz w:val="24"/>
                <w:szCs w:val="24"/>
              </w:rPr>
              <w:t>Percentage of variability explained: 66.7%</w:t>
            </w:r>
          </w:p>
        </w:tc>
      </w:tr>
      <w:tr w:rsidR="00E77E0C" w:rsidRPr="003C36E2" w14:paraId="222DCC7D" w14:textId="77777777" w:rsidTr="003C36E2">
        <w:tc>
          <w:tcPr>
            <w:tcW w:w="3096" w:type="dxa"/>
            <w:vAlign w:val="bottom"/>
          </w:tcPr>
          <w:p w14:paraId="47A3333D" w14:textId="77777777" w:rsidR="00E77E0C" w:rsidRPr="003C36E2" w:rsidRDefault="00E77E0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VIP</w:t>
            </w:r>
            <w:r w:rsidR="00B35967">
              <w:rPr>
                <w:rFonts w:ascii="Times New Roman" w:hAnsi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6" w:type="dxa"/>
            <w:vAlign w:val="bottom"/>
          </w:tcPr>
          <w:p w14:paraId="5AF18752" w14:textId="77777777" w:rsidR="00E77E0C" w:rsidRPr="003C36E2" w:rsidRDefault="00E77E0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Coefficient</w:t>
            </w:r>
          </w:p>
        </w:tc>
        <w:tc>
          <w:tcPr>
            <w:tcW w:w="3192" w:type="dxa"/>
            <w:vAlign w:val="bottom"/>
          </w:tcPr>
          <w:p w14:paraId="7EE13EA9" w14:textId="77777777" w:rsidR="00E77E0C" w:rsidRPr="003C36E2" w:rsidRDefault="00E77E0C" w:rsidP="00E77E0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MAG/Genus</w:t>
            </w:r>
          </w:p>
        </w:tc>
      </w:tr>
      <w:tr w:rsidR="00E77E0C" w:rsidRPr="003C36E2" w14:paraId="49FC4A1C" w14:textId="77777777" w:rsidTr="003C36E2">
        <w:tc>
          <w:tcPr>
            <w:tcW w:w="3096" w:type="dxa"/>
            <w:vAlign w:val="bottom"/>
          </w:tcPr>
          <w:p w14:paraId="520A8AE3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1.48165</w:t>
            </w:r>
          </w:p>
        </w:tc>
        <w:tc>
          <w:tcPr>
            <w:tcW w:w="1416" w:type="dxa"/>
            <w:vAlign w:val="bottom"/>
          </w:tcPr>
          <w:p w14:paraId="797EF822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0.3971</w:t>
            </w:r>
          </w:p>
        </w:tc>
        <w:tc>
          <w:tcPr>
            <w:tcW w:w="3192" w:type="dxa"/>
            <w:vAlign w:val="bottom"/>
          </w:tcPr>
          <w:p w14:paraId="1702301B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Jeotgalibacillus</w:t>
            </w:r>
          </w:p>
        </w:tc>
      </w:tr>
      <w:tr w:rsidR="00E77E0C" w:rsidRPr="003C36E2" w14:paraId="28CD5645" w14:textId="77777777" w:rsidTr="003C36E2">
        <w:tc>
          <w:tcPr>
            <w:tcW w:w="3096" w:type="dxa"/>
            <w:vAlign w:val="bottom"/>
          </w:tcPr>
          <w:p w14:paraId="6EB3E6E4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1.34461</w:t>
            </w:r>
          </w:p>
        </w:tc>
        <w:tc>
          <w:tcPr>
            <w:tcW w:w="1416" w:type="dxa"/>
            <w:vAlign w:val="bottom"/>
          </w:tcPr>
          <w:p w14:paraId="06ADA70D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0.2813</w:t>
            </w:r>
          </w:p>
        </w:tc>
        <w:tc>
          <w:tcPr>
            <w:tcW w:w="3192" w:type="dxa"/>
            <w:vAlign w:val="bottom"/>
          </w:tcPr>
          <w:p w14:paraId="4EEE58B1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Denitrobacterium</w:t>
            </w:r>
          </w:p>
        </w:tc>
      </w:tr>
      <w:tr w:rsidR="00E77E0C" w:rsidRPr="003C36E2" w14:paraId="5F3AB7DD" w14:textId="77777777" w:rsidTr="003C36E2">
        <w:tc>
          <w:tcPr>
            <w:tcW w:w="3096" w:type="dxa"/>
            <w:vAlign w:val="bottom"/>
          </w:tcPr>
          <w:p w14:paraId="687351FB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0.99911</w:t>
            </w:r>
          </w:p>
        </w:tc>
        <w:tc>
          <w:tcPr>
            <w:tcW w:w="1416" w:type="dxa"/>
            <w:vAlign w:val="bottom"/>
          </w:tcPr>
          <w:p w14:paraId="2B1CFDE0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0.05999</w:t>
            </w:r>
          </w:p>
        </w:tc>
        <w:tc>
          <w:tcPr>
            <w:tcW w:w="3192" w:type="dxa"/>
            <w:vAlign w:val="bottom"/>
          </w:tcPr>
          <w:p w14:paraId="12443F3D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Lactobacillus</w:t>
            </w:r>
          </w:p>
        </w:tc>
      </w:tr>
      <w:tr w:rsidR="00E77E0C" w:rsidRPr="003C36E2" w14:paraId="78FF2231" w14:textId="77777777" w:rsidTr="003C36E2">
        <w:tc>
          <w:tcPr>
            <w:tcW w:w="3096" w:type="dxa"/>
            <w:vAlign w:val="bottom"/>
          </w:tcPr>
          <w:p w14:paraId="6AAC75AB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0.9914</w:t>
            </w:r>
          </w:p>
        </w:tc>
        <w:tc>
          <w:tcPr>
            <w:tcW w:w="1416" w:type="dxa"/>
            <w:vAlign w:val="bottom"/>
          </w:tcPr>
          <w:p w14:paraId="752B1FE6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0.06482</w:t>
            </w:r>
          </w:p>
        </w:tc>
        <w:tc>
          <w:tcPr>
            <w:tcW w:w="3192" w:type="dxa"/>
            <w:vAlign w:val="bottom"/>
          </w:tcPr>
          <w:p w14:paraId="1273A149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Leuconostoc</w:t>
            </w:r>
          </w:p>
        </w:tc>
      </w:tr>
      <w:tr w:rsidR="00E77E0C" w:rsidRPr="003C36E2" w14:paraId="5CE20170" w14:textId="77777777" w:rsidTr="003C36E2">
        <w:tc>
          <w:tcPr>
            <w:tcW w:w="3096" w:type="dxa"/>
            <w:vAlign w:val="bottom"/>
          </w:tcPr>
          <w:p w14:paraId="6ECFA63D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0.98487</w:t>
            </w:r>
          </w:p>
        </w:tc>
        <w:tc>
          <w:tcPr>
            <w:tcW w:w="1416" w:type="dxa"/>
            <w:vAlign w:val="bottom"/>
          </w:tcPr>
          <w:p w14:paraId="2F29567E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0.0666</w:t>
            </w:r>
          </w:p>
        </w:tc>
        <w:tc>
          <w:tcPr>
            <w:tcW w:w="3192" w:type="dxa"/>
            <w:vAlign w:val="bottom"/>
          </w:tcPr>
          <w:p w14:paraId="5FE7DBA4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Weissella</w:t>
            </w:r>
          </w:p>
        </w:tc>
      </w:tr>
      <w:tr w:rsidR="00E77E0C" w:rsidRPr="003C36E2" w14:paraId="685ACCC6" w14:textId="77777777" w:rsidTr="003C36E2">
        <w:tc>
          <w:tcPr>
            <w:tcW w:w="3096" w:type="dxa"/>
            <w:vAlign w:val="bottom"/>
          </w:tcPr>
          <w:p w14:paraId="655DFDE0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0.96607</w:t>
            </w:r>
          </w:p>
        </w:tc>
        <w:tc>
          <w:tcPr>
            <w:tcW w:w="1416" w:type="dxa"/>
            <w:vAlign w:val="bottom"/>
          </w:tcPr>
          <w:p w14:paraId="61E1728F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-0.02282</w:t>
            </w:r>
          </w:p>
        </w:tc>
        <w:tc>
          <w:tcPr>
            <w:tcW w:w="3192" w:type="dxa"/>
            <w:vAlign w:val="bottom"/>
          </w:tcPr>
          <w:p w14:paraId="20F4BF47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Pediococcus</w:t>
            </w:r>
          </w:p>
        </w:tc>
      </w:tr>
      <w:tr w:rsidR="00E77E0C" w:rsidRPr="003C36E2" w14:paraId="1BA7F040" w14:textId="77777777" w:rsidTr="003C36E2">
        <w:tc>
          <w:tcPr>
            <w:tcW w:w="3096" w:type="dxa"/>
            <w:vAlign w:val="bottom"/>
          </w:tcPr>
          <w:p w14:paraId="7E6EBACB" w14:textId="77777777" w:rsidR="00E77E0C" w:rsidRPr="003C36E2" w:rsidRDefault="00E77E0C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0.95156</w:t>
            </w:r>
          </w:p>
        </w:tc>
        <w:tc>
          <w:tcPr>
            <w:tcW w:w="1416" w:type="dxa"/>
            <w:vAlign w:val="bottom"/>
          </w:tcPr>
          <w:p w14:paraId="7900E90A" w14:textId="77777777" w:rsidR="00E77E0C" w:rsidRPr="003C36E2" w:rsidRDefault="00E77E0C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-0.03577</w:t>
            </w:r>
          </w:p>
        </w:tc>
        <w:tc>
          <w:tcPr>
            <w:tcW w:w="3192" w:type="dxa"/>
            <w:vAlign w:val="bottom"/>
          </w:tcPr>
          <w:p w14:paraId="32F92908" w14:textId="77777777" w:rsidR="00E77E0C" w:rsidRPr="003C36E2" w:rsidRDefault="00E77E0C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Hafnia</w:t>
            </w:r>
          </w:p>
        </w:tc>
      </w:tr>
      <w:tr w:rsidR="00E77E0C" w:rsidRPr="003C36E2" w14:paraId="4183B140" w14:textId="77777777" w:rsidTr="003C36E2">
        <w:tc>
          <w:tcPr>
            <w:tcW w:w="3096" w:type="dxa"/>
            <w:vAlign w:val="bottom"/>
          </w:tcPr>
          <w:p w14:paraId="14B880A6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0.92393</w:t>
            </w:r>
          </w:p>
        </w:tc>
        <w:tc>
          <w:tcPr>
            <w:tcW w:w="1416" w:type="dxa"/>
            <w:vAlign w:val="bottom"/>
          </w:tcPr>
          <w:p w14:paraId="052C1908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-0.00248</w:t>
            </w:r>
          </w:p>
        </w:tc>
        <w:tc>
          <w:tcPr>
            <w:tcW w:w="3192" w:type="dxa"/>
            <w:vAlign w:val="bottom"/>
          </w:tcPr>
          <w:p w14:paraId="07C8E847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Komagataeibacter</w:t>
            </w:r>
          </w:p>
        </w:tc>
      </w:tr>
      <w:tr w:rsidR="00E77E0C" w:rsidRPr="003C36E2" w14:paraId="4BCAE176" w14:textId="77777777" w:rsidTr="003C36E2">
        <w:tc>
          <w:tcPr>
            <w:tcW w:w="3096" w:type="dxa"/>
            <w:vAlign w:val="bottom"/>
          </w:tcPr>
          <w:p w14:paraId="7433CCB2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0.88394</w:t>
            </w:r>
          </w:p>
        </w:tc>
        <w:tc>
          <w:tcPr>
            <w:tcW w:w="1416" w:type="dxa"/>
            <w:vAlign w:val="bottom"/>
          </w:tcPr>
          <w:p w14:paraId="0240D0D0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0.09067</w:t>
            </w:r>
          </w:p>
        </w:tc>
        <w:tc>
          <w:tcPr>
            <w:tcW w:w="3192" w:type="dxa"/>
            <w:vAlign w:val="bottom"/>
          </w:tcPr>
          <w:p w14:paraId="0B9770B1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Rahnella</w:t>
            </w:r>
          </w:p>
        </w:tc>
      </w:tr>
      <w:tr w:rsidR="00E77E0C" w:rsidRPr="003C36E2" w14:paraId="046F15B9" w14:textId="77777777" w:rsidTr="003C36E2">
        <w:tc>
          <w:tcPr>
            <w:tcW w:w="3096" w:type="dxa"/>
            <w:vAlign w:val="bottom"/>
          </w:tcPr>
          <w:p w14:paraId="41384E50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0.88059</w:t>
            </w:r>
          </w:p>
        </w:tc>
        <w:tc>
          <w:tcPr>
            <w:tcW w:w="1416" w:type="dxa"/>
            <w:vAlign w:val="bottom"/>
          </w:tcPr>
          <w:p w14:paraId="2821378B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0.04242</w:t>
            </w:r>
          </w:p>
        </w:tc>
        <w:tc>
          <w:tcPr>
            <w:tcW w:w="3192" w:type="dxa"/>
            <w:vAlign w:val="bottom"/>
          </w:tcPr>
          <w:p w14:paraId="1D5C993A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Kozakia</w:t>
            </w:r>
          </w:p>
        </w:tc>
      </w:tr>
      <w:tr w:rsidR="00E77E0C" w:rsidRPr="003C36E2" w14:paraId="3911B0BD" w14:textId="77777777" w:rsidTr="003C36E2">
        <w:tc>
          <w:tcPr>
            <w:tcW w:w="3096" w:type="dxa"/>
            <w:vAlign w:val="bottom"/>
          </w:tcPr>
          <w:p w14:paraId="34A110E8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0.85571</w:t>
            </w:r>
          </w:p>
        </w:tc>
        <w:tc>
          <w:tcPr>
            <w:tcW w:w="1416" w:type="dxa"/>
            <w:vAlign w:val="bottom"/>
          </w:tcPr>
          <w:p w14:paraId="22125EB0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0.00845</w:t>
            </w:r>
          </w:p>
        </w:tc>
        <w:tc>
          <w:tcPr>
            <w:tcW w:w="3192" w:type="dxa"/>
            <w:vAlign w:val="bottom"/>
          </w:tcPr>
          <w:p w14:paraId="35C74793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Acetobacter</w:t>
            </w:r>
          </w:p>
        </w:tc>
      </w:tr>
      <w:tr w:rsidR="00E77E0C" w:rsidRPr="003C36E2" w14:paraId="6712D50D" w14:textId="77777777" w:rsidTr="003C36E2">
        <w:tc>
          <w:tcPr>
            <w:tcW w:w="3096" w:type="dxa"/>
          </w:tcPr>
          <w:p w14:paraId="76B6106F" w14:textId="77777777" w:rsidR="00E77E0C" w:rsidRPr="003C36E2" w:rsidRDefault="00E77E0C" w:rsidP="00026D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C36E2">
              <w:rPr>
                <w:rFonts w:ascii="Times New Roman" w:hAnsi="Times New Roman"/>
                <w:b/>
                <w:sz w:val="24"/>
                <w:szCs w:val="24"/>
              </w:rPr>
              <w:t>Type of fatty acid: C14</w:t>
            </w:r>
            <w:r w:rsidR="00366267">
              <w:rPr>
                <w:rFonts w:ascii="Times New Roman" w:hAnsi="Times New Roman"/>
                <w:b/>
                <w:sz w:val="24"/>
                <w:szCs w:val="24"/>
              </w:rPr>
              <w:t>:0</w:t>
            </w:r>
          </w:p>
        </w:tc>
        <w:tc>
          <w:tcPr>
            <w:tcW w:w="4608" w:type="dxa"/>
            <w:gridSpan w:val="2"/>
          </w:tcPr>
          <w:p w14:paraId="41A160FE" w14:textId="77777777" w:rsidR="00E77E0C" w:rsidRPr="003C36E2" w:rsidRDefault="00E77E0C" w:rsidP="00E77E0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C36E2">
              <w:rPr>
                <w:rFonts w:ascii="Times New Roman" w:hAnsi="Times New Roman"/>
                <w:b/>
                <w:sz w:val="24"/>
                <w:szCs w:val="24"/>
              </w:rPr>
              <w:t>Percentage of variability explained: 73.8%</w:t>
            </w:r>
          </w:p>
        </w:tc>
      </w:tr>
      <w:tr w:rsidR="00E77E0C" w:rsidRPr="003C36E2" w14:paraId="27D7CF40" w14:textId="77777777" w:rsidTr="003C36E2">
        <w:tc>
          <w:tcPr>
            <w:tcW w:w="3096" w:type="dxa"/>
            <w:vAlign w:val="bottom"/>
          </w:tcPr>
          <w:p w14:paraId="58843953" w14:textId="77777777" w:rsidR="00E77E0C" w:rsidRPr="003C36E2" w:rsidRDefault="00E77E0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VIP</w:t>
            </w:r>
            <w:r w:rsidR="00B35967">
              <w:rPr>
                <w:rFonts w:ascii="Times New Roman" w:hAnsi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6" w:type="dxa"/>
            <w:vAlign w:val="bottom"/>
          </w:tcPr>
          <w:p w14:paraId="63980AAE" w14:textId="77777777" w:rsidR="00E77E0C" w:rsidRPr="003C36E2" w:rsidRDefault="00E77E0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Coefficient</w:t>
            </w:r>
          </w:p>
        </w:tc>
        <w:tc>
          <w:tcPr>
            <w:tcW w:w="3192" w:type="dxa"/>
            <w:vAlign w:val="bottom"/>
          </w:tcPr>
          <w:p w14:paraId="5ADE93C5" w14:textId="77777777" w:rsidR="00E77E0C" w:rsidRPr="003C36E2" w:rsidRDefault="00E77E0C" w:rsidP="00E77E0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MAG/Genus</w:t>
            </w:r>
          </w:p>
        </w:tc>
      </w:tr>
      <w:tr w:rsidR="00E77E0C" w:rsidRPr="003C36E2" w14:paraId="47746725" w14:textId="77777777" w:rsidTr="003C36E2">
        <w:tc>
          <w:tcPr>
            <w:tcW w:w="3096" w:type="dxa"/>
            <w:vAlign w:val="bottom"/>
          </w:tcPr>
          <w:p w14:paraId="1D368632" w14:textId="77777777" w:rsidR="00E77E0C" w:rsidRPr="003C36E2" w:rsidRDefault="00E77E0C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1.38533</w:t>
            </w:r>
          </w:p>
        </w:tc>
        <w:tc>
          <w:tcPr>
            <w:tcW w:w="1416" w:type="dxa"/>
            <w:vAlign w:val="bottom"/>
          </w:tcPr>
          <w:p w14:paraId="4FC6EBA1" w14:textId="77777777" w:rsidR="00E77E0C" w:rsidRPr="003C36E2" w:rsidRDefault="00E77E0C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-0.25198</w:t>
            </w:r>
          </w:p>
        </w:tc>
        <w:tc>
          <w:tcPr>
            <w:tcW w:w="3192" w:type="dxa"/>
            <w:vAlign w:val="bottom"/>
          </w:tcPr>
          <w:p w14:paraId="1D4A538F" w14:textId="77777777" w:rsidR="00E77E0C" w:rsidRPr="003C36E2" w:rsidRDefault="00E77E0C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Bacteroides</w:t>
            </w:r>
          </w:p>
        </w:tc>
      </w:tr>
      <w:tr w:rsidR="00E77E0C" w:rsidRPr="003C36E2" w14:paraId="592037F9" w14:textId="77777777" w:rsidTr="003C36E2">
        <w:tc>
          <w:tcPr>
            <w:tcW w:w="3096" w:type="dxa"/>
            <w:vAlign w:val="bottom"/>
          </w:tcPr>
          <w:p w14:paraId="57A5DA3F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1.18788</w:t>
            </w:r>
          </w:p>
        </w:tc>
        <w:tc>
          <w:tcPr>
            <w:tcW w:w="1416" w:type="dxa"/>
            <w:vAlign w:val="bottom"/>
          </w:tcPr>
          <w:p w14:paraId="10B27AA2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0.23149</w:t>
            </w:r>
          </w:p>
        </w:tc>
        <w:tc>
          <w:tcPr>
            <w:tcW w:w="3192" w:type="dxa"/>
            <w:vAlign w:val="bottom"/>
          </w:tcPr>
          <w:p w14:paraId="2A1740DD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Jeotgalibacillus</w:t>
            </w:r>
          </w:p>
        </w:tc>
      </w:tr>
      <w:tr w:rsidR="00E77E0C" w:rsidRPr="003C36E2" w14:paraId="60F55215" w14:textId="77777777" w:rsidTr="003C36E2">
        <w:tc>
          <w:tcPr>
            <w:tcW w:w="3096" w:type="dxa"/>
            <w:vAlign w:val="bottom"/>
          </w:tcPr>
          <w:p w14:paraId="4410358E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1.13598</w:t>
            </w:r>
          </w:p>
        </w:tc>
        <w:tc>
          <w:tcPr>
            <w:tcW w:w="1416" w:type="dxa"/>
            <w:vAlign w:val="bottom"/>
          </w:tcPr>
          <w:p w14:paraId="3CE36A38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0.17849</w:t>
            </w:r>
          </w:p>
        </w:tc>
        <w:tc>
          <w:tcPr>
            <w:tcW w:w="3192" w:type="dxa"/>
            <w:vAlign w:val="bottom"/>
          </w:tcPr>
          <w:p w14:paraId="7B6EB3D1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Denitrobacterium</w:t>
            </w:r>
          </w:p>
        </w:tc>
      </w:tr>
      <w:tr w:rsidR="00E77E0C" w:rsidRPr="003C36E2" w14:paraId="605B9528" w14:textId="77777777" w:rsidTr="003C36E2">
        <w:tc>
          <w:tcPr>
            <w:tcW w:w="3096" w:type="dxa"/>
            <w:vAlign w:val="bottom"/>
          </w:tcPr>
          <w:p w14:paraId="3E5AE4E4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1.08881</w:t>
            </w:r>
          </w:p>
        </w:tc>
        <w:tc>
          <w:tcPr>
            <w:tcW w:w="1416" w:type="dxa"/>
            <w:vAlign w:val="bottom"/>
          </w:tcPr>
          <w:p w14:paraId="400BE2EF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0.00337</w:t>
            </w:r>
          </w:p>
        </w:tc>
        <w:tc>
          <w:tcPr>
            <w:tcW w:w="3192" w:type="dxa"/>
            <w:vAlign w:val="bottom"/>
          </w:tcPr>
          <w:p w14:paraId="230DB814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Pediococcus</w:t>
            </w:r>
          </w:p>
        </w:tc>
      </w:tr>
      <w:tr w:rsidR="00E77E0C" w:rsidRPr="003C36E2" w14:paraId="3FF7F61B" w14:textId="77777777" w:rsidTr="003C36E2">
        <w:tc>
          <w:tcPr>
            <w:tcW w:w="3096" w:type="dxa"/>
            <w:vAlign w:val="bottom"/>
          </w:tcPr>
          <w:p w14:paraId="3475FAB8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1.02264</w:t>
            </w:r>
          </w:p>
        </w:tc>
        <w:tc>
          <w:tcPr>
            <w:tcW w:w="1416" w:type="dxa"/>
            <w:vAlign w:val="bottom"/>
          </w:tcPr>
          <w:p w14:paraId="2D2040DB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0.06996</w:t>
            </w:r>
          </w:p>
        </w:tc>
        <w:tc>
          <w:tcPr>
            <w:tcW w:w="3192" w:type="dxa"/>
            <w:vAlign w:val="bottom"/>
          </w:tcPr>
          <w:p w14:paraId="4964ED7F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Rahnella</w:t>
            </w:r>
          </w:p>
        </w:tc>
      </w:tr>
      <w:tr w:rsidR="00E77E0C" w:rsidRPr="003C36E2" w14:paraId="3D2C1BD1" w14:textId="77777777" w:rsidTr="003C36E2">
        <w:tc>
          <w:tcPr>
            <w:tcW w:w="3096" w:type="dxa"/>
            <w:vAlign w:val="bottom"/>
          </w:tcPr>
          <w:p w14:paraId="26A942E6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0.9824</w:t>
            </w:r>
          </w:p>
        </w:tc>
        <w:tc>
          <w:tcPr>
            <w:tcW w:w="1416" w:type="dxa"/>
            <w:vAlign w:val="bottom"/>
          </w:tcPr>
          <w:p w14:paraId="46784A45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0.22477</w:t>
            </w:r>
          </w:p>
        </w:tc>
        <w:tc>
          <w:tcPr>
            <w:tcW w:w="3192" w:type="dxa"/>
            <w:vAlign w:val="bottom"/>
          </w:tcPr>
          <w:p w14:paraId="0FC6154E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Virgibacillus</w:t>
            </w:r>
          </w:p>
        </w:tc>
      </w:tr>
      <w:tr w:rsidR="00E77E0C" w:rsidRPr="003C36E2" w14:paraId="3C1632CB" w14:textId="77777777" w:rsidTr="003C36E2">
        <w:tc>
          <w:tcPr>
            <w:tcW w:w="3096" w:type="dxa"/>
            <w:vAlign w:val="bottom"/>
          </w:tcPr>
          <w:p w14:paraId="6033E988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0.96637</w:t>
            </w:r>
          </w:p>
        </w:tc>
        <w:tc>
          <w:tcPr>
            <w:tcW w:w="1416" w:type="dxa"/>
            <w:vAlign w:val="bottom"/>
          </w:tcPr>
          <w:p w14:paraId="4292E09F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0.07217</w:t>
            </w:r>
          </w:p>
        </w:tc>
        <w:tc>
          <w:tcPr>
            <w:tcW w:w="3192" w:type="dxa"/>
            <w:vAlign w:val="bottom"/>
          </w:tcPr>
          <w:p w14:paraId="17C001EA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Lactobacillus</w:t>
            </w:r>
          </w:p>
        </w:tc>
      </w:tr>
      <w:tr w:rsidR="00E77E0C" w:rsidRPr="003C36E2" w14:paraId="1E80DF2C" w14:textId="77777777" w:rsidTr="003C36E2">
        <w:tc>
          <w:tcPr>
            <w:tcW w:w="3096" w:type="dxa"/>
            <w:vAlign w:val="bottom"/>
          </w:tcPr>
          <w:p w14:paraId="3AA765D8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0.90975</w:t>
            </w:r>
          </w:p>
        </w:tc>
        <w:tc>
          <w:tcPr>
            <w:tcW w:w="1416" w:type="dxa"/>
            <w:vAlign w:val="bottom"/>
          </w:tcPr>
          <w:p w14:paraId="42FAEFFA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0.07818</w:t>
            </w:r>
          </w:p>
        </w:tc>
        <w:tc>
          <w:tcPr>
            <w:tcW w:w="3192" w:type="dxa"/>
            <w:vAlign w:val="bottom"/>
          </w:tcPr>
          <w:p w14:paraId="2FD521DD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Leuconostoc</w:t>
            </w:r>
          </w:p>
        </w:tc>
      </w:tr>
      <w:tr w:rsidR="00E77E0C" w:rsidRPr="003C36E2" w14:paraId="0825CEB6" w14:textId="77777777" w:rsidTr="003C36E2">
        <w:tc>
          <w:tcPr>
            <w:tcW w:w="3096" w:type="dxa"/>
            <w:vAlign w:val="bottom"/>
          </w:tcPr>
          <w:p w14:paraId="50FE6430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0.90374</w:t>
            </w:r>
          </w:p>
        </w:tc>
        <w:tc>
          <w:tcPr>
            <w:tcW w:w="1416" w:type="dxa"/>
            <w:vAlign w:val="bottom"/>
          </w:tcPr>
          <w:p w14:paraId="4A567109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0.03367</w:t>
            </w:r>
          </w:p>
        </w:tc>
        <w:tc>
          <w:tcPr>
            <w:tcW w:w="3192" w:type="dxa"/>
            <w:vAlign w:val="bottom"/>
          </w:tcPr>
          <w:p w14:paraId="713B39D0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Oribacterium</w:t>
            </w:r>
          </w:p>
        </w:tc>
      </w:tr>
      <w:tr w:rsidR="00E77E0C" w:rsidRPr="003C36E2" w14:paraId="285D8B31" w14:textId="77777777" w:rsidTr="003C36E2">
        <w:tc>
          <w:tcPr>
            <w:tcW w:w="3096" w:type="dxa"/>
            <w:vAlign w:val="bottom"/>
          </w:tcPr>
          <w:p w14:paraId="2D77D032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0.89683</w:t>
            </w:r>
          </w:p>
        </w:tc>
        <w:tc>
          <w:tcPr>
            <w:tcW w:w="1416" w:type="dxa"/>
            <w:vAlign w:val="bottom"/>
          </w:tcPr>
          <w:p w14:paraId="687ACADB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0.08579</w:t>
            </w:r>
          </w:p>
        </w:tc>
        <w:tc>
          <w:tcPr>
            <w:tcW w:w="3192" w:type="dxa"/>
            <w:vAlign w:val="bottom"/>
          </w:tcPr>
          <w:p w14:paraId="49C51258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Weissella</w:t>
            </w:r>
          </w:p>
        </w:tc>
      </w:tr>
      <w:tr w:rsidR="00E77E0C" w:rsidRPr="003C36E2" w14:paraId="0A518443" w14:textId="77777777" w:rsidTr="003C36E2">
        <w:tc>
          <w:tcPr>
            <w:tcW w:w="3096" w:type="dxa"/>
            <w:vAlign w:val="bottom"/>
          </w:tcPr>
          <w:p w14:paraId="27B1ACBF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0.88378</w:t>
            </w:r>
          </w:p>
        </w:tc>
        <w:tc>
          <w:tcPr>
            <w:tcW w:w="1416" w:type="dxa"/>
            <w:vAlign w:val="bottom"/>
          </w:tcPr>
          <w:p w14:paraId="663CDBF9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0.11232</w:t>
            </w:r>
          </w:p>
        </w:tc>
        <w:tc>
          <w:tcPr>
            <w:tcW w:w="3192" w:type="dxa"/>
            <w:vAlign w:val="bottom"/>
          </w:tcPr>
          <w:p w14:paraId="47CFCF53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Carboxydothermus</w:t>
            </w:r>
          </w:p>
        </w:tc>
      </w:tr>
      <w:tr w:rsidR="00E77E0C" w:rsidRPr="003C36E2" w14:paraId="47DCE699" w14:textId="77777777" w:rsidTr="003C36E2">
        <w:tc>
          <w:tcPr>
            <w:tcW w:w="3096" w:type="dxa"/>
            <w:vAlign w:val="bottom"/>
          </w:tcPr>
          <w:p w14:paraId="744BC166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0.8461</w:t>
            </w:r>
          </w:p>
        </w:tc>
        <w:tc>
          <w:tcPr>
            <w:tcW w:w="1416" w:type="dxa"/>
            <w:vAlign w:val="bottom"/>
          </w:tcPr>
          <w:p w14:paraId="194755B3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0.10134</w:t>
            </w:r>
          </w:p>
        </w:tc>
        <w:tc>
          <w:tcPr>
            <w:tcW w:w="3192" w:type="dxa"/>
            <w:vAlign w:val="bottom"/>
          </w:tcPr>
          <w:p w14:paraId="60AF8061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Mageeibacillus</w:t>
            </w:r>
          </w:p>
        </w:tc>
      </w:tr>
      <w:tr w:rsidR="00E77E0C" w:rsidRPr="003C36E2" w14:paraId="2F0E53D6" w14:textId="77777777" w:rsidTr="003C36E2">
        <w:tc>
          <w:tcPr>
            <w:tcW w:w="3096" w:type="dxa"/>
            <w:vAlign w:val="bottom"/>
          </w:tcPr>
          <w:p w14:paraId="008761DD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0.81145</w:t>
            </w:r>
          </w:p>
        </w:tc>
        <w:tc>
          <w:tcPr>
            <w:tcW w:w="1416" w:type="dxa"/>
            <w:vAlign w:val="bottom"/>
          </w:tcPr>
          <w:p w14:paraId="64C20C70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0.13236</w:t>
            </w:r>
          </w:p>
        </w:tc>
        <w:tc>
          <w:tcPr>
            <w:tcW w:w="3192" w:type="dxa"/>
            <w:vAlign w:val="bottom"/>
          </w:tcPr>
          <w:p w14:paraId="03640487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Psychrobacter</w:t>
            </w:r>
          </w:p>
        </w:tc>
      </w:tr>
      <w:tr w:rsidR="00E77E0C" w:rsidRPr="003C36E2" w14:paraId="4CB15BF5" w14:textId="77777777" w:rsidTr="003C36E2">
        <w:tc>
          <w:tcPr>
            <w:tcW w:w="3096" w:type="dxa"/>
            <w:vAlign w:val="bottom"/>
          </w:tcPr>
          <w:p w14:paraId="53B2F356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0.80309</w:t>
            </w:r>
          </w:p>
        </w:tc>
        <w:tc>
          <w:tcPr>
            <w:tcW w:w="1416" w:type="dxa"/>
            <w:vAlign w:val="bottom"/>
          </w:tcPr>
          <w:p w14:paraId="132E05BC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0.16724</w:t>
            </w:r>
          </w:p>
        </w:tc>
        <w:tc>
          <w:tcPr>
            <w:tcW w:w="3192" w:type="dxa"/>
            <w:vAlign w:val="bottom"/>
          </w:tcPr>
          <w:p w14:paraId="679EA874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Enterococcus</w:t>
            </w:r>
          </w:p>
        </w:tc>
      </w:tr>
      <w:tr w:rsidR="00E77E0C" w:rsidRPr="003C36E2" w14:paraId="3E04E863" w14:textId="77777777" w:rsidTr="003C36E2">
        <w:tc>
          <w:tcPr>
            <w:tcW w:w="3096" w:type="dxa"/>
          </w:tcPr>
          <w:p w14:paraId="4B219C79" w14:textId="77777777" w:rsidR="00E77E0C" w:rsidRPr="003C36E2" w:rsidRDefault="00E77E0C" w:rsidP="003C36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C36E2">
              <w:rPr>
                <w:rFonts w:ascii="Times New Roman" w:hAnsi="Times New Roman"/>
                <w:b/>
                <w:sz w:val="24"/>
                <w:szCs w:val="24"/>
              </w:rPr>
              <w:t>Type of fatty acid: C16</w:t>
            </w:r>
            <w:r w:rsidR="00366267">
              <w:rPr>
                <w:rFonts w:ascii="Times New Roman" w:hAnsi="Times New Roman"/>
                <w:b/>
                <w:sz w:val="24"/>
                <w:szCs w:val="24"/>
              </w:rPr>
              <w:t>:0</w:t>
            </w:r>
          </w:p>
        </w:tc>
        <w:tc>
          <w:tcPr>
            <w:tcW w:w="4608" w:type="dxa"/>
            <w:gridSpan w:val="2"/>
          </w:tcPr>
          <w:p w14:paraId="637C98F5" w14:textId="77777777" w:rsidR="00E77E0C" w:rsidRPr="003C36E2" w:rsidRDefault="00E77E0C" w:rsidP="00E77E0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C36E2">
              <w:rPr>
                <w:rFonts w:ascii="Times New Roman" w:hAnsi="Times New Roman"/>
                <w:b/>
                <w:sz w:val="24"/>
                <w:szCs w:val="24"/>
              </w:rPr>
              <w:t>Percentage of variability explained: 64.3%</w:t>
            </w:r>
          </w:p>
        </w:tc>
      </w:tr>
      <w:tr w:rsidR="00E77E0C" w:rsidRPr="003C36E2" w14:paraId="5C8D5D76" w14:textId="77777777" w:rsidTr="003C36E2">
        <w:tc>
          <w:tcPr>
            <w:tcW w:w="3096" w:type="dxa"/>
            <w:vAlign w:val="bottom"/>
          </w:tcPr>
          <w:p w14:paraId="5D5401B1" w14:textId="77777777" w:rsidR="00E77E0C" w:rsidRPr="003C36E2" w:rsidRDefault="00E77E0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VIP</w:t>
            </w:r>
            <w:r w:rsidR="00B35967">
              <w:rPr>
                <w:rFonts w:ascii="Times New Roman" w:hAnsi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6" w:type="dxa"/>
            <w:vAlign w:val="bottom"/>
          </w:tcPr>
          <w:p w14:paraId="7AD1DA6F" w14:textId="77777777" w:rsidR="00E77E0C" w:rsidRPr="003C36E2" w:rsidRDefault="00E77E0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Coefficient</w:t>
            </w:r>
          </w:p>
        </w:tc>
        <w:tc>
          <w:tcPr>
            <w:tcW w:w="3192" w:type="dxa"/>
            <w:vAlign w:val="bottom"/>
          </w:tcPr>
          <w:p w14:paraId="5FB5CD2F" w14:textId="77777777" w:rsidR="00E77E0C" w:rsidRPr="003C36E2" w:rsidRDefault="00E77E0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Genus</w:t>
            </w:r>
          </w:p>
        </w:tc>
      </w:tr>
      <w:tr w:rsidR="00E77E0C" w:rsidRPr="003C36E2" w14:paraId="0B0214AD" w14:textId="77777777" w:rsidTr="003C36E2">
        <w:tc>
          <w:tcPr>
            <w:tcW w:w="3096" w:type="dxa"/>
            <w:vAlign w:val="bottom"/>
          </w:tcPr>
          <w:p w14:paraId="36476C75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1.23607</w:t>
            </w:r>
          </w:p>
        </w:tc>
        <w:tc>
          <w:tcPr>
            <w:tcW w:w="1416" w:type="dxa"/>
            <w:vAlign w:val="bottom"/>
          </w:tcPr>
          <w:p w14:paraId="6D189041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0.40728</w:t>
            </w:r>
          </w:p>
        </w:tc>
        <w:tc>
          <w:tcPr>
            <w:tcW w:w="3192" w:type="dxa"/>
            <w:vAlign w:val="bottom"/>
          </w:tcPr>
          <w:p w14:paraId="6262FFF4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Kozakia</w:t>
            </w:r>
          </w:p>
        </w:tc>
      </w:tr>
      <w:tr w:rsidR="00E77E0C" w:rsidRPr="003C36E2" w14:paraId="619E908A" w14:textId="77777777" w:rsidTr="003C36E2">
        <w:tc>
          <w:tcPr>
            <w:tcW w:w="3096" w:type="dxa"/>
            <w:vAlign w:val="bottom"/>
          </w:tcPr>
          <w:p w14:paraId="69DFECF0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1.0322</w:t>
            </w:r>
          </w:p>
        </w:tc>
        <w:tc>
          <w:tcPr>
            <w:tcW w:w="1416" w:type="dxa"/>
            <w:vAlign w:val="bottom"/>
          </w:tcPr>
          <w:p w14:paraId="4E91A6F3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-0.03076</w:t>
            </w:r>
          </w:p>
        </w:tc>
        <w:tc>
          <w:tcPr>
            <w:tcW w:w="3192" w:type="dxa"/>
            <w:vAlign w:val="bottom"/>
          </w:tcPr>
          <w:p w14:paraId="44BEAA78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Mycobacterium</w:t>
            </w:r>
          </w:p>
        </w:tc>
      </w:tr>
      <w:tr w:rsidR="00E77E0C" w:rsidRPr="003C36E2" w14:paraId="4D4E335F" w14:textId="77777777" w:rsidTr="003C36E2">
        <w:tc>
          <w:tcPr>
            <w:tcW w:w="3096" w:type="dxa"/>
            <w:vAlign w:val="bottom"/>
          </w:tcPr>
          <w:p w14:paraId="1B1BDAE6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1.02646</w:t>
            </w:r>
          </w:p>
        </w:tc>
        <w:tc>
          <w:tcPr>
            <w:tcW w:w="1416" w:type="dxa"/>
            <w:vAlign w:val="bottom"/>
          </w:tcPr>
          <w:p w14:paraId="16A95817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0.00838</w:t>
            </w:r>
          </w:p>
        </w:tc>
        <w:tc>
          <w:tcPr>
            <w:tcW w:w="3192" w:type="dxa"/>
            <w:vAlign w:val="bottom"/>
          </w:tcPr>
          <w:p w14:paraId="79A5161C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Rhodotorula</w:t>
            </w:r>
          </w:p>
        </w:tc>
      </w:tr>
      <w:tr w:rsidR="00E77E0C" w:rsidRPr="003C36E2" w14:paraId="7B0E641B" w14:textId="77777777" w:rsidTr="003C36E2">
        <w:tc>
          <w:tcPr>
            <w:tcW w:w="3096" w:type="dxa"/>
            <w:vAlign w:val="bottom"/>
          </w:tcPr>
          <w:p w14:paraId="4C159F73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1.00727</w:t>
            </w:r>
          </w:p>
        </w:tc>
        <w:tc>
          <w:tcPr>
            <w:tcW w:w="1416" w:type="dxa"/>
            <w:vAlign w:val="bottom"/>
          </w:tcPr>
          <w:p w14:paraId="7492D3BE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0.28299</w:t>
            </w:r>
          </w:p>
        </w:tc>
        <w:tc>
          <w:tcPr>
            <w:tcW w:w="3192" w:type="dxa"/>
            <w:vAlign w:val="bottom"/>
          </w:tcPr>
          <w:p w14:paraId="3FD21F7A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Acetitomaculum</w:t>
            </w:r>
          </w:p>
        </w:tc>
      </w:tr>
      <w:tr w:rsidR="00E77E0C" w:rsidRPr="003C36E2" w14:paraId="169F7CE1" w14:textId="77777777" w:rsidTr="003C36E2">
        <w:tc>
          <w:tcPr>
            <w:tcW w:w="3096" w:type="dxa"/>
            <w:vAlign w:val="bottom"/>
          </w:tcPr>
          <w:p w14:paraId="72236960" w14:textId="77777777" w:rsidR="00E77E0C" w:rsidRPr="003C36E2" w:rsidRDefault="00E77E0C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1.00553</w:t>
            </w:r>
          </w:p>
        </w:tc>
        <w:tc>
          <w:tcPr>
            <w:tcW w:w="1416" w:type="dxa"/>
            <w:vAlign w:val="bottom"/>
          </w:tcPr>
          <w:p w14:paraId="538E7498" w14:textId="77777777" w:rsidR="00E77E0C" w:rsidRPr="003C36E2" w:rsidRDefault="00E77E0C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-0.03805</w:t>
            </w:r>
          </w:p>
        </w:tc>
        <w:tc>
          <w:tcPr>
            <w:tcW w:w="3192" w:type="dxa"/>
            <w:vAlign w:val="bottom"/>
          </w:tcPr>
          <w:p w14:paraId="1B1BDAA4" w14:textId="77777777" w:rsidR="00E77E0C" w:rsidRPr="003C36E2" w:rsidRDefault="00E77E0C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Anaerolinea</w:t>
            </w:r>
          </w:p>
        </w:tc>
      </w:tr>
      <w:tr w:rsidR="00E77E0C" w:rsidRPr="003C36E2" w14:paraId="0D05ACF3" w14:textId="77777777" w:rsidTr="003C36E2">
        <w:tc>
          <w:tcPr>
            <w:tcW w:w="3096" w:type="dxa"/>
            <w:vAlign w:val="bottom"/>
          </w:tcPr>
          <w:p w14:paraId="7F867929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0.99408</w:t>
            </w:r>
          </w:p>
        </w:tc>
        <w:tc>
          <w:tcPr>
            <w:tcW w:w="1416" w:type="dxa"/>
            <w:vAlign w:val="bottom"/>
          </w:tcPr>
          <w:p w14:paraId="64E3074A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-0.02069</w:t>
            </w:r>
          </w:p>
        </w:tc>
        <w:tc>
          <w:tcPr>
            <w:tcW w:w="3192" w:type="dxa"/>
            <w:vAlign w:val="bottom"/>
          </w:tcPr>
          <w:p w14:paraId="749B8336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Brenneria</w:t>
            </w:r>
          </w:p>
        </w:tc>
      </w:tr>
      <w:tr w:rsidR="00E77E0C" w:rsidRPr="003C36E2" w14:paraId="5F721E52" w14:textId="77777777" w:rsidTr="003C36E2">
        <w:tc>
          <w:tcPr>
            <w:tcW w:w="3096" w:type="dxa"/>
            <w:vAlign w:val="bottom"/>
          </w:tcPr>
          <w:p w14:paraId="2DC8A358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0.99376</w:t>
            </w:r>
          </w:p>
        </w:tc>
        <w:tc>
          <w:tcPr>
            <w:tcW w:w="1416" w:type="dxa"/>
            <w:vAlign w:val="bottom"/>
          </w:tcPr>
          <w:p w14:paraId="052F423C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0.10428</w:t>
            </w:r>
          </w:p>
        </w:tc>
        <w:tc>
          <w:tcPr>
            <w:tcW w:w="3192" w:type="dxa"/>
            <w:vAlign w:val="bottom"/>
          </w:tcPr>
          <w:p w14:paraId="010CB46B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Desulfobacula</w:t>
            </w:r>
          </w:p>
        </w:tc>
      </w:tr>
      <w:tr w:rsidR="00E77E0C" w:rsidRPr="003C36E2" w14:paraId="3C4318AB" w14:textId="77777777" w:rsidTr="003C36E2">
        <w:tc>
          <w:tcPr>
            <w:tcW w:w="3096" w:type="dxa"/>
            <w:vAlign w:val="bottom"/>
          </w:tcPr>
          <w:p w14:paraId="38022B7F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0.94898</w:t>
            </w:r>
          </w:p>
        </w:tc>
        <w:tc>
          <w:tcPr>
            <w:tcW w:w="1416" w:type="dxa"/>
            <w:vAlign w:val="bottom"/>
          </w:tcPr>
          <w:p w14:paraId="464B882B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0.00712</w:t>
            </w:r>
          </w:p>
        </w:tc>
        <w:tc>
          <w:tcPr>
            <w:tcW w:w="3192" w:type="dxa"/>
            <w:vAlign w:val="bottom"/>
          </w:tcPr>
          <w:p w14:paraId="5AB3BC13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Punctularia</w:t>
            </w:r>
          </w:p>
        </w:tc>
      </w:tr>
      <w:tr w:rsidR="00E77E0C" w:rsidRPr="003C36E2" w14:paraId="43AAAF6F" w14:textId="77777777" w:rsidTr="003C36E2">
        <w:tc>
          <w:tcPr>
            <w:tcW w:w="3096" w:type="dxa"/>
            <w:vAlign w:val="bottom"/>
          </w:tcPr>
          <w:p w14:paraId="751623F2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0.92677</w:t>
            </w:r>
          </w:p>
        </w:tc>
        <w:tc>
          <w:tcPr>
            <w:tcW w:w="1416" w:type="dxa"/>
            <w:vAlign w:val="bottom"/>
          </w:tcPr>
          <w:p w14:paraId="6D6DF438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0.02548</w:t>
            </w:r>
          </w:p>
        </w:tc>
        <w:tc>
          <w:tcPr>
            <w:tcW w:w="3192" w:type="dxa"/>
            <w:vAlign w:val="bottom"/>
          </w:tcPr>
          <w:p w14:paraId="2E3F0B8B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Cyphellophora</w:t>
            </w:r>
          </w:p>
        </w:tc>
      </w:tr>
      <w:tr w:rsidR="00E77E0C" w:rsidRPr="003C36E2" w14:paraId="29C0FA3E" w14:textId="77777777" w:rsidTr="003C36E2">
        <w:tc>
          <w:tcPr>
            <w:tcW w:w="3096" w:type="dxa"/>
            <w:vAlign w:val="bottom"/>
          </w:tcPr>
          <w:p w14:paraId="06190A4C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0.8981</w:t>
            </w:r>
          </w:p>
        </w:tc>
        <w:tc>
          <w:tcPr>
            <w:tcW w:w="1416" w:type="dxa"/>
            <w:vAlign w:val="bottom"/>
          </w:tcPr>
          <w:p w14:paraId="09ACB857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0.23822</w:t>
            </w:r>
          </w:p>
        </w:tc>
        <w:tc>
          <w:tcPr>
            <w:tcW w:w="3192" w:type="dxa"/>
            <w:vAlign w:val="bottom"/>
          </w:tcPr>
          <w:p w14:paraId="422893F5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Dehalococcoides</w:t>
            </w:r>
          </w:p>
        </w:tc>
      </w:tr>
      <w:tr w:rsidR="00E77E0C" w:rsidRPr="003C36E2" w14:paraId="55B459B8" w14:textId="77777777" w:rsidTr="003C36E2">
        <w:tc>
          <w:tcPr>
            <w:tcW w:w="3096" w:type="dxa"/>
            <w:vAlign w:val="bottom"/>
          </w:tcPr>
          <w:p w14:paraId="6B4CE700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0.88632</w:t>
            </w:r>
          </w:p>
        </w:tc>
        <w:tc>
          <w:tcPr>
            <w:tcW w:w="1416" w:type="dxa"/>
            <w:vAlign w:val="bottom"/>
          </w:tcPr>
          <w:p w14:paraId="0046D9F9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0.16769</w:t>
            </w:r>
          </w:p>
        </w:tc>
        <w:tc>
          <w:tcPr>
            <w:tcW w:w="3192" w:type="dxa"/>
            <w:vAlign w:val="bottom"/>
          </w:tcPr>
          <w:p w14:paraId="3924D962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Hafnia</w:t>
            </w:r>
          </w:p>
        </w:tc>
      </w:tr>
      <w:tr w:rsidR="00E77E0C" w:rsidRPr="003C36E2" w14:paraId="74A60A0A" w14:textId="77777777" w:rsidTr="003C36E2">
        <w:tc>
          <w:tcPr>
            <w:tcW w:w="3096" w:type="dxa"/>
          </w:tcPr>
          <w:p w14:paraId="02E2DD43" w14:textId="77777777" w:rsidR="00E77E0C" w:rsidRPr="003C36E2" w:rsidRDefault="00E77E0C" w:rsidP="00026D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C36E2">
              <w:rPr>
                <w:rFonts w:ascii="Times New Roman" w:hAnsi="Times New Roman"/>
                <w:b/>
                <w:sz w:val="24"/>
                <w:szCs w:val="24"/>
              </w:rPr>
              <w:t>Type of fatty acid: ALNA</w:t>
            </w:r>
          </w:p>
        </w:tc>
        <w:tc>
          <w:tcPr>
            <w:tcW w:w="4608" w:type="dxa"/>
            <w:gridSpan w:val="2"/>
          </w:tcPr>
          <w:p w14:paraId="544EF8A7" w14:textId="77777777" w:rsidR="00E77E0C" w:rsidRPr="003C36E2" w:rsidRDefault="00E77E0C" w:rsidP="003C36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C36E2">
              <w:rPr>
                <w:rFonts w:ascii="Times New Roman" w:hAnsi="Times New Roman"/>
                <w:b/>
                <w:sz w:val="24"/>
                <w:szCs w:val="24"/>
              </w:rPr>
              <w:t>Percentage of variability explained: 64.3%</w:t>
            </w:r>
          </w:p>
        </w:tc>
      </w:tr>
      <w:tr w:rsidR="00E77E0C" w:rsidRPr="003C36E2" w14:paraId="15DFF352" w14:textId="77777777" w:rsidTr="003C36E2">
        <w:tc>
          <w:tcPr>
            <w:tcW w:w="3096" w:type="dxa"/>
            <w:vAlign w:val="bottom"/>
          </w:tcPr>
          <w:p w14:paraId="20DC1DA4" w14:textId="77777777" w:rsidR="00E77E0C" w:rsidRPr="003C36E2" w:rsidRDefault="00E77E0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VIP</w:t>
            </w:r>
            <w:r w:rsidR="00B35967">
              <w:rPr>
                <w:rFonts w:ascii="Times New Roman" w:hAnsi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6" w:type="dxa"/>
            <w:vAlign w:val="bottom"/>
          </w:tcPr>
          <w:p w14:paraId="3769E7BB" w14:textId="77777777" w:rsidR="00E77E0C" w:rsidRPr="003C36E2" w:rsidRDefault="00E77E0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Coefficient</w:t>
            </w:r>
          </w:p>
        </w:tc>
        <w:tc>
          <w:tcPr>
            <w:tcW w:w="3192" w:type="dxa"/>
            <w:vAlign w:val="bottom"/>
          </w:tcPr>
          <w:p w14:paraId="74EBD1E3" w14:textId="77777777" w:rsidR="00E77E0C" w:rsidRPr="003C36E2" w:rsidRDefault="00E77E0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Genus</w:t>
            </w:r>
          </w:p>
        </w:tc>
      </w:tr>
      <w:tr w:rsidR="00E77E0C" w:rsidRPr="003C36E2" w14:paraId="3E633AB3" w14:textId="77777777" w:rsidTr="003C36E2">
        <w:tc>
          <w:tcPr>
            <w:tcW w:w="3096" w:type="dxa"/>
            <w:vAlign w:val="bottom"/>
          </w:tcPr>
          <w:p w14:paraId="4B863C06" w14:textId="77777777" w:rsidR="00E77E0C" w:rsidRPr="003C36E2" w:rsidRDefault="00E77E0C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1.33633</w:t>
            </w:r>
          </w:p>
        </w:tc>
        <w:tc>
          <w:tcPr>
            <w:tcW w:w="1416" w:type="dxa"/>
            <w:vAlign w:val="bottom"/>
          </w:tcPr>
          <w:p w14:paraId="77B98499" w14:textId="77777777" w:rsidR="00E77E0C" w:rsidRPr="003C36E2" w:rsidRDefault="00E77E0C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-0.08433</w:t>
            </w:r>
          </w:p>
        </w:tc>
        <w:tc>
          <w:tcPr>
            <w:tcW w:w="3192" w:type="dxa"/>
            <w:vAlign w:val="bottom"/>
          </w:tcPr>
          <w:p w14:paraId="2320DA4B" w14:textId="77777777" w:rsidR="00E77E0C" w:rsidRPr="003C36E2" w:rsidRDefault="00E77E0C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Dehalococcoides</w:t>
            </w:r>
          </w:p>
        </w:tc>
      </w:tr>
      <w:tr w:rsidR="00E77E0C" w:rsidRPr="003C36E2" w14:paraId="46EC2CAF" w14:textId="77777777" w:rsidTr="003C36E2">
        <w:tc>
          <w:tcPr>
            <w:tcW w:w="3096" w:type="dxa"/>
            <w:vAlign w:val="bottom"/>
          </w:tcPr>
          <w:p w14:paraId="7FCFBB7E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1.30352</w:t>
            </w:r>
          </w:p>
        </w:tc>
        <w:tc>
          <w:tcPr>
            <w:tcW w:w="1416" w:type="dxa"/>
            <w:vAlign w:val="bottom"/>
          </w:tcPr>
          <w:p w14:paraId="5F58C223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-0.0901</w:t>
            </w:r>
          </w:p>
        </w:tc>
        <w:tc>
          <w:tcPr>
            <w:tcW w:w="3192" w:type="dxa"/>
            <w:vAlign w:val="bottom"/>
          </w:tcPr>
          <w:p w14:paraId="6B1CB22C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Rhodotorula</w:t>
            </w:r>
          </w:p>
        </w:tc>
      </w:tr>
      <w:tr w:rsidR="00E77E0C" w:rsidRPr="003C36E2" w14:paraId="058BF4BB" w14:textId="77777777" w:rsidTr="003C36E2">
        <w:tc>
          <w:tcPr>
            <w:tcW w:w="3096" w:type="dxa"/>
            <w:vAlign w:val="bottom"/>
          </w:tcPr>
          <w:p w14:paraId="6D7B0239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1.26692</w:t>
            </w:r>
          </w:p>
        </w:tc>
        <w:tc>
          <w:tcPr>
            <w:tcW w:w="1416" w:type="dxa"/>
            <w:vAlign w:val="bottom"/>
          </w:tcPr>
          <w:p w14:paraId="23113DF1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-0.08766</w:t>
            </w:r>
          </w:p>
        </w:tc>
        <w:tc>
          <w:tcPr>
            <w:tcW w:w="3192" w:type="dxa"/>
            <w:vAlign w:val="bottom"/>
          </w:tcPr>
          <w:p w14:paraId="67821C7E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Mycobacterium</w:t>
            </w:r>
          </w:p>
        </w:tc>
      </w:tr>
      <w:tr w:rsidR="00E77E0C" w:rsidRPr="003C36E2" w14:paraId="73CFCA72" w14:textId="77777777" w:rsidTr="003C36E2">
        <w:tc>
          <w:tcPr>
            <w:tcW w:w="3096" w:type="dxa"/>
            <w:vAlign w:val="bottom"/>
          </w:tcPr>
          <w:p w14:paraId="65384D13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1.25927</w:t>
            </w:r>
          </w:p>
        </w:tc>
        <w:tc>
          <w:tcPr>
            <w:tcW w:w="1416" w:type="dxa"/>
            <w:vAlign w:val="bottom"/>
          </w:tcPr>
          <w:p w14:paraId="3BF1B303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-0.0842</w:t>
            </w:r>
          </w:p>
        </w:tc>
        <w:tc>
          <w:tcPr>
            <w:tcW w:w="3192" w:type="dxa"/>
            <w:vAlign w:val="bottom"/>
          </w:tcPr>
          <w:p w14:paraId="426D3D27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Desulfobacula</w:t>
            </w:r>
          </w:p>
        </w:tc>
      </w:tr>
      <w:tr w:rsidR="00E77E0C" w:rsidRPr="003C36E2" w14:paraId="14D066AD" w14:textId="77777777" w:rsidTr="003C36E2">
        <w:tc>
          <w:tcPr>
            <w:tcW w:w="3096" w:type="dxa"/>
            <w:vAlign w:val="bottom"/>
          </w:tcPr>
          <w:p w14:paraId="059669FC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1.24969</w:t>
            </w:r>
          </w:p>
        </w:tc>
        <w:tc>
          <w:tcPr>
            <w:tcW w:w="1416" w:type="dxa"/>
            <w:vAlign w:val="bottom"/>
          </w:tcPr>
          <w:p w14:paraId="766C91AE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-0.08822</w:t>
            </w:r>
          </w:p>
        </w:tc>
        <w:tc>
          <w:tcPr>
            <w:tcW w:w="3192" w:type="dxa"/>
            <w:vAlign w:val="bottom"/>
          </w:tcPr>
          <w:p w14:paraId="3E1DB5B3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Cyphellophora</w:t>
            </w:r>
          </w:p>
        </w:tc>
      </w:tr>
      <w:tr w:rsidR="00E77E0C" w:rsidRPr="003C36E2" w14:paraId="79218F84" w14:textId="77777777" w:rsidTr="003C36E2">
        <w:tc>
          <w:tcPr>
            <w:tcW w:w="3096" w:type="dxa"/>
            <w:vAlign w:val="bottom"/>
          </w:tcPr>
          <w:p w14:paraId="19FFBBBD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1.20636</w:t>
            </w:r>
          </w:p>
        </w:tc>
        <w:tc>
          <w:tcPr>
            <w:tcW w:w="1416" w:type="dxa"/>
            <w:vAlign w:val="bottom"/>
          </w:tcPr>
          <w:p w14:paraId="02D200AE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-0.08055</w:t>
            </w:r>
          </w:p>
        </w:tc>
        <w:tc>
          <w:tcPr>
            <w:tcW w:w="3192" w:type="dxa"/>
            <w:vAlign w:val="bottom"/>
          </w:tcPr>
          <w:p w14:paraId="4D70BD78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Singulisphaera</w:t>
            </w:r>
          </w:p>
        </w:tc>
      </w:tr>
      <w:tr w:rsidR="00E77E0C" w:rsidRPr="003C36E2" w14:paraId="35F59897" w14:textId="77777777" w:rsidTr="003C36E2">
        <w:tc>
          <w:tcPr>
            <w:tcW w:w="3096" w:type="dxa"/>
            <w:vAlign w:val="bottom"/>
          </w:tcPr>
          <w:p w14:paraId="178BB384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1.20192</w:t>
            </w:r>
          </w:p>
        </w:tc>
        <w:tc>
          <w:tcPr>
            <w:tcW w:w="1416" w:type="dxa"/>
            <w:vAlign w:val="bottom"/>
          </w:tcPr>
          <w:p w14:paraId="65728C78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-0.08327</w:t>
            </w:r>
          </w:p>
        </w:tc>
        <w:tc>
          <w:tcPr>
            <w:tcW w:w="3192" w:type="dxa"/>
            <w:vAlign w:val="bottom"/>
          </w:tcPr>
          <w:p w14:paraId="7683B64D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Denitrobacterium</w:t>
            </w:r>
          </w:p>
        </w:tc>
      </w:tr>
      <w:tr w:rsidR="00E77E0C" w:rsidRPr="003C36E2" w14:paraId="794A09E2" w14:textId="77777777" w:rsidTr="003C36E2">
        <w:tc>
          <w:tcPr>
            <w:tcW w:w="3096" w:type="dxa"/>
            <w:vAlign w:val="bottom"/>
          </w:tcPr>
          <w:p w14:paraId="29EBB2FF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1.19601</w:t>
            </w:r>
          </w:p>
        </w:tc>
        <w:tc>
          <w:tcPr>
            <w:tcW w:w="1416" w:type="dxa"/>
            <w:vAlign w:val="bottom"/>
          </w:tcPr>
          <w:p w14:paraId="523EA7D1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-0.07972</w:t>
            </w:r>
          </w:p>
        </w:tc>
        <w:tc>
          <w:tcPr>
            <w:tcW w:w="3192" w:type="dxa"/>
            <w:vAlign w:val="bottom"/>
          </w:tcPr>
          <w:p w14:paraId="48B8EC32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Anaerolinea</w:t>
            </w:r>
          </w:p>
        </w:tc>
      </w:tr>
      <w:tr w:rsidR="00E77E0C" w:rsidRPr="003C36E2" w14:paraId="7BEFE196" w14:textId="77777777" w:rsidTr="003C36E2">
        <w:tc>
          <w:tcPr>
            <w:tcW w:w="3096" w:type="dxa"/>
            <w:vAlign w:val="bottom"/>
          </w:tcPr>
          <w:p w14:paraId="286A2D7F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1.17391</w:t>
            </w:r>
          </w:p>
        </w:tc>
        <w:tc>
          <w:tcPr>
            <w:tcW w:w="1416" w:type="dxa"/>
            <w:vAlign w:val="bottom"/>
          </w:tcPr>
          <w:p w14:paraId="0C60277F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-0.07823</w:t>
            </w:r>
          </w:p>
        </w:tc>
        <w:tc>
          <w:tcPr>
            <w:tcW w:w="3192" w:type="dxa"/>
            <w:vAlign w:val="bottom"/>
          </w:tcPr>
          <w:p w14:paraId="5FD7FC1E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Rhodopirellula</w:t>
            </w:r>
          </w:p>
        </w:tc>
      </w:tr>
      <w:tr w:rsidR="00E77E0C" w:rsidRPr="003C36E2" w14:paraId="6BF2C280" w14:textId="77777777" w:rsidTr="003C36E2">
        <w:tc>
          <w:tcPr>
            <w:tcW w:w="3096" w:type="dxa"/>
            <w:vAlign w:val="bottom"/>
          </w:tcPr>
          <w:p w14:paraId="3CAE3DC4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1.15303</w:t>
            </w:r>
          </w:p>
        </w:tc>
        <w:tc>
          <w:tcPr>
            <w:tcW w:w="1416" w:type="dxa"/>
            <w:vAlign w:val="bottom"/>
          </w:tcPr>
          <w:p w14:paraId="03844EDD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-0.07399</w:t>
            </w:r>
          </w:p>
        </w:tc>
        <w:tc>
          <w:tcPr>
            <w:tcW w:w="3192" w:type="dxa"/>
            <w:vAlign w:val="bottom"/>
          </w:tcPr>
          <w:p w14:paraId="05D232C7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Brenneria</w:t>
            </w:r>
          </w:p>
        </w:tc>
      </w:tr>
      <w:tr w:rsidR="00E77E0C" w:rsidRPr="003C36E2" w14:paraId="326063EE" w14:textId="77777777" w:rsidTr="003C36E2">
        <w:tc>
          <w:tcPr>
            <w:tcW w:w="3096" w:type="dxa"/>
            <w:vAlign w:val="bottom"/>
          </w:tcPr>
          <w:p w14:paraId="5B1C89E8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0.94164</w:t>
            </w:r>
          </w:p>
        </w:tc>
        <w:tc>
          <w:tcPr>
            <w:tcW w:w="1416" w:type="dxa"/>
            <w:vAlign w:val="bottom"/>
          </w:tcPr>
          <w:p w14:paraId="70E36836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0.023547</w:t>
            </w:r>
          </w:p>
        </w:tc>
        <w:tc>
          <w:tcPr>
            <w:tcW w:w="3192" w:type="dxa"/>
            <w:vAlign w:val="bottom"/>
          </w:tcPr>
          <w:p w14:paraId="5F21E523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Borreliella</w:t>
            </w:r>
          </w:p>
        </w:tc>
      </w:tr>
      <w:tr w:rsidR="00E77E0C" w:rsidRPr="003C36E2" w14:paraId="64709F83" w14:textId="77777777" w:rsidTr="003C36E2">
        <w:tc>
          <w:tcPr>
            <w:tcW w:w="3096" w:type="dxa"/>
            <w:vAlign w:val="bottom"/>
          </w:tcPr>
          <w:p w14:paraId="36E670BC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0.90901</w:t>
            </w:r>
          </w:p>
        </w:tc>
        <w:tc>
          <w:tcPr>
            <w:tcW w:w="1416" w:type="dxa"/>
            <w:vAlign w:val="bottom"/>
          </w:tcPr>
          <w:p w14:paraId="417FBCE1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0.034701</w:t>
            </w:r>
          </w:p>
        </w:tc>
        <w:tc>
          <w:tcPr>
            <w:tcW w:w="3192" w:type="dxa"/>
            <w:vAlign w:val="bottom"/>
          </w:tcPr>
          <w:p w14:paraId="5C7DE2BF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Deferribacter</w:t>
            </w:r>
          </w:p>
        </w:tc>
      </w:tr>
      <w:tr w:rsidR="00E77E0C" w:rsidRPr="003C36E2" w14:paraId="1EC2CF91" w14:textId="77777777" w:rsidTr="003C36E2">
        <w:tc>
          <w:tcPr>
            <w:tcW w:w="3096" w:type="dxa"/>
            <w:vAlign w:val="bottom"/>
          </w:tcPr>
          <w:p w14:paraId="4FA45488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0.90698</w:t>
            </w:r>
          </w:p>
        </w:tc>
        <w:tc>
          <w:tcPr>
            <w:tcW w:w="1416" w:type="dxa"/>
            <w:vAlign w:val="bottom"/>
          </w:tcPr>
          <w:p w14:paraId="6E4BCD7B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0.033415</w:t>
            </w:r>
          </w:p>
        </w:tc>
        <w:tc>
          <w:tcPr>
            <w:tcW w:w="3192" w:type="dxa"/>
            <w:vAlign w:val="bottom"/>
          </w:tcPr>
          <w:p w14:paraId="6D16CCFC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Halobacteroides</w:t>
            </w:r>
          </w:p>
        </w:tc>
      </w:tr>
      <w:tr w:rsidR="00E77E0C" w:rsidRPr="003C36E2" w14:paraId="6909D2F2" w14:textId="77777777" w:rsidTr="003C36E2">
        <w:tc>
          <w:tcPr>
            <w:tcW w:w="3096" w:type="dxa"/>
            <w:vAlign w:val="bottom"/>
          </w:tcPr>
          <w:p w14:paraId="32A1B66F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0.90297</w:t>
            </w:r>
          </w:p>
        </w:tc>
        <w:tc>
          <w:tcPr>
            <w:tcW w:w="1416" w:type="dxa"/>
            <w:vAlign w:val="bottom"/>
          </w:tcPr>
          <w:p w14:paraId="00E0821E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0.023641</w:t>
            </w:r>
          </w:p>
        </w:tc>
        <w:tc>
          <w:tcPr>
            <w:tcW w:w="3192" w:type="dxa"/>
            <w:vAlign w:val="bottom"/>
          </w:tcPr>
          <w:p w14:paraId="3FEC5872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Terrisporobacter</w:t>
            </w:r>
          </w:p>
        </w:tc>
      </w:tr>
      <w:tr w:rsidR="00E77E0C" w:rsidRPr="003C36E2" w14:paraId="726D33C9" w14:textId="77777777" w:rsidTr="003C36E2">
        <w:tc>
          <w:tcPr>
            <w:tcW w:w="3096" w:type="dxa"/>
            <w:vAlign w:val="bottom"/>
          </w:tcPr>
          <w:p w14:paraId="38EE88CC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0.89802</w:t>
            </w:r>
          </w:p>
        </w:tc>
        <w:tc>
          <w:tcPr>
            <w:tcW w:w="1416" w:type="dxa"/>
            <w:vAlign w:val="bottom"/>
          </w:tcPr>
          <w:p w14:paraId="3202CFC1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0.029672</w:t>
            </w:r>
          </w:p>
        </w:tc>
        <w:tc>
          <w:tcPr>
            <w:tcW w:w="3192" w:type="dxa"/>
            <w:vAlign w:val="bottom"/>
          </w:tcPr>
          <w:p w14:paraId="30E8EA31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Arsenophonus</w:t>
            </w:r>
          </w:p>
        </w:tc>
      </w:tr>
      <w:tr w:rsidR="00E77E0C" w:rsidRPr="003C36E2" w14:paraId="2F042254" w14:textId="77777777" w:rsidTr="003C36E2">
        <w:tc>
          <w:tcPr>
            <w:tcW w:w="3096" w:type="dxa"/>
            <w:vAlign w:val="bottom"/>
          </w:tcPr>
          <w:p w14:paraId="6268ABFD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0.89408</w:t>
            </w:r>
          </w:p>
        </w:tc>
        <w:tc>
          <w:tcPr>
            <w:tcW w:w="1416" w:type="dxa"/>
            <w:vAlign w:val="bottom"/>
          </w:tcPr>
          <w:p w14:paraId="649B006B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0.018539</w:t>
            </w:r>
          </w:p>
        </w:tc>
        <w:tc>
          <w:tcPr>
            <w:tcW w:w="3192" w:type="dxa"/>
            <w:vAlign w:val="bottom"/>
          </w:tcPr>
          <w:p w14:paraId="296BFE36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Buchnera</w:t>
            </w:r>
          </w:p>
        </w:tc>
      </w:tr>
      <w:tr w:rsidR="00E77E0C" w:rsidRPr="003C36E2" w14:paraId="09086A2A" w14:textId="77777777" w:rsidTr="003C36E2">
        <w:tc>
          <w:tcPr>
            <w:tcW w:w="3096" w:type="dxa"/>
            <w:vAlign w:val="bottom"/>
          </w:tcPr>
          <w:p w14:paraId="4CA5B9A5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0.89292</w:t>
            </w:r>
          </w:p>
        </w:tc>
        <w:tc>
          <w:tcPr>
            <w:tcW w:w="1416" w:type="dxa"/>
            <w:vAlign w:val="bottom"/>
          </w:tcPr>
          <w:p w14:paraId="0CCFD393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0.025182</w:t>
            </w:r>
          </w:p>
        </w:tc>
        <w:tc>
          <w:tcPr>
            <w:tcW w:w="3192" w:type="dxa"/>
            <w:vAlign w:val="bottom"/>
          </w:tcPr>
          <w:p w14:paraId="1BF45FB5" w14:textId="77777777" w:rsidR="00E77E0C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Candidatus </w:t>
            </w:r>
            <w:r w:rsidR="00E77E0C"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Profftella</w:t>
            </w:r>
          </w:p>
        </w:tc>
      </w:tr>
      <w:tr w:rsidR="00E77E0C" w:rsidRPr="003C36E2" w14:paraId="2AD43A05" w14:textId="77777777" w:rsidTr="003C36E2">
        <w:tc>
          <w:tcPr>
            <w:tcW w:w="3096" w:type="dxa"/>
            <w:vAlign w:val="bottom"/>
          </w:tcPr>
          <w:p w14:paraId="22DD84B5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0.88323</w:t>
            </w:r>
          </w:p>
        </w:tc>
        <w:tc>
          <w:tcPr>
            <w:tcW w:w="1416" w:type="dxa"/>
            <w:vAlign w:val="bottom"/>
          </w:tcPr>
          <w:p w14:paraId="2738D71E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0.018151</w:t>
            </w:r>
          </w:p>
        </w:tc>
        <w:tc>
          <w:tcPr>
            <w:tcW w:w="3192" w:type="dxa"/>
            <w:vAlign w:val="bottom"/>
          </w:tcPr>
          <w:p w14:paraId="4AA158B0" w14:textId="77777777" w:rsidR="00E77E0C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Candidatus </w:t>
            </w:r>
            <w:r w:rsidR="00E77E0C"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Carsonella</w:t>
            </w:r>
          </w:p>
        </w:tc>
      </w:tr>
      <w:tr w:rsidR="00E77E0C" w:rsidRPr="003C36E2" w14:paraId="15148DC1" w14:textId="77777777" w:rsidTr="003C36E2">
        <w:tc>
          <w:tcPr>
            <w:tcW w:w="3096" w:type="dxa"/>
            <w:vAlign w:val="bottom"/>
          </w:tcPr>
          <w:p w14:paraId="2AC2A2BE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0.87391</w:t>
            </w:r>
          </w:p>
        </w:tc>
        <w:tc>
          <w:tcPr>
            <w:tcW w:w="1416" w:type="dxa"/>
            <w:vAlign w:val="bottom"/>
          </w:tcPr>
          <w:p w14:paraId="07EA0D19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0.019521</w:t>
            </w:r>
          </w:p>
        </w:tc>
        <w:tc>
          <w:tcPr>
            <w:tcW w:w="3192" w:type="dxa"/>
            <w:vAlign w:val="bottom"/>
          </w:tcPr>
          <w:p w14:paraId="390522CB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Komagataella</w:t>
            </w:r>
          </w:p>
        </w:tc>
      </w:tr>
      <w:tr w:rsidR="00E77E0C" w:rsidRPr="003C36E2" w14:paraId="4697B856" w14:textId="77777777" w:rsidTr="003C36E2">
        <w:tc>
          <w:tcPr>
            <w:tcW w:w="3096" w:type="dxa"/>
            <w:vAlign w:val="bottom"/>
          </w:tcPr>
          <w:p w14:paraId="508EEDF1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0.87358</w:t>
            </w:r>
          </w:p>
        </w:tc>
        <w:tc>
          <w:tcPr>
            <w:tcW w:w="1416" w:type="dxa"/>
            <w:vAlign w:val="bottom"/>
          </w:tcPr>
          <w:p w14:paraId="164B25AC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0.023697</w:t>
            </w:r>
          </w:p>
        </w:tc>
        <w:tc>
          <w:tcPr>
            <w:tcW w:w="3192" w:type="dxa"/>
            <w:vAlign w:val="bottom"/>
          </w:tcPr>
          <w:p w14:paraId="5BF0F945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Halanaerobium</w:t>
            </w:r>
          </w:p>
        </w:tc>
      </w:tr>
      <w:tr w:rsidR="00E77E0C" w:rsidRPr="003C36E2" w14:paraId="15720DE2" w14:textId="77777777" w:rsidTr="003C36E2">
        <w:tc>
          <w:tcPr>
            <w:tcW w:w="3096" w:type="dxa"/>
            <w:vAlign w:val="bottom"/>
          </w:tcPr>
          <w:p w14:paraId="4587A724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0.87198</w:t>
            </w:r>
          </w:p>
        </w:tc>
        <w:tc>
          <w:tcPr>
            <w:tcW w:w="1416" w:type="dxa"/>
            <w:vAlign w:val="bottom"/>
          </w:tcPr>
          <w:p w14:paraId="0023D923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0.019156</w:t>
            </w:r>
          </w:p>
        </w:tc>
        <w:tc>
          <w:tcPr>
            <w:tcW w:w="3192" w:type="dxa"/>
            <w:vAlign w:val="bottom"/>
          </w:tcPr>
          <w:p w14:paraId="7A4DCB02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Campylobacter</w:t>
            </w:r>
          </w:p>
        </w:tc>
      </w:tr>
      <w:tr w:rsidR="00E77E0C" w:rsidRPr="003C36E2" w14:paraId="72DB24BA" w14:textId="77777777" w:rsidTr="003C36E2">
        <w:tc>
          <w:tcPr>
            <w:tcW w:w="3096" w:type="dxa"/>
            <w:vAlign w:val="bottom"/>
          </w:tcPr>
          <w:p w14:paraId="538B463B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0.87052</w:t>
            </w:r>
          </w:p>
        </w:tc>
        <w:tc>
          <w:tcPr>
            <w:tcW w:w="1416" w:type="dxa"/>
            <w:vAlign w:val="bottom"/>
          </w:tcPr>
          <w:p w14:paraId="211228F1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0.018836</w:t>
            </w:r>
          </w:p>
        </w:tc>
        <w:tc>
          <w:tcPr>
            <w:tcW w:w="3192" w:type="dxa"/>
            <w:vAlign w:val="bottom"/>
          </w:tcPr>
          <w:p w14:paraId="50B9616B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Naegleria</w:t>
            </w:r>
          </w:p>
        </w:tc>
      </w:tr>
      <w:tr w:rsidR="00E77E0C" w:rsidRPr="003C36E2" w14:paraId="1B1A33E6" w14:textId="77777777" w:rsidTr="003C36E2">
        <w:tc>
          <w:tcPr>
            <w:tcW w:w="3096" w:type="dxa"/>
            <w:vAlign w:val="bottom"/>
          </w:tcPr>
          <w:p w14:paraId="5C1CF21F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0.86708</w:t>
            </w:r>
          </w:p>
        </w:tc>
        <w:tc>
          <w:tcPr>
            <w:tcW w:w="1416" w:type="dxa"/>
            <w:vAlign w:val="bottom"/>
          </w:tcPr>
          <w:p w14:paraId="5D818785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0.02535</w:t>
            </w:r>
          </w:p>
        </w:tc>
        <w:tc>
          <w:tcPr>
            <w:tcW w:w="3192" w:type="dxa"/>
            <w:vAlign w:val="bottom"/>
          </w:tcPr>
          <w:p w14:paraId="4D38E79C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Thermodesulfobacterium</w:t>
            </w:r>
          </w:p>
        </w:tc>
      </w:tr>
      <w:tr w:rsidR="00E77E0C" w:rsidRPr="003C36E2" w14:paraId="78462A7E" w14:textId="77777777" w:rsidTr="003C36E2">
        <w:tc>
          <w:tcPr>
            <w:tcW w:w="3096" w:type="dxa"/>
            <w:vAlign w:val="bottom"/>
          </w:tcPr>
          <w:p w14:paraId="5745CB6E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0.86595</w:t>
            </w:r>
          </w:p>
        </w:tc>
        <w:tc>
          <w:tcPr>
            <w:tcW w:w="1416" w:type="dxa"/>
            <w:vAlign w:val="bottom"/>
          </w:tcPr>
          <w:p w14:paraId="2B9A22BD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0.024792</w:t>
            </w:r>
          </w:p>
        </w:tc>
        <w:tc>
          <w:tcPr>
            <w:tcW w:w="3192" w:type="dxa"/>
            <w:vAlign w:val="bottom"/>
          </w:tcPr>
          <w:p w14:paraId="53337617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Ehrlichia</w:t>
            </w:r>
          </w:p>
        </w:tc>
      </w:tr>
      <w:tr w:rsidR="00E77E0C" w:rsidRPr="003C36E2" w14:paraId="12E710C7" w14:textId="77777777" w:rsidTr="003C36E2">
        <w:tc>
          <w:tcPr>
            <w:tcW w:w="3096" w:type="dxa"/>
            <w:vAlign w:val="bottom"/>
          </w:tcPr>
          <w:p w14:paraId="36D91152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0.86484</w:t>
            </w:r>
          </w:p>
        </w:tc>
        <w:tc>
          <w:tcPr>
            <w:tcW w:w="1416" w:type="dxa"/>
            <w:vAlign w:val="bottom"/>
          </w:tcPr>
          <w:p w14:paraId="407A3FD8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0.016157</w:t>
            </w:r>
          </w:p>
        </w:tc>
        <w:tc>
          <w:tcPr>
            <w:tcW w:w="3192" w:type="dxa"/>
            <w:vAlign w:val="bottom"/>
          </w:tcPr>
          <w:p w14:paraId="2CF01F21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Cavenderia</w:t>
            </w:r>
          </w:p>
        </w:tc>
      </w:tr>
      <w:tr w:rsidR="00E77E0C" w:rsidRPr="003C36E2" w14:paraId="56C4955E" w14:textId="77777777" w:rsidTr="003C36E2">
        <w:tc>
          <w:tcPr>
            <w:tcW w:w="3096" w:type="dxa"/>
            <w:vAlign w:val="bottom"/>
          </w:tcPr>
          <w:p w14:paraId="457B6953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0.86284</w:t>
            </w:r>
          </w:p>
        </w:tc>
        <w:tc>
          <w:tcPr>
            <w:tcW w:w="1416" w:type="dxa"/>
            <w:vAlign w:val="bottom"/>
          </w:tcPr>
          <w:p w14:paraId="2A84767C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0.016602</w:t>
            </w:r>
          </w:p>
        </w:tc>
        <w:tc>
          <w:tcPr>
            <w:tcW w:w="3192" w:type="dxa"/>
            <w:vAlign w:val="bottom"/>
          </w:tcPr>
          <w:p w14:paraId="36C24B03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Ichthyophthirius</w:t>
            </w:r>
          </w:p>
        </w:tc>
      </w:tr>
      <w:tr w:rsidR="00E77E0C" w:rsidRPr="003C36E2" w14:paraId="13014E80" w14:textId="77777777" w:rsidTr="003C36E2">
        <w:tc>
          <w:tcPr>
            <w:tcW w:w="3096" w:type="dxa"/>
            <w:vAlign w:val="bottom"/>
          </w:tcPr>
          <w:p w14:paraId="4EA32AD6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0.85926</w:t>
            </w:r>
          </w:p>
        </w:tc>
        <w:tc>
          <w:tcPr>
            <w:tcW w:w="1416" w:type="dxa"/>
            <w:vAlign w:val="bottom"/>
          </w:tcPr>
          <w:p w14:paraId="64AF3EF6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0.019609</w:t>
            </w:r>
          </w:p>
        </w:tc>
        <w:tc>
          <w:tcPr>
            <w:tcW w:w="3192" w:type="dxa"/>
            <w:vAlign w:val="bottom"/>
          </w:tcPr>
          <w:p w14:paraId="320F60CC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Fomitiporia</w:t>
            </w:r>
          </w:p>
        </w:tc>
      </w:tr>
      <w:tr w:rsidR="00E77E0C" w:rsidRPr="003C36E2" w14:paraId="4B2EAFA1" w14:textId="77777777" w:rsidTr="003C36E2">
        <w:tc>
          <w:tcPr>
            <w:tcW w:w="3096" w:type="dxa"/>
            <w:vAlign w:val="bottom"/>
          </w:tcPr>
          <w:p w14:paraId="342D368E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0.8558</w:t>
            </w:r>
          </w:p>
        </w:tc>
        <w:tc>
          <w:tcPr>
            <w:tcW w:w="1416" w:type="dxa"/>
            <w:vAlign w:val="bottom"/>
          </w:tcPr>
          <w:p w14:paraId="4592A5F3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-0.05383</w:t>
            </w:r>
          </w:p>
        </w:tc>
        <w:tc>
          <w:tcPr>
            <w:tcW w:w="3192" w:type="dxa"/>
            <w:vAlign w:val="bottom"/>
          </w:tcPr>
          <w:p w14:paraId="25F5363E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Olsenella</w:t>
            </w:r>
          </w:p>
        </w:tc>
      </w:tr>
      <w:tr w:rsidR="00E77E0C" w:rsidRPr="003C36E2" w14:paraId="0AC21561" w14:textId="77777777" w:rsidTr="003C36E2">
        <w:tc>
          <w:tcPr>
            <w:tcW w:w="3096" w:type="dxa"/>
            <w:vAlign w:val="bottom"/>
          </w:tcPr>
          <w:p w14:paraId="59149BCA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0.85216</w:t>
            </w:r>
          </w:p>
        </w:tc>
        <w:tc>
          <w:tcPr>
            <w:tcW w:w="1416" w:type="dxa"/>
            <w:vAlign w:val="bottom"/>
          </w:tcPr>
          <w:p w14:paraId="06A9683B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0.015219</w:t>
            </w:r>
          </w:p>
        </w:tc>
        <w:tc>
          <w:tcPr>
            <w:tcW w:w="3192" w:type="dxa"/>
            <w:vAlign w:val="bottom"/>
          </w:tcPr>
          <w:p w14:paraId="2C105CBA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Borrelia</w:t>
            </w:r>
          </w:p>
        </w:tc>
      </w:tr>
      <w:tr w:rsidR="00E77E0C" w:rsidRPr="003C36E2" w14:paraId="350E0F75" w14:textId="77777777" w:rsidTr="003C36E2">
        <w:tc>
          <w:tcPr>
            <w:tcW w:w="3096" w:type="dxa"/>
            <w:vAlign w:val="bottom"/>
          </w:tcPr>
          <w:p w14:paraId="52BADA7E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0.82235</w:t>
            </w:r>
          </w:p>
        </w:tc>
        <w:tc>
          <w:tcPr>
            <w:tcW w:w="1416" w:type="dxa"/>
            <w:vAlign w:val="bottom"/>
          </w:tcPr>
          <w:p w14:paraId="655CECB6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-0.05782</w:t>
            </w:r>
          </w:p>
        </w:tc>
        <w:tc>
          <w:tcPr>
            <w:tcW w:w="3192" w:type="dxa"/>
            <w:vAlign w:val="bottom"/>
          </w:tcPr>
          <w:p w14:paraId="38F1F342" w14:textId="77777777" w:rsidR="00E77E0C" w:rsidRPr="003C36E2" w:rsidRDefault="00E77E0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Nannochloropsis</w:t>
            </w:r>
          </w:p>
        </w:tc>
      </w:tr>
      <w:tr w:rsidR="00E77E0C" w:rsidRPr="003C36E2" w14:paraId="5C90AA98" w14:textId="77777777" w:rsidTr="003C36E2">
        <w:tc>
          <w:tcPr>
            <w:tcW w:w="3096" w:type="dxa"/>
            <w:vAlign w:val="bottom"/>
          </w:tcPr>
          <w:p w14:paraId="7773C53B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0.81343</w:t>
            </w:r>
          </w:p>
        </w:tc>
        <w:tc>
          <w:tcPr>
            <w:tcW w:w="1416" w:type="dxa"/>
            <w:vAlign w:val="bottom"/>
          </w:tcPr>
          <w:p w14:paraId="2F625E72" w14:textId="77777777" w:rsidR="00E77E0C" w:rsidRPr="003C36E2" w:rsidRDefault="00E77E0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0.014534</w:t>
            </w:r>
          </w:p>
        </w:tc>
        <w:tc>
          <w:tcPr>
            <w:tcW w:w="3192" w:type="dxa"/>
            <w:vAlign w:val="bottom"/>
          </w:tcPr>
          <w:p w14:paraId="6BCE188C" w14:textId="77777777" w:rsidR="00E77E0C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Candidatus </w:t>
            </w:r>
            <w:r w:rsidR="00E77E0C"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Sulcia</w:t>
            </w:r>
          </w:p>
        </w:tc>
      </w:tr>
      <w:tr w:rsidR="00E77E0C" w:rsidRPr="003C36E2" w14:paraId="6EF2A7C7" w14:textId="77777777" w:rsidTr="003C36E2">
        <w:tc>
          <w:tcPr>
            <w:tcW w:w="3096" w:type="dxa"/>
          </w:tcPr>
          <w:p w14:paraId="34ED6D40" w14:textId="77777777" w:rsidR="00E77E0C" w:rsidRPr="003C36E2" w:rsidRDefault="00E77E0C" w:rsidP="00026D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C36E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Type of fatty acid: MUFA</w:t>
            </w:r>
          </w:p>
        </w:tc>
        <w:tc>
          <w:tcPr>
            <w:tcW w:w="4608" w:type="dxa"/>
            <w:gridSpan w:val="2"/>
          </w:tcPr>
          <w:p w14:paraId="1384F689" w14:textId="77777777" w:rsidR="00E77E0C" w:rsidRPr="003C36E2" w:rsidRDefault="00E77E0C" w:rsidP="00E77E0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C36E2">
              <w:rPr>
                <w:rFonts w:ascii="Times New Roman" w:hAnsi="Times New Roman"/>
                <w:b/>
                <w:sz w:val="24"/>
                <w:szCs w:val="24"/>
              </w:rPr>
              <w:t>Percentage of variability explained: 79.4%</w:t>
            </w:r>
          </w:p>
        </w:tc>
      </w:tr>
      <w:tr w:rsidR="003C36E2" w:rsidRPr="003C36E2" w14:paraId="0551D997" w14:textId="77777777" w:rsidTr="003C36E2">
        <w:tc>
          <w:tcPr>
            <w:tcW w:w="3096" w:type="dxa"/>
            <w:vAlign w:val="bottom"/>
          </w:tcPr>
          <w:p w14:paraId="6E1B7E78" w14:textId="77777777" w:rsidR="003C36E2" w:rsidRPr="003C36E2" w:rsidRDefault="003C36E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VIP</w:t>
            </w:r>
            <w:r w:rsidR="00B35967">
              <w:rPr>
                <w:rFonts w:ascii="Times New Roman" w:hAnsi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6" w:type="dxa"/>
            <w:vAlign w:val="bottom"/>
          </w:tcPr>
          <w:p w14:paraId="2FCFA121" w14:textId="77777777" w:rsidR="003C36E2" w:rsidRPr="003C36E2" w:rsidRDefault="003C36E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Coefficient</w:t>
            </w:r>
          </w:p>
        </w:tc>
        <w:tc>
          <w:tcPr>
            <w:tcW w:w="3192" w:type="dxa"/>
            <w:vAlign w:val="bottom"/>
          </w:tcPr>
          <w:p w14:paraId="4B65393E" w14:textId="77777777" w:rsidR="003C36E2" w:rsidRPr="003C36E2" w:rsidRDefault="003C36E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Genus</w:t>
            </w:r>
          </w:p>
        </w:tc>
      </w:tr>
      <w:tr w:rsidR="003C36E2" w:rsidRPr="003C36E2" w14:paraId="0C9DB4BC" w14:textId="77777777" w:rsidTr="003C36E2">
        <w:tc>
          <w:tcPr>
            <w:tcW w:w="3096" w:type="dxa"/>
            <w:vAlign w:val="bottom"/>
          </w:tcPr>
          <w:p w14:paraId="30153612" w14:textId="77777777" w:rsidR="003C36E2" w:rsidRPr="003C36E2" w:rsidRDefault="003C36E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1.23521</w:t>
            </w:r>
          </w:p>
        </w:tc>
        <w:tc>
          <w:tcPr>
            <w:tcW w:w="1416" w:type="dxa"/>
            <w:vAlign w:val="bottom"/>
          </w:tcPr>
          <w:p w14:paraId="38C81D91" w14:textId="77777777" w:rsidR="003C36E2" w:rsidRPr="003C36E2" w:rsidRDefault="003C36E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-0.1802</w:t>
            </w:r>
          </w:p>
        </w:tc>
        <w:tc>
          <w:tcPr>
            <w:tcW w:w="3192" w:type="dxa"/>
            <w:vAlign w:val="bottom"/>
          </w:tcPr>
          <w:p w14:paraId="70231306" w14:textId="77777777" w:rsidR="003C36E2" w:rsidRPr="003C36E2" w:rsidRDefault="003C36E2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Denitrobacterium</w:t>
            </w:r>
          </w:p>
        </w:tc>
      </w:tr>
      <w:tr w:rsidR="003C36E2" w:rsidRPr="003C36E2" w14:paraId="79EF41B5" w14:textId="77777777" w:rsidTr="003C36E2">
        <w:tc>
          <w:tcPr>
            <w:tcW w:w="3096" w:type="dxa"/>
            <w:vAlign w:val="bottom"/>
          </w:tcPr>
          <w:p w14:paraId="192B44F9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1.10176</w:t>
            </w:r>
          </w:p>
        </w:tc>
        <w:tc>
          <w:tcPr>
            <w:tcW w:w="1416" w:type="dxa"/>
            <w:vAlign w:val="bottom"/>
          </w:tcPr>
          <w:p w14:paraId="2C01D289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-0.2675</w:t>
            </w:r>
          </w:p>
        </w:tc>
        <w:tc>
          <w:tcPr>
            <w:tcW w:w="3192" w:type="dxa"/>
            <w:vAlign w:val="bottom"/>
          </w:tcPr>
          <w:p w14:paraId="5CF68F95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Nannochloropsis</w:t>
            </w:r>
          </w:p>
        </w:tc>
      </w:tr>
      <w:tr w:rsidR="003C36E2" w:rsidRPr="003C36E2" w14:paraId="7CA80F4E" w14:textId="77777777" w:rsidTr="003C36E2">
        <w:tc>
          <w:tcPr>
            <w:tcW w:w="3096" w:type="dxa"/>
            <w:vAlign w:val="bottom"/>
          </w:tcPr>
          <w:p w14:paraId="6AB8C33F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1.09353</w:t>
            </w:r>
          </w:p>
        </w:tc>
        <w:tc>
          <w:tcPr>
            <w:tcW w:w="1416" w:type="dxa"/>
            <w:vAlign w:val="bottom"/>
          </w:tcPr>
          <w:p w14:paraId="4D2749E3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0.26739</w:t>
            </w:r>
          </w:p>
        </w:tc>
        <w:tc>
          <w:tcPr>
            <w:tcW w:w="3192" w:type="dxa"/>
            <w:vAlign w:val="bottom"/>
          </w:tcPr>
          <w:p w14:paraId="774A68EC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Belliella</w:t>
            </w:r>
          </w:p>
        </w:tc>
      </w:tr>
      <w:tr w:rsidR="003C36E2" w:rsidRPr="003C36E2" w14:paraId="62B3804A" w14:textId="77777777" w:rsidTr="003C36E2">
        <w:tc>
          <w:tcPr>
            <w:tcW w:w="3096" w:type="dxa"/>
            <w:vAlign w:val="bottom"/>
          </w:tcPr>
          <w:p w14:paraId="566020FD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1.05748</w:t>
            </w:r>
          </w:p>
        </w:tc>
        <w:tc>
          <w:tcPr>
            <w:tcW w:w="1416" w:type="dxa"/>
            <w:vAlign w:val="bottom"/>
          </w:tcPr>
          <w:p w14:paraId="40DE7B47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0.00228</w:t>
            </w:r>
          </w:p>
        </w:tc>
        <w:tc>
          <w:tcPr>
            <w:tcW w:w="3192" w:type="dxa"/>
            <w:vAlign w:val="bottom"/>
          </w:tcPr>
          <w:p w14:paraId="322C25D1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Kozakia</w:t>
            </w:r>
          </w:p>
        </w:tc>
      </w:tr>
      <w:tr w:rsidR="003C36E2" w:rsidRPr="003C36E2" w14:paraId="7CCA767E" w14:textId="77777777" w:rsidTr="003C36E2">
        <w:tc>
          <w:tcPr>
            <w:tcW w:w="3096" w:type="dxa"/>
            <w:vAlign w:val="bottom"/>
          </w:tcPr>
          <w:p w14:paraId="1B4D8E05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1.05453</w:t>
            </w:r>
          </w:p>
        </w:tc>
        <w:tc>
          <w:tcPr>
            <w:tcW w:w="1416" w:type="dxa"/>
            <w:vAlign w:val="bottom"/>
          </w:tcPr>
          <w:p w14:paraId="094E2851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-0.14669</w:t>
            </w:r>
          </w:p>
        </w:tc>
        <w:tc>
          <w:tcPr>
            <w:tcW w:w="3192" w:type="dxa"/>
            <w:vAlign w:val="bottom"/>
          </w:tcPr>
          <w:p w14:paraId="166D5E61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Rhodotorula</w:t>
            </w:r>
          </w:p>
        </w:tc>
      </w:tr>
      <w:tr w:rsidR="003C36E2" w:rsidRPr="003C36E2" w14:paraId="7C14542A" w14:textId="77777777" w:rsidTr="003C36E2">
        <w:tc>
          <w:tcPr>
            <w:tcW w:w="3096" w:type="dxa"/>
            <w:vAlign w:val="bottom"/>
          </w:tcPr>
          <w:p w14:paraId="7E30B602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1.05326</w:t>
            </w:r>
          </w:p>
        </w:tc>
        <w:tc>
          <w:tcPr>
            <w:tcW w:w="1416" w:type="dxa"/>
            <w:vAlign w:val="bottom"/>
          </w:tcPr>
          <w:p w14:paraId="2DC35CD8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-0.02083</w:t>
            </w:r>
          </w:p>
        </w:tc>
        <w:tc>
          <w:tcPr>
            <w:tcW w:w="3192" w:type="dxa"/>
            <w:vAlign w:val="bottom"/>
          </w:tcPr>
          <w:p w14:paraId="3ACD9686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Hafnia</w:t>
            </w:r>
          </w:p>
        </w:tc>
      </w:tr>
      <w:tr w:rsidR="003C36E2" w:rsidRPr="003C36E2" w14:paraId="73DF693E" w14:textId="77777777" w:rsidTr="003C36E2">
        <w:tc>
          <w:tcPr>
            <w:tcW w:w="3096" w:type="dxa"/>
            <w:vAlign w:val="bottom"/>
          </w:tcPr>
          <w:p w14:paraId="32EDC605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1.03418</w:t>
            </w:r>
          </w:p>
        </w:tc>
        <w:tc>
          <w:tcPr>
            <w:tcW w:w="1416" w:type="dxa"/>
            <w:vAlign w:val="bottom"/>
          </w:tcPr>
          <w:p w14:paraId="66D283E8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-0.1508</w:t>
            </w:r>
          </w:p>
        </w:tc>
        <w:tc>
          <w:tcPr>
            <w:tcW w:w="3192" w:type="dxa"/>
            <w:vAlign w:val="bottom"/>
          </w:tcPr>
          <w:p w14:paraId="351B502C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Mycobacterium</w:t>
            </w:r>
          </w:p>
        </w:tc>
      </w:tr>
      <w:tr w:rsidR="003C36E2" w:rsidRPr="003C36E2" w14:paraId="716213B5" w14:textId="77777777" w:rsidTr="003C36E2">
        <w:tc>
          <w:tcPr>
            <w:tcW w:w="3096" w:type="dxa"/>
            <w:vAlign w:val="bottom"/>
          </w:tcPr>
          <w:p w14:paraId="5CD577BE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0.98377</w:t>
            </w:r>
          </w:p>
        </w:tc>
        <w:tc>
          <w:tcPr>
            <w:tcW w:w="1416" w:type="dxa"/>
            <w:vAlign w:val="bottom"/>
          </w:tcPr>
          <w:p w14:paraId="045F968F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-0.11729</w:t>
            </w:r>
          </w:p>
        </w:tc>
        <w:tc>
          <w:tcPr>
            <w:tcW w:w="3192" w:type="dxa"/>
            <w:vAlign w:val="bottom"/>
          </w:tcPr>
          <w:p w14:paraId="621F99F4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Punctularia</w:t>
            </w:r>
          </w:p>
        </w:tc>
      </w:tr>
      <w:tr w:rsidR="003C36E2" w:rsidRPr="003C36E2" w14:paraId="51A384BE" w14:textId="77777777" w:rsidTr="003C36E2">
        <w:tc>
          <w:tcPr>
            <w:tcW w:w="3096" w:type="dxa"/>
            <w:vAlign w:val="bottom"/>
          </w:tcPr>
          <w:p w14:paraId="5A9B0070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0.96995</w:t>
            </w:r>
          </w:p>
        </w:tc>
        <w:tc>
          <w:tcPr>
            <w:tcW w:w="1416" w:type="dxa"/>
            <w:vAlign w:val="bottom"/>
          </w:tcPr>
          <w:p w14:paraId="076CA1EE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-0.15339</w:t>
            </w:r>
          </w:p>
        </w:tc>
        <w:tc>
          <w:tcPr>
            <w:tcW w:w="3192" w:type="dxa"/>
            <w:vAlign w:val="bottom"/>
          </w:tcPr>
          <w:p w14:paraId="6D8CE7BF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Cutaneotrichosporon</w:t>
            </w:r>
          </w:p>
        </w:tc>
      </w:tr>
      <w:tr w:rsidR="003C36E2" w:rsidRPr="003C36E2" w14:paraId="5845E678" w14:textId="77777777" w:rsidTr="003C36E2">
        <w:tc>
          <w:tcPr>
            <w:tcW w:w="3096" w:type="dxa"/>
            <w:vAlign w:val="bottom"/>
          </w:tcPr>
          <w:p w14:paraId="09285EB1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0.9689</w:t>
            </w:r>
          </w:p>
        </w:tc>
        <w:tc>
          <w:tcPr>
            <w:tcW w:w="1416" w:type="dxa"/>
            <w:vAlign w:val="bottom"/>
          </w:tcPr>
          <w:p w14:paraId="6CC574D4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0.04288</w:t>
            </w:r>
          </w:p>
        </w:tc>
        <w:tc>
          <w:tcPr>
            <w:tcW w:w="3192" w:type="dxa"/>
            <w:vAlign w:val="bottom"/>
          </w:tcPr>
          <w:p w14:paraId="6E1FE29F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Acetobacter</w:t>
            </w:r>
          </w:p>
        </w:tc>
      </w:tr>
      <w:tr w:rsidR="003C36E2" w:rsidRPr="003C36E2" w14:paraId="230225A8" w14:textId="77777777" w:rsidTr="003C36E2">
        <w:tc>
          <w:tcPr>
            <w:tcW w:w="3096" w:type="dxa"/>
            <w:vAlign w:val="bottom"/>
          </w:tcPr>
          <w:p w14:paraId="0CA77B6A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0.93516</w:t>
            </w:r>
          </w:p>
        </w:tc>
        <w:tc>
          <w:tcPr>
            <w:tcW w:w="1416" w:type="dxa"/>
            <w:vAlign w:val="bottom"/>
          </w:tcPr>
          <w:p w14:paraId="1036419D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-0.18309</w:t>
            </w:r>
          </w:p>
        </w:tc>
        <w:tc>
          <w:tcPr>
            <w:tcW w:w="3192" w:type="dxa"/>
            <w:vAlign w:val="bottom"/>
          </w:tcPr>
          <w:p w14:paraId="0C7FEF0B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Dehalococcoides</w:t>
            </w:r>
          </w:p>
        </w:tc>
      </w:tr>
      <w:tr w:rsidR="003C36E2" w:rsidRPr="003C36E2" w14:paraId="5D72BDE7" w14:textId="77777777" w:rsidTr="003C36E2">
        <w:tc>
          <w:tcPr>
            <w:tcW w:w="3096" w:type="dxa"/>
            <w:vAlign w:val="bottom"/>
          </w:tcPr>
          <w:p w14:paraId="246B5B66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0.91274</w:t>
            </w:r>
          </w:p>
        </w:tc>
        <w:tc>
          <w:tcPr>
            <w:tcW w:w="1416" w:type="dxa"/>
            <w:vAlign w:val="bottom"/>
          </w:tcPr>
          <w:p w14:paraId="459E28D4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-0.01685</w:t>
            </w:r>
          </w:p>
        </w:tc>
        <w:tc>
          <w:tcPr>
            <w:tcW w:w="3192" w:type="dxa"/>
            <w:vAlign w:val="bottom"/>
          </w:tcPr>
          <w:p w14:paraId="5F911F83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Weissella</w:t>
            </w:r>
          </w:p>
        </w:tc>
      </w:tr>
      <w:tr w:rsidR="003C36E2" w:rsidRPr="003C36E2" w14:paraId="3BFA24EC" w14:textId="77777777" w:rsidTr="003C36E2">
        <w:tc>
          <w:tcPr>
            <w:tcW w:w="3096" w:type="dxa"/>
            <w:vAlign w:val="bottom"/>
          </w:tcPr>
          <w:p w14:paraId="15EC348A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0.90649</w:t>
            </w:r>
          </w:p>
        </w:tc>
        <w:tc>
          <w:tcPr>
            <w:tcW w:w="1416" w:type="dxa"/>
            <w:vAlign w:val="bottom"/>
          </w:tcPr>
          <w:p w14:paraId="21A86202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-0.03469</w:t>
            </w:r>
          </w:p>
        </w:tc>
        <w:tc>
          <w:tcPr>
            <w:tcW w:w="3192" w:type="dxa"/>
            <w:vAlign w:val="bottom"/>
          </w:tcPr>
          <w:p w14:paraId="53C4B254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Leuconostoc</w:t>
            </w:r>
          </w:p>
        </w:tc>
      </w:tr>
      <w:tr w:rsidR="003C36E2" w:rsidRPr="003C36E2" w14:paraId="5F950F04" w14:textId="77777777" w:rsidTr="003C36E2">
        <w:tc>
          <w:tcPr>
            <w:tcW w:w="3096" w:type="dxa"/>
            <w:vAlign w:val="bottom"/>
          </w:tcPr>
          <w:p w14:paraId="06673480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0.89359</w:t>
            </w:r>
          </w:p>
        </w:tc>
        <w:tc>
          <w:tcPr>
            <w:tcW w:w="1416" w:type="dxa"/>
            <w:vAlign w:val="bottom"/>
          </w:tcPr>
          <w:p w14:paraId="4055BFE8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-0.01805</w:t>
            </w:r>
          </w:p>
        </w:tc>
        <w:tc>
          <w:tcPr>
            <w:tcW w:w="3192" w:type="dxa"/>
            <w:vAlign w:val="bottom"/>
          </w:tcPr>
          <w:p w14:paraId="34B003F8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Lactobacillus</w:t>
            </w:r>
          </w:p>
        </w:tc>
      </w:tr>
      <w:tr w:rsidR="003C36E2" w:rsidRPr="003C36E2" w14:paraId="0BB8AA2E" w14:textId="77777777" w:rsidTr="003C36E2">
        <w:tc>
          <w:tcPr>
            <w:tcW w:w="3096" w:type="dxa"/>
          </w:tcPr>
          <w:p w14:paraId="746E090E" w14:textId="77777777" w:rsidR="003C36E2" w:rsidRPr="003C36E2" w:rsidRDefault="003C36E2" w:rsidP="00026D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C36E2">
              <w:rPr>
                <w:rFonts w:ascii="Times New Roman" w:hAnsi="Times New Roman"/>
                <w:b/>
                <w:sz w:val="24"/>
                <w:szCs w:val="24"/>
              </w:rPr>
              <w:t>Type of fatty acid: PUFA</w:t>
            </w:r>
          </w:p>
        </w:tc>
        <w:tc>
          <w:tcPr>
            <w:tcW w:w="4608" w:type="dxa"/>
            <w:gridSpan w:val="2"/>
          </w:tcPr>
          <w:p w14:paraId="3C5E60E9" w14:textId="77777777" w:rsidR="003C36E2" w:rsidRPr="003C36E2" w:rsidRDefault="003C36E2" w:rsidP="003C36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C36E2">
              <w:rPr>
                <w:rFonts w:ascii="Times New Roman" w:hAnsi="Times New Roman"/>
                <w:b/>
                <w:sz w:val="24"/>
                <w:szCs w:val="24"/>
              </w:rPr>
              <w:t>Percentage of variability explained: 72.1%</w:t>
            </w:r>
          </w:p>
        </w:tc>
      </w:tr>
      <w:tr w:rsidR="003C36E2" w:rsidRPr="003C36E2" w14:paraId="61806BF9" w14:textId="77777777" w:rsidTr="003C36E2">
        <w:tc>
          <w:tcPr>
            <w:tcW w:w="3096" w:type="dxa"/>
            <w:vAlign w:val="bottom"/>
          </w:tcPr>
          <w:p w14:paraId="466570E4" w14:textId="77777777" w:rsidR="003C36E2" w:rsidRPr="003C36E2" w:rsidRDefault="003C36E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VIP</w:t>
            </w:r>
            <w:r w:rsidR="00B35967">
              <w:rPr>
                <w:rFonts w:ascii="Times New Roman" w:hAnsi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6" w:type="dxa"/>
            <w:vAlign w:val="bottom"/>
          </w:tcPr>
          <w:p w14:paraId="3CA8ADED" w14:textId="77777777" w:rsidR="003C36E2" w:rsidRPr="003C36E2" w:rsidRDefault="003C36E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Coefficient</w:t>
            </w:r>
          </w:p>
        </w:tc>
        <w:tc>
          <w:tcPr>
            <w:tcW w:w="3192" w:type="dxa"/>
            <w:vAlign w:val="bottom"/>
          </w:tcPr>
          <w:p w14:paraId="2E25216F" w14:textId="77777777" w:rsidR="003C36E2" w:rsidRPr="003C36E2" w:rsidRDefault="003C36E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Genus</w:t>
            </w:r>
          </w:p>
        </w:tc>
      </w:tr>
      <w:tr w:rsidR="003C36E2" w:rsidRPr="003C36E2" w14:paraId="06A30F0C" w14:textId="77777777" w:rsidTr="003C36E2">
        <w:tc>
          <w:tcPr>
            <w:tcW w:w="3096" w:type="dxa"/>
            <w:vAlign w:val="bottom"/>
          </w:tcPr>
          <w:p w14:paraId="16BB28B2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1.51471</w:t>
            </w:r>
          </w:p>
        </w:tc>
        <w:tc>
          <w:tcPr>
            <w:tcW w:w="1416" w:type="dxa"/>
            <w:vAlign w:val="bottom"/>
          </w:tcPr>
          <w:p w14:paraId="2514E418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0.2807</w:t>
            </w:r>
          </w:p>
        </w:tc>
        <w:tc>
          <w:tcPr>
            <w:tcW w:w="3192" w:type="dxa"/>
            <w:vAlign w:val="bottom"/>
          </w:tcPr>
          <w:p w14:paraId="2D7F45BC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Sutterella</w:t>
            </w:r>
          </w:p>
        </w:tc>
      </w:tr>
      <w:tr w:rsidR="003C36E2" w:rsidRPr="003C36E2" w14:paraId="1BCE6B6C" w14:textId="77777777" w:rsidTr="003C36E2">
        <w:tc>
          <w:tcPr>
            <w:tcW w:w="3096" w:type="dxa"/>
            <w:vAlign w:val="bottom"/>
          </w:tcPr>
          <w:p w14:paraId="3884F95B" w14:textId="77777777" w:rsidR="003C36E2" w:rsidRPr="003C36E2" w:rsidRDefault="003C36E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1.30642</w:t>
            </w:r>
          </w:p>
        </w:tc>
        <w:tc>
          <w:tcPr>
            <w:tcW w:w="1416" w:type="dxa"/>
            <w:vAlign w:val="bottom"/>
          </w:tcPr>
          <w:p w14:paraId="605EE229" w14:textId="77777777" w:rsidR="003C36E2" w:rsidRPr="003C36E2" w:rsidRDefault="003C36E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-0.14031</w:t>
            </w:r>
          </w:p>
        </w:tc>
        <w:tc>
          <w:tcPr>
            <w:tcW w:w="3192" w:type="dxa"/>
            <w:vAlign w:val="bottom"/>
          </w:tcPr>
          <w:p w14:paraId="33173163" w14:textId="77777777" w:rsidR="003C36E2" w:rsidRPr="003C36E2" w:rsidRDefault="003C36E2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Dehalococcoides</w:t>
            </w:r>
          </w:p>
        </w:tc>
      </w:tr>
      <w:tr w:rsidR="003C36E2" w:rsidRPr="003C36E2" w14:paraId="371BE745" w14:textId="77777777" w:rsidTr="003C36E2">
        <w:tc>
          <w:tcPr>
            <w:tcW w:w="3096" w:type="dxa"/>
            <w:vAlign w:val="bottom"/>
          </w:tcPr>
          <w:p w14:paraId="58FBDA83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1.2569</w:t>
            </w:r>
          </w:p>
        </w:tc>
        <w:tc>
          <w:tcPr>
            <w:tcW w:w="1416" w:type="dxa"/>
            <w:vAlign w:val="bottom"/>
          </w:tcPr>
          <w:p w14:paraId="50FAA9FB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0.04327</w:t>
            </w:r>
          </w:p>
        </w:tc>
        <w:tc>
          <w:tcPr>
            <w:tcW w:w="3192" w:type="dxa"/>
            <w:vAlign w:val="bottom"/>
          </w:tcPr>
          <w:p w14:paraId="3B57EC95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Hafnia</w:t>
            </w:r>
          </w:p>
        </w:tc>
      </w:tr>
      <w:tr w:rsidR="003C36E2" w:rsidRPr="003C36E2" w14:paraId="65A2D0E1" w14:textId="77777777" w:rsidTr="003C36E2">
        <w:tc>
          <w:tcPr>
            <w:tcW w:w="3096" w:type="dxa"/>
            <w:vAlign w:val="bottom"/>
          </w:tcPr>
          <w:p w14:paraId="4484256C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1.09481</w:t>
            </w:r>
          </w:p>
        </w:tc>
        <w:tc>
          <w:tcPr>
            <w:tcW w:w="1416" w:type="dxa"/>
            <w:vAlign w:val="bottom"/>
          </w:tcPr>
          <w:p w14:paraId="1C9C7488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-0.13852</w:t>
            </w:r>
          </w:p>
        </w:tc>
        <w:tc>
          <w:tcPr>
            <w:tcW w:w="3192" w:type="dxa"/>
            <w:vAlign w:val="bottom"/>
          </w:tcPr>
          <w:p w14:paraId="392F4625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Kozakia</w:t>
            </w:r>
          </w:p>
        </w:tc>
      </w:tr>
      <w:tr w:rsidR="003C36E2" w:rsidRPr="003C36E2" w14:paraId="1629D8AD" w14:textId="77777777" w:rsidTr="003C36E2">
        <w:tc>
          <w:tcPr>
            <w:tcW w:w="3096" w:type="dxa"/>
            <w:vAlign w:val="bottom"/>
          </w:tcPr>
          <w:p w14:paraId="323446F8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1.09039</w:t>
            </w:r>
          </w:p>
        </w:tc>
        <w:tc>
          <w:tcPr>
            <w:tcW w:w="1416" w:type="dxa"/>
            <w:vAlign w:val="bottom"/>
          </w:tcPr>
          <w:p w14:paraId="1A935BE8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0.02715</w:t>
            </w:r>
          </w:p>
        </w:tc>
        <w:tc>
          <w:tcPr>
            <w:tcW w:w="3192" w:type="dxa"/>
            <w:vAlign w:val="bottom"/>
          </w:tcPr>
          <w:p w14:paraId="22399585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Atopobium</w:t>
            </w:r>
          </w:p>
        </w:tc>
      </w:tr>
      <w:tr w:rsidR="003C36E2" w:rsidRPr="003C36E2" w14:paraId="5C21AB2C" w14:textId="77777777" w:rsidTr="003C36E2">
        <w:tc>
          <w:tcPr>
            <w:tcW w:w="3096" w:type="dxa"/>
            <w:vAlign w:val="bottom"/>
          </w:tcPr>
          <w:p w14:paraId="5E6A11A7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1.02862</w:t>
            </w:r>
          </w:p>
        </w:tc>
        <w:tc>
          <w:tcPr>
            <w:tcW w:w="1416" w:type="dxa"/>
            <w:vAlign w:val="bottom"/>
          </w:tcPr>
          <w:p w14:paraId="26342556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-0.05595</w:t>
            </w:r>
          </w:p>
        </w:tc>
        <w:tc>
          <w:tcPr>
            <w:tcW w:w="3192" w:type="dxa"/>
            <w:vAlign w:val="bottom"/>
          </w:tcPr>
          <w:p w14:paraId="39891CC6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Denitrobacterium</w:t>
            </w:r>
          </w:p>
        </w:tc>
      </w:tr>
      <w:tr w:rsidR="003C36E2" w:rsidRPr="003C36E2" w14:paraId="3232AB0F" w14:textId="77777777" w:rsidTr="003C36E2">
        <w:tc>
          <w:tcPr>
            <w:tcW w:w="3096" w:type="dxa"/>
            <w:vAlign w:val="bottom"/>
          </w:tcPr>
          <w:p w14:paraId="12B0AF9F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1.02432</w:t>
            </w:r>
          </w:p>
        </w:tc>
        <w:tc>
          <w:tcPr>
            <w:tcW w:w="1416" w:type="dxa"/>
            <w:vAlign w:val="bottom"/>
          </w:tcPr>
          <w:p w14:paraId="1F4E2B2C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-0.00967</w:t>
            </w:r>
          </w:p>
        </w:tc>
        <w:tc>
          <w:tcPr>
            <w:tcW w:w="3192" w:type="dxa"/>
            <w:vAlign w:val="bottom"/>
          </w:tcPr>
          <w:p w14:paraId="14DB0A9B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Brenneria</w:t>
            </w:r>
          </w:p>
        </w:tc>
      </w:tr>
      <w:tr w:rsidR="003C36E2" w:rsidRPr="003C36E2" w14:paraId="15C7CB1D" w14:textId="77777777" w:rsidTr="003C36E2">
        <w:tc>
          <w:tcPr>
            <w:tcW w:w="3096" w:type="dxa"/>
            <w:vAlign w:val="bottom"/>
          </w:tcPr>
          <w:p w14:paraId="5CD9349E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1.01892</w:t>
            </w:r>
          </w:p>
        </w:tc>
        <w:tc>
          <w:tcPr>
            <w:tcW w:w="1416" w:type="dxa"/>
            <w:vAlign w:val="bottom"/>
          </w:tcPr>
          <w:p w14:paraId="13C466E5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-0.05776</w:t>
            </w:r>
          </w:p>
        </w:tc>
        <w:tc>
          <w:tcPr>
            <w:tcW w:w="3192" w:type="dxa"/>
            <w:vAlign w:val="bottom"/>
          </w:tcPr>
          <w:p w14:paraId="70AC1C55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Chryseobacterium</w:t>
            </w:r>
          </w:p>
        </w:tc>
      </w:tr>
      <w:tr w:rsidR="003C36E2" w:rsidRPr="003C36E2" w14:paraId="246CD873" w14:textId="77777777" w:rsidTr="003C36E2">
        <w:tc>
          <w:tcPr>
            <w:tcW w:w="3096" w:type="dxa"/>
            <w:vAlign w:val="bottom"/>
          </w:tcPr>
          <w:p w14:paraId="2CC7D01C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1.00235</w:t>
            </w:r>
          </w:p>
        </w:tc>
        <w:tc>
          <w:tcPr>
            <w:tcW w:w="1416" w:type="dxa"/>
            <w:vAlign w:val="bottom"/>
          </w:tcPr>
          <w:p w14:paraId="08877AF9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-0.02706</w:t>
            </w:r>
          </w:p>
        </w:tc>
        <w:tc>
          <w:tcPr>
            <w:tcW w:w="3192" w:type="dxa"/>
            <w:vAlign w:val="bottom"/>
          </w:tcPr>
          <w:p w14:paraId="508549CB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Singulisphaera</w:t>
            </w:r>
          </w:p>
        </w:tc>
      </w:tr>
      <w:tr w:rsidR="003C36E2" w:rsidRPr="003C36E2" w14:paraId="1AA9702B" w14:textId="77777777" w:rsidTr="003C36E2">
        <w:tc>
          <w:tcPr>
            <w:tcW w:w="3096" w:type="dxa"/>
            <w:vAlign w:val="bottom"/>
          </w:tcPr>
          <w:p w14:paraId="7EB8763C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0.99981</w:t>
            </w:r>
          </w:p>
        </w:tc>
        <w:tc>
          <w:tcPr>
            <w:tcW w:w="1416" w:type="dxa"/>
            <w:vAlign w:val="bottom"/>
          </w:tcPr>
          <w:p w14:paraId="059CE06D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-0.12455</w:t>
            </w:r>
          </w:p>
        </w:tc>
        <w:tc>
          <w:tcPr>
            <w:tcW w:w="3192" w:type="dxa"/>
            <w:vAlign w:val="bottom"/>
          </w:tcPr>
          <w:p w14:paraId="6E5A5630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Weissella</w:t>
            </w:r>
          </w:p>
        </w:tc>
      </w:tr>
      <w:tr w:rsidR="003C36E2" w:rsidRPr="003C36E2" w14:paraId="6C17B351" w14:textId="77777777" w:rsidTr="003C36E2">
        <w:tc>
          <w:tcPr>
            <w:tcW w:w="3096" w:type="dxa"/>
            <w:vAlign w:val="bottom"/>
          </w:tcPr>
          <w:p w14:paraId="7140D77E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0.98809</w:t>
            </w:r>
          </w:p>
        </w:tc>
        <w:tc>
          <w:tcPr>
            <w:tcW w:w="1416" w:type="dxa"/>
            <w:vAlign w:val="bottom"/>
          </w:tcPr>
          <w:p w14:paraId="5F97ED9D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-0.10538</w:t>
            </w:r>
          </w:p>
        </w:tc>
        <w:tc>
          <w:tcPr>
            <w:tcW w:w="3192" w:type="dxa"/>
            <w:vAlign w:val="bottom"/>
          </w:tcPr>
          <w:p w14:paraId="62838F27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Desulfobacula</w:t>
            </w:r>
          </w:p>
        </w:tc>
      </w:tr>
      <w:tr w:rsidR="003C36E2" w:rsidRPr="003C36E2" w14:paraId="148CECB4" w14:textId="77777777" w:rsidTr="003C36E2">
        <w:tc>
          <w:tcPr>
            <w:tcW w:w="3096" w:type="dxa"/>
            <w:vAlign w:val="bottom"/>
          </w:tcPr>
          <w:p w14:paraId="644716B2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0.98146</w:t>
            </w:r>
          </w:p>
        </w:tc>
        <w:tc>
          <w:tcPr>
            <w:tcW w:w="1416" w:type="dxa"/>
            <w:vAlign w:val="bottom"/>
          </w:tcPr>
          <w:p w14:paraId="163E96A3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-0.09165</w:t>
            </w:r>
          </w:p>
        </w:tc>
        <w:tc>
          <w:tcPr>
            <w:tcW w:w="3192" w:type="dxa"/>
            <w:vAlign w:val="bottom"/>
          </w:tcPr>
          <w:p w14:paraId="7A25BB3C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Rhodotorula</w:t>
            </w:r>
          </w:p>
        </w:tc>
      </w:tr>
      <w:tr w:rsidR="003C36E2" w:rsidRPr="003C36E2" w14:paraId="238B7E2B" w14:textId="77777777" w:rsidTr="003C36E2">
        <w:tc>
          <w:tcPr>
            <w:tcW w:w="3096" w:type="dxa"/>
            <w:vAlign w:val="bottom"/>
          </w:tcPr>
          <w:p w14:paraId="7D616B43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0.95792</w:t>
            </w:r>
          </w:p>
        </w:tc>
        <w:tc>
          <w:tcPr>
            <w:tcW w:w="1416" w:type="dxa"/>
            <w:vAlign w:val="bottom"/>
          </w:tcPr>
          <w:p w14:paraId="1D5CDA2F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-0.14022</w:t>
            </w:r>
          </w:p>
        </w:tc>
        <w:tc>
          <w:tcPr>
            <w:tcW w:w="3192" w:type="dxa"/>
            <w:vAlign w:val="bottom"/>
          </w:tcPr>
          <w:p w14:paraId="0E2B05D5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Acetobacter</w:t>
            </w:r>
          </w:p>
        </w:tc>
      </w:tr>
      <w:tr w:rsidR="003C36E2" w:rsidRPr="003C36E2" w14:paraId="220C6CF9" w14:textId="77777777" w:rsidTr="003C36E2">
        <w:tc>
          <w:tcPr>
            <w:tcW w:w="3096" w:type="dxa"/>
            <w:vAlign w:val="bottom"/>
          </w:tcPr>
          <w:p w14:paraId="3973FD88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0.94504</w:t>
            </w:r>
          </w:p>
        </w:tc>
        <w:tc>
          <w:tcPr>
            <w:tcW w:w="1416" w:type="dxa"/>
            <w:vAlign w:val="bottom"/>
          </w:tcPr>
          <w:p w14:paraId="31D20FF1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-0.05216</w:t>
            </w:r>
          </w:p>
        </w:tc>
        <w:tc>
          <w:tcPr>
            <w:tcW w:w="3192" w:type="dxa"/>
            <w:vAlign w:val="bottom"/>
          </w:tcPr>
          <w:p w14:paraId="62BA599B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Cryptobacterium</w:t>
            </w:r>
          </w:p>
        </w:tc>
      </w:tr>
      <w:tr w:rsidR="003C36E2" w:rsidRPr="003C36E2" w14:paraId="048F588B" w14:textId="77777777" w:rsidTr="003C36E2">
        <w:tc>
          <w:tcPr>
            <w:tcW w:w="3096" w:type="dxa"/>
            <w:vAlign w:val="bottom"/>
          </w:tcPr>
          <w:p w14:paraId="51BD41E1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0.87988</w:t>
            </w:r>
          </w:p>
        </w:tc>
        <w:tc>
          <w:tcPr>
            <w:tcW w:w="1416" w:type="dxa"/>
            <w:vAlign w:val="bottom"/>
          </w:tcPr>
          <w:p w14:paraId="64954222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0.05587</w:t>
            </w:r>
          </w:p>
        </w:tc>
        <w:tc>
          <w:tcPr>
            <w:tcW w:w="3192" w:type="dxa"/>
            <w:vAlign w:val="bottom"/>
          </w:tcPr>
          <w:p w14:paraId="4D16F3AF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Komagataella</w:t>
            </w:r>
          </w:p>
        </w:tc>
      </w:tr>
      <w:tr w:rsidR="003C36E2" w:rsidRPr="003C36E2" w14:paraId="5348BD03" w14:textId="77777777" w:rsidTr="003C36E2">
        <w:tc>
          <w:tcPr>
            <w:tcW w:w="3096" w:type="dxa"/>
            <w:vAlign w:val="bottom"/>
          </w:tcPr>
          <w:p w14:paraId="0A44896B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0.8788</w:t>
            </w:r>
          </w:p>
        </w:tc>
        <w:tc>
          <w:tcPr>
            <w:tcW w:w="1416" w:type="dxa"/>
            <w:vAlign w:val="bottom"/>
          </w:tcPr>
          <w:p w14:paraId="025874D7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-0.08575</w:t>
            </w:r>
          </w:p>
        </w:tc>
        <w:tc>
          <w:tcPr>
            <w:tcW w:w="3192" w:type="dxa"/>
            <w:vAlign w:val="bottom"/>
          </w:tcPr>
          <w:p w14:paraId="1686FA9B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Leuconostoc</w:t>
            </w:r>
          </w:p>
        </w:tc>
      </w:tr>
      <w:tr w:rsidR="003C36E2" w:rsidRPr="003C36E2" w14:paraId="18C7CE65" w14:textId="77777777" w:rsidTr="003C36E2">
        <w:tc>
          <w:tcPr>
            <w:tcW w:w="3096" w:type="dxa"/>
            <w:vAlign w:val="bottom"/>
          </w:tcPr>
          <w:p w14:paraId="28880F7B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0.83897</w:t>
            </w:r>
          </w:p>
        </w:tc>
        <w:tc>
          <w:tcPr>
            <w:tcW w:w="1416" w:type="dxa"/>
            <w:vAlign w:val="bottom"/>
          </w:tcPr>
          <w:p w14:paraId="06C6B109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0.02963</w:t>
            </w:r>
          </w:p>
        </w:tc>
        <w:tc>
          <w:tcPr>
            <w:tcW w:w="3192" w:type="dxa"/>
            <w:vAlign w:val="bottom"/>
          </w:tcPr>
          <w:p w14:paraId="0F826776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Nosema</w:t>
            </w:r>
          </w:p>
        </w:tc>
      </w:tr>
      <w:tr w:rsidR="003C36E2" w:rsidRPr="003C36E2" w14:paraId="78356128" w14:textId="77777777" w:rsidTr="003C36E2">
        <w:tc>
          <w:tcPr>
            <w:tcW w:w="3096" w:type="dxa"/>
          </w:tcPr>
          <w:p w14:paraId="4445B8D5" w14:textId="77777777" w:rsidR="003C36E2" w:rsidRPr="003C36E2" w:rsidRDefault="003C36E2" w:rsidP="0036626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C36E2">
              <w:rPr>
                <w:rFonts w:ascii="Times New Roman" w:hAnsi="Times New Roman"/>
                <w:b/>
                <w:sz w:val="24"/>
                <w:szCs w:val="24"/>
              </w:rPr>
              <w:t xml:space="preserve">Type of fatty acid: </w:t>
            </w:r>
            <w:r w:rsidR="00366267">
              <w:rPr>
                <w:rFonts w:ascii="Times New Roman" w:hAnsi="Times New Roman"/>
                <w:b/>
                <w:sz w:val="24"/>
                <w:szCs w:val="24"/>
              </w:rPr>
              <w:t>n-</w:t>
            </w:r>
            <w:r w:rsidRPr="003C36E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608" w:type="dxa"/>
            <w:gridSpan w:val="2"/>
          </w:tcPr>
          <w:p w14:paraId="41D08970" w14:textId="77777777" w:rsidR="003C36E2" w:rsidRPr="003C36E2" w:rsidRDefault="003C36E2" w:rsidP="003C36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C36E2">
              <w:rPr>
                <w:rFonts w:ascii="Times New Roman" w:hAnsi="Times New Roman"/>
                <w:b/>
                <w:sz w:val="24"/>
                <w:szCs w:val="24"/>
              </w:rPr>
              <w:t>Percentage of variability explained: 86.2%</w:t>
            </w:r>
          </w:p>
        </w:tc>
      </w:tr>
      <w:tr w:rsidR="003C36E2" w:rsidRPr="003C36E2" w14:paraId="57D40C70" w14:textId="77777777" w:rsidTr="003C36E2">
        <w:tc>
          <w:tcPr>
            <w:tcW w:w="3096" w:type="dxa"/>
            <w:vAlign w:val="bottom"/>
          </w:tcPr>
          <w:p w14:paraId="32DD22B5" w14:textId="77777777" w:rsidR="003C36E2" w:rsidRPr="003C36E2" w:rsidRDefault="003C36E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VIP</w:t>
            </w:r>
            <w:r w:rsidR="00B35967">
              <w:rPr>
                <w:rFonts w:ascii="Times New Roman" w:hAnsi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6" w:type="dxa"/>
            <w:vAlign w:val="bottom"/>
          </w:tcPr>
          <w:p w14:paraId="6889583D" w14:textId="77777777" w:rsidR="003C36E2" w:rsidRPr="003C36E2" w:rsidRDefault="003C36E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Coefficient</w:t>
            </w:r>
          </w:p>
        </w:tc>
        <w:tc>
          <w:tcPr>
            <w:tcW w:w="3192" w:type="dxa"/>
            <w:vAlign w:val="bottom"/>
          </w:tcPr>
          <w:p w14:paraId="780AF7DF" w14:textId="77777777" w:rsidR="003C36E2" w:rsidRPr="003C36E2" w:rsidRDefault="003C36E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Genus</w:t>
            </w:r>
          </w:p>
        </w:tc>
      </w:tr>
      <w:tr w:rsidR="003C36E2" w:rsidRPr="003C36E2" w14:paraId="55784B9C" w14:textId="77777777" w:rsidTr="003C36E2">
        <w:tc>
          <w:tcPr>
            <w:tcW w:w="3096" w:type="dxa"/>
            <w:vAlign w:val="bottom"/>
          </w:tcPr>
          <w:p w14:paraId="7CEE0A36" w14:textId="77777777" w:rsidR="003C36E2" w:rsidRPr="003C36E2" w:rsidRDefault="003C36E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1.44103</w:t>
            </w:r>
          </w:p>
        </w:tc>
        <w:tc>
          <w:tcPr>
            <w:tcW w:w="1416" w:type="dxa"/>
            <w:vAlign w:val="bottom"/>
          </w:tcPr>
          <w:p w14:paraId="530ABE8A" w14:textId="77777777" w:rsidR="003C36E2" w:rsidRPr="003C36E2" w:rsidRDefault="003C36E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-0.13334</w:t>
            </w:r>
          </w:p>
        </w:tc>
        <w:tc>
          <w:tcPr>
            <w:tcW w:w="3192" w:type="dxa"/>
            <w:vAlign w:val="bottom"/>
          </w:tcPr>
          <w:p w14:paraId="5E3C96F6" w14:textId="77777777" w:rsidR="003C36E2" w:rsidRPr="003C36E2" w:rsidRDefault="003C36E2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Dehalococcoides</w:t>
            </w:r>
          </w:p>
        </w:tc>
      </w:tr>
      <w:tr w:rsidR="003C36E2" w:rsidRPr="003C36E2" w14:paraId="3BDBB44D" w14:textId="77777777" w:rsidTr="003C36E2">
        <w:tc>
          <w:tcPr>
            <w:tcW w:w="3096" w:type="dxa"/>
            <w:vAlign w:val="bottom"/>
          </w:tcPr>
          <w:p w14:paraId="02F97D43" w14:textId="77777777" w:rsidR="003C36E2" w:rsidRPr="003C36E2" w:rsidRDefault="003C36E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1.30631</w:t>
            </w:r>
          </w:p>
        </w:tc>
        <w:tc>
          <w:tcPr>
            <w:tcW w:w="1416" w:type="dxa"/>
            <w:vAlign w:val="bottom"/>
          </w:tcPr>
          <w:p w14:paraId="384721CC" w14:textId="77777777" w:rsidR="003C36E2" w:rsidRPr="003C36E2" w:rsidRDefault="003C36E2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-0.11843</w:t>
            </w:r>
          </w:p>
        </w:tc>
        <w:tc>
          <w:tcPr>
            <w:tcW w:w="3192" w:type="dxa"/>
            <w:vAlign w:val="bottom"/>
          </w:tcPr>
          <w:p w14:paraId="1BE85A44" w14:textId="77777777" w:rsidR="003C36E2" w:rsidRPr="003C36E2" w:rsidRDefault="003C36E2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Denitrobacterium</w:t>
            </w:r>
          </w:p>
        </w:tc>
      </w:tr>
      <w:tr w:rsidR="003C36E2" w:rsidRPr="003C36E2" w14:paraId="6D5B7E75" w14:textId="77777777" w:rsidTr="003C36E2">
        <w:tc>
          <w:tcPr>
            <w:tcW w:w="3096" w:type="dxa"/>
            <w:vAlign w:val="bottom"/>
          </w:tcPr>
          <w:p w14:paraId="76A0C064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1.20858</w:t>
            </w:r>
          </w:p>
        </w:tc>
        <w:tc>
          <w:tcPr>
            <w:tcW w:w="1416" w:type="dxa"/>
            <w:vAlign w:val="bottom"/>
          </w:tcPr>
          <w:p w14:paraId="1001B50A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0.06975</w:t>
            </w:r>
          </w:p>
        </w:tc>
        <w:tc>
          <w:tcPr>
            <w:tcW w:w="3192" w:type="dxa"/>
            <w:vAlign w:val="bottom"/>
          </w:tcPr>
          <w:p w14:paraId="2C8B0C16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Halobacteroides</w:t>
            </w:r>
          </w:p>
        </w:tc>
      </w:tr>
      <w:tr w:rsidR="003C36E2" w:rsidRPr="003C36E2" w14:paraId="1A668EE1" w14:textId="77777777" w:rsidTr="003C36E2">
        <w:tc>
          <w:tcPr>
            <w:tcW w:w="3096" w:type="dxa"/>
            <w:vAlign w:val="bottom"/>
          </w:tcPr>
          <w:p w14:paraId="6A0F3FDE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1.13221</w:t>
            </w:r>
          </w:p>
        </w:tc>
        <w:tc>
          <w:tcPr>
            <w:tcW w:w="1416" w:type="dxa"/>
            <w:vAlign w:val="bottom"/>
          </w:tcPr>
          <w:p w14:paraId="6612211B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0.07059</w:t>
            </w:r>
          </w:p>
        </w:tc>
        <w:tc>
          <w:tcPr>
            <w:tcW w:w="3192" w:type="dxa"/>
            <w:vAlign w:val="bottom"/>
          </w:tcPr>
          <w:p w14:paraId="608CF381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Deferribacter</w:t>
            </w:r>
          </w:p>
        </w:tc>
      </w:tr>
      <w:tr w:rsidR="003C36E2" w:rsidRPr="003C36E2" w14:paraId="0AF35E82" w14:textId="77777777" w:rsidTr="003C36E2">
        <w:tc>
          <w:tcPr>
            <w:tcW w:w="3096" w:type="dxa"/>
            <w:vAlign w:val="bottom"/>
          </w:tcPr>
          <w:p w14:paraId="6B84209B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1.09557</w:t>
            </w:r>
          </w:p>
        </w:tc>
        <w:tc>
          <w:tcPr>
            <w:tcW w:w="1416" w:type="dxa"/>
            <w:vAlign w:val="bottom"/>
          </w:tcPr>
          <w:p w14:paraId="46E3D677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-0.15604</w:t>
            </w:r>
          </w:p>
        </w:tc>
        <w:tc>
          <w:tcPr>
            <w:tcW w:w="3192" w:type="dxa"/>
            <w:vAlign w:val="bottom"/>
          </w:tcPr>
          <w:p w14:paraId="2DA76C52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Nannochloropsis</w:t>
            </w:r>
          </w:p>
        </w:tc>
      </w:tr>
      <w:tr w:rsidR="003C36E2" w:rsidRPr="003C36E2" w14:paraId="75B2899A" w14:textId="77777777" w:rsidTr="003C36E2">
        <w:tc>
          <w:tcPr>
            <w:tcW w:w="3096" w:type="dxa"/>
            <w:vAlign w:val="bottom"/>
          </w:tcPr>
          <w:p w14:paraId="357D571A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1.04218</w:t>
            </w:r>
          </w:p>
        </w:tc>
        <w:tc>
          <w:tcPr>
            <w:tcW w:w="1416" w:type="dxa"/>
            <w:vAlign w:val="bottom"/>
          </w:tcPr>
          <w:p w14:paraId="24834AED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-0.08574</w:t>
            </w:r>
          </w:p>
        </w:tc>
        <w:tc>
          <w:tcPr>
            <w:tcW w:w="3192" w:type="dxa"/>
            <w:vAlign w:val="bottom"/>
          </w:tcPr>
          <w:p w14:paraId="5BDE2EB4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Rhodotorula</w:t>
            </w:r>
          </w:p>
        </w:tc>
      </w:tr>
      <w:tr w:rsidR="003C36E2" w:rsidRPr="003C36E2" w14:paraId="6897B399" w14:textId="77777777" w:rsidTr="003C36E2">
        <w:tc>
          <w:tcPr>
            <w:tcW w:w="3096" w:type="dxa"/>
            <w:vAlign w:val="bottom"/>
          </w:tcPr>
          <w:p w14:paraId="5D55CD75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1.03704</w:t>
            </w:r>
          </w:p>
        </w:tc>
        <w:tc>
          <w:tcPr>
            <w:tcW w:w="1416" w:type="dxa"/>
            <w:vAlign w:val="bottom"/>
          </w:tcPr>
          <w:p w14:paraId="3FB7ECBA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-0.10208</w:t>
            </w:r>
          </w:p>
        </w:tc>
        <w:tc>
          <w:tcPr>
            <w:tcW w:w="3192" w:type="dxa"/>
            <w:vAlign w:val="bottom"/>
          </w:tcPr>
          <w:p w14:paraId="0E0172A4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Cryptobacterium</w:t>
            </w:r>
          </w:p>
        </w:tc>
      </w:tr>
      <w:tr w:rsidR="003C36E2" w:rsidRPr="003C36E2" w14:paraId="668517D2" w14:textId="77777777" w:rsidTr="003C36E2">
        <w:tc>
          <w:tcPr>
            <w:tcW w:w="3096" w:type="dxa"/>
            <w:vAlign w:val="bottom"/>
          </w:tcPr>
          <w:p w14:paraId="1ED1F35D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1.02647</w:t>
            </w:r>
          </w:p>
        </w:tc>
        <w:tc>
          <w:tcPr>
            <w:tcW w:w="1416" w:type="dxa"/>
            <w:vAlign w:val="bottom"/>
          </w:tcPr>
          <w:p w14:paraId="7771F725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0.08603</w:t>
            </w:r>
          </w:p>
        </w:tc>
        <w:tc>
          <w:tcPr>
            <w:tcW w:w="3192" w:type="dxa"/>
            <w:vAlign w:val="bottom"/>
          </w:tcPr>
          <w:p w14:paraId="6A2347C4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Methanotorris</w:t>
            </w:r>
          </w:p>
        </w:tc>
      </w:tr>
      <w:tr w:rsidR="003C36E2" w:rsidRPr="003C36E2" w14:paraId="3C4B2218" w14:textId="77777777" w:rsidTr="003C36E2">
        <w:tc>
          <w:tcPr>
            <w:tcW w:w="3096" w:type="dxa"/>
            <w:vAlign w:val="bottom"/>
          </w:tcPr>
          <w:p w14:paraId="1AEFC987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1.02376</w:t>
            </w:r>
          </w:p>
        </w:tc>
        <w:tc>
          <w:tcPr>
            <w:tcW w:w="1416" w:type="dxa"/>
            <w:vAlign w:val="bottom"/>
          </w:tcPr>
          <w:p w14:paraId="7C130BA4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-0.01949</w:t>
            </w:r>
          </w:p>
        </w:tc>
        <w:tc>
          <w:tcPr>
            <w:tcW w:w="3192" w:type="dxa"/>
            <w:vAlign w:val="bottom"/>
          </w:tcPr>
          <w:p w14:paraId="01B29D59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Selenomonas</w:t>
            </w:r>
          </w:p>
        </w:tc>
      </w:tr>
      <w:tr w:rsidR="003C36E2" w:rsidRPr="003C36E2" w14:paraId="3E2C8E67" w14:textId="77777777" w:rsidTr="003C36E2">
        <w:tc>
          <w:tcPr>
            <w:tcW w:w="3096" w:type="dxa"/>
            <w:vAlign w:val="bottom"/>
          </w:tcPr>
          <w:p w14:paraId="2967C67E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1.01514</w:t>
            </w:r>
          </w:p>
        </w:tc>
        <w:tc>
          <w:tcPr>
            <w:tcW w:w="1416" w:type="dxa"/>
            <w:vAlign w:val="bottom"/>
          </w:tcPr>
          <w:p w14:paraId="0D369D1A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-0.13361</w:t>
            </w:r>
          </w:p>
        </w:tc>
        <w:tc>
          <w:tcPr>
            <w:tcW w:w="3192" w:type="dxa"/>
            <w:vAlign w:val="bottom"/>
          </w:tcPr>
          <w:p w14:paraId="0335B34F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Croceibacter</w:t>
            </w:r>
          </w:p>
        </w:tc>
      </w:tr>
      <w:tr w:rsidR="003C36E2" w:rsidRPr="003C36E2" w14:paraId="0E71CB38" w14:textId="77777777" w:rsidTr="003C36E2">
        <w:tc>
          <w:tcPr>
            <w:tcW w:w="3096" w:type="dxa"/>
            <w:vAlign w:val="bottom"/>
          </w:tcPr>
          <w:p w14:paraId="4E5FE1CE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1.00045</w:t>
            </w:r>
          </w:p>
        </w:tc>
        <w:tc>
          <w:tcPr>
            <w:tcW w:w="1416" w:type="dxa"/>
            <w:vAlign w:val="bottom"/>
          </w:tcPr>
          <w:p w14:paraId="4F668B41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-0.08378</w:t>
            </w:r>
          </w:p>
        </w:tc>
        <w:tc>
          <w:tcPr>
            <w:tcW w:w="3192" w:type="dxa"/>
            <w:vAlign w:val="bottom"/>
          </w:tcPr>
          <w:p w14:paraId="2BF91A46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Mycobacterium</w:t>
            </w:r>
          </w:p>
        </w:tc>
      </w:tr>
      <w:tr w:rsidR="003C36E2" w:rsidRPr="003C36E2" w14:paraId="22AA42A0" w14:textId="77777777" w:rsidTr="003C36E2">
        <w:tc>
          <w:tcPr>
            <w:tcW w:w="3096" w:type="dxa"/>
            <w:vAlign w:val="bottom"/>
          </w:tcPr>
          <w:p w14:paraId="3E8DEA60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0.98232</w:t>
            </w:r>
          </w:p>
        </w:tc>
        <w:tc>
          <w:tcPr>
            <w:tcW w:w="1416" w:type="dxa"/>
            <w:vAlign w:val="bottom"/>
          </w:tcPr>
          <w:p w14:paraId="65654634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-0.0858</w:t>
            </w:r>
          </w:p>
        </w:tc>
        <w:tc>
          <w:tcPr>
            <w:tcW w:w="3192" w:type="dxa"/>
            <w:vAlign w:val="bottom"/>
          </w:tcPr>
          <w:p w14:paraId="79433737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Bibersteinia</w:t>
            </w:r>
          </w:p>
        </w:tc>
      </w:tr>
      <w:tr w:rsidR="003C36E2" w:rsidRPr="003C36E2" w14:paraId="562537C4" w14:textId="77777777" w:rsidTr="003C36E2">
        <w:tc>
          <w:tcPr>
            <w:tcW w:w="3096" w:type="dxa"/>
            <w:vAlign w:val="bottom"/>
          </w:tcPr>
          <w:p w14:paraId="78CAC186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0.968</w:t>
            </w:r>
          </w:p>
        </w:tc>
        <w:tc>
          <w:tcPr>
            <w:tcW w:w="1416" w:type="dxa"/>
            <w:vAlign w:val="bottom"/>
          </w:tcPr>
          <w:p w14:paraId="156F23E0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0.03574</w:t>
            </w:r>
          </w:p>
        </w:tc>
        <w:tc>
          <w:tcPr>
            <w:tcW w:w="3192" w:type="dxa"/>
            <w:vAlign w:val="bottom"/>
          </w:tcPr>
          <w:p w14:paraId="63BFF4F5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Wickerhamomyces</w:t>
            </w:r>
          </w:p>
        </w:tc>
      </w:tr>
      <w:tr w:rsidR="003C36E2" w:rsidRPr="003C36E2" w14:paraId="36782A6F" w14:textId="77777777" w:rsidTr="003C36E2">
        <w:tc>
          <w:tcPr>
            <w:tcW w:w="3096" w:type="dxa"/>
            <w:vAlign w:val="bottom"/>
          </w:tcPr>
          <w:p w14:paraId="6CD92F18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0.94945</w:t>
            </w:r>
          </w:p>
        </w:tc>
        <w:tc>
          <w:tcPr>
            <w:tcW w:w="1416" w:type="dxa"/>
            <w:vAlign w:val="bottom"/>
          </w:tcPr>
          <w:p w14:paraId="62F0A434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-0.10218</w:t>
            </w:r>
          </w:p>
        </w:tc>
        <w:tc>
          <w:tcPr>
            <w:tcW w:w="3192" w:type="dxa"/>
            <w:vAlign w:val="bottom"/>
          </w:tcPr>
          <w:p w14:paraId="44D83BBA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Cyphellophora</w:t>
            </w:r>
          </w:p>
        </w:tc>
      </w:tr>
      <w:tr w:rsidR="003C36E2" w:rsidRPr="003C36E2" w14:paraId="3D464262" w14:textId="77777777" w:rsidTr="003C36E2">
        <w:tc>
          <w:tcPr>
            <w:tcW w:w="3096" w:type="dxa"/>
            <w:vAlign w:val="bottom"/>
          </w:tcPr>
          <w:p w14:paraId="3B00B253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0.89458</w:t>
            </w:r>
          </w:p>
        </w:tc>
        <w:tc>
          <w:tcPr>
            <w:tcW w:w="1416" w:type="dxa"/>
            <w:vAlign w:val="bottom"/>
          </w:tcPr>
          <w:p w14:paraId="24C5F75D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0.06858</w:t>
            </w:r>
          </w:p>
        </w:tc>
        <w:tc>
          <w:tcPr>
            <w:tcW w:w="3192" w:type="dxa"/>
            <w:vAlign w:val="bottom"/>
          </w:tcPr>
          <w:p w14:paraId="59AF8320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Meyerozyma</w:t>
            </w:r>
          </w:p>
        </w:tc>
      </w:tr>
      <w:tr w:rsidR="003C36E2" w:rsidRPr="003C36E2" w14:paraId="67020300" w14:textId="77777777" w:rsidTr="003C36E2">
        <w:tc>
          <w:tcPr>
            <w:tcW w:w="3096" w:type="dxa"/>
            <w:vAlign w:val="bottom"/>
          </w:tcPr>
          <w:p w14:paraId="4B6D88AF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0.89387</w:t>
            </w:r>
          </w:p>
        </w:tc>
        <w:tc>
          <w:tcPr>
            <w:tcW w:w="1416" w:type="dxa"/>
            <w:vAlign w:val="bottom"/>
          </w:tcPr>
          <w:p w14:paraId="44218EAB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0.12329</w:t>
            </w:r>
          </w:p>
        </w:tc>
        <w:tc>
          <w:tcPr>
            <w:tcW w:w="3192" w:type="dxa"/>
            <w:vAlign w:val="bottom"/>
          </w:tcPr>
          <w:p w14:paraId="566B21F1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Fibrobacter</w:t>
            </w:r>
          </w:p>
        </w:tc>
      </w:tr>
      <w:tr w:rsidR="003C36E2" w:rsidRPr="003C36E2" w14:paraId="2D451D5E" w14:textId="77777777" w:rsidTr="003C36E2">
        <w:tc>
          <w:tcPr>
            <w:tcW w:w="3096" w:type="dxa"/>
            <w:vAlign w:val="bottom"/>
          </w:tcPr>
          <w:p w14:paraId="5339F8C8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0.88234</w:t>
            </w:r>
          </w:p>
        </w:tc>
        <w:tc>
          <w:tcPr>
            <w:tcW w:w="1416" w:type="dxa"/>
            <w:vAlign w:val="bottom"/>
          </w:tcPr>
          <w:p w14:paraId="7209EC11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0.13257</w:t>
            </w:r>
          </w:p>
        </w:tc>
        <w:tc>
          <w:tcPr>
            <w:tcW w:w="3192" w:type="dxa"/>
            <w:vAlign w:val="bottom"/>
          </w:tcPr>
          <w:p w14:paraId="01B23919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Providencia</w:t>
            </w:r>
          </w:p>
        </w:tc>
      </w:tr>
      <w:tr w:rsidR="003C36E2" w:rsidRPr="003C36E2" w14:paraId="4312B5B2" w14:textId="77777777" w:rsidTr="003C36E2">
        <w:tc>
          <w:tcPr>
            <w:tcW w:w="3096" w:type="dxa"/>
            <w:vAlign w:val="bottom"/>
          </w:tcPr>
          <w:p w14:paraId="4F847C36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0.85044</w:t>
            </w:r>
          </w:p>
        </w:tc>
        <w:tc>
          <w:tcPr>
            <w:tcW w:w="1416" w:type="dxa"/>
            <w:vAlign w:val="bottom"/>
          </w:tcPr>
          <w:p w14:paraId="289E0507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-0.02496</w:t>
            </w:r>
          </w:p>
        </w:tc>
        <w:tc>
          <w:tcPr>
            <w:tcW w:w="3192" w:type="dxa"/>
            <w:vAlign w:val="bottom"/>
          </w:tcPr>
          <w:p w14:paraId="5133961D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Caldithrix</w:t>
            </w:r>
          </w:p>
        </w:tc>
      </w:tr>
      <w:tr w:rsidR="003C36E2" w:rsidRPr="003C36E2" w14:paraId="7A28A845" w14:textId="77777777" w:rsidTr="003C36E2">
        <w:tc>
          <w:tcPr>
            <w:tcW w:w="3096" w:type="dxa"/>
            <w:vAlign w:val="bottom"/>
          </w:tcPr>
          <w:p w14:paraId="3FD13B5D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0.84898</w:t>
            </w:r>
          </w:p>
        </w:tc>
        <w:tc>
          <w:tcPr>
            <w:tcW w:w="1416" w:type="dxa"/>
            <w:vAlign w:val="bottom"/>
          </w:tcPr>
          <w:p w14:paraId="58DF467C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-0.03074</w:t>
            </w:r>
          </w:p>
        </w:tc>
        <w:tc>
          <w:tcPr>
            <w:tcW w:w="3192" w:type="dxa"/>
            <w:vAlign w:val="bottom"/>
          </w:tcPr>
          <w:p w14:paraId="089FEBE0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Petrimonas</w:t>
            </w:r>
          </w:p>
        </w:tc>
      </w:tr>
      <w:tr w:rsidR="003C36E2" w:rsidRPr="003C36E2" w14:paraId="0306D657" w14:textId="77777777" w:rsidTr="003C36E2">
        <w:tc>
          <w:tcPr>
            <w:tcW w:w="3096" w:type="dxa"/>
            <w:vAlign w:val="bottom"/>
          </w:tcPr>
          <w:p w14:paraId="04CC4C3E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0.81268</w:t>
            </w:r>
          </w:p>
        </w:tc>
        <w:tc>
          <w:tcPr>
            <w:tcW w:w="1416" w:type="dxa"/>
            <w:vAlign w:val="bottom"/>
          </w:tcPr>
          <w:p w14:paraId="2C958CAA" w14:textId="77777777" w:rsidR="003C36E2" w:rsidRPr="003C36E2" w:rsidRDefault="003C36E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color w:val="000000"/>
                <w:sz w:val="24"/>
                <w:szCs w:val="24"/>
              </w:rPr>
              <w:t>0.12224</w:t>
            </w:r>
          </w:p>
        </w:tc>
        <w:tc>
          <w:tcPr>
            <w:tcW w:w="3192" w:type="dxa"/>
            <w:vAlign w:val="bottom"/>
          </w:tcPr>
          <w:p w14:paraId="00421AB2" w14:textId="77777777" w:rsidR="003C36E2" w:rsidRPr="003C36E2" w:rsidRDefault="003C36E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C36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Proteus</w:t>
            </w:r>
          </w:p>
        </w:tc>
      </w:tr>
    </w:tbl>
    <w:p w14:paraId="38597983" w14:textId="77777777" w:rsidR="00096831" w:rsidRPr="00096831" w:rsidRDefault="00B35967" w:rsidP="00AD6D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*</w:t>
      </w:r>
      <w:r w:rsidRPr="00B359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Variable importance for projection (VIP)</w:t>
      </w:r>
    </w:p>
    <w:p w14:paraId="5B975764" w14:textId="77777777" w:rsidR="003C36E2" w:rsidRDefault="003C36E2" w:rsidP="00E77E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3C36E2" w:rsidSect="00096831">
          <w:pgSz w:w="12240" w:h="15840"/>
          <w:pgMar w:top="1440" w:right="1440" w:bottom="1440" w:left="1440" w:header="720" w:footer="720" w:gutter="0"/>
          <w:lnNumType w:countBy="1" w:restart="continuous"/>
          <w:cols w:space="720"/>
          <w:docGrid w:linePitch="299"/>
        </w:sectPr>
      </w:pPr>
    </w:p>
    <w:p w14:paraId="580075D0" w14:textId="5FA50C45" w:rsidR="00E77E0C" w:rsidRPr="00096831" w:rsidRDefault="00E77E0C" w:rsidP="00803954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Table </w:t>
      </w:r>
      <w:r w:rsidR="00D8215D">
        <w:rPr>
          <w:rFonts w:ascii="Times New Roman" w:eastAsia="Times New Roman" w:hAnsi="Times New Roman" w:cs="Times New Roman"/>
          <w:b/>
          <w:sz w:val="24"/>
          <w:szCs w:val="24"/>
        </w:rPr>
        <w:t>S7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13741F">
        <w:rPr>
          <w:rFonts w:ascii="Times New Roman" w:eastAsia="Times New Roman" w:hAnsi="Times New Roman" w:cs="Times New Roman"/>
          <w:sz w:val="24"/>
          <w:szCs w:val="24"/>
        </w:rPr>
        <w:t>ANOVA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results for genes significantly different between Low- compared to High-SFA </w:t>
      </w:r>
      <w:r w:rsidR="00803954">
        <w:rPr>
          <w:rFonts w:ascii="Times New Roman" w:eastAsia="Times New Roman" w:hAnsi="Times New Roman" w:cs="Times New Roman"/>
          <w:sz w:val="24"/>
          <w:szCs w:val="24"/>
        </w:rPr>
        <w:t xml:space="preserve">groups of </w:t>
      </w:r>
      <w:r w:rsidR="00AC6B06">
        <w:rPr>
          <w:rFonts w:ascii="Times New Roman" w:eastAsia="Times New Roman" w:hAnsi="Times New Roman" w:cs="Times New Roman"/>
          <w:sz w:val="24"/>
          <w:szCs w:val="24"/>
        </w:rPr>
        <w:t xml:space="preserve">24 vs 24 </w:t>
      </w:r>
      <w:r w:rsidR="00803954">
        <w:rPr>
          <w:rFonts w:ascii="Times New Roman" w:eastAsia="Times New Roman" w:hAnsi="Times New Roman" w:cs="Times New Roman"/>
          <w:sz w:val="24"/>
          <w:szCs w:val="24"/>
        </w:rPr>
        <w:t>or 8</w:t>
      </w:r>
      <w:r w:rsidR="00AC6B06">
        <w:rPr>
          <w:rFonts w:ascii="Times New Roman" w:eastAsia="Times New Roman" w:hAnsi="Times New Roman" w:cs="Times New Roman"/>
          <w:sz w:val="24"/>
          <w:szCs w:val="24"/>
        </w:rPr>
        <w:t xml:space="preserve"> vs </w:t>
      </w:r>
      <w:r w:rsidR="00803954">
        <w:rPr>
          <w:rFonts w:ascii="Times New Roman" w:eastAsia="Times New Roman" w:hAnsi="Times New Roman" w:cs="Times New Roman"/>
          <w:sz w:val="24"/>
          <w:szCs w:val="24"/>
        </w:rPr>
        <w:t xml:space="preserve">8 extreme </w:t>
      </w:r>
      <w:r>
        <w:rPr>
          <w:rFonts w:ascii="Times New Roman" w:eastAsia="Times New Roman" w:hAnsi="Times New Roman" w:cs="Times New Roman"/>
          <w:sz w:val="24"/>
          <w:szCs w:val="24"/>
        </w:rPr>
        <w:t>animals.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24"/>
        <w:gridCol w:w="4482"/>
        <w:gridCol w:w="1230"/>
        <w:gridCol w:w="1230"/>
        <w:gridCol w:w="1184"/>
      </w:tblGrid>
      <w:tr w:rsidR="00803954" w:rsidRPr="004D2180" w14:paraId="3CDCCBDB" w14:textId="77777777" w:rsidTr="00803954">
        <w:tc>
          <w:tcPr>
            <w:tcW w:w="9576" w:type="dxa"/>
            <w:gridSpan w:val="5"/>
          </w:tcPr>
          <w:p w14:paraId="24B48847" w14:textId="77777777" w:rsidR="00803954" w:rsidRPr="004D2180" w:rsidRDefault="00803954" w:rsidP="00803954">
            <w:pPr>
              <w:spacing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b/>
                <w:sz w:val="24"/>
                <w:szCs w:val="24"/>
              </w:rPr>
              <w:t>Comparison between Low- compared to High-SFA groups for the 48 animals</w:t>
            </w:r>
          </w:p>
        </w:tc>
      </w:tr>
      <w:tr w:rsidR="00803954" w:rsidRPr="004D2180" w14:paraId="1C8D3036" w14:textId="77777777" w:rsidTr="00803954">
        <w:tc>
          <w:tcPr>
            <w:tcW w:w="1323" w:type="dxa"/>
            <w:vAlign w:val="bottom"/>
          </w:tcPr>
          <w:p w14:paraId="7D857602" w14:textId="77777777" w:rsidR="00803954" w:rsidRPr="004D2180" w:rsidRDefault="0080395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KEGG ID</w:t>
            </w:r>
          </w:p>
        </w:tc>
        <w:tc>
          <w:tcPr>
            <w:tcW w:w="4482" w:type="dxa"/>
            <w:vAlign w:val="bottom"/>
          </w:tcPr>
          <w:p w14:paraId="040D28AF" w14:textId="77777777" w:rsidR="00803954" w:rsidRPr="004D2180" w:rsidRDefault="0080395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FUNCTION</w:t>
            </w:r>
          </w:p>
        </w:tc>
        <w:tc>
          <w:tcPr>
            <w:tcW w:w="1279" w:type="dxa"/>
            <w:vAlign w:val="bottom"/>
          </w:tcPr>
          <w:p w14:paraId="07DE8217" w14:textId="77777777" w:rsidR="00803954" w:rsidRPr="004D2180" w:rsidRDefault="00803954" w:rsidP="0080395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Mean LOW </w:t>
            </w:r>
          </w:p>
        </w:tc>
        <w:tc>
          <w:tcPr>
            <w:tcW w:w="1279" w:type="dxa"/>
            <w:vAlign w:val="bottom"/>
          </w:tcPr>
          <w:p w14:paraId="7E316EE3" w14:textId="77777777" w:rsidR="00803954" w:rsidRPr="004D2180" w:rsidRDefault="00803954" w:rsidP="0080395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Mean HIGH </w:t>
            </w:r>
          </w:p>
        </w:tc>
        <w:tc>
          <w:tcPr>
            <w:tcW w:w="1213" w:type="dxa"/>
            <w:vAlign w:val="bottom"/>
          </w:tcPr>
          <w:p w14:paraId="4978060E" w14:textId="77777777" w:rsidR="00803954" w:rsidRPr="004D2180" w:rsidRDefault="0080395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5967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P</w:t>
            </w:r>
            <w:r w:rsidRPr="004D21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-value</w:t>
            </w:r>
          </w:p>
        </w:tc>
      </w:tr>
      <w:tr w:rsidR="00803954" w:rsidRPr="004D2180" w14:paraId="2F523F1A" w14:textId="77777777" w:rsidTr="00803954">
        <w:tc>
          <w:tcPr>
            <w:tcW w:w="1323" w:type="dxa"/>
            <w:vAlign w:val="bottom"/>
          </w:tcPr>
          <w:p w14:paraId="6F7F5B62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K00013</w:t>
            </w:r>
          </w:p>
        </w:tc>
        <w:tc>
          <w:tcPr>
            <w:tcW w:w="4482" w:type="dxa"/>
            <w:vAlign w:val="bottom"/>
          </w:tcPr>
          <w:p w14:paraId="03E1C1A8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histidinol dehydrogenase [EC:1.1.1.23]</w:t>
            </w:r>
          </w:p>
        </w:tc>
        <w:tc>
          <w:tcPr>
            <w:tcW w:w="1279" w:type="dxa"/>
            <w:vAlign w:val="bottom"/>
          </w:tcPr>
          <w:p w14:paraId="06CEF1A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0.0647</w:t>
            </w:r>
          </w:p>
        </w:tc>
        <w:tc>
          <w:tcPr>
            <w:tcW w:w="1279" w:type="dxa"/>
            <w:vAlign w:val="bottom"/>
          </w:tcPr>
          <w:p w14:paraId="4C1A0A55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0.0578</w:t>
            </w:r>
          </w:p>
        </w:tc>
        <w:tc>
          <w:tcPr>
            <w:tcW w:w="1213" w:type="dxa"/>
            <w:vAlign w:val="bottom"/>
          </w:tcPr>
          <w:p w14:paraId="1E0B3739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0.023</w:t>
            </w:r>
          </w:p>
        </w:tc>
      </w:tr>
      <w:tr w:rsidR="00803954" w:rsidRPr="004D2180" w14:paraId="26386350" w14:textId="77777777" w:rsidTr="00803954">
        <w:tc>
          <w:tcPr>
            <w:tcW w:w="1323" w:type="dxa"/>
            <w:vAlign w:val="bottom"/>
          </w:tcPr>
          <w:p w14:paraId="014BA789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K00027</w:t>
            </w:r>
          </w:p>
        </w:tc>
        <w:tc>
          <w:tcPr>
            <w:tcW w:w="4482" w:type="dxa"/>
            <w:vAlign w:val="bottom"/>
          </w:tcPr>
          <w:p w14:paraId="4E66D323" w14:textId="77777777" w:rsidR="00803954" w:rsidRPr="008F7FD4" w:rsidRDefault="00803954">
            <w:pPr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</w:pPr>
            <w:r w:rsidRPr="008F7FD4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malate dehydrogenase (oxaloacetate-decarboxylating) [EC:1.1.1.38]</w:t>
            </w:r>
          </w:p>
        </w:tc>
        <w:tc>
          <w:tcPr>
            <w:tcW w:w="1279" w:type="dxa"/>
            <w:vAlign w:val="bottom"/>
          </w:tcPr>
          <w:p w14:paraId="59BED189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0.0038</w:t>
            </w:r>
          </w:p>
        </w:tc>
        <w:tc>
          <w:tcPr>
            <w:tcW w:w="1279" w:type="dxa"/>
            <w:vAlign w:val="bottom"/>
          </w:tcPr>
          <w:p w14:paraId="087968B0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0.0040</w:t>
            </w:r>
          </w:p>
        </w:tc>
        <w:tc>
          <w:tcPr>
            <w:tcW w:w="1213" w:type="dxa"/>
            <w:vAlign w:val="bottom"/>
          </w:tcPr>
          <w:p w14:paraId="34B1DB5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0.039</w:t>
            </w:r>
          </w:p>
        </w:tc>
      </w:tr>
      <w:tr w:rsidR="00803954" w:rsidRPr="004D2180" w14:paraId="732D362D" w14:textId="77777777" w:rsidTr="00803954">
        <w:tc>
          <w:tcPr>
            <w:tcW w:w="1323" w:type="dxa"/>
            <w:vAlign w:val="bottom"/>
          </w:tcPr>
          <w:p w14:paraId="5C46AB35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K00040</w:t>
            </w:r>
          </w:p>
        </w:tc>
        <w:tc>
          <w:tcPr>
            <w:tcW w:w="4482" w:type="dxa"/>
            <w:vAlign w:val="bottom"/>
          </w:tcPr>
          <w:p w14:paraId="1E230478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fructuronate reductase [EC:1.1.1.57]</w:t>
            </w:r>
          </w:p>
        </w:tc>
        <w:tc>
          <w:tcPr>
            <w:tcW w:w="1279" w:type="dxa"/>
            <w:vAlign w:val="bottom"/>
          </w:tcPr>
          <w:p w14:paraId="406F3ED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0.1357</w:t>
            </w:r>
          </w:p>
        </w:tc>
        <w:tc>
          <w:tcPr>
            <w:tcW w:w="1279" w:type="dxa"/>
            <w:vAlign w:val="bottom"/>
          </w:tcPr>
          <w:p w14:paraId="06CBAB3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0.1206</w:t>
            </w:r>
          </w:p>
        </w:tc>
        <w:tc>
          <w:tcPr>
            <w:tcW w:w="1213" w:type="dxa"/>
            <w:vAlign w:val="bottom"/>
          </w:tcPr>
          <w:p w14:paraId="4E74D57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0.007</w:t>
            </w:r>
          </w:p>
        </w:tc>
      </w:tr>
      <w:tr w:rsidR="00803954" w:rsidRPr="004D2180" w14:paraId="53D2FB83" w14:textId="77777777" w:rsidTr="00803954">
        <w:tc>
          <w:tcPr>
            <w:tcW w:w="1323" w:type="dxa"/>
            <w:vAlign w:val="bottom"/>
          </w:tcPr>
          <w:p w14:paraId="28844C4B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K00057</w:t>
            </w:r>
          </w:p>
        </w:tc>
        <w:tc>
          <w:tcPr>
            <w:tcW w:w="4482" w:type="dxa"/>
            <w:vAlign w:val="bottom"/>
          </w:tcPr>
          <w:p w14:paraId="766F9B1B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glycerol-3-phosphate dehydrogenase (NAD(P)+) [EC:1.1.1.94]</w:t>
            </w:r>
          </w:p>
        </w:tc>
        <w:tc>
          <w:tcPr>
            <w:tcW w:w="1279" w:type="dxa"/>
            <w:vAlign w:val="bottom"/>
          </w:tcPr>
          <w:p w14:paraId="329E4E0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0.0681</w:t>
            </w:r>
          </w:p>
        </w:tc>
        <w:tc>
          <w:tcPr>
            <w:tcW w:w="1279" w:type="dxa"/>
            <w:vAlign w:val="bottom"/>
          </w:tcPr>
          <w:p w14:paraId="7E250A4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0.0614</w:t>
            </w:r>
          </w:p>
        </w:tc>
        <w:tc>
          <w:tcPr>
            <w:tcW w:w="1213" w:type="dxa"/>
            <w:vAlign w:val="bottom"/>
          </w:tcPr>
          <w:p w14:paraId="6E0869E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0.039</w:t>
            </w:r>
          </w:p>
        </w:tc>
      </w:tr>
      <w:tr w:rsidR="00803954" w:rsidRPr="004D2180" w14:paraId="759BEDB4" w14:textId="77777777" w:rsidTr="00803954">
        <w:tc>
          <w:tcPr>
            <w:tcW w:w="1323" w:type="dxa"/>
            <w:vAlign w:val="bottom"/>
          </w:tcPr>
          <w:p w14:paraId="6007A688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K00088</w:t>
            </w:r>
          </w:p>
        </w:tc>
        <w:tc>
          <w:tcPr>
            <w:tcW w:w="4482" w:type="dxa"/>
            <w:vAlign w:val="bottom"/>
          </w:tcPr>
          <w:p w14:paraId="208C965C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IMP dehydrogenase [EC:1.1.1.205]</w:t>
            </w:r>
          </w:p>
        </w:tc>
        <w:tc>
          <w:tcPr>
            <w:tcW w:w="1279" w:type="dxa"/>
            <w:vAlign w:val="bottom"/>
          </w:tcPr>
          <w:p w14:paraId="4C7110E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0.1439</w:t>
            </w:r>
          </w:p>
        </w:tc>
        <w:tc>
          <w:tcPr>
            <w:tcW w:w="1279" w:type="dxa"/>
            <w:vAlign w:val="bottom"/>
          </w:tcPr>
          <w:p w14:paraId="28A33535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0.1475</w:t>
            </w:r>
          </w:p>
        </w:tc>
        <w:tc>
          <w:tcPr>
            <w:tcW w:w="1213" w:type="dxa"/>
            <w:vAlign w:val="bottom"/>
          </w:tcPr>
          <w:p w14:paraId="183CF55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0.045</w:t>
            </w:r>
          </w:p>
        </w:tc>
      </w:tr>
      <w:tr w:rsidR="00803954" w:rsidRPr="004D2180" w14:paraId="78FD6252" w14:textId="77777777" w:rsidTr="00803954">
        <w:tc>
          <w:tcPr>
            <w:tcW w:w="1323" w:type="dxa"/>
            <w:vAlign w:val="bottom"/>
          </w:tcPr>
          <w:p w14:paraId="79FB04F4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K00123</w:t>
            </w:r>
          </w:p>
        </w:tc>
        <w:tc>
          <w:tcPr>
            <w:tcW w:w="4482" w:type="dxa"/>
            <w:vAlign w:val="bottom"/>
          </w:tcPr>
          <w:p w14:paraId="2DF9FA81" w14:textId="77777777" w:rsidR="00803954" w:rsidRPr="008F7FD4" w:rsidRDefault="00803954">
            <w:pPr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</w:pPr>
            <w:r w:rsidRPr="008F7FD4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formate dehydrogenase, alpha subunit [EC:1.2.1.2]</w:t>
            </w:r>
          </w:p>
        </w:tc>
        <w:tc>
          <w:tcPr>
            <w:tcW w:w="1279" w:type="dxa"/>
            <w:vAlign w:val="bottom"/>
          </w:tcPr>
          <w:p w14:paraId="6A0BF60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0.0613</w:t>
            </w:r>
          </w:p>
        </w:tc>
        <w:tc>
          <w:tcPr>
            <w:tcW w:w="1279" w:type="dxa"/>
            <w:vAlign w:val="bottom"/>
          </w:tcPr>
          <w:p w14:paraId="67EB9D6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0.0868</w:t>
            </w:r>
          </w:p>
        </w:tc>
        <w:tc>
          <w:tcPr>
            <w:tcW w:w="1213" w:type="dxa"/>
            <w:vAlign w:val="bottom"/>
          </w:tcPr>
          <w:p w14:paraId="550341B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0.003</w:t>
            </w:r>
          </w:p>
        </w:tc>
      </w:tr>
      <w:tr w:rsidR="00803954" w:rsidRPr="004D2180" w14:paraId="5BD6F86D" w14:textId="77777777" w:rsidTr="00803954">
        <w:tc>
          <w:tcPr>
            <w:tcW w:w="1323" w:type="dxa"/>
            <w:vAlign w:val="bottom"/>
          </w:tcPr>
          <w:p w14:paraId="2BB1D741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K00125</w:t>
            </w:r>
          </w:p>
        </w:tc>
        <w:tc>
          <w:tcPr>
            <w:tcW w:w="4482" w:type="dxa"/>
            <w:vAlign w:val="bottom"/>
          </w:tcPr>
          <w:p w14:paraId="609BAF01" w14:textId="77777777" w:rsidR="00803954" w:rsidRPr="008F7FD4" w:rsidRDefault="00803954">
            <w:pPr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</w:pPr>
            <w:r w:rsidRPr="008F7FD4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formate dehydrogenase, beta subunit [EC:1.2.1.2]</w:t>
            </w:r>
          </w:p>
        </w:tc>
        <w:tc>
          <w:tcPr>
            <w:tcW w:w="1279" w:type="dxa"/>
            <w:vAlign w:val="bottom"/>
          </w:tcPr>
          <w:p w14:paraId="4F95A3C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0.0198</w:t>
            </w:r>
          </w:p>
        </w:tc>
        <w:tc>
          <w:tcPr>
            <w:tcW w:w="1279" w:type="dxa"/>
            <w:vAlign w:val="bottom"/>
          </w:tcPr>
          <w:p w14:paraId="3AB846FB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0.0300</w:t>
            </w:r>
          </w:p>
        </w:tc>
        <w:tc>
          <w:tcPr>
            <w:tcW w:w="1213" w:type="dxa"/>
            <w:vAlign w:val="bottom"/>
          </w:tcPr>
          <w:p w14:paraId="4A87EE8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0.014</w:t>
            </w:r>
          </w:p>
        </w:tc>
      </w:tr>
      <w:tr w:rsidR="00803954" w:rsidRPr="004D2180" w14:paraId="1C899A22" w14:textId="77777777" w:rsidTr="00803954">
        <w:tc>
          <w:tcPr>
            <w:tcW w:w="1323" w:type="dxa"/>
            <w:vAlign w:val="bottom"/>
          </w:tcPr>
          <w:p w14:paraId="610554B3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K00150</w:t>
            </w:r>
          </w:p>
        </w:tc>
        <w:tc>
          <w:tcPr>
            <w:tcW w:w="4482" w:type="dxa"/>
            <w:vAlign w:val="bottom"/>
          </w:tcPr>
          <w:p w14:paraId="248F2E78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glyceraldehyde-3-phosphate dehydrogenase (NAD(P)) [EC:1.2.1.59]</w:t>
            </w:r>
          </w:p>
        </w:tc>
        <w:tc>
          <w:tcPr>
            <w:tcW w:w="1279" w:type="dxa"/>
            <w:vAlign w:val="bottom"/>
          </w:tcPr>
          <w:p w14:paraId="23F68A7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0.0121</w:t>
            </w:r>
          </w:p>
        </w:tc>
        <w:tc>
          <w:tcPr>
            <w:tcW w:w="1279" w:type="dxa"/>
            <w:vAlign w:val="bottom"/>
          </w:tcPr>
          <w:p w14:paraId="442A94A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0.0202</w:t>
            </w:r>
          </w:p>
        </w:tc>
        <w:tc>
          <w:tcPr>
            <w:tcW w:w="1213" w:type="dxa"/>
            <w:vAlign w:val="bottom"/>
          </w:tcPr>
          <w:p w14:paraId="3096997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0.013</w:t>
            </w:r>
          </w:p>
        </w:tc>
      </w:tr>
      <w:tr w:rsidR="00803954" w:rsidRPr="004D2180" w14:paraId="1625EFB3" w14:textId="77777777" w:rsidTr="00803954">
        <w:tc>
          <w:tcPr>
            <w:tcW w:w="1323" w:type="dxa"/>
            <w:vAlign w:val="bottom"/>
          </w:tcPr>
          <w:p w14:paraId="65EADD85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K00169</w:t>
            </w:r>
          </w:p>
        </w:tc>
        <w:tc>
          <w:tcPr>
            <w:tcW w:w="4482" w:type="dxa"/>
            <w:vAlign w:val="bottom"/>
          </w:tcPr>
          <w:p w14:paraId="7E4128FB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pyruvate ferredoxin oxidoreductase, alpha subunit [EC:1.2.7.1]</w:t>
            </w:r>
          </w:p>
        </w:tc>
        <w:tc>
          <w:tcPr>
            <w:tcW w:w="1279" w:type="dxa"/>
            <w:vAlign w:val="bottom"/>
          </w:tcPr>
          <w:p w14:paraId="24CE141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0.0134</w:t>
            </w:r>
          </w:p>
        </w:tc>
        <w:tc>
          <w:tcPr>
            <w:tcW w:w="1279" w:type="dxa"/>
            <w:vAlign w:val="bottom"/>
          </w:tcPr>
          <w:p w14:paraId="10E5168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0.0210</w:t>
            </w:r>
          </w:p>
        </w:tc>
        <w:tc>
          <w:tcPr>
            <w:tcW w:w="1213" w:type="dxa"/>
            <w:vAlign w:val="bottom"/>
          </w:tcPr>
          <w:p w14:paraId="3F9D71D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0.022</w:t>
            </w:r>
          </w:p>
        </w:tc>
      </w:tr>
      <w:tr w:rsidR="00803954" w:rsidRPr="004D2180" w14:paraId="6224F332" w14:textId="77777777" w:rsidTr="00803954">
        <w:tc>
          <w:tcPr>
            <w:tcW w:w="1323" w:type="dxa"/>
            <w:vAlign w:val="bottom"/>
          </w:tcPr>
          <w:p w14:paraId="48695349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K00170</w:t>
            </w:r>
          </w:p>
        </w:tc>
        <w:tc>
          <w:tcPr>
            <w:tcW w:w="4482" w:type="dxa"/>
            <w:vAlign w:val="bottom"/>
          </w:tcPr>
          <w:p w14:paraId="0BACE646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pyruvate ferredoxin oxidoreductase, beta subunit [EC:1.2.7.1]</w:t>
            </w:r>
          </w:p>
        </w:tc>
        <w:tc>
          <w:tcPr>
            <w:tcW w:w="1279" w:type="dxa"/>
            <w:vAlign w:val="bottom"/>
          </w:tcPr>
          <w:p w14:paraId="030ABB3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0.0100</w:t>
            </w:r>
          </w:p>
        </w:tc>
        <w:tc>
          <w:tcPr>
            <w:tcW w:w="1279" w:type="dxa"/>
            <w:vAlign w:val="bottom"/>
          </w:tcPr>
          <w:p w14:paraId="4DBDC24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0.0163</w:t>
            </w:r>
          </w:p>
        </w:tc>
        <w:tc>
          <w:tcPr>
            <w:tcW w:w="1213" w:type="dxa"/>
            <w:vAlign w:val="bottom"/>
          </w:tcPr>
          <w:p w14:paraId="03D37465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0.007</w:t>
            </w:r>
          </w:p>
        </w:tc>
      </w:tr>
      <w:tr w:rsidR="00803954" w:rsidRPr="004D2180" w14:paraId="527F9814" w14:textId="77777777" w:rsidTr="00803954">
        <w:tc>
          <w:tcPr>
            <w:tcW w:w="1323" w:type="dxa"/>
            <w:vAlign w:val="bottom"/>
          </w:tcPr>
          <w:p w14:paraId="3E92C152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K00171</w:t>
            </w:r>
          </w:p>
        </w:tc>
        <w:tc>
          <w:tcPr>
            <w:tcW w:w="4482" w:type="dxa"/>
            <w:vAlign w:val="bottom"/>
          </w:tcPr>
          <w:p w14:paraId="1F0F3FCE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pyruvate ferredoxin oxidoreductase, delta subunit [EC:1.2.7.1]</w:t>
            </w:r>
          </w:p>
        </w:tc>
        <w:tc>
          <w:tcPr>
            <w:tcW w:w="1279" w:type="dxa"/>
            <w:vAlign w:val="bottom"/>
          </w:tcPr>
          <w:p w14:paraId="270F939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0.0025</w:t>
            </w:r>
          </w:p>
        </w:tc>
        <w:tc>
          <w:tcPr>
            <w:tcW w:w="1279" w:type="dxa"/>
            <w:vAlign w:val="bottom"/>
          </w:tcPr>
          <w:p w14:paraId="1B9D9B7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0.0041</w:t>
            </w:r>
          </w:p>
        </w:tc>
        <w:tc>
          <w:tcPr>
            <w:tcW w:w="1213" w:type="dxa"/>
            <w:vAlign w:val="bottom"/>
          </w:tcPr>
          <w:p w14:paraId="0862D485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0.005</w:t>
            </w:r>
          </w:p>
        </w:tc>
      </w:tr>
      <w:tr w:rsidR="00803954" w:rsidRPr="004D2180" w14:paraId="5BA0CCCE" w14:textId="77777777" w:rsidTr="00803954">
        <w:tc>
          <w:tcPr>
            <w:tcW w:w="1323" w:type="dxa"/>
            <w:vAlign w:val="bottom"/>
          </w:tcPr>
          <w:p w14:paraId="03FA2617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K00172</w:t>
            </w:r>
          </w:p>
        </w:tc>
        <w:tc>
          <w:tcPr>
            <w:tcW w:w="4482" w:type="dxa"/>
            <w:vAlign w:val="bottom"/>
          </w:tcPr>
          <w:p w14:paraId="2E93E645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pyruvate ferredoxin oxidoreductase, gamma subunit [EC:1.2.7.1]</w:t>
            </w:r>
          </w:p>
        </w:tc>
        <w:tc>
          <w:tcPr>
            <w:tcW w:w="1279" w:type="dxa"/>
            <w:vAlign w:val="bottom"/>
          </w:tcPr>
          <w:p w14:paraId="7AF5BB75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0.0044</w:t>
            </w:r>
          </w:p>
        </w:tc>
        <w:tc>
          <w:tcPr>
            <w:tcW w:w="1279" w:type="dxa"/>
            <w:vAlign w:val="bottom"/>
          </w:tcPr>
          <w:p w14:paraId="402561E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0.0070</w:t>
            </w:r>
          </w:p>
        </w:tc>
        <w:tc>
          <w:tcPr>
            <w:tcW w:w="1213" w:type="dxa"/>
            <w:vAlign w:val="bottom"/>
          </w:tcPr>
          <w:p w14:paraId="7529B20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0.034</w:t>
            </w:r>
          </w:p>
        </w:tc>
      </w:tr>
      <w:tr w:rsidR="00803954" w:rsidRPr="004D2180" w14:paraId="4ABC13FA" w14:textId="77777777" w:rsidTr="00803954">
        <w:tc>
          <w:tcPr>
            <w:tcW w:w="1323" w:type="dxa"/>
            <w:vAlign w:val="bottom"/>
          </w:tcPr>
          <w:p w14:paraId="42DDCF48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K00186</w:t>
            </w:r>
          </w:p>
        </w:tc>
        <w:tc>
          <w:tcPr>
            <w:tcW w:w="4482" w:type="dxa"/>
            <w:vAlign w:val="bottom"/>
          </w:tcPr>
          <w:p w14:paraId="5265CBD5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2-oxoisovalerate ferredoxin oxidoreductase, alpha subunit [EC:1.2.7.7]</w:t>
            </w:r>
          </w:p>
        </w:tc>
        <w:tc>
          <w:tcPr>
            <w:tcW w:w="1279" w:type="dxa"/>
            <w:vAlign w:val="bottom"/>
          </w:tcPr>
          <w:p w14:paraId="2649799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0.0026</w:t>
            </w:r>
          </w:p>
        </w:tc>
        <w:tc>
          <w:tcPr>
            <w:tcW w:w="1279" w:type="dxa"/>
            <w:vAlign w:val="bottom"/>
          </w:tcPr>
          <w:p w14:paraId="6BC9FC6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0.0043</w:t>
            </w:r>
          </w:p>
        </w:tc>
        <w:tc>
          <w:tcPr>
            <w:tcW w:w="1213" w:type="dxa"/>
            <w:vAlign w:val="bottom"/>
          </w:tcPr>
          <w:p w14:paraId="3EE3F85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0.019</w:t>
            </w:r>
          </w:p>
        </w:tc>
      </w:tr>
      <w:tr w:rsidR="00803954" w:rsidRPr="004D2180" w14:paraId="6E1678AA" w14:textId="77777777" w:rsidTr="00803954">
        <w:tc>
          <w:tcPr>
            <w:tcW w:w="1323" w:type="dxa"/>
            <w:vAlign w:val="bottom"/>
          </w:tcPr>
          <w:p w14:paraId="2C5731E4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K00187</w:t>
            </w:r>
          </w:p>
        </w:tc>
        <w:tc>
          <w:tcPr>
            <w:tcW w:w="4482" w:type="dxa"/>
            <w:vAlign w:val="bottom"/>
          </w:tcPr>
          <w:p w14:paraId="2821CA07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2-oxoisovalerate ferredoxin oxidoreductase, beta subunit [EC:1.2.7.7]</w:t>
            </w:r>
          </w:p>
        </w:tc>
        <w:tc>
          <w:tcPr>
            <w:tcW w:w="1279" w:type="dxa"/>
            <w:vAlign w:val="bottom"/>
          </w:tcPr>
          <w:p w14:paraId="33502BF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0.0058</w:t>
            </w:r>
          </w:p>
        </w:tc>
        <w:tc>
          <w:tcPr>
            <w:tcW w:w="1279" w:type="dxa"/>
            <w:vAlign w:val="bottom"/>
          </w:tcPr>
          <w:p w14:paraId="25B43A4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0.0096</w:t>
            </w:r>
          </w:p>
        </w:tc>
        <w:tc>
          <w:tcPr>
            <w:tcW w:w="1213" w:type="dxa"/>
            <w:vAlign w:val="bottom"/>
          </w:tcPr>
          <w:p w14:paraId="0E2CF74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0.021</w:t>
            </w:r>
          </w:p>
        </w:tc>
      </w:tr>
      <w:tr w:rsidR="00803954" w:rsidRPr="004D2180" w14:paraId="0BE6748E" w14:textId="77777777" w:rsidTr="00803954">
        <w:tc>
          <w:tcPr>
            <w:tcW w:w="1323" w:type="dxa"/>
            <w:vAlign w:val="bottom"/>
          </w:tcPr>
          <w:p w14:paraId="6F1FFBDB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K00200</w:t>
            </w:r>
          </w:p>
        </w:tc>
        <w:tc>
          <w:tcPr>
            <w:tcW w:w="4482" w:type="dxa"/>
            <w:vAlign w:val="bottom"/>
          </w:tcPr>
          <w:p w14:paraId="390DE231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formylmethanofuran dehydrogenase subunit A [EC:1.2.99.5]</w:t>
            </w:r>
          </w:p>
        </w:tc>
        <w:tc>
          <w:tcPr>
            <w:tcW w:w="1279" w:type="dxa"/>
            <w:vAlign w:val="bottom"/>
          </w:tcPr>
          <w:p w14:paraId="64AB3F5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0.0304</w:t>
            </w:r>
          </w:p>
        </w:tc>
        <w:tc>
          <w:tcPr>
            <w:tcW w:w="1279" w:type="dxa"/>
            <w:vAlign w:val="bottom"/>
          </w:tcPr>
          <w:p w14:paraId="18AA397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0.0467</w:t>
            </w:r>
          </w:p>
        </w:tc>
        <w:tc>
          <w:tcPr>
            <w:tcW w:w="1213" w:type="dxa"/>
            <w:vAlign w:val="bottom"/>
          </w:tcPr>
          <w:p w14:paraId="556B2E9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0.006</w:t>
            </w:r>
          </w:p>
        </w:tc>
      </w:tr>
      <w:tr w:rsidR="00803954" w:rsidRPr="004D2180" w14:paraId="10E8A5DD" w14:textId="77777777" w:rsidTr="00803954">
        <w:tc>
          <w:tcPr>
            <w:tcW w:w="1323" w:type="dxa"/>
            <w:vAlign w:val="bottom"/>
          </w:tcPr>
          <w:p w14:paraId="23121313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K00201</w:t>
            </w:r>
          </w:p>
        </w:tc>
        <w:tc>
          <w:tcPr>
            <w:tcW w:w="4482" w:type="dxa"/>
            <w:vAlign w:val="bottom"/>
          </w:tcPr>
          <w:p w14:paraId="07728F2E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formylmethanofuran dehydrogenase subunit B [EC:1.2.99.5]</w:t>
            </w:r>
          </w:p>
        </w:tc>
        <w:tc>
          <w:tcPr>
            <w:tcW w:w="1279" w:type="dxa"/>
            <w:vAlign w:val="bottom"/>
          </w:tcPr>
          <w:p w14:paraId="50EB91E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0.0459</w:t>
            </w:r>
          </w:p>
        </w:tc>
        <w:tc>
          <w:tcPr>
            <w:tcW w:w="1279" w:type="dxa"/>
            <w:vAlign w:val="bottom"/>
          </w:tcPr>
          <w:p w14:paraId="784A367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0.0671</w:t>
            </w:r>
          </w:p>
        </w:tc>
        <w:tc>
          <w:tcPr>
            <w:tcW w:w="1213" w:type="dxa"/>
            <w:vAlign w:val="bottom"/>
          </w:tcPr>
          <w:p w14:paraId="52187FB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0.002</w:t>
            </w:r>
          </w:p>
        </w:tc>
      </w:tr>
      <w:tr w:rsidR="00803954" w:rsidRPr="004D2180" w14:paraId="31306E0E" w14:textId="77777777" w:rsidTr="00803954">
        <w:tc>
          <w:tcPr>
            <w:tcW w:w="1323" w:type="dxa"/>
            <w:vAlign w:val="bottom"/>
          </w:tcPr>
          <w:p w14:paraId="482FD7F7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K00202</w:t>
            </w:r>
          </w:p>
        </w:tc>
        <w:tc>
          <w:tcPr>
            <w:tcW w:w="4482" w:type="dxa"/>
            <w:vAlign w:val="bottom"/>
          </w:tcPr>
          <w:p w14:paraId="6E7CFFE9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formylmethanofuran dehydrogenase subunit C [EC:1.2.99.5]</w:t>
            </w:r>
          </w:p>
        </w:tc>
        <w:tc>
          <w:tcPr>
            <w:tcW w:w="1279" w:type="dxa"/>
            <w:vAlign w:val="bottom"/>
          </w:tcPr>
          <w:p w14:paraId="4C727E09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0.0174</w:t>
            </w:r>
          </w:p>
        </w:tc>
        <w:tc>
          <w:tcPr>
            <w:tcW w:w="1279" w:type="dxa"/>
            <w:vAlign w:val="bottom"/>
          </w:tcPr>
          <w:p w14:paraId="5F5A0AC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0.0255</w:t>
            </w:r>
          </w:p>
        </w:tc>
        <w:tc>
          <w:tcPr>
            <w:tcW w:w="1213" w:type="dxa"/>
            <w:vAlign w:val="bottom"/>
          </w:tcPr>
          <w:p w14:paraId="1C5CDA5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0.011</w:t>
            </w:r>
          </w:p>
        </w:tc>
      </w:tr>
      <w:tr w:rsidR="00803954" w:rsidRPr="004D2180" w14:paraId="442FE752" w14:textId="77777777" w:rsidTr="00803954">
        <w:tc>
          <w:tcPr>
            <w:tcW w:w="1323" w:type="dxa"/>
            <w:vAlign w:val="bottom"/>
          </w:tcPr>
          <w:p w14:paraId="29FAE900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K00203</w:t>
            </w:r>
          </w:p>
        </w:tc>
        <w:tc>
          <w:tcPr>
            <w:tcW w:w="4482" w:type="dxa"/>
            <w:vAlign w:val="bottom"/>
          </w:tcPr>
          <w:p w14:paraId="19C97DA5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formylmethanofuran dehydrogenase subunit D [EC:1.2.99.5]</w:t>
            </w:r>
          </w:p>
        </w:tc>
        <w:tc>
          <w:tcPr>
            <w:tcW w:w="1279" w:type="dxa"/>
            <w:vAlign w:val="bottom"/>
          </w:tcPr>
          <w:p w14:paraId="61E5D1D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0.0077</w:t>
            </w:r>
          </w:p>
        </w:tc>
        <w:tc>
          <w:tcPr>
            <w:tcW w:w="1279" w:type="dxa"/>
            <w:vAlign w:val="bottom"/>
          </w:tcPr>
          <w:p w14:paraId="48B0406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0.0123</w:t>
            </w:r>
          </w:p>
        </w:tc>
        <w:tc>
          <w:tcPr>
            <w:tcW w:w="1213" w:type="dxa"/>
            <w:vAlign w:val="bottom"/>
          </w:tcPr>
          <w:p w14:paraId="2CA4AA8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0.003</w:t>
            </w:r>
          </w:p>
        </w:tc>
      </w:tr>
      <w:tr w:rsidR="00803954" w:rsidRPr="004D2180" w14:paraId="32B39004" w14:textId="77777777" w:rsidTr="00803954">
        <w:tc>
          <w:tcPr>
            <w:tcW w:w="1323" w:type="dxa"/>
            <w:vAlign w:val="bottom"/>
          </w:tcPr>
          <w:p w14:paraId="7CCA178B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K00204</w:t>
            </w:r>
          </w:p>
        </w:tc>
        <w:tc>
          <w:tcPr>
            <w:tcW w:w="4482" w:type="dxa"/>
            <w:vAlign w:val="bottom"/>
          </w:tcPr>
          <w:p w14:paraId="6FF618C5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formylmethanofuran dehydrogenase subunit H [EC:1.2.99.5]</w:t>
            </w:r>
          </w:p>
        </w:tc>
        <w:tc>
          <w:tcPr>
            <w:tcW w:w="1279" w:type="dxa"/>
            <w:vAlign w:val="bottom"/>
          </w:tcPr>
          <w:p w14:paraId="4F211F59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0.0017</w:t>
            </w:r>
          </w:p>
        </w:tc>
        <w:tc>
          <w:tcPr>
            <w:tcW w:w="1279" w:type="dxa"/>
            <w:vAlign w:val="bottom"/>
          </w:tcPr>
          <w:p w14:paraId="44BC74D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0.0034</w:t>
            </w:r>
          </w:p>
        </w:tc>
        <w:tc>
          <w:tcPr>
            <w:tcW w:w="1213" w:type="dxa"/>
            <w:vAlign w:val="bottom"/>
          </w:tcPr>
          <w:p w14:paraId="0CDA6DD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0.029</w:t>
            </w:r>
          </w:p>
        </w:tc>
      </w:tr>
      <w:tr w:rsidR="00803954" w:rsidRPr="004D2180" w14:paraId="200412CD" w14:textId="77777777" w:rsidTr="00803954">
        <w:tc>
          <w:tcPr>
            <w:tcW w:w="1323" w:type="dxa"/>
            <w:vAlign w:val="bottom"/>
          </w:tcPr>
          <w:p w14:paraId="2DA8BFEC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K00283</w:t>
            </w:r>
          </w:p>
        </w:tc>
        <w:tc>
          <w:tcPr>
            <w:tcW w:w="4482" w:type="dxa"/>
            <w:vAlign w:val="bottom"/>
          </w:tcPr>
          <w:p w14:paraId="3DD78BBD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glycine dehydrogenase subunit 2 [EC:1.4.4.2]</w:t>
            </w:r>
          </w:p>
        </w:tc>
        <w:tc>
          <w:tcPr>
            <w:tcW w:w="1279" w:type="dxa"/>
            <w:vAlign w:val="bottom"/>
          </w:tcPr>
          <w:p w14:paraId="1118A4A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0.0533</w:t>
            </w:r>
          </w:p>
        </w:tc>
        <w:tc>
          <w:tcPr>
            <w:tcW w:w="1279" w:type="dxa"/>
            <w:vAlign w:val="bottom"/>
          </w:tcPr>
          <w:p w14:paraId="79728AF0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0.0454</w:t>
            </w:r>
          </w:p>
        </w:tc>
        <w:tc>
          <w:tcPr>
            <w:tcW w:w="1213" w:type="dxa"/>
            <w:vAlign w:val="bottom"/>
          </w:tcPr>
          <w:p w14:paraId="3A49105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0.017</w:t>
            </w:r>
          </w:p>
        </w:tc>
      </w:tr>
      <w:tr w:rsidR="00803954" w:rsidRPr="004D2180" w14:paraId="64ADCA8A" w14:textId="77777777" w:rsidTr="00803954">
        <w:tc>
          <w:tcPr>
            <w:tcW w:w="1323" w:type="dxa"/>
            <w:vAlign w:val="bottom"/>
          </w:tcPr>
          <w:p w14:paraId="5752035C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K00319</w:t>
            </w:r>
          </w:p>
        </w:tc>
        <w:tc>
          <w:tcPr>
            <w:tcW w:w="4482" w:type="dxa"/>
            <w:vAlign w:val="bottom"/>
          </w:tcPr>
          <w:p w14:paraId="0057C5CE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methylenetetrahydromethanopterin dehydrogenase [EC:1.5.99.9]</w:t>
            </w:r>
          </w:p>
        </w:tc>
        <w:tc>
          <w:tcPr>
            <w:tcW w:w="1279" w:type="dxa"/>
            <w:vAlign w:val="bottom"/>
          </w:tcPr>
          <w:p w14:paraId="424C1A1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0.0285</w:t>
            </w:r>
          </w:p>
        </w:tc>
        <w:tc>
          <w:tcPr>
            <w:tcW w:w="1279" w:type="dxa"/>
            <w:vAlign w:val="bottom"/>
          </w:tcPr>
          <w:p w14:paraId="7C91F5A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0.0413</w:t>
            </w:r>
          </w:p>
        </w:tc>
        <w:tc>
          <w:tcPr>
            <w:tcW w:w="1213" w:type="dxa"/>
            <w:vAlign w:val="bottom"/>
          </w:tcPr>
          <w:p w14:paraId="0689848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0.009</w:t>
            </w:r>
          </w:p>
        </w:tc>
      </w:tr>
      <w:tr w:rsidR="00803954" w:rsidRPr="004D2180" w14:paraId="1D4F5603" w14:textId="77777777" w:rsidTr="00803954">
        <w:tc>
          <w:tcPr>
            <w:tcW w:w="1323" w:type="dxa"/>
            <w:vAlign w:val="bottom"/>
          </w:tcPr>
          <w:p w14:paraId="7A40035F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K00320</w:t>
            </w:r>
          </w:p>
        </w:tc>
        <w:tc>
          <w:tcPr>
            <w:tcW w:w="4482" w:type="dxa"/>
            <w:vAlign w:val="bottom"/>
          </w:tcPr>
          <w:p w14:paraId="04CE3B4B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coenzyme F420-dependent N5,N10-methenyltetrahydromethanopterin reductase [EC:1.5.99.11]</w:t>
            </w:r>
          </w:p>
        </w:tc>
        <w:tc>
          <w:tcPr>
            <w:tcW w:w="1279" w:type="dxa"/>
            <w:vAlign w:val="bottom"/>
          </w:tcPr>
          <w:p w14:paraId="76C54F6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0.0318</w:t>
            </w:r>
          </w:p>
        </w:tc>
        <w:tc>
          <w:tcPr>
            <w:tcW w:w="1279" w:type="dxa"/>
            <w:vAlign w:val="bottom"/>
          </w:tcPr>
          <w:p w14:paraId="0A836A1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0.0459</w:t>
            </w:r>
          </w:p>
        </w:tc>
        <w:tc>
          <w:tcPr>
            <w:tcW w:w="1213" w:type="dxa"/>
            <w:vAlign w:val="bottom"/>
          </w:tcPr>
          <w:p w14:paraId="6E891DF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0.006</w:t>
            </w:r>
          </w:p>
        </w:tc>
      </w:tr>
      <w:tr w:rsidR="00803954" w:rsidRPr="004D2180" w14:paraId="7DA7502E" w14:textId="77777777" w:rsidTr="00803954">
        <w:tc>
          <w:tcPr>
            <w:tcW w:w="1323" w:type="dxa"/>
            <w:vAlign w:val="bottom"/>
          </w:tcPr>
          <w:p w14:paraId="07A37D72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K00382</w:t>
            </w:r>
          </w:p>
        </w:tc>
        <w:tc>
          <w:tcPr>
            <w:tcW w:w="4482" w:type="dxa"/>
            <w:vAlign w:val="bottom"/>
          </w:tcPr>
          <w:p w14:paraId="2610356A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dihydrolipoamide dehydrogenase [EC:1.8.1.4]</w:t>
            </w:r>
          </w:p>
        </w:tc>
        <w:tc>
          <w:tcPr>
            <w:tcW w:w="1279" w:type="dxa"/>
            <w:vAlign w:val="bottom"/>
          </w:tcPr>
          <w:p w14:paraId="56DDE36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0.0186</w:t>
            </w:r>
          </w:p>
        </w:tc>
        <w:tc>
          <w:tcPr>
            <w:tcW w:w="1279" w:type="dxa"/>
            <w:vAlign w:val="bottom"/>
          </w:tcPr>
          <w:p w14:paraId="196A7DC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0.0174</w:t>
            </w:r>
          </w:p>
        </w:tc>
        <w:tc>
          <w:tcPr>
            <w:tcW w:w="1213" w:type="dxa"/>
            <w:vAlign w:val="bottom"/>
          </w:tcPr>
          <w:p w14:paraId="25670E9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0.041</w:t>
            </w:r>
          </w:p>
        </w:tc>
      </w:tr>
      <w:tr w:rsidR="00803954" w:rsidRPr="004D2180" w14:paraId="2D115C03" w14:textId="77777777" w:rsidTr="00803954">
        <w:tc>
          <w:tcPr>
            <w:tcW w:w="1323" w:type="dxa"/>
            <w:vAlign w:val="bottom"/>
          </w:tcPr>
          <w:p w14:paraId="16BBDDB0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K00399</w:t>
            </w:r>
          </w:p>
        </w:tc>
        <w:tc>
          <w:tcPr>
            <w:tcW w:w="4482" w:type="dxa"/>
            <w:vAlign w:val="bottom"/>
          </w:tcPr>
          <w:p w14:paraId="40346ED9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methyl-coenzyme M reductase alpha subunit [EC:2.8.4.1]</w:t>
            </w:r>
          </w:p>
        </w:tc>
        <w:tc>
          <w:tcPr>
            <w:tcW w:w="1279" w:type="dxa"/>
            <w:vAlign w:val="bottom"/>
          </w:tcPr>
          <w:p w14:paraId="368D405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0.0700</w:t>
            </w:r>
          </w:p>
        </w:tc>
        <w:tc>
          <w:tcPr>
            <w:tcW w:w="1279" w:type="dxa"/>
            <w:vAlign w:val="bottom"/>
          </w:tcPr>
          <w:p w14:paraId="63EB1F3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0.0979</w:t>
            </w:r>
          </w:p>
        </w:tc>
        <w:tc>
          <w:tcPr>
            <w:tcW w:w="1213" w:type="dxa"/>
            <w:vAlign w:val="bottom"/>
          </w:tcPr>
          <w:p w14:paraId="4E18EB8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0.007</w:t>
            </w:r>
          </w:p>
        </w:tc>
      </w:tr>
      <w:tr w:rsidR="00803954" w:rsidRPr="004D2180" w14:paraId="361D57D3" w14:textId="77777777" w:rsidTr="00803954">
        <w:tc>
          <w:tcPr>
            <w:tcW w:w="1323" w:type="dxa"/>
            <w:vAlign w:val="bottom"/>
          </w:tcPr>
          <w:p w14:paraId="0E03A620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K00400</w:t>
            </w:r>
          </w:p>
        </w:tc>
        <w:tc>
          <w:tcPr>
            <w:tcW w:w="4482" w:type="dxa"/>
            <w:vAlign w:val="bottom"/>
          </w:tcPr>
          <w:p w14:paraId="3D08D498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methyl coenzyme M reductase system, component A2</w:t>
            </w:r>
          </w:p>
        </w:tc>
        <w:tc>
          <w:tcPr>
            <w:tcW w:w="1279" w:type="dxa"/>
            <w:vAlign w:val="bottom"/>
          </w:tcPr>
          <w:p w14:paraId="16D0A330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0.0094</w:t>
            </w:r>
          </w:p>
        </w:tc>
        <w:tc>
          <w:tcPr>
            <w:tcW w:w="1279" w:type="dxa"/>
            <w:vAlign w:val="bottom"/>
          </w:tcPr>
          <w:p w14:paraId="5D11255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0.0139</w:t>
            </w:r>
          </w:p>
        </w:tc>
        <w:tc>
          <w:tcPr>
            <w:tcW w:w="1213" w:type="dxa"/>
            <w:vAlign w:val="bottom"/>
          </w:tcPr>
          <w:p w14:paraId="75D2E16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0.021</w:t>
            </w:r>
          </w:p>
        </w:tc>
      </w:tr>
      <w:tr w:rsidR="00803954" w:rsidRPr="004D2180" w14:paraId="35D42006" w14:textId="77777777" w:rsidTr="00803954">
        <w:tc>
          <w:tcPr>
            <w:tcW w:w="1323" w:type="dxa"/>
            <w:vAlign w:val="bottom"/>
          </w:tcPr>
          <w:p w14:paraId="1EBF10CC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K00401</w:t>
            </w:r>
          </w:p>
        </w:tc>
        <w:tc>
          <w:tcPr>
            <w:tcW w:w="4482" w:type="dxa"/>
            <w:vAlign w:val="bottom"/>
          </w:tcPr>
          <w:p w14:paraId="22F41F1A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methyl-coenzyme M reductase beta subunit [EC:2.8.4.1]</w:t>
            </w:r>
          </w:p>
        </w:tc>
        <w:tc>
          <w:tcPr>
            <w:tcW w:w="1279" w:type="dxa"/>
            <w:vAlign w:val="bottom"/>
          </w:tcPr>
          <w:p w14:paraId="0A59FCB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0.0370</w:t>
            </w:r>
          </w:p>
        </w:tc>
        <w:tc>
          <w:tcPr>
            <w:tcW w:w="1279" w:type="dxa"/>
            <w:vAlign w:val="bottom"/>
          </w:tcPr>
          <w:p w14:paraId="3941C5C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0.0522</w:t>
            </w:r>
          </w:p>
        </w:tc>
        <w:tc>
          <w:tcPr>
            <w:tcW w:w="1213" w:type="dxa"/>
            <w:vAlign w:val="bottom"/>
          </w:tcPr>
          <w:p w14:paraId="2B4CA14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0.009</w:t>
            </w:r>
          </w:p>
        </w:tc>
      </w:tr>
      <w:tr w:rsidR="00803954" w:rsidRPr="004D2180" w14:paraId="60C6AF23" w14:textId="77777777" w:rsidTr="00803954">
        <w:tc>
          <w:tcPr>
            <w:tcW w:w="1323" w:type="dxa"/>
            <w:vAlign w:val="bottom"/>
          </w:tcPr>
          <w:p w14:paraId="25DD49FE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K00402</w:t>
            </w:r>
          </w:p>
        </w:tc>
        <w:tc>
          <w:tcPr>
            <w:tcW w:w="4482" w:type="dxa"/>
            <w:vAlign w:val="bottom"/>
          </w:tcPr>
          <w:p w14:paraId="356C5783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methyl-coenzyme M reductase gamma subunit [EC:2.8.4.1]</w:t>
            </w:r>
          </w:p>
        </w:tc>
        <w:tc>
          <w:tcPr>
            <w:tcW w:w="1279" w:type="dxa"/>
            <w:vAlign w:val="bottom"/>
          </w:tcPr>
          <w:p w14:paraId="186605F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0.0240</w:t>
            </w:r>
          </w:p>
        </w:tc>
        <w:tc>
          <w:tcPr>
            <w:tcW w:w="1279" w:type="dxa"/>
            <w:vAlign w:val="bottom"/>
          </w:tcPr>
          <w:p w14:paraId="1CFEE81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0.0332</w:t>
            </w:r>
          </w:p>
        </w:tc>
        <w:tc>
          <w:tcPr>
            <w:tcW w:w="1213" w:type="dxa"/>
            <w:vAlign w:val="bottom"/>
          </w:tcPr>
          <w:p w14:paraId="7A1A5F4B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0.007</w:t>
            </w:r>
          </w:p>
        </w:tc>
      </w:tr>
      <w:tr w:rsidR="00803954" w:rsidRPr="004D2180" w14:paraId="2B9EDFCC" w14:textId="77777777" w:rsidTr="00803954">
        <w:tc>
          <w:tcPr>
            <w:tcW w:w="1323" w:type="dxa"/>
            <w:vAlign w:val="bottom"/>
          </w:tcPr>
          <w:p w14:paraId="4139CB53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K00440</w:t>
            </w:r>
          </w:p>
        </w:tc>
        <w:tc>
          <w:tcPr>
            <w:tcW w:w="4482" w:type="dxa"/>
            <w:vAlign w:val="bottom"/>
          </w:tcPr>
          <w:p w14:paraId="613A016C" w14:textId="77777777" w:rsidR="00803954" w:rsidRPr="008F7FD4" w:rsidRDefault="00803954">
            <w:pPr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</w:pPr>
            <w:r w:rsidRPr="008F7FD4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coenzyme F420 hydrogenase alpha subunit [EC:1.12.98.1]</w:t>
            </w:r>
          </w:p>
        </w:tc>
        <w:tc>
          <w:tcPr>
            <w:tcW w:w="1279" w:type="dxa"/>
            <w:vAlign w:val="bottom"/>
          </w:tcPr>
          <w:p w14:paraId="0955770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0.0110</w:t>
            </w:r>
          </w:p>
        </w:tc>
        <w:tc>
          <w:tcPr>
            <w:tcW w:w="1279" w:type="dxa"/>
            <w:vAlign w:val="bottom"/>
          </w:tcPr>
          <w:p w14:paraId="2EC35B59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0.0167</w:t>
            </w:r>
          </w:p>
        </w:tc>
        <w:tc>
          <w:tcPr>
            <w:tcW w:w="1213" w:type="dxa"/>
            <w:vAlign w:val="bottom"/>
          </w:tcPr>
          <w:p w14:paraId="1794341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0.034</w:t>
            </w:r>
          </w:p>
        </w:tc>
      </w:tr>
      <w:tr w:rsidR="00803954" w:rsidRPr="004D2180" w14:paraId="4587F765" w14:textId="77777777" w:rsidTr="00803954">
        <w:tc>
          <w:tcPr>
            <w:tcW w:w="1323" w:type="dxa"/>
            <w:vAlign w:val="bottom"/>
          </w:tcPr>
          <w:p w14:paraId="08FC6A9B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K00443</w:t>
            </w:r>
          </w:p>
        </w:tc>
        <w:tc>
          <w:tcPr>
            <w:tcW w:w="4482" w:type="dxa"/>
            <w:vAlign w:val="bottom"/>
          </w:tcPr>
          <w:p w14:paraId="56927973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coenzyme F420 hydrogenase gamma subunit [EC:1.12.98.1]</w:t>
            </w:r>
          </w:p>
        </w:tc>
        <w:tc>
          <w:tcPr>
            <w:tcW w:w="1279" w:type="dxa"/>
            <w:vAlign w:val="bottom"/>
          </w:tcPr>
          <w:p w14:paraId="4C4A130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0.0064</w:t>
            </w:r>
          </w:p>
        </w:tc>
        <w:tc>
          <w:tcPr>
            <w:tcW w:w="1279" w:type="dxa"/>
            <w:vAlign w:val="bottom"/>
          </w:tcPr>
          <w:p w14:paraId="50C8129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0.0107</w:t>
            </w:r>
          </w:p>
        </w:tc>
        <w:tc>
          <w:tcPr>
            <w:tcW w:w="1213" w:type="dxa"/>
            <w:vAlign w:val="bottom"/>
          </w:tcPr>
          <w:p w14:paraId="267DDCA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0.026</w:t>
            </w:r>
          </w:p>
        </w:tc>
      </w:tr>
      <w:tr w:rsidR="00803954" w:rsidRPr="004D2180" w14:paraId="2E06C912" w14:textId="77777777" w:rsidTr="00803954">
        <w:tc>
          <w:tcPr>
            <w:tcW w:w="1323" w:type="dxa"/>
            <w:vAlign w:val="bottom"/>
          </w:tcPr>
          <w:p w14:paraId="0C2AC505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K00560</w:t>
            </w:r>
          </w:p>
        </w:tc>
        <w:tc>
          <w:tcPr>
            <w:tcW w:w="4482" w:type="dxa"/>
            <w:vAlign w:val="bottom"/>
          </w:tcPr>
          <w:p w14:paraId="5FD516CC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thymidylate synthase [EC:2.1.1.45]</w:t>
            </w:r>
          </w:p>
        </w:tc>
        <w:tc>
          <w:tcPr>
            <w:tcW w:w="1279" w:type="dxa"/>
            <w:vAlign w:val="bottom"/>
          </w:tcPr>
          <w:p w14:paraId="0CD882F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0.0605</w:t>
            </w:r>
          </w:p>
        </w:tc>
        <w:tc>
          <w:tcPr>
            <w:tcW w:w="1279" w:type="dxa"/>
            <w:vAlign w:val="bottom"/>
          </w:tcPr>
          <w:p w14:paraId="692575C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0.0578</w:t>
            </w:r>
          </w:p>
        </w:tc>
        <w:tc>
          <w:tcPr>
            <w:tcW w:w="1213" w:type="dxa"/>
            <w:vAlign w:val="bottom"/>
          </w:tcPr>
          <w:p w14:paraId="5D234B2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0.037</w:t>
            </w:r>
          </w:p>
        </w:tc>
      </w:tr>
      <w:tr w:rsidR="00803954" w:rsidRPr="004D2180" w14:paraId="5A281F1D" w14:textId="77777777" w:rsidTr="00803954">
        <w:tc>
          <w:tcPr>
            <w:tcW w:w="1323" w:type="dxa"/>
            <w:vAlign w:val="bottom"/>
          </w:tcPr>
          <w:p w14:paraId="555C9054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K00577</w:t>
            </w:r>
          </w:p>
        </w:tc>
        <w:tc>
          <w:tcPr>
            <w:tcW w:w="4482" w:type="dxa"/>
            <w:vAlign w:val="bottom"/>
          </w:tcPr>
          <w:p w14:paraId="5B19C9B8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tetrahydromethanopterin S-methyltransferase subunit A [EC:2.1.1.86]</w:t>
            </w:r>
          </w:p>
        </w:tc>
        <w:tc>
          <w:tcPr>
            <w:tcW w:w="1279" w:type="dxa"/>
            <w:vAlign w:val="bottom"/>
          </w:tcPr>
          <w:p w14:paraId="075C849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0.0112</w:t>
            </w:r>
          </w:p>
        </w:tc>
        <w:tc>
          <w:tcPr>
            <w:tcW w:w="1279" w:type="dxa"/>
            <w:vAlign w:val="bottom"/>
          </w:tcPr>
          <w:p w14:paraId="035677A9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0.0185</w:t>
            </w:r>
          </w:p>
        </w:tc>
        <w:tc>
          <w:tcPr>
            <w:tcW w:w="1213" w:type="dxa"/>
            <w:vAlign w:val="bottom"/>
          </w:tcPr>
          <w:p w14:paraId="27393EB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0.012</w:t>
            </w:r>
          </w:p>
        </w:tc>
      </w:tr>
      <w:tr w:rsidR="00803954" w:rsidRPr="004D2180" w14:paraId="12E406EE" w14:textId="77777777" w:rsidTr="00803954">
        <w:tc>
          <w:tcPr>
            <w:tcW w:w="1323" w:type="dxa"/>
            <w:vAlign w:val="bottom"/>
          </w:tcPr>
          <w:p w14:paraId="503E888E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K00580</w:t>
            </w:r>
          </w:p>
        </w:tc>
        <w:tc>
          <w:tcPr>
            <w:tcW w:w="4482" w:type="dxa"/>
            <w:vAlign w:val="bottom"/>
          </w:tcPr>
          <w:p w14:paraId="0A099471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tetrahydromethanopterin S-methyltransferase subunit D [EC:2.1.1.86]</w:t>
            </w:r>
          </w:p>
        </w:tc>
        <w:tc>
          <w:tcPr>
            <w:tcW w:w="1279" w:type="dxa"/>
            <w:vAlign w:val="bottom"/>
          </w:tcPr>
          <w:p w14:paraId="2C90794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0.0114</w:t>
            </w:r>
          </w:p>
        </w:tc>
        <w:tc>
          <w:tcPr>
            <w:tcW w:w="1279" w:type="dxa"/>
            <w:vAlign w:val="bottom"/>
          </w:tcPr>
          <w:p w14:paraId="3D88BA6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0.0185</w:t>
            </w:r>
          </w:p>
        </w:tc>
        <w:tc>
          <w:tcPr>
            <w:tcW w:w="1213" w:type="dxa"/>
            <w:vAlign w:val="bottom"/>
          </w:tcPr>
          <w:p w14:paraId="41632089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0.005</w:t>
            </w:r>
          </w:p>
        </w:tc>
      </w:tr>
      <w:tr w:rsidR="00803954" w:rsidRPr="004D2180" w14:paraId="0E333B73" w14:textId="77777777" w:rsidTr="00803954">
        <w:tc>
          <w:tcPr>
            <w:tcW w:w="1323" w:type="dxa"/>
            <w:vAlign w:val="bottom"/>
          </w:tcPr>
          <w:p w14:paraId="50EAA629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K00581</w:t>
            </w:r>
          </w:p>
        </w:tc>
        <w:tc>
          <w:tcPr>
            <w:tcW w:w="4482" w:type="dxa"/>
            <w:vAlign w:val="bottom"/>
          </w:tcPr>
          <w:p w14:paraId="54F55A98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tetrahydromethanopterin S-methyltransferase subunit E [EC:2.1.1.86]</w:t>
            </w:r>
          </w:p>
        </w:tc>
        <w:tc>
          <w:tcPr>
            <w:tcW w:w="1279" w:type="dxa"/>
            <w:vAlign w:val="bottom"/>
          </w:tcPr>
          <w:p w14:paraId="63A1620B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0.0277</w:t>
            </w:r>
          </w:p>
        </w:tc>
        <w:tc>
          <w:tcPr>
            <w:tcW w:w="1279" w:type="dxa"/>
            <w:vAlign w:val="bottom"/>
          </w:tcPr>
          <w:p w14:paraId="413B1E4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0.0409</w:t>
            </w:r>
          </w:p>
        </w:tc>
        <w:tc>
          <w:tcPr>
            <w:tcW w:w="1213" w:type="dxa"/>
            <w:vAlign w:val="bottom"/>
          </w:tcPr>
          <w:p w14:paraId="140490C9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0.007</w:t>
            </w:r>
          </w:p>
        </w:tc>
      </w:tr>
      <w:tr w:rsidR="00803954" w:rsidRPr="004D2180" w14:paraId="54D18A15" w14:textId="77777777" w:rsidTr="00803954">
        <w:tc>
          <w:tcPr>
            <w:tcW w:w="1323" w:type="dxa"/>
            <w:vAlign w:val="bottom"/>
          </w:tcPr>
          <w:p w14:paraId="5E7C68BE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K00584</w:t>
            </w:r>
          </w:p>
        </w:tc>
        <w:tc>
          <w:tcPr>
            <w:tcW w:w="4482" w:type="dxa"/>
            <w:vAlign w:val="bottom"/>
          </w:tcPr>
          <w:p w14:paraId="65CB232D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tetrahydromethanopterin S-methyltransferase subunit H [EC:2.1.1.86]</w:t>
            </w:r>
          </w:p>
        </w:tc>
        <w:tc>
          <w:tcPr>
            <w:tcW w:w="1279" w:type="dxa"/>
            <w:vAlign w:val="bottom"/>
          </w:tcPr>
          <w:p w14:paraId="3D11739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0.0307</w:t>
            </w:r>
          </w:p>
        </w:tc>
        <w:tc>
          <w:tcPr>
            <w:tcW w:w="1279" w:type="dxa"/>
            <w:vAlign w:val="bottom"/>
          </w:tcPr>
          <w:p w14:paraId="618CB74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0.0463</w:t>
            </w:r>
          </w:p>
        </w:tc>
        <w:tc>
          <w:tcPr>
            <w:tcW w:w="1213" w:type="dxa"/>
            <w:vAlign w:val="bottom"/>
          </w:tcPr>
          <w:p w14:paraId="6E5F306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0.005</w:t>
            </w:r>
          </w:p>
        </w:tc>
      </w:tr>
      <w:tr w:rsidR="00803954" w:rsidRPr="004D2180" w14:paraId="65B933FA" w14:textId="77777777" w:rsidTr="00803954">
        <w:tc>
          <w:tcPr>
            <w:tcW w:w="1323" w:type="dxa"/>
            <w:vAlign w:val="bottom"/>
          </w:tcPr>
          <w:p w14:paraId="05AB225F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K00602</w:t>
            </w:r>
          </w:p>
        </w:tc>
        <w:tc>
          <w:tcPr>
            <w:tcW w:w="4482" w:type="dxa"/>
            <w:vAlign w:val="bottom"/>
          </w:tcPr>
          <w:p w14:paraId="115248B8" w14:textId="77777777" w:rsidR="00803954" w:rsidRPr="008F7FD4" w:rsidRDefault="00803954">
            <w:pPr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</w:pPr>
            <w:r w:rsidRPr="008F7FD4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phosphoribosylaminoimidazolecarboxamide formyltransferase / IMP cyclohydrolase [EC:2.1.2.3 3.5.4.10]</w:t>
            </w:r>
          </w:p>
        </w:tc>
        <w:tc>
          <w:tcPr>
            <w:tcW w:w="1279" w:type="dxa"/>
            <w:vAlign w:val="bottom"/>
          </w:tcPr>
          <w:p w14:paraId="1CBC62C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0.1356</w:t>
            </w:r>
          </w:p>
        </w:tc>
        <w:tc>
          <w:tcPr>
            <w:tcW w:w="1279" w:type="dxa"/>
            <w:vAlign w:val="bottom"/>
          </w:tcPr>
          <w:p w14:paraId="0226656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0.1264</w:t>
            </w:r>
          </w:p>
        </w:tc>
        <w:tc>
          <w:tcPr>
            <w:tcW w:w="1213" w:type="dxa"/>
            <w:vAlign w:val="bottom"/>
          </w:tcPr>
          <w:p w14:paraId="160C0219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0.036</w:t>
            </w:r>
          </w:p>
        </w:tc>
      </w:tr>
      <w:tr w:rsidR="00803954" w:rsidRPr="004D2180" w14:paraId="1512FDBA" w14:textId="77777777" w:rsidTr="00803954">
        <w:tc>
          <w:tcPr>
            <w:tcW w:w="1323" w:type="dxa"/>
            <w:vAlign w:val="bottom"/>
          </w:tcPr>
          <w:p w14:paraId="0D0BE5D3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K00606</w:t>
            </w:r>
          </w:p>
        </w:tc>
        <w:tc>
          <w:tcPr>
            <w:tcW w:w="4482" w:type="dxa"/>
            <w:vAlign w:val="bottom"/>
          </w:tcPr>
          <w:p w14:paraId="1C7C87A0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3-methyl-2-oxobutanoate hydroxymethyltransferase [EC:2.1.2.11]</w:t>
            </w:r>
          </w:p>
        </w:tc>
        <w:tc>
          <w:tcPr>
            <w:tcW w:w="1279" w:type="dxa"/>
            <w:vAlign w:val="bottom"/>
          </w:tcPr>
          <w:p w14:paraId="706BD2E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0.0350</w:t>
            </w:r>
          </w:p>
        </w:tc>
        <w:tc>
          <w:tcPr>
            <w:tcW w:w="1279" w:type="dxa"/>
            <w:vAlign w:val="bottom"/>
          </w:tcPr>
          <w:p w14:paraId="7386B039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0.0293</w:t>
            </w:r>
          </w:p>
        </w:tc>
        <w:tc>
          <w:tcPr>
            <w:tcW w:w="1213" w:type="dxa"/>
            <w:vAlign w:val="bottom"/>
          </w:tcPr>
          <w:p w14:paraId="11235F7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0.016</w:t>
            </w:r>
          </w:p>
        </w:tc>
      </w:tr>
      <w:tr w:rsidR="00803954" w:rsidRPr="004D2180" w14:paraId="24F2AFD2" w14:textId="77777777" w:rsidTr="00803954">
        <w:tc>
          <w:tcPr>
            <w:tcW w:w="1323" w:type="dxa"/>
            <w:vAlign w:val="bottom"/>
          </w:tcPr>
          <w:p w14:paraId="149C8EB5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K00626</w:t>
            </w:r>
          </w:p>
        </w:tc>
        <w:tc>
          <w:tcPr>
            <w:tcW w:w="4482" w:type="dxa"/>
            <w:vAlign w:val="bottom"/>
          </w:tcPr>
          <w:p w14:paraId="551B69D4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acetyl-CoA C-acetyltransferase [EC:2.3.1.9]</w:t>
            </w:r>
          </w:p>
        </w:tc>
        <w:tc>
          <w:tcPr>
            <w:tcW w:w="1279" w:type="dxa"/>
            <w:vAlign w:val="bottom"/>
          </w:tcPr>
          <w:p w14:paraId="17B7CD1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0.0226</w:t>
            </w:r>
          </w:p>
        </w:tc>
        <w:tc>
          <w:tcPr>
            <w:tcW w:w="1279" w:type="dxa"/>
            <w:vAlign w:val="bottom"/>
          </w:tcPr>
          <w:p w14:paraId="01430A5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0.0337</w:t>
            </w:r>
          </w:p>
        </w:tc>
        <w:tc>
          <w:tcPr>
            <w:tcW w:w="1213" w:type="dxa"/>
            <w:vAlign w:val="bottom"/>
          </w:tcPr>
          <w:p w14:paraId="03EFE36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0.030</w:t>
            </w:r>
          </w:p>
        </w:tc>
      </w:tr>
      <w:tr w:rsidR="00803954" w:rsidRPr="004D2180" w14:paraId="77D099B6" w14:textId="77777777" w:rsidTr="00803954">
        <w:tc>
          <w:tcPr>
            <w:tcW w:w="1323" w:type="dxa"/>
            <w:vAlign w:val="bottom"/>
          </w:tcPr>
          <w:p w14:paraId="0D4FD761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K00634</w:t>
            </w:r>
          </w:p>
        </w:tc>
        <w:tc>
          <w:tcPr>
            <w:tcW w:w="4482" w:type="dxa"/>
            <w:vAlign w:val="bottom"/>
          </w:tcPr>
          <w:p w14:paraId="4B064E63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phosphate butyryltransferase [EC:2.3.1.19]</w:t>
            </w:r>
          </w:p>
        </w:tc>
        <w:tc>
          <w:tcPr>
            <w:tcW w:w="1279" w:type="dxa"/>
            <w:vAlign w:val="bottom"/>
          </w:tcPr>
          <w:p w14:paraId="4BF9F94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0.0158</w:t>
            </w:r>
          </w:p>
        </w:tc>
        <w:tc>
          <w:tcPr>
            <w:tcW w:w="1279" w:type="dxa"/>
            <w:vAlign w:val="bottom"/>
          </w:tcPr>
          <w:p w14:paraId="4FDC072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0.0155</w:t>
            </w:r>
          </w:p>
        </w:tc>
        <w:tc>
          <w:tcPr>
            <w:tcW w:w="1213" w:type="dxa"/>
            <w:vAlign w:val="bottom"/>
          </w:tcPr>
          <w:p w14:paraId="470A78F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0.041</w:t>
            </w:r>
          </w:p>
        </w:tc>
      </w:tr>
      <w:tr w:rsidR="00803954" w:rsidRPr="004D2180" w14:paraId="7721953F" w14:textId="77777777" w:rsidTr="00803954">
        <w:tc>
          <w:tcPr>
            <w:tcW w:w="1323" w:type="dxa"/>
            <w:vAlign w:val="bottom"/>
          </w:tcPr>
          <w:p w14:paraId="18A5DB79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K00651</w:t>
            </w:r>
          </w:p>
        </w:tc>
        <w:tc>
          <w:tcPr>
            <w:tcW w:w="4482" w:type="dxa"/>
            <w:vAlign w:val="bottom"/>
          </w:tcPr>
          <w:p w14:paraId="2DE16A47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homoserine O-succinyltransferase [EC:2.3.1.46]</w:t>
            </w:r>
          </w:p>
        </w:tc>
        <w:tc>
          <w:tcPr>
            <w:tcW w:w="1279" w:type="dxa"/>
            <w:vAlign w:val="bottom"/>
          </w:tcPr>
          <w:p w14:paraId="3BB6FDE9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0.0195</w:t>
            </w:r>
          </w:p>
        </w:tc>
        <w:tc>
          <w:tcPr>
            <w:tcW w:w="1279" w:type="dxa"/>
            <w:vAlign w:val="bottom"/>
          </w:tcPr>
          <w:p w14:paraId="76379E7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0.0156</w:t>
            </w:r>
          </w:p>
        </w:tc>
        <w:tc>
          <w:tcPr>
            <w:tcW w:w="1213" w:type="dxa"/>
            <w:vAlign w:val="bottom"/>
          </w:tcPr>
          <w:p w14:paraId="4EC85995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0.021</w:t>
            </w:r>
          </w:p>
        </w:tc>
      </w:tr>
      <w:tr w:rsidR="00803954" w:rsidRPr="004D2180" w14:paraId="106326E5" w14:textId="77777777" w:rsidTr="00803954">
        <w:tc>
          <w:tcPr>
            <w:tcW w:w="1323" w:type="dxa"/>
            <w:vAlign w:val="bottom"/>
          </w:tcPr>
          <w:p w14:paraId="5E679635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K00656</w:t>
            </w:r>
          </w:p>
        </w:tc>
        <w:tc>
          <w:tcPr>
            <w:tcW w:w="4482" w:type="dxa"/>
            <w:vAlign w:val="bottom"/>
          </w:tcPr>
          <w:p w14:paraId="46FA6710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formate C-acetyltransferase [EC:2.3.1.54]</w:t>
            </w:r>
          </w:p>
        </w:tc>
        <w:tc>
          <w:tcPr>
            <w:tcW w:w="1279" w:type="dxa"/>
            <w:vAlign w:val="bottom"/>
          </w:tcPr>
          <w:p w14:paraId="0F50BBA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0.2109</w:t>
            </w:r>
          </w:p>
        </w:tc>
        <w:tc>
          <w:tcPr>
            <w:tcW w:w="1279" w:type="dxa"/>
            <w:vAlign w:val="bottom"/>
          </w:tcPr>
          <w:p w14:paraId="273C1CF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0.1788</w:t>
            </w:r>
          </w:p>
        </w:tc>
        <w:tc>
          <w:tcPr>
            <w:tcW w:w="1213" w:type="dxa"/>
            <w:vAlign w:val="bottom"/>
          </w:tcPr>
          <w:p w14:paraId="4830BA2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0.013</w:t>
            </w:r>
          </w:p>
        </w:tc>
      </w:tr>
      <w:tr w:rsidR="00803954" w:rsidRPr="004D2180" w14:paraId="5B282023" w14:textId="77777777" w:rsidTr="00803954">
        <w:tc>
          <w:tcPr>
            <w:tcW w:w="1323" w:type="dxa"/>
            <w:vAlign w:val="bottom"/>
          </w:tcPr>
          <w:p w14:paraId="46D7CACD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K00672</w:t>
            </w:r>
          </w:p>
        </w:tc>
        <w:tc>
          <w:tcPr>
            <w:tcW w:w="4482" w:type="dxa"/>
            <w:vAlign w:val="bottom"/>
          </w:tcPr>
          <w:p w14:paraId="5F8BE95F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formylmethanofuran--tetrahydromethanopterin N-formyltransferase [EC:2.3.1.101]</w:t>
            </w:r>
          </w:p>
        </w:tc>
        <w:tc>
          <w:tcPr>
            <w:tcW w:w="1279" w:type="dxa"/>
            <w:vAlign w:val="bottom"/>
          </w:tcPr>
          <w:p w14:paraId="1584C59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0.0094</w:t>
            </w:r>
          </w:p>
        </w:tc>
        <w:tc>
          <w:tcPr>
            <w:tcW w:w="1279" w:type="dxa"/>
            <w:vAlign w:val="bottom"/>
          </w:tcPr>
          <w:p w14:paraId="219E0BA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0.0182</w:t>
            </w:r>
          </w:p>
        </w:tc>
        <w:tc>
          <w:tcPr>
            <w:tcW w:w="1213" w:type="dxa"/>
            <w:vAlign w:val="bottom"/>
          </w:tcPr>
          <w:p w14:paraId="4731C38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0.013</w:t>
            </w:r>
          </w:p>
        </w:tc>
      </w:tr>
      <w:tr w:rsidR="00803954" w:rsidRPr="004D2180" w14:paraId="4A29ACC1" w14:textId="77777777" w:rsidTr="00803954">
        <w:tc>
          <w:tcPr>
            <w:tcW w:w="1323" w:type="dxa"/>
            <w:vAlign w:val="bottom"/>
          </w:tcPr>
          <w:p w14:paraId="2D65BABA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K00677</w:t>
            </w:r>
          </w:p>
        </w:tc>
        <w:tc>
          <w:tcPr>
            <w:tcW w:w="4482" w:type="dxa"/>
            <w:vAlign w:val="bottom"/>
          </w:tcPr>
          <w:p w14:paraId="32B94D82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UDP-N-acetylglucosamine acyltransferase [EC:2.3.1.129]</w:t>
            </w:r>
          </w:p>
        </w:tc>
        <w:tc>
          <w:tcPr>
            <w:tcW w:w="1279" w:type="dxa"/>
            <w:vAlign w:val="bottom"/>
          </w:tcPr>
          <w:p w14:paraId="09DF493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0.0597</w:t>
            </w:r>
          </w:p>
        </w:tc>
        <w:tc>
          <w:tcPr>
            <w:tcW w:w="1279" w:type="dxa"/>
            <w:vAlign w:val="bottom"/>
          </w:tcPr>
          <w:p w14:paraId="5607DC4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0.0543</w:t>
            </w:r>
          </w:p>
        </w:tc>
        <w:tc>
          <w:tcPr>
            <w:tcW w:w="1213" w:type="dxa"/>
            <w:vAlign w:val="bottom"/>
          </w:tcPr>
          <w:p w14:paraId="06998255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0.028</w:t>
            </w:r>
          </w:p>
        </w:tc>
      </w:tr>
      <w:tr w:rsidR="00803954" w:rsidRPr="004D2180" w14:paraId="2C307FF2" w14:textId="77777777" w:rsidTr="00803954">
        <w:tc>
          <w:tcPr>
            <w:tcW w:w="1323" w:type="dxa"/>
            <w:vAlign w:val="bottom"/>
          </w:tcPr>
          <w:p w14:paraId="3BD53298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K00700</w:t>
            </w:r>
          </w:p>
        </w:tc>
        <w:tc>
          <w:tcPr>
            <w:tcW w:w="4482" w:type="dxa"/>
            <w:vAlign w:val="bottom"/>
          </w:tcPr>
          <w:p w14:paraId="7D02B9D2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1,4-alpha-glucan branching enzyme [EC:2.4.1.18]</w:t>
            </w:r>
          </w:p>
        </w:tc>
        <w:tc>
          <w:tcPr>
            <w:tcW w:w="1279" w:type="dxa"/>
            <w:vAlign w:val="bottom"/>
          </w:tcPr>
          <w:p w14:paraId="6C9FADD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0.1542</w:t>
            </w:r>
          </w:p>
        </w:tc>
        <w:tc>
          <w:tcPr>
            <w:tcW w:w="1279" w:type="dxa"/>
            <w:vAlign w:val="bottom"/>
          </w:tcPr>
          <w:p w14:paraId="44DDEBC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0.1489</w:t>
            </w:r>
          </w:p>
        </w:tc>
        <w:tc>
          <w:tcPr>
            <w:tcW w:w="1213" w:type="dxa"/>
            <w:vAlign w:val="bottom"/>
          </w:tcPr>
          <w:p w14:paraId="10ABDC5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0.035</w:t>
            </w:r>
          </w:p>
        </w:tc>
      </w:tr>
      <w:tr w:rsidR="00803954" w:rsidRPr="004D2180" w14:paraId="2663463E" w14:textId="77777777" w:rsidTr="00803954">
        <w:tc>
          <w:tcPr>
            <w:tcW w:w="1323" w:type="dxa"/>
            <w:vAlign w:val="bottom"/>
          </w:tcPr>
          <w:p w14:paraId="5BA9434D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K00705</w:t>
            </w:r>
          </w:p>
        </w:tc>
        <w:tc>
          <w:tcPr>
            <w:tcW w:w="4482" w:type="dxa"/>
            <w:vAlign w:val="bottom"/>
          </w:tcPr>
          <w:p w14:paraId="0787B964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4-alpha-glucanotransferase [EC:2.4.1.25]</w:t>
            </w:r>
          </w:p>
        </w:tc>
        <w:tc>
          <w:tcPr>
            <w:tcW w:w="1279" w:type="dxa"/>
            <w:vAlign w:val="bottom"/>
          </w:tcPr>
          <w:p w14:paraId="7CDFF1B0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0.1091</w:t>
            </w:r>
          </w:p>
        </w:tc>
        <w:tc>
          <w:tcPr>
            <w:tcW w:w="1279" w:type="dxa"/>
            <w:vAlign w:val="bottom"/>
          </w:tcPr>
          <w:p w14:paraId="3647EE4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0.1009</w:t>
            </w:r>
          </w:p>
        </w:tc>
        <w:tc>
          <w:tcPr>
            <w:tcW w:w="1213" w:type="dxa"/>
            <w:vAlign w:val="bottom"/>
          </w:tcPr>
          <w:p w14:paraId="008C6DF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0.038</w:t>
            </w:r>
          </w:p>
        </w:tc>
      </w:tr>
      <w:tr w:rsidR="00803954" w:rsidRPr="004D2180" w14:paraId="4A3D13EB" w14:textId="77777777" w:rsidTr="00803954">
        <w:tc>
          <w:tcPr>
            <w:tcW w:w="1323" w:type="dxa"/>
            <w:vAlign w:val="bottom"/>
          </w:tcPr>
          <w:p w14:paraId="498A8421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K00757</w:t>
            </w:r>
          </w:p>
        </w:tc>
        <w:tc>
          <w:tcPr>
            <w:tcW w:w="4482" w:type="dxa"/>
            <w:vAlign w:val="bottom"/>
          </w:tcPr>
          <w:p w14:paraId="61FBAF87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uridine phosphorylase [EC:2.4.2.3]</w:t>
            </w:r>
          </w:p>
        </w:tc>
        <w:tc>
          <w:tcPr>
            <w:tcW w:w="1279" w:type="dxa"/>
            <w:vAlign w:val="bottom"/>
          </w:tcPr>
          <w:p w14:paraId="0F89C5C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0.0340</w:t>
            </w:r>
          </w:p>
        </w:tc>
        <w:tc>
          <w:tcPr>
            <w:tcW w:w="1279" w:type="dxa"/>
            <w:vAlign w:val="bottom"/>
          </w:tcPr>
          <w:p w14:paraId="3375472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0.0277</w:t>
            </w:r>
          </w:p>
        </w:tc>
        <w:tc>
          <w:tcPr>
            <w:tcW w:w="1213" w:type="dxa"/>
            <w:vAlign w:val="bottom"/>
          </w:tcPr>
          <w:p w14:paraId="353841B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0.021</w:t>
            </w:r>
          </w:p>
        </w:tc>
      </w:tr>
      <w:tr w:rsidR="00803954" w:rsidRPr="004D2180" w14:paraId="55CD2FB7" w14:textId="77777777" w:rsidTr="00803954">
        <w:tc>
          <w:tcPr>
            <w:tcW w:w="1323" w:type="dxa"/>
            <w:vAlign w:val="bottom"/>
          </w:tcPr>
          <w:p w14:paraId="2431F870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K00761</w:t>
            </w:r>
          </w:p>
        </w:tc>
        <w:tc>
          <w:tcPr>
            <w:tcW w:w="4482" w:type="dxa"/>
            <w:vAlign w:val="bottom"/>
          </w:tcPr>
          <w:p w14:paraId="2C14A0E7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uracil phosphoribosyltransferase [EC:2.4.2.9]</w:t>
            </w:r>
          </w:p>
        </w:tc>
        <w:tc>
          <w:tcPr>
            <w:tcW w:w="1279" w:type="dxa"/>
            <w:vAlign w:val="bottom"/>
          </w:tcPr>
          <w:p w14:paraId="2E6D8AF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0.0116</w:t>
            </w:r>
          </w:p>
        </w:tc>
        <w:tc>
          <w:tcPr>
            <w:tcW w:w="1279" w:type="dxa"/>
            <w:vAlign w:val="bottom"/>
          </w:tcPr>
          <w:p w14:paraId="3B78354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0.0104</w:t>
            </w:r>
          </w:p>
        </w:tc>
        <w:tc>
          <w:tcPr>
            <w:tcW w:w="1213" w:type="dxa"/>
            <w:vAlign w:val="bottom"/>
          </w:tcPr>
          <w:p w14:paraId="0DA032E5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0.013</w:t>
            </w:r>
          </w:p>
        </w:tc>
      </w:tr>
      <w:tr w:rsidR="00803954" w:rsidRPr="004D2180" w14:paraId="00C3E8FB" w14:textId="77777777" w:rsidTr="00803954">
        <w:tc>
          <w:tcPr>
            <w:tcW w:w="1323" w:type="dxa"/>
            <w:vAlign w:val="bottom"/>
          </w:tcPr>
          <w:p w14:paraId="3BAC65FC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K00765</w:t>
            </w:r>
          </w:p>
        </w:tc>
        <w:tc>
          <w:tcPr>
            <w:tcW w:w="4482" w:type="dxa"/>
            <w:vAlign w:val="bottom"/>
          </w:tcPr>
          <w:p w14:paraId="5FD13A9A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ATP phosphoribosyltransferase [EC:2.4.2.17]</w:t>
            </w:r>
          </w:p>
        </w:tc>
        <w:tc>
          <w:tcPr>
            <w:tcW w:w="1279" w:type="dxa"/>
            <w:vAlign w:val="bottom"/>
          </w:tcPr>
          <w:p w14:paraId="78C21FC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0.0673</w:t>
            </w:r>
          </w:p>
        </w:tc>
        <w:tc>
          <w:tcPr>
            <w:tcW w:w="1279" w:type="dxa"/>
            <w:vAlign w:val="bottom"/>
          </w:tcPr>
          <w:p w14:paraId="4A49FC7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0.0605</w:t>
            </w:r>
          </w:p>
        </w:tc>
        <w:tc>
          <w:tcPr>
            <w:tcW w:w="1213" w:type="dxa"/>
            <w:vAlign w:val="bottom"/>
          </w:tcPr>
          <w:p w14:paraId="13676615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0.038</w:t>
            </w:r>
          </w:p>
        </w:tc>
      </w:tr>
      <w:tr w:rsidR="00803954" w:rsidRPr="004D2180" w14:paraId="00B64CB7" w14:textId="77777777" w:rsidTr="00803954">
        <w:tc>
          <w:tcPr>
            <w:tcW w:w="1323" w:type="dxa"/>
            <w:vAlign w:val="bottom"/>
          </w:tcPr>
          <w:p w14:paraId="76CDA53F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K00768</w:t>
            </w:r>
          </w:p>
        </w:tc>
        <w:tc>
          <w:tcPr>
            <w:tcW w:w="4482" w:type="dxa"/>
            <w:vAlign w:val="bottom"/>
          </w:tcPr>
          <w:p w14:paraId="4A494757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nicotinate-nucleotide--dimethylbenzimidazole phosphoribosyltransferase [EC:2.4.2.21]</w:t>
            </w:r>
          </w:p>
        </w:tc>
        <w:tc>
          <w:tcPr>
            <w:tcW w:w="1279" w:type="dxa"/>
            <w:vAlign w:val="bottom"/>
          </w:tcPr>
          <w:p w14:paraId="7842B7B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0.0109</w:t>
            </w:r>
          </w:p>
        </w:tc>
        <w:tc>
          <w:tcPr>
            <w:tcW w:w="1279" w:type="dxa"/>
            <w:vAlign w:val="bottom"/>
          </w:tcPr>
          <w:p w14:paraId="328F8D0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0.0092</w:t>
            </w:r>
          </w:p>
        </w:tc>
        <w:tc>
          <w:tcPr>
            <w:tcW w:w="1213" w:type="dxa"/>
            <w:vAlign w:val="bottom"/>
          </w:tcPr>
          <w:p w14:paraId="4822F8F9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0.026</w:t>
            </w:r>
          </w:p>
        </w:tc>
      </w:tr>
      <w:tr w:rsidR="00803954" w:rsidRPr="004D2180" w14:paraId="2525D65D" w14:textId="77777777" w:rsidTr="00803954">
        <w:tc>
          <w:tcPr>
            <w:tcW w:w="1323" w:type="dxa"/>
            <w:vAlign w:val="bottom"/>
          </w:tcPr>
          <w:p w14:paraId="6CA9BD4D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K00818</w:t>
            </w:r>
          </w:p>
        </w:tc>
        <w:tc>
          <w:tcPr>
            <w:tcW w:w="4482" w:type="dxa"/>
            <w:vAlign w:val="bottom"/>
          </w:tcPr>
          <w:p w14:paraId="46D03559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acetylornithine aminotransferase [EC:2.6.1.11]</w:t>
            </w:r>
          </w:p>
        </w:tc>
        <w:tc>
          <w:tcPr>
            <w:tcW w:w="1279" w:type="dxa"/>
            <w:vAlign w:val="bottom"/>
          </w:tcPr>
          <w:p w14:paraId="3C9B7EC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0.0297</w:t>
            </w:r>
          </w:p>
        </w:tc>
        <w:tc>
          <w:tcPr>
            <w:tcW w:w="1279" w:type="dxa"/>
            <w:vAlign w:val="bottom"/>
          </w:tcPr>
          <w:p w14:paraId="345C9F1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0.0242</w:t>
            </w:r>
          </w:p>
        </w:tc>
        <w:tc>
          <w:tcPr>
            <w:tcW w:w="1213" w:type="dxa"/>
            <w:vAlign w:val="bottom"/>
          </w:tcPr>
          <w:p w14:paraId="60512C85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0.023</w:t>
            </w:r>
          </w:p>
        </w:tc>
      </w:tr>
      <w:tr w:rsidR="00803954" w:rsidRPr="004D2180" w14:paraId="195E15B0" w14:textId="77777777" w:rsidTr="00803954">
        <w:tc>
          <w:tcPr>
            <w:tcW w:w="1323" w:type="dxa"/>
            <w:vAlign w:val="bottom"/>
          </w:tcPr>
          <w:p w14:paraId="379D84C7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K00847</w:t>
            </w:r>
          </w:p>
        </w:tc>
        <w:tc>
          <w:tcPr>
            <w:tcW w:w="4482" w:type="dxa"/>
            <w:vAlign w:val="bottom"/>
          </w:tcPr>
          <w:p w14:paraId="30FB9BB6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fructokinase [EC:2.7.1.4]</w:t>
            </w:r>
          </w:p>
        </w:tc>
        <w:tc>
          <w:tcPr>
            <w:tcW w:w="1279" w:type="dxa"/>
            <w:vAlign w:val="bottom"/>
          </w:tcPr>
          <w:p w14:paraId="3F9171A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0.0292</w:t>
            </w:r>
          </w:p>
        </w:tc>
        <w:tc>
          <w:tcPr>
            <w:tcW w:w="1279" w:type="dxa"/>
            <w:vAlign w:val="bottom"/>
          </w:tcPr>
          <w:p w14:paraId="49C1FA05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0.0270</w:t>
            </w:r>
          </w:p>
        </w:tc>
        <w:tc>
          <w:tcPr>
            <w:tcW w:w="1213" w:type="dxa"/>
            <w:vAlign w:val="bottom"/>
          </w:tcPr>
          <w:p w14:paraId="31A1704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0.027</w:t>
            </w:r>
          </w:p>
        </w:tc>
      </w:tr>
      <w:tr w:rsidR="00803954" w:rsidRPr="004D2180" w14:paraId="2632BB6C" w14:textId="77777777" w:rsidTr="00803954">
        <w:tc>
          <w:tcPr>
            <w:tcW w:w="1323" w:type="dxa"/>
            <w:vAlign w:val="bottom"/>
          </w:tcPr>
          <w:p w14:paraId="4972C100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K00857</w:t>
            </w:r>
          </w:p>
        </w:tc>
        <w:tc>
          <w:tcPr>
            <w:tcW w:w="4482" w:type="dxa"/>
            <w:vAlign w:val="bottom"/>
          </w:tcPr>
          <w:p w14:paraId="52630274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thymidine kinase [EC:2.7.1.21]</w:t>
            </w:r>
          </w:p>
        </w:tc>
        <w:tc>
          <w:tcPr>
            <w:tcW w:w="1279" w:type="dxa"/>
            <w:vAlign w:val="bottom"/>
          </w:tcPr>
          <w:p w14:paraId="3B61F3BB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0.0154</w:t>
            </w:r>
          </w:p>
        </w:tc>
        <w:tc>
          <w:tcPr>
            <w:tcW w:w="1279" w:type="dxa"/>
            <w:vAlign w:val="bottom"/>
          </w:tcPr>
          <w:p w14:paraId="37D033B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0.0127</w:t>
            </w:r>
          </w:p>
        </w:tc>
        <w:tc>
          <w:tcPr>
            <w:tcW w:w="1213" w:type="dxa"/>
            <w:vAlign w:val="bottom"/>
          </w:tcPr>
          <w:p w14:paraId="495D953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0.035</w:t>
            </w:r>
          </w:p>
        </w:tc>
      </w:tr>
      <w:tr w:rsidR="00803954" w:rsidRPr="004D2180" w14:paraId="52BB5E47" w14:textId="77777777" w:rsidTr="00803954">
        <w:tc>
          <w:tcPr>
            <w:tcW w:w="1323" w:type="dxa"/>
            <w:vAlign w:val="bottom"/>
          </w:tcPr>
          <w:p w14:paraId="034CE08D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K00864</w:t>
            </w:r>
          </w:p>
        </w:tc>
        <w:tc>
          <w:tcPr>
            <w:tcW w:w="4482" w:type="dxa"/>
            <w:vAlign w:val="bottom"/>
          </w:tcPr>
          <w:p w14:paraId="374F2B2F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glycerol kinase [EC:2.7.1.30]</w:t>
            </w:r>
          </w:p>
        </w:tc>
        <w:tc>
          <w:tcPr>
            <w:tcW w:w="1279" w:type="dxa"/>
            <w:vAlign w:val="bottom"/>
          </w:tcPr>
          <w:p w14:paraId="73387920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0.0018</w:t>
            </w:r>
          </w:p>
        </w:tc>
        <w:tc>
          <w:tcPr>
            <w:tcW w:w="1279" w:type="dxa"/>
            <w:vAlign w:val="bottom"/>
          </w:tcPr>
          <w:p w14:paraId="588BA34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0.0025</w:t>
            </w:r>
          </w:p>
        </w:tc>
        <w:tc>
          <w:tcPr>
            <w:tcW w:w="1213" w:type="dxa"/>
            <w:vAlign w:val="bottom"/>
          </w:tcPr>
          <w:p w14:paraId="0004C9B9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0.011</w:t>
            </w:r>
          </w:p>
        </w:tc>
      </w:tr>
      <w:tr w:rsidR="00803954" w:rsidRPr="004D2180" w14:paraId="57F99D8A" w14:textId="77777777" w:rsidTr="00803954">
        <w:tc>
          <w:tcPr>
            <w:tcW w:w="1323" w:type="dxa"/>
            <w:vAlign w:val="bottom"/>
          </w:tcPr>
          <w:p w14:paraId="791C99BD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K00876</w:t>
            </w:r>
          </w:p>
        </w:tc>
        <w:tc>
          <w:tcPr>
            <w:tcW w:w="4482" w:type="dxa"/>
            <w:vAlign w:val="bottom"/>
          </w:tcPr>
          <w:p w14:paraId="5942EE74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uridine kinase [EC:2.7.1.48]</w:t>
            </w:r>
          </w:p>
        </w:tc>
        <w:tc>
          <w:tcPr>
            <w:tcW w:w="1279" w:type="dxa"/>
            <w:vAlign w:val="bottom"/>
          </w:tcPr>
          <w:p w14:paraId="77C2CFA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0.0605</w:t>
            </w:r>
          </w:p>
        </w:tc>
        <w:tc>
          <w:tcPr>
            <w:tcW w:w="1279" w:type="dxa"/>
            <w:vAlign w:val="bottom"/>
          </w:tcPr>
          <w:p w14:paraId="07A508A5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0.0529</w:t>
            </w:r>
          </w:p>
        </w:tc>
        <w:tc>
          <w:tcPr>
            <w:tcW w:w="1213" w:type="dxa"/>
            <w:vAlign w:val="bottom"/>
          </w:tcPr>
          <w:p w14:paraId="614966C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0.033</w:t>
            </w:r>
          </w:p>
        </w:tc>
      </w:tr>
      <w:tr w:rsidR="00803954" w:rsidRPr="004D2180" w14:paraId="434E341B" w14:textId="77777777" w:rsidTr="00803954">
        <w:tc>
          <w:tcPr>
            <w:tcW w:w="1323" w:type="dxa"/>
            <w:vAlign w:val="bottom"/>
          </w:tcPr>
          <w:p w14:paraId="1E1D9386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K00925</w:t>
            </w:r>
          </w:p>
        </w:tc>
        <w:tc>
          <w:tcPr>
            <w:tcW w:w="4482" w:type="dxa"/>
            <w:vAlign w:val="bottom"/>
          </w:tcPr>
          <w:p w14:paraId="6FB12DBB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acetate kinase [EC:2.7.2.1]</w:t>
            </w:r>
          </w:p>
        </w:tc>
        <w:tc>
          <w:tcPr>
            <w:tcW w:w="1279" w:type="dxa"/>
            <w:vAlign w:val="bottom"/>
          </w:tcPr>
          <w:p w14:paraId="7B3445A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0.1933</w:t>
            </w:r>
          </w:p>
        </w:tc>
        <w:tc>
          <w:tcPr>
            <w:tcW w:w="1279" w:type="dxa"/>
            <w:vAlign w:val="bottom"/>
          </w:tcPr>
          <w:p w14:paraId="1F613F6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0.1817</w:t>
            </w:r>
          </w:p>
        </w:tc>
        <w:tc>
          <w:tcPr>
            <w:tcW w:w="1213" w:type="dxa"/>
            <w:vAlign w:val="bottom"/>
          </w:tcPr>
          <w:p w14:paraId="70CB5379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0.032</w:t>
            </w:r>
          </w:p>
        </w:tc>
      </w:tr>
      <w:tr w:rsidR="00803954" w:rsidRPr="004D2180" w14:paraId="7F3C17A8" w14:textId="77777777" w:rsidTr="00803954">
        <w:tc>
          <w:tcPr>
            <w:tcW w:w="1323" w:type="dxa"/>
            <w:vAlign w:val="bottom"/>
          </w:tcPr>
          <w:p w14:paraId="2A31C00F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K00928</w:t>
            </w:r>
          </w:p>
        </w:tc>
        <w:tc>
          <w:tcPr>
            <w:tcW w:w="4482" w:type="dxa"/>
            <w:vAlign w:val="bottom"/>
          </w:tcPr>
          <w:p w14:paraId="51A1C788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aspartate kinase [EC:2.7.2.4]</w:t>
            </w:r>
          </w:p>
        </w:tc>
        <w:tc>
          <w:tcPr>
            <w:tcW w:w="1279" w:type="dxa"/>
            <w:vAlign w:val="bottom"/>
          </w:tcPr>
          <w:p w14:paraId="46707C3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0.1076</w:t>
            </w:r>
          </w:p>
        </w:tc>
        <w:tc>
          <w:tcPr>
            <w:tcW w:w="1279" w:type="dxa"/>
            <w:vAlign w:val="bottom"/>
          </w:tcPr>
          <w:p w14:paraId="6459C1E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0.0969</w:t>
            </w:r>
          </w:p>
        </w:tc>
        <w:tc>
          <w:tcPr>
            <w:tcW w:w="1213" w:type="dxa"/>
            <w:vAlign w:val="bottom"/>
          </w:tcPr>
          <w:p w14:paraId="627009F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0.013</w:t>
            </w:r>
          </w:p>
        </w:tc>
      </w:tr>
      <w:tr w:rsidR="00803954" w:rsidRPr="004D2180" w14:paraId="1F50F8F9" w14:textId="77777777" w:rsidTr="00803954">
        <w:tc>
          <w:tcPr>
            <w:tcW w:w="1323" w:type="dxa"/>
            <w:vAlign w:val="bottom"/>
          </w:tcPr>
          <w:p w14:paraId="3F6485B0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K00940</w:t>
            </w:r>
          </w:p>
        </w:tc>
        <w:tc>
          <w:tcPr>
            <w:tcW w:w="4482" w:type="dxa"/>
            <w:vAlign w:val="bottom"/>
          </w:tcPr>
          <w:p w14:paraId="0E697BF2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nucleoside-diphosphate kinase [EC:2.7.4.6]</w:t>
            </w:r>
          </w:p>
        </w:tc>
        <w:tc>
          <w:tcPr>
            <w:tcW w:w="1279" w:type="dxa"/>
            <w:vAlign w:val="bottom"/>
          </w:tcPr>
          <w:p w14:paraId="7FC49F9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0.0169</w:t>
            </w:r>
          </w:p>
        </w:tc>
        <w:tc>
          <w:tcPr>
            <w:tcW w:w="1279" w:type="dxa"/>
            <w:vAlign w:val="bottom"/>
          </w:tcPr>
          <w:p w14:paraId="352A87C5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0.0221</w:t>
            </w:r>
          </w:p>
        </w:tc>
        <w:tc>
          <w:tcPr>
            <w:tcW w:w="1213" w:type="dxa"/>
            <w:vAlign w:val="bottom"/>
          </w:tcPr>
          <w:p w14:paraId="3BA7616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0.016</w:t>
            </w:r>
          </w:p>
        </w:tc>
      </w:tr>
      <w:tr w:rsidR="00803954" w:rsidRPr="004D2180" w14:paraId="7D3E3A6F" w14:textId="77777777" w:rsidTr="00803954">
        <w:tc>
          <w:tcPr>
            <w:tcW w:w="1323" w:type="dxa"/>
            <w:vAlign w:val="bottom"/>
          </w:tcPr>
          <w:p w14:paraId="006C3DA8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K00951</w:t>
            </w:r>
          </w:p>
        </w:tc>
        <w:tc>
          <w:tcPr>
            <w:tcW w:w="4482" w:type="dxa"/>
            <w:vAlign w:val="bottom"/>
          </w:tcPr>
          <w:p w14:paraId="5385F74C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GTP pyrophosphokinase [EC:2.7.6.5]</w:t>
            </w:r>
          </w:p>
        </w:tc>
        <w:tc>
          <w:tcPr>
            <w:tcW w:w="1279" w:type="dxa"/>
            <w:vAlign w:val="bottom"/>
          </w:tcPr>
          <w:p w14:paraId="556D115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0.1520</w:t>
            </w:r>
          </w:p>
        </w:tc>
        <w:tc>
          <w:tcPr>
            <w:tcW w:w="1279" w:type="dxa"/>
            <w:vAlign w:val="bottom"/>
          </w:tcPr>
          <w:p w14:paraId="543E85F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0.1393</w:t>
            </w:r>
          </w:p>
        </w:tc>
        <w:tc>
          <w:tcPr>
            <w:tcW w:w="1213" w:type="dxa"/>
            <w:vAlign w:val="bottom"/>
          </w:tcPr>
          <w:p w14:paraId="7DA6A61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0.033</w:t>
            </w:r>
          </w:p>
        </w:tc>
      </w:tr>
      <w:tr w:rsidR="00803954" w:rsidRPr="004D2180" w14:paraId="15A28C29" w14:textId="77777777" w:rsidTr="00803954">
        <w:tc>
          <w:tcPr>
            <w:tcW w:w="1323" w:type="dxa"/>
            <w:vAlign w:val="bottom"/>
          </w:tcPr>
          <w:p w14:paraId="5754A730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K00990</w:t>
            </w:r>
          </w:p>
        </w:tc>
        <w:tc>
          <w:tcPr>
            <w:tcW w:w="4482" w:type="dxa"/>
            <w:vAlign w:val="bottom"/>
          </w:tcPr>
          <w:p w14:paraId="659EC7CF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[protein-PII] uridylyltransferase [EC:2.7.7.59]</w:t>
            </w:r>
          </w:p>
        </w:tc>
        <w:tc>
          <w:tcPr>
            <w:tcW w:w="1279" w:type="dxa"/>
            <w:vAlign w:val="bottom"/>
          </w:tcPr>
          <w:p w14:paraId="17643535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0.0015</w:t>
            </w:r>
          </w:p>
        </w:tc>
        <w:tc>
          <w:tcPr>
            <w:tcW w:w="1279" w:type="dxa"/>
            <w:vAlign w:val="bottom"/>
          </w:tcPr>
          <w:p w14:paraId="7A59E00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0.0007</w:t>
            </w:r>
          </w:p>
        </w:tc>
        <w:tc>
          <w:tcPr>
            <w:tcW w:w="1213" w:type="dxa"/>
            <w:vAlign w:val="bottom"/>
          </w:tcPr>
          <w:p w14:paraId="64F4926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0.039</w:t>
            </w:r>
          </w:p>
        </w:tc>
      </w:tr>
      <w:tr w:rsidR="00803954" w:rsidRPr="004D2180" w14:paraId="78024EB3" w14:textId="77777777" w:rsidTr="00803954">
        <w:tc>
          <w:tcPr>
            <w:tcW w:w="1323" w:type="dxa"/>
            <w:vAlign w:val="bottom"/>
          </w:tcPr>
          <w:p w14:paraId="17E7C096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K01007</w:t>
            </w:r>
          </w:p>
        </w:tc>
        <w:tc>
          <w:tcPr>
            <w:tcW w:w="4482" w:type="dxa"/>
            <w:vAlign w:val="bottom"/>
          </w:tcPr>
          <w:p w14:paraId="30D3FD1B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pyruvate, water dikinase [EC:2.7.9.2]</w:t>
            </w:r>
          </w:p>
        </w:tc>
        <w:tc>
          <w:tcPr>
            <w:tcW w:w="1279" w:type="dxa"/>
            <w:vAlign w:val="bottom"/>
          </w:tcPr>
          <w:p w14:paraId="4FA1BAA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0.0294</w:t>
            </w:r>
          </w:p>
        </w:tc>
        <w:tc>
          <w:tcPr>
            <w:tcW w:w="1279" w:type="dxa"/>
            <w:vAlign w:val="bottom"/>
          </w:tcPr>
          <w:p w14:paraId="0A820A8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0.0410</w:t>
            </w:r>
          </w:p>
        </w:tc>
        <w:tc>
          <w:tcPr>
            <w:tcW w:w="1213" w:type="dxa"/>
            <w:vAlign w:val="bottom"/>
          </w:tcPr>
          <w:p w14:paraId="39D9EA6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0.022</w:t>
            </w:r>
          </w:p>
        </w:tc>
      </w:tr>
      <w:tr w:rsidR="00803954" w:rsidRPr="004D2180" w14:paraId="13A9012C" w14:textId="77777777" w:rsidTr="00803954">
        <w:tc>
          <w:tcPr>
            <w:tcW w:w="1323" w:type="dxa"/>
            <w:vAlign w:val="bottom"/>
          </w:tcPr>
          <w:p w14:paraId="0B922EB4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K01079</w:t>
            </w:r>
          </w:p>
        </w:tc>
        <w:tc>
          <w:tcPr>
            <w:tcW w:w="4482" w:type="dxa"/>
            <w:vAlign w:val="bottom"/>
          </w:tcPr>
          <w:p w14:paraId="021664AB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phosphoserine phosphatase [EC:3.1.3.3]</w:t>
            </w:r>
          </w:p>
        </w:tc>
        <w:tc>
          <w:tcPr>
            <w:tcW w:w="1279" w:type="dxa"/>
            <w:vAlign w:val="bottom"/>
          </w:tcPr>
          <w:p w14:paraId="3020AD3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0.0731</w:t>
            </w:r>
          </w:p>
        </w:tc>
        <w:tc>
          <w:tcPr>
            <w:tcW w:w="1279" w:type="dxa"/>
            <w:vAlign w:val="bottom"/>
          </w:tcPr>
          <w:p w14:paraId="70A2008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0.0844</w:t>
            </w:r>
          </w:p>
        </w:tc>
        <w:tc>
          <w:tcPr>
            <w:tcW w:w="1213" w:type="dxa"/>
            <w:vAlign w:val="bottom"/>
          </w:tcPr>
          <w:p w14:paraId="11FC35C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0.036</w:t>
            </w:r>
          </w:p>
        </w:tc>
      </w:tr>
      <w:tr w:rsidR="00803954" w:rsidRPr="004D2180" w14:paraId="092EE976" w14:textId="77777777" w:rsidTr="00803954">
        <w:tc>
          <w:tcPr>
            <w:tcW w:w="1323" w:type="dxa"/>
            <w:vAlign w:val="bottom"/>
          </w:tcPr>
          <w:p w14:paraId="559EA696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K01089</w:t>
            </w:r>
          </w:p>
        </w:tc>
        <w:tc>
          <w:tcPr>
            <w:tcW w:w="4482" w:type="dxa"/>
            <w:vAlign w:val="bottom"/>
          </w:tcPr>
          <w:p w14:paraId="4269ABC6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imidazoleglycerol-phosphate dehydratase / histidinol-phosphatase [EC:4.2.1.19 3.1.3.15]</w:t>
            </w:r>
          </w:p>
        </w:tc>
        <w:tc>
          <w:tcPr>
            <w:tcW w:w="1279" w:type="dxa"/>
            <w:vAlign w:val="bottom"/>
          </w:tcPr>
          <w:p w14:paraId="6AEF984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0.0271</w:t>
            </w:r>
          </w:p>
        </w:tc>
        <w:tc>
          <w:tcPr>
            <w:tcW w:w="1279" w:type="dxa"/>
            <w:vAlign w:val="bottom"/>
          </w:tcPr>
          <w:p w14:paraId="04B0E0D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0.0215</w:t>
            </w:r>
          </w:p>
        </w:tc>
        <w:tc>
          <w:tcPr>
            <w:tcW w:w="1213" w:type="dxa"/>
            <w:vAlign w:val="bottom"/>
          </w:tcPr>
          <w:p w14:paraId="10AE48E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0.016</w:t>
            </w:r>
          </w:p>
        </w:tc>
      </w:tr>
      <w:tr w:rsidR="00803954" w:rsidRPr="004D2180" w14:paraId="1ADB0A66" w14:textId="77777777" w:rsidTr="00803954">
        <w:tc>
          <w:tcPr>
            <w:tcW w:w="1323" w:type="dxa"/>
            <w:vAlign w:val="bottom"/>
          </w:tcPr>
          <w:p w14:paraId="67BF01CC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K01090</w:t>
            </w:r>
          </w:p>
        </w:tc>
        <w:tc>
          <w:tcPr>
            <w:tcW w:w="4482" w:type="dxa"/>
            <w:vAlign w:val="bottom"/>
          </w:tcPr>
          <w:p w14:paraId="25B4D636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protein phosphatase [EC:3.1.3.16]</w:t>
            </w:r>
          </w:p>
        </w:tc>
        <w:tc>
          <w:tcPr>
            <w:tcW w:w="1279" w:type="dxa"/>
            <w:vAlign w:val="bottom"/>
          </w:tcPr>
          <w:p w14:paraId="258AAD0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0.0018</w:t>
            </w:r>
          </w:p>
        </w:tc>
        <w:tc>
          <w:tcPr>
            <w:tcW w:w="1279" w:type="dxa"/>
            <w:vAlign w:val="bottom"/>
          </w:tcPr>
          <w:p w14:paraId="541DF150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0.0010</w:t>
            </w:r>
          </w:p>
        </w:tc>
        <w:tc>
          <w:tcPr>
            <w:tcW w:w="1213" w:type="dxa"/>
            <w:vAlign w:val="bottom"/>
          </w:tcPr>
          <w:p w14:paraId="1BBF743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0.041</w:t>
            </w:r>
          </w:p>
        </w:tc>
      </w:tr>
      <w:tr w:rsidR="00803954" w:rsidRPr="004D2180" w14:paraId="0E50E998" w14:textId="77777777" w:rsidTr="00803954">
        <w:tc>
          <w:tcPr>
            <w:tcW w:w="1323" w:type="dxa"/>
            <w:vAlign w:val="bottom"/>
          </w:tcPr>
          <w:p w14:paraId="602AB468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K01270</w:t>
            </w:r>
          </w:p>
        </w:tc>
        <w:tc>
          <w:tcPr>
            <w:tcW w:w="4482" w:type="dxa"/>
            <w:vAlign w:val="bottom"/>
          </w:tcPr>
          <w:p w14:paraId="6157F350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aminoacylhistidine dipeptidase [EC:3.4.13.3]</w:t>
            </w:r>
          </w:p>
        </w:tc>
        <w:tc>
          <w:tcPr>
            <w:tcW w:w="1279" w:type="dxa"/>
            <w:vAlign w:val="bottom"/>
          </w:tcPr>
          <w:p w14:paraId="061E35B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0.0856</w:t>
            </w:r>
          </w:p>
        </w:tc>
        <w:tc>
          <w:tcPr>
            <w:tcW w:w="1279" w:type="dxa"/>
            <w:vAlign w:val="bottom"/>
          </w:tcPr>
          <w:p w14:paraId="50000F7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0.0709</w:t>
            </w:r>
          </w:p>
        </w:tc>
        <w:tc>
          <w:tcPr>
            <w:tcW w:w="1213" w:type="dxa"/>
            <w:vAlign w:val="bottom"/>
          </w:tcPr>
          <w:p w14:paraId="2D5E1B7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0.015</w:t>
            </w:r>
          </w:p>
        </w:tc>
      </w:tr>
      <w:tr w:rsidR="00803954" w:rsidRPr="004D2180" w14:paraId="3CC915A6" w14:textId="77777777" w:rsidTr="00803954">
        <w:tc>
          <w:tcPr>
            <w:tcW w:w="1323" w:type="dxa"/>
            <w:vAlign w:val="bottom"/>
          </w:tcPr>
          <w:p w14:paraId="511E30A1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K01499</w:t>
            </w:r>
          </w:p>
        </w:tc>
        <w:tc>
          <w:tcPr>
            <w:tcW w:w="4482" w:type="dxa"/>
            <w:vAlign w:val="bottom"/>
          </w:tcPr>
          <w:p w14:paraId="0E3C641D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methenyltetrahydromethanopterin cyclohydrolase [EC:3.5.4.27]</w:t>
            </w:r>
          </w:p>
        </w:tc>
        <w:tc>
          <w:tcPr>
            <w:tcW w:w="1279" w:type="dxa"/>
            <w:vAlign w:val="bottom"/>
          </w:tcPr>
          <w:p w14:paraId="3DD954E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0.0194</w:t>
            </w:r>
          </w:p>
        </w:tc>
        <w:tc>
          <w:tcPr>
            <w:tcW w:w="1279" w:type="dxa"/>
            <w:vAlign w:val="bottom"/>
          </w:tcPr>
          <w:p w14:paraId="559BB7E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0.0314</w:t>
            </w:r>
          </w:p>
        </w:tc>
        <w:tc>
          <w:tcPr>
            <w:tcW w:w="1213" w:type="dxa"/>
            <w:vAlign w:val="bottom"/>
          </w:tcPr>
          <w:p w14:paraId="51EAEE69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0.008</w:t>
            </w:r>
          </w:p>
        </w:tc>
      </w:tr>
      <w:tr w:rsidR="00803954" w:rsidRPr="004D2180" w14:paraId="72DC118A" w14:textId="77777777" w:rsidTr="00803954">
        <w:tc>
          <w:tcPr>
            <w:tcW w:w="1323" w:type="dxa"/>
            <w:vAlign w:val="bottom"/>
          </w:tcPr>
          <w:p w14:paraId="0950638A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K01516</w:t>
            </w:r>
          </w:p>
        </w:tc>
        <w:tc>
          <w:tcPr>
            <w:tcW w:w="4482" w:type="dxa"/>
            <w:vAlign w:val="bottom"/>
          </w:tcPr>
          <w:p w14:paraId="6C075DA0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nucleoside-triphosphatase [EC:3.6.1.15]</w:t>
            </w:r>
          </w:p>
        </w:tc>
        <w:tc>
          <w:tcPr>
            <w:tcW w:w="1279" w:type="dxa"/>
            <w:vAlign w:val="bottom"/>
          </w:tcPr>
          <w:p w14:paraId="719FC1A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0.0299</w:t>
            </w:r>
          </w:p>
        </w:tc>
        <w:tc>
          <w:tcPr>
            <w:tcW w:w="1279" w:type="dxa"/>
            <w:vAlign w:val="bottom"/>
          </w:tcPr>
          <w:p w14:paraId="18D6021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0.0376</w:t>
            </w:r>
          </w:p>
        </w:tc>
        <w:tc>
          <w:tcPr>
            <w:tcW w:w="1213" w:type="dxa"/>
            <w:vAlign w:val="bottom"/>
          </w:tcPr>
          <w:p w14:paraId="651BB42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0.027</w:t>
            </w:r>
          </w:p>
        </w:tc>
      </w:tr>
      <w:tr w:rsidR="00803954" w:rsidRPr="004D2180" w14:paraId="752CBC86" w14:textId="77777777" w:rsidTr="00803954">
        <w:tc>
          <w:tcPr>
            <w:tcW w:w="1323" w:type="dxa"/>
            <w:vAlign w:val="bottom"/>
          </w:tcPr>
          <w:p w14:paraId="7F99CA3F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K01551</w:t>
            </w:r>
          </w:p>
        </w:tc>
        <w:tc>
          <w:tcPr>
            <w:tcW w:w="4482" w:type="dxa"/>
            <w:vAlign w:val="bottom"/>
          </w:tcPr>
          <w:p w14:paraId="49F0E17A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arsenite-transporting ATPase [EC:3.6.3.16]</w:t>
            </w:r>
          </w:p>
        </w:tc>
        <w:tc>
          <w:tcPr>
            <w:tcW w:w="1279" w:type="dxa"/>
            <w:vAlign w:val="bottom"/>
          </w:tcPr>
          <w:p w14:paraId="3906D24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0.0024</w:t>
            </w:r>
          </w:p>
        </w:tc>
        <w:tc>
          <w:tcPr>
            <w:tcW w:w="1279" w:type="dxa"/>
            <w:vAlign w:val="bottom"/>
          </w:tcPr>
          <w:p w14:paraId="55BD8FC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0.0048</w:t>
            </w:r>
          </w:p>
        </w:tc>
        <w:tc>
          <w:tcPr>
            <w:tcW w:w="1213" w:type="dxa"/>
            <w:vAlign w:val="bottom"/>
          </w:tcPr>
          <w:p w14:paraId="6442E3D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0.047</w:t>
            </w:r>
          </w:p>
        </w:tc>
      </w:tr>
      <w:tr w:rsidR="00803954" w:rsidRPr="004D2180" w14:paraId="2070194C" w14:textId="77777777" w:rsidTr="00803954">
        <w:tc>
          <w:tcPr>
            <w:tcW w:w="1323" w:type="dxa"/>
            <w:vAlign w:val="bottom"/>
          </w:tcPr>
          <w:p w14:paraId="50494AB4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K01591</w:t>
            </w:r>
          </w:p>
        </w:tc>
        <w:tc>
          <w:tcPr>
            <w:tcW w:w="4482" w:type="dxa"/>
            <w:vAlign w:val="bottom"/>
          </w:tcPr>
          <w:p w14:paraId="26C3B621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orotidine-5prime-phosphate decarboxylase [EC:4.1.1.23]</w:t>
            </w:r>
          </w:p>
        </w:tc>
        <w:tc>
          <w:tcPr>
            <w:tcW w:w="1279" w:type="dxa"/>
            <w:vAlign w:val="bottom"/>
          </w:tcPr>
          <w:p w14:paraId="3D2EE88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0.0416</w:t>
            </w:r>
          </w:p>
        </w:tc>
        <w:tc>
          <w:tcPr>
            <w:tcW w:w="1279" w:type="dxa"/>
            <w:vAlign w:val="bottom"/>
          </w:tcPr>
          <w:p w14:paraId="4B9C5DE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0.0354</w:t>
            </w:r>
          </w:p>
        </w:tc>
        <w:tc>
          <w:tcPr>
            <w:tcW w:w="1213" w:type="dxa"/>
            <w:vAlign w:val="bottom"/>
          </w:tcPr>
          <w:p w14:paraId="48CAA02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0.025</w:t>
            </w:r>
          </w:p>
        </w:tc>
      </w:tr>
      <w:tr w:rsidR="00803954" w:rsidRPr="004D2180" w14:paraId="265FE41D" w14:textId="77777777" w:rsidTr="00803954">
        <w:tc>
          <w:tcPr>
            <w:tcW w:w="1323" w:type="dxa"/>
            <w:vAlign w:val="bottom"/>
          </w:tcPr>
          <w:p w14:paraId="07873382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K01619</w:t>
            </w:r>
          </w:p>
        </w:tc>
        <w:tc>
          <w:tcPr>
            <w:tcW w:w="4482" w:type="dxa"/>
            <w:vAlign w:val="bottom"/>
          </w:tcPr>
          <w:p w14:paraId="68CFACDC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deoxyribose-phosphate aldolase [EC:4.1.2.4]</w:t>
            </w:r>
          </w:p>
        </w:tc>
        <w:tc>
          <w:tcPr>
            <w:tcW w:w="1279" w:type="dxa"/>
            <w:vAlign w:val="bottom"/>
          </w:tcPr>
          <w:p w14:paraId="02275B5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0.0420</w:t>
            </w:r>
          </w:p>
        </w:tc>
        <w:tc>
          <w:tcPr>
            <w:tcW w:w="1279" w:type="dxa"/>
            <w:vAlign w:val="bottom"/>
          </w:tcPr>
          <w:p w14:paraId="3AE74C1B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0.0342</w:t>
            </w:r>
          </w:p>
        </w:tc>
        <w:tc>
          <w:tcPr>
            <w:tcW w:w="1213" w:type="dxa"/>
            <w:vAlign w:val="bottom"/>
          </w:tcPr>
          <w:p w14:paraId="565F703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0.036</w:t>
            </w:r>
          </w:p>
        </w:tc>
      </w:tr>
      <w:tr w:rsidR="00803954" w:rsidRPr="004D2180" w14:paraId="1A66165C" w14:textId="77777777" w:rsidTr="00803954">
        <w:tc>
          <w:tcPr>
            <w:tcW w:w="1323" w:type="dxa"/>
            <w:vAlign w:val="bottom"/>
          </w:tcPr>
          <w:p w14:paraId="47BEFDFB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K01622</w:t>
            </w:r>
          </w:p>
        </w:tc>
        <w:tc>
          <w:tcPr>
            <w:tcW w:w="4482" w:type="dxa"/>
            <w:vAlign w:val="bottom"/>
          </w:tcPr>
          <w:p w14:paraId="05227109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fructose 1,6-bisphosphate aldolase/phosphatase [EC:4.1.2.13 3.1.3.11]</w:t>
            </w:r>
          </w:p>
        </w:tc>
        <w:tc>
          <w:tcPr>
            <w:tcW w:w="1279" w:type="dxa"/>
            <w:vAlign w:val="bottom"/>
          </w:tcPr>
          <w:p w14:paraId="15571A7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0.0301</w:t>
            </w:r>
          </w:p>
        </w:tc>
        <w:tc>
          <w:tcPr>
            <w:tcW w:w="1279" w:type="dxa"/>
            <w:vAlign w:val="bottom"/>
          </w:tcPr>
          <w:p w14:paraId="49A044C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0.0447</w:t>
            </w:r>
          </w:p>
        </w:tc>
        <w:tc>
          <w:tcPr>
            <w:tcW w:w="1213" w:type="dxa"/>
            <w:vAlign w:val="bottom"/>
          </w:tcPr>
          <w:p w14:paraId="247AE9B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0.008</w:t>
            </w:r>
          </w:p>
        </w:tc>
      </w:tr>
      <w:tr w:rsidR="00803954" w:rsidRPr="004D2180" w14:paraId="28FA4BB2" w14:textId="77777777" w:rsidTr="00803954">
        <w:tc>
          <w:tcPr>
            <w:tcW w:w="1323" w:type="dxa"/>
            <w:vAlign w:val="bottom"/>
          </w:tcPr>
          <w:p w14:paraId="59749652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K01623</w:t>
            </w:r>
          </w:p>
        </w:tc>
        <w:tc>
          <w:tcPr>
            <w:tcW w:w="4482" w:type="dxa"/>
            <w:vAlign w:val="bottom"/>
          </w:tcPr>
          <w:p w14:paraId="68B7ABE4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fructose-bisphosphate aldolase, class I [EC:4.1.2.13]</w:t>
            </w:r>
          </w:p>
        </w:tc>
        <w:tc>
          <w:tcPr>
            <w:tcW w:w="1279" w:type="dxa"/>
            <w:vAlign w:val="bottom"/>
          </w:tcPr>
          <w:p w14:paraId="694A3D7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0.0027</w:t>
            </w:r>
          </w:p>
        </w:tc>
        <w:tc>
          <w:tcPr>
            <w:tcW w:w="1279" w:type="dxa"/>
            <w:vAlign w:val="bottom"/>
          </w:tcPr>
          <w:p w14:paraId="6023FC4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0.0042</w:t>
            </w:r>
          </w:p>
        </w:tc>
        <w:tc>
          <w:tcPr>
            <w:tcW w:w="1213" w:type="dxa"/>
            <w:vAlign w:val="bottom"/>
          </w:tcPr>
          <w:p w14:paraId="5F93178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0.001</w:t>
            </w:r>
          </w:p>
        </w:tc>
      </w:tr>
      <w:tr w:rsidR="00803954" w:rsidRPr="004D2180" w14:paraId="27730ACA" w14:textId="77777777" w:rsidTr="00803954">
        <w:tc>
          <w:tcPr>
            <w:tcW w:w="1323" w:type="dxa"/>
            <w:vAlign w:val="bottom"/>
          </w:tcPr>
          <w:p w14:paraId="2536A13D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K01673</w:t>
            </w:r>
          </w:p>
        </w:tc>
        <w:tc>
          <w:tcPr>
            <w:tcW w:w="4482" w:type="dxa"/>
            <w:vAlign w:val="bottom"/>
          </w:tcPr>
          <w:p w14:paraId="3BD47621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carbonic anhydrase [EC:4.2.1.1]</w:t>
            </w:r>
          </w:p>
        </w:tc>
        <w:tc>
          <w:tcPr>
            <w:tcW w:w="1279" w:type="dxa"/>
            <w:vAlign w:val="bottom"/>
          </w:tcPr>
          <w:p w14:paraId="60C4A91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0.0039</w:t>
            </w:r>
          </w:p>
        </w:tc>
        <w:tc>
          <w:tcPr>
            <w:tcW w:w="1279" w:type="dxa"/>
            <w:vAlign w:val="bottom"/>
          </w:tcPr>
          <w:p w14:paraId="73973CF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0.0058</w:t>
            </w:r>
          </w:p>
        </w:tc>
        <w:tc>
          <w:tcPr>
            <w:tcW w:w="1213" w:type="dxa"/>
            <w:vAlign w:val="bottom"/>
          </w:tcPr>
          <w:p w14:paraId="0C0B456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0.012</w:t>
            </w:r>
          </w:p>
        </w:tc>
      </w:tr>
      <w:tr w:rsidR="00803954" w:rsidRPr="004D2180" w14:paraId="2695E4BE" w14:textId="77777777" w:rsidTr="00803954">
        <w:tc>
          <w:tcPr>
            <w:tcW w:w="1323" w:type="dxa"/>
            <w:vAlign w:val="bottom"/>
          </w:tcPr>
          <w:p w14:paraId="0371B6F6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K01709</w:t>
            </w:r>
          </w:p>
        </w:tc>
        <w:tc>
          <w:tcPr>
            <w:tcW w:w="4482" w:type="dxa"/>
            <w:vAlign w:val="bottom"/>
          </w:tcPr>
          <w:p w14:paraId="3C84AB19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CDP-glucose 4,6-dehydratase [EC:4.2.1.45]</w:t>
            </w:r>
          </w:p>
        </w:tc>
        <w:tc>
          <w:tcPr>
            <w:tcW w:w="1279" w:type="dxa"/>
            <w:vAlign w:val="bottom"/>
          </w:tcPr>
          <w:p w14:paraId="48A4AC9B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0.0061</w:t>
            </w:r>
          </w:p>
        </w:tc>
        <w:tc>
          <w:tcPr>
            <w:tcW w:w="1279" w:type="dxa"/>
            <w:vAlign w:val="bottom"/>
          </w:tcPr>
          <w:p w14:paraId="707E9DE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0.0072</w:t>
            </w:r>
          </w:p>
        </w:tc>
        <w:tc>
          <w:tcPr>
            <w:tcW w:w="1213" w:type="dxa"/>
            <w:vAlign w:val="bottom"/>
          </w:tcPr>
          <w:p w14:paraId="447DBBA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0.001</w:t>
            </w:r>
          </w:p>
        </w:tc>
      </w:tr>
      <w:tr w:rsidR="00803954" w:rsidRPr="004D2180" w14:paraId="2768276F" w14:textId="77777777" w:rsidTr="00803954">
        <w:tc>
          <w:tcPr>
            <w:tcW w:w="1323" w:type="dxa"/>
            <w:vAlign w:val="bottom"/>
          </w:tcPr>
          <w:p w14:paraId="5F752164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K01784</w:t>
            </w:r>
          </w:p>
        </w:tc>
        <w:tc>
          <w:tcPr>
            <w:tcW w:w="4482" w:type="dxa"/>
            <w:vAlign w:val="bottom"/>
          </w:tcPr>
          <w:p w14:paraId="2B8EE766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UDP-glucose 4-epimerase [EC:5.1.3.2]</w:t>
            </w:r>
          </w:p>
        </w:tc>
        <w:tc>
          <w:tcPr>
            <w:tcW w:w="1279" w:type="dxa"/>
            <w:vAlign w:val="bottom"/>
          </w:tcPr>
          <w:p w14:paraId="2450076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0.0897</w:t>
            </w:r>
          </w:p>
        </w:tc>
        <w:tc>
          <w:tcPr>
            <w:tcW w:w="1279" w:type="dxa"/>
            <w:vAlign w:val="bottom"/>
          </w:tcPr>
          <w:p w14:paraId="2D37C71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0.0850</w:t>
            </w:r>
          </w:p>
        </w:tc>
        <w:tc>
          <w:tcPr>
            <w:tcW w:w="1213" w:type="dxa"/>
            <w:vAlign w:val="bottom"/>
          </w:tcPr>
          <w:p w14:paraId="4FDE8A30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0.032</w:t>
            </w:r>
          </w:p>
        </w:tc>
      </w:tr>
      <w:tr w:rsidR="00803954" w:rsidRPr="004D2180" w14:paraId="43599822" w14:textId="77777777" w:rsidTr="00803954">
        <w:tc>
          <w:tcPr>
            <w:tcW w:w="1323" w:type="dxa"/>
            <w:vAlign w:val="bottom"/>
          </w:tcPr>
          <w:p w14:paraId="61BD988D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K01872</w:t>
            </w:r>
          </w:p>
        </w:tc>
        <w:tc>
          <w:tcPr>
            <w:tcW w:w="4482" w:type="dxa"/>
            <w:vAlign w:val="bottom"/>
          </w:tcPr>
          <w:p w14:paraId="41924126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alanyl-tRNA synthetase [EC:6.1.1.7]</w:t>
            </w:r>
          </w:p>
        </w:tc>
        <w:tc>
          <w:tcPr>
            <w:tcW w:w="1279" w:type="dxa"/>
            <w:vAlign w:val="bottom"/>
          </w:tcPr>
          <w:p w14:paraId="22DA262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0.3184</w:t>
            </w:r>
          </w:p>
        </w:tc>
        <w:tc>
          <w:tcPr>
            <w:tcW w:w="1279" w:type="dxa"/>
            <w:vAlign w:val="bottom"/>
          </w:tcPr>
          <w:p w14:paraId="25F737E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0.3093</w:t>
            </w:r>
          </w:p>
        </w:tc>
        <w:tc>
          <w:tcPr>
            <w:tcW w:w="1213" w:type="dxa"/>
            <w:vAlign w:val="bottom"/>
          </w:tcPr>
          <w:p w14:paraId="1827A109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0.005</w:t>
            </w:r>
          </w:p>
        </w:tc>
      </w:tr>
      <w:tr w:rsidR="00803954" w:rsidRPr="004D2180" w14:paraId="1347C98F" w14:textId="77777777" w:rsidTr="00803954">
        <w:tc>
          <w:tcPr>
            <w:tcW w:w="1323" w:type="dxa"/>
            <w:vAlign w:val="bottom"/>
          </w:tcPr>
          <w:p w14:paraId="5F2E1D3A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K01875</w:t>
            </w:r>
          </w:p>
        </w:tc>
        <w:tc>
          <w:tcPr>
            <w:tcW w:w="4482" w:type="dxa"/>
            <w:vAlign w:val="bottom"/>
          </w:tcPr>
          <w:p w14:paraId="072421DA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seryl-tRNA synthetase [EC:6.1.1.11]</w:t>
            </w:r>
          </w:p>
        </w:tc>
        <w:tc>
          <w:tcPr>
            <w:tcW w:w="1279" w:type="dxa"/>
            <w:vAlign w:val="bottom"/>
          </w:tcPr>
          <w:p w14:paraId="10334B4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0.1840</w:t>
            </w:r>
          </w:p>
        </w:tc>
        <w:tc>
          <w:tcPr>
            <w:tcW w:w="1279" w:type="dxa"/>
            <w:vAlign w:val="bottom"/>
          </w:tcPr>
          <w:p w14:paraId="1ADB237B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0.1769</w:t>
            </w:r>
          </w:p>
        </w:tc>
        <w:tc>
          <w:tcPr>
            <w:tcW w:w="1213" w:type="dxa"/>
            <w:vAlign w:val="bottom"/>
          </w:tcPr>
          <w:p w14:paraId="63ECECD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0.001</w:t>
            </w:r>
          </w:p>
        </w:tc>
      </w:tr>
      <w:tr w:rsidR="00803954" w:rsidRPr="004D2180" w14:paraId="65FC4B8B" w14:textId="77777777" w:rsidTr="00803954">
        <w:tc>
          <w:tcPr>
            <w:tcW w:w="1323" w:type="dxa"/>
            <w:vAlign w:val="bottom"/>
          </w:tcPr>
          <w:p w14:paraId="440C1C4F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K01885</w:t>
            </w:r>
          </w:p>
        </w:tc>
        <w:tc>
          <w:tcPr>
            <w:tcW w:w="4482" w:type="dxa"/>
            <w:vAlign w:val="bottom"/>
          </w:tcPr>
          <w:p w14:paraId="1FA6E6BB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glutamyl-tRNA synthetase [EC:6.1.1.17]</w:t>
            </w:r>
          </w:p>
        </w:tc>
        <w:tc>
          <w:tcPr>
            <w:tcW w:w="1279" w:type="dxa"/>
            <w:vAlign w:val="bottom"/>
          </w:tcPr>
          <w:p w14:paraId="60EE5A3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0.1601</w:t>
            </w:r>
          </w:p>
        </w:tc>
        <w:tc>
          <w:tcPr>
            <w:tcW w:w="1279" w:type="dxa"/>
            <w:vAlign w:val="bottom"/>
          </w:tcPr>
          <w:p w14:paraId="3307D85B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0.1484</w:t>
            </w:r>
          </w:p>
        </w:tc>
        <w:tc>
          <w:tcPr>
            <w:tcW w:w="1213" w:type="dxa"/>
            <w:vAlign w:val="bottom"/>
          </w:tcPr>
          <w:p w14:paraId="4F03F5D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0.008</w:t>
            </w:r>
          </w:p>
        </w:tc>
      </w:tr>
      <w:tr w:rsidR="00803954" w:rsidRPr="004D2180" w14:paraId="26A2066D" w14:textId="77777777" w:rsidTr="00803954">
        <w:tc>
          <w:tcPr>
            <w:tcW w:w="1323" w:type="dxa"/>
            <w:vAlign w:val="bottom"/>
          </w:tcPr>
          <w:p w14:paraId="1AEB040A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K01897</w:t>
            </w:r>
          </w:p>
        </w:tc>
        <w:tc>
          <w:tcPr>
            <w:tcW w:w="4482" w:type="dxa"/>
            <w:vAlign w:val="bottom"/>
          </w:tcPr>
          <w:p w14:paraId="4506C6BA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long-chain acyl-CoA synthetase [EC:6.2.1.3]</w:t>
            </w:r>
          </w:p>
        </w:tc>
        <w:tc>
          <w:tcPr>
            <w:tcW w:w="1279" w:type="dxa"/>
            <w:vAlign w:val="bottom"/>
          </w:tcPr>
          <w:p w14:paraId="3002B845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0.1086</w:t>
            </w:r>
          </w:p>
        </w:tc>
        <w:tc>
          <w:tcPr>
            <w:tcW w:w="1279" w:type="dxa"/>
            <w:vAlign w:val="bottom"/>
          </w:tcPr>
          <w:p w14:paraId="7363FBB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0.0897</w:t>
            </w:r>
          </w:p>
        </w:tc>
        <w:tc>
          <w:tcPr>
            <w:tcW w:w="1213" w:type="dxa"/>
            <w:vAlign w:val="bottom"/>
          </w:tcPr>
          <w:p w14:paraId="5DBC94B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0.024</w:t>
            </w:r>
          </w:p>
        </w:tc>
      </w:tr>
      <w:tr w:rsidR="00803954" w:rsidRPr="004D2180" w14:paraId="4E6BA239" w14:textId="77777777" w:rsidTr="00803954">
        <w:tc>
          <w:tcPr>
            <w:tcW w:w="1323" w:type="dxa"/>
            <w:vAlign w:val="bottom"/>
          </w:tcPr>
          <w:p w14:paraId="30DD4430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K01912</w:t>
            </w:r>
          </w:p>
        </w:tc>
        <w:tc>
          <w:tcPr>
            <w:tcW w:w="4482" w:type="dxa"/>
            <w:vAlign w:val="bottom"/>
          </w:tcPr>
          <w:p w14:paraId="338DAEF1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phenylacetate-CoA ligase [EC:6.2.1.30]</w:t>
            </w:r>
          </w:p>
        </w:tc>
        <w:tc>
          <w:tcPr>
            <w:tcW w:w="1279" w:type="dxa"/>
            <w:vAlign w:val="bottom"/>
          </w:tcPr>
          <w:p w14:paraId="5D7D34A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0.1730</w:t>
            </w:r>
          </w:p>
        </w:tc>
        <w:tc>
          <w:tcPr>
            <w:tcW w:w="1279" w:type="dxa"/>
            <w:vAlign w:val="bottom"/>
          </w:tcPr>
          <w:p w14:paraId="2759FA75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0.1609</w:t>
            </w:r>
          </w:p>
        </w:tc>
        <w:tc>
          <w:tcPr>
            <w:tcW w:w="1213" w:type="dxa"/>
            <w:vAlign w:val="bottom"/>
          </w:tcPr>
          <w:p w14:paraId="41EA23C9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0.023</w:t>
            </w:r>
          </w:p>
        </w:tc>
      </w:tr>
      <w:tr w:rsidR="00803954" w:rsidRPr="004D2180" w14:paraId="7FC5589D" w14:textId="77777777" w:rsidTr="00803954">
        <w:tc>
          <w:tcPr>
            <w:tcW w:w="1323" w:type="dxa"/>
            <w:vAlign w:val="bottom"/>
          </w:tcPr>
          <w:p w14:paraId="123B3422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K01915</w:t>
            </w:r>
          </w:p>
        </w:tc>
        <w:tc>
          <w:tcPr>
            <w:tcW w:w="4482" w:type="dxa"/>
            <w:vAlign w:val="bottom"/>
          </w:tcPr>
          <w:p w14:paraId="044BC483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glutamine synthetase [EC:6.3.1.2]</w:t>
            </w:r>
          </w:p>
        </w:tc>
        <w:tc>
          <w:tcPr>
            <w:tcW w:w="1279" w:type="dxa"/>
            <w:vAlign w:val="bottom"/>
          </w:tcPr>
          <w:p w14:paraId="69BE85F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0.4029</w:t>
            </w:r>
          </w:p>
        </w:tc>
        <w:tc>
          <w:tcPr>
            <w:tcW w:w="1279" w:type="dxa"/>
            <w:vAlign w:val="bottom"/>
          </w:tcPr>
          <w:p w14:paraId="4D27482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0.3921</w:t>
            </w:r>
          </w:p>
        </w:tc>
        <w:tc>
          <w:tcPr>
            <w:tcW w:w="1213" w:type="dxa"/>
            <w:vAlign w:val="bottom"/>
          </w:tcPr>
          <w:p w14:paraId="7707C2B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0.036</w:t>
            </w:r>
          </w:p>
        </w:tc>
      </w:tr>
      <w:tr w:rsidR="00803954" w:rsidRPr="004D2180" w14:paraId="7BD7B4C2" w14:textId="77777777" w:rsidTr="00803954">
        <w:tc>
          <w:tcPr>
            <w:tcW w:w="1323" w:type="dxa"/>
            <w:vAlign w:val="bottom"/>
          </w:tcPr>
          <w:p w14:paraId="50E58E86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K01918</w:t>
            </w:r>
          </w:p>
        </w:tc>
        <w:tc>
          <w:tcPr>
            <w:tcW w:w="4482" w:type="dxa"/>
            <w:vAlign w:val="bottom"/>
          </w:tcPr>
          <w:p w14:paraId="11997E87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pantoate--beta-alanine ligase [EC:6.3.2.1]</w:t>
            </w:r>
          </w:p>
        </w:tc>
        <w:tc>
          <w:tcPr>
            <w:tcW w:w="1279" w:type="dxa"/>
            <w:vAlign w:val="bottom"/>
          </w:tcPr>
          <w:p w14:paraId="4897BE5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0.0323</w:t>
            </w:r>
          </w:p>
        </w:tc>
        <w:tc>
          <w:tcPr>
            <w:tcW w:w="1279" w:type="dxa"/>
            <w:vAlign w:val="bottom"/>
          </w:tcPr>
          <w:p w14:paraId="006DB30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0.0285</w:t>
            </w:r>
          </w:p>
        </w:tc>
        <w:tc>
          <w:tcPr>
            <w:tcW w:w="1213" w:type="dxa"/>
            <w:vAlign w:val="bottom"/>
          </w:tcPr>
          <w:p w14:paraId="0B7AA9FB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0.049</w:t>
            </w:r>
          </w:p>
        </w:tc>
      </w:tr>
      <w:tr w:rsidR="00803954" w:rsidRPr="004D2180" w14:paraId="3BF29DB8" w14:textId="77777777" w:rsidTr="00803954">
        <w:tc>
          <w:tcPr>
            <w:tcW w:w="1323" w:type="dxa"/>
            <w:vAlign w:val="bottom"/>
          </w:tcPr>
          <w:p w14:paraId="1D3E731F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K01929</w:t>
            </w:r>
          </w:p>
        </w:tc>
        <w:tc>
          <w:tcPr>
            <w:tcW w:w="4482" w:type="dxa"/>
            <w:vAlign w:val="bottom"/>
          </w:tcPr>
          <w:p w14:paraId="7FD3390F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UDP-N-acetylmuramoylalanyl-D-glutamyl-2,6-diaminopimelate--D-alanyl-D-alanine ligase [EC:6.3.2.10]</w:t>
            </w:r>
          </w:p>
        </w:tc>
        <w:tc>
          <w:tcPr>
            <w:tcW w:w="1279" w:type="dxa"/>
            <w:vAlign w:val="bottom"/>
          </w:tcPr>
          <w:p w14:paraId="6540FB9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0.0500</w:t>
            </w:r>
          </w:p>
        </w:tc>
        <w:tc>
          <w:tcPr>
            <w:tcW w:w="1279" w:type="dxa"/>
            <w:vAlign w:val="bottom"/>
          </w:tcPr>
          <w:p w14:paraId="0901D05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0.0456</w:t>
            </w:r>
          </w:p>
        </w:tc>
        <w:tc>
          <w:tcPr>
            <w:tcW w:w="1213" w:type="dxa"/>
            <w:vAlign w:val="bottom"/>
          </w:tcPr>
          <w:p w14:paraId="25A166D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0.038</w:t>
            </w:r>
          </w:p>
        </w:tc>
      </w:tr>
      <w:tr w:rsidR="00803954" w:rsidRPr="004D2180" w14:paraId="665F3A6E" w14:textId="77777777" w:rsidTr="00803954">
        <w:tc>
          <w:tcPr>
            <w:tcW w:w="1323" w:type="dxa"/>
            <w:vAlign w:val="bottom"/>
          </w:tcPr>
          <w:p w14:paraId="6599795A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K01939</w:t>
            </w:r>
          </w:p>
        </w:tc>
        <w:tc>
          <w:tcPr>
            <w:tcW w:w="4482" w:type="dxa"/>
            <w:vAlign w:val="bottom"/>
          </w:tcPr>
          <w:p w14:paraId="4BD165E9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adenylosuccinate synthase [EC:6.3.4.4]</w:t>
            </w:r>
          </w:p>
        </w:tc>
        <w:tc>
          <w:tcPr>
            <w:tcW w:w="1279" w:type="dxa"/>
            <w:vAlign w:val="bottom"/>
          </w:tcPr>
          <w:p w14:paraId="3B3F6AEB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0.1347</w:t>
            </w:r>
          </w:p>
        </w:tc>
        <w:tc>
          <w:tcPr>
            <w:tcW w:w="1279" w:type="dxa"/>
            <w:vAlign w:val="bottom"/>
          </w:tcPr>
          <w:p w14:paraId="0AF599F5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0.1260</w:t>
            </w:r>
          </w:p>
        </w:tc>
        <w:tc>
          <w:tcPr>
            <w:tcW w:w="1213" w:type="dxa"/>
            <w:vAlign w:val="bottom"/>
          </w:tcPr>
          <w:p w14:paraId="0B2004A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0.044</w:t>
            </w:r>
          </w:p>
        </w:tc>
      </w:tr>
      <w:tr w:rsidR="00803954" w:rsidRPr="004D2180" w14:paraId="526D0364" w14:textId="77777777" w:rsidTr="00803954">
        <w:tc>
          <w:tcPr>
            <w:tcW w:w="1323" w:type="dxa"/>
            <w:vAlign w:val="bottom"/>
          </w:tcPr>
          <w:p w14:paraId="6E517DE7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K01959</w:t>
            </w:r>
          </w:p>
        </w:tc>
        <w:tc>
          <w:tcPr>
            <w:tcW w:w="4482" w:type="dxa"/>
            <w:vAlign w:val="bottom"/>
          </w:tcPr>
          <w:p w14:paraId="4757EEFE" w14:textId="77777777" w:rsidR="00803954" w:rsidRPr="008F7FD4" w:rsidRDefault="00803954">
            <w:pPr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</w:pPr>
            <w:r w:rsidRPr="008F7FD4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pyruvate carboxylase subunit A [EC:6.4.1.1]</w:t>
            </w:r>
          </w:p>
        </w:tc>
        <w:tc>
          <w:tcPr>
            <w:tcW w:w="1279" w:type="dxa"/>
            <w:vAlign w:val="bottom"/>
          </w:tcPr>
          <w:p w14:paraId="13786BA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0.0138</w:t>
            </w:r>
          </w:p>
        </w:tc>
        <w:tc>
          <w:tcPr>
            <w:tcW w:w="1279" w:type="dxa"/>
            <w:vAlign w:val="bottom"/>
          </w:tcPr>
          <w:p w14:paraId="0DC6B64B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0.0204</w:t>
            </w:r>
          </w:p>
        </w:tc>
        <w:tc>
          <w:tcPr>
            <w:tcW w:w="1213" w:type="dxa"/>
            <w:vAlign w:val="bottom"/>
          </w:tcPr>
          <w:p w14:paraId="1B4C1FC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0.009</w:t>
            </w:r>
          </w:p>
        </w:tc>
      </w:tr>
      <w:tr w:rsidR="00803954" w:rsidRPr="004D2180" w14:paraId="67343BDD" w14:textId="77777777" w:rsidTr="00803954">
        <w:tc>
          <w:tcPr>
            <w:tcW w:w="1323" w:type="dxa"/>
            <w:vAlign w:val="bottom"/>
          </w:tcPr>
          <w:p w14:paraId="3B280033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K01983</w:t>
            </w:r>
          </w:p>
        </w:tc>
        <w:tc>
          <w:tcPr>
            <w:tcW w:w="4482" w:type="dxa"/>
            <w:vAlign w:val="bottom"/>
          </w:tcPr>
          <w:p w14:paraId="089C7B73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SRP RNA</w:t>
            </w:r>
          </w:p>
        </w:tc>
        <w:tc>
          <w:tcPr>
            <w:tcW w:w="1279" w:type="dxa"/>
            <w:vAlign w:val="bottom"/>
          </w:tcPr>
          <w:p w14:paraId="763892D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0.0056</w:t>
            </w:r>
          </w:p>
        </w:tc>
        <w:tc>
          <w:tcPr>
            <w:tcW w:w="1279" w:type="dxa"/>
            <w:vAlign w:val="bottom"/>
          </w:tcPr>
          <w:p w14:paraId="736708F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0.0086</w:t>
            </w:r>
          </w:p>
        </w:tc>
        <w:tc>
          <w:tcPr>
            <w:tcW w:w="1213" w:type="dxa"/>
            <w:vAlign w:val="bottom"/>
          </w:tcPr>
          <w:p w14:paraId="52CEEBA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0.028</w:t>
            </w:r>
          </w:p>
        </w:tc>
      </w:tr>
      <w:tr w:rsidR="00803954" w:rsidRPr="004D2180" w14:paraId="42F7E427" w14:textId="77777777" w:rsidTr="00803954">
        <w:tc>
          <w:tcPr>
            <w:tcW w:w="1323" w:type="dxa"/>
            <w:vAlign w:val="bottom"/>
          </w:tcPr>
          <w:p w14:paraId="59E97C54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K01990</w:t>
            </w:r>
          </w:p>
        </w:tc>
        <w:tc>
          <w:tcPr>
            <w:tcW w:w="4482" w:type="dxa"/>
            <w:vAlign w:val="bottom"/>
          </w:tcPr>
          <w:p w14:paraId="6D5383B2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ABC-2 type transport system ATP-binding protein</w:t>
            </w:r>
          </w:p>
        </w:tc>
        <w:tc>
          <w:tcPr>
            <w:tcW w:w="1279" w:type="dxa"/>
            <w:vAlign w:val="bottom"/>
          </w:tcPr>
          <w:p w14:paraId="37F0340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0.0626</w:t>
            </w:r>
          </w:p>
        </w:tc>
        <w:tc>
          <w:tcPr>
            <w:tcW w:w="1279" w:type="dxa"/>
            <w:vAlign w:val="bottom"/>
          </w:tcPr>
          <w:p w14:paraId="1509E89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0.0563</w:t>
            </w:r>
          </w:p>
        </w:tc>
        <w:tc>
          <w:tcPr>
            <w:tcW w:w="1213" w:type="dxa"/>
            <w:vAlign w:val="bottom"/>
          </w:tcPr>
          <w:p w14:paraId="382D7540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0.044</w:t>
            </w:r>
          </w:p>
        </w:tc>
      </w:tr>
      <w:tr w:rsidR="00803954" w:rsidRPr="004D2180" w14:paraId="3428938C" w14:textId="77777777" w:rsidTr="00803954">
        <w:tc>
          <w:tcPr>
            <w:tcW w:w="1323" w:type="dxa"/>
            <w:vAlign w:val="bottom"/>
          </w:tcPr>
          <w:p w14:paraId="3AF88615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K01991</w:t>
            </w:r>
          </w:p>
        </w:tc>
        <w:tc>
          <w:tcPr>
            <w:tcW w:w="4482" w:type="dxa"/>
            <w:vAlign w:val="bottom"/>
          </w:tcPr>
          <w:p w14:paraId="6B3CAC44" w14:textId="77777777" w:rsidR="00803954" w:rsidRPr="008F7FD4" w:rsidRDefault="00803954">
            <w:pPr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</w:pPr>
            <w:r w:rsidRPr="008F7FD4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polysaccharide export outer membrane protein</w:t>
            </w:r>
          </w:p>
        </w:tc>
        <w:tc>
          <w:tcPr>
            <w:tcW w:w="1279" w:type="dxa"/>
            <w:vAlign w:val="bottom"/>
          </w:tcPr>
          <w:p w14:paraId="11A9A85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0.0084</w:t>
            </w:r>
          </w:p>
        </w:tc>
        <w:tc>
          <w:tcPr>
            <w:tcW w:w="1279" w:type="dxa"/>
            <w:vAlign w:val="bottom"/>
          </w:tcPr>
          <w:p w14:paraId="34ABB9F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0.0076</w:t>
            </w:r>
          </w:p>
        </w:tc>
        <w:tc>
          <w:tcPr>
            <w:tcW w:w="1213" w:type="dxa"/>
            <w:vAlign w:val="bottom"/>
          </w:tcPr>
          <w:p w14:paraId="3B0B1B7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0.011</w:t>
            </w:r>
          </w:p>
        </w:tc>
      </w:tr>
      <w:tr w:rsidR="00803954" w:rsidRPr="004D2180" w14:paraId="75F3948D" w14:textId="77777777" w:rsidTr="00803954">
        <w:tc>
          <w:tcPr>
            <w:tcW w:w="1323" w:type="dxa"/>
            <w:vAlign w:val="bottom"/>
          </w:tcPr>
          <w:p w14:paraId="13B11F01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K02005</w:t>
            </w:r>
          </w:p>
        </w:tc>
        <w:tc>
          <w:tcPr>
            <w:tcW w:w="4482" w:type="dxa"/>
            <w:vAlign w:val="bottom"/>
          </w:tcPr>
          <w:p w14:paraId="0CFF253C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HlyD family secretion protein</w:t>
            </w:r>
          </w:p>
        </w:tc>
        <w:tc>
          <w:tcPr>
            <w:tcW w:w="1279" w:type="dxa"/>
            <w:vAlign w:val="bottom"/>
          </w:tcPr>
          <w:p w14:paraId="3344274B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0.1192</w:t>
            </w:r>
          </w:p>
        </w:tc>
        <w:tc>
          <w:tcPr>
            <w:tcW w:w="1279" w:type="dxa"/>
            <w:vAlign w:val="bottom"/>
          </w:tcPr>
          <w:p w14:paraId="58A4406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0.1077</w:t>
            </w:r>
          </w:p>
        </w:tc>
        <w:tc>
          <w:tcPr>
            <w:tcW w:w="1213" w:type="dxa"/>
            <w:vAlign w:val="bottom"/>
          </w:tcPr>
          <w:p w14:paraId="3048DA8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0.039</w:t>
            </w:r>
          </w:p>
        </w:tc>
      </w:tr>
      <w:tr w:rsidR="00803954" w:rsidRPr="004D2180" w14:paraId="5E06D372" w14:textId="77777777" w:rsidTr="00803954">
        <w:tc>
          <w:tcPr>
            <w:tcW w:w="1323" w:type="dxa"/>
            <w:vAlign w:val="bottom"/>
          </w:tcPr>
          <w:p w14:paraId="1C96D192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K02007</w:t>
            </w:r>
          </w:p>
        </w:tc>
        <w:tc>
          <w:tcPr>
            <w:tcW w:w="4482" w:type="dxa"/>
            <w:vAlign w:val="bottom"/>
          </w:tcPr>
          <w:p w14:paraId="60F29AB0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cobalt/nickel transport system permease protein</w:t>
            </w:r>
          </w:p>
        </w:tc>
        <w:tc>
          <w:tcPr>
            <w:tcW w:w="1279" w:type="dxa"/>
            <w:vAlign w:val="bottom"/>
          </w:tcPr>
          <w:p w14:paraId="56254B2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0.0171</w:t>
            </w:r>
          </w:p>
        </w:tc>
        <w:tc>
          <w:tcPr>
            <w:tcW w:w="1279" w:type="dxa"/>
            <w:vAlign w:val="bottom"/>
          </w:tcPr>
          <w:p w14:paraId="6FC1ACC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0.0265</w:t>
            </w:r>
          </w:p>
        </w:tc>
        <w:tc>
          <w:tcPr>
            <w:tcW w:w="1213" w:type="dxa"/>
            <w:vAlign w:val="bottom"/>
          </w:tcPr>
          <w:p w14:paraId="740E274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0.017</w:t>
            </w:r>
          </w:p>
        </w:tc>
      </w:tr>
      <w:tr w:rsidR="00803954" w:rsidRPr="004D2180" w14:paraId="4F35CAF2" w14:textId="77777777" w:rsidTr="00803954">
        <w:tc>
          <w:tcPr>
            <w:tcW w:w="1323" w:type="dxa"/>
            <w:vAlign w:val="bottom"/>
          </w:tcPr>
          <w:p w14:paraId="46EA9CD9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K02009</w:t>
            </w:r>
          </w:p>
        </w:tc>
        <w:tc>
          <w:tcPr>
            <w:tcW w:w="4482" w:type="dxa"/>
            <w:vAlign w:val="bottom"/>
          </w:tcPr>
          <w:p w14:paraId="319001E8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cobalt transport protein</w:t>
            </w:r>
          </w:p>
        </w:tc>
        <w:tc>
          <w:tcPr>
            <w:tcW w:w="1279" w:type="dxa"/>
            <w:vAlign w:val="bottom"/>
          </w:tcPr>
          <w:p w14:paraId="7CA5E949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0.0032</w:t>
            </w:r>
          </w:p>
        </w:tc>
        <w:tc>
          <w:tcPr>
            <w:tcW w:w="1279" w:type="dxa"/>
            <w:vAlign w:val="bottom"/>
          </w:tcPr>
          <w:p w14:paraId="03F384B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0.0045</w:t>
            </w:r>
          </w:p>
        </w:tc>
        <w:tc>
          <w:tcPr>
            <w:tcW w:w="1213" w:type="dxa"/>
            <w:vAlign w:val="bottom"/>
          </w:tcPr>
          <w:p w14:paraId="3037293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0.014</w:t>
            </w:r>
          </w:p>
        </w:tc>
      </w:tr>
      <w:tr w:rsidR="00803954" w:rsidRPr="004D2180" w14:paraId="4A870168" w14:textId="77777777" w:rsidTr="00803954">
        <w:tc>
          <w:tcPr>
            <w:tcW w:w="1323" w:type="dxa"/>
            <w:vAlign w:val="bottom"/>
          </w:tcPr>
          <w:p w14:paraId="5DB7922F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K02018</w:t>
            </w:r>
          </w:p>
        </w:tc>
        <w:tc>
          <w:tcPr>
            <w:tcW w:w="4482" w:type="dxa"/>
            <w:vAlign w:val="bottom"/>
          </w:tcPr>
          <w:p w14:paraId="667000F8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molybdate transport system permease protein</w:t>
            </w:r>
          </w:p>
        </w:tc>
        <w:tc>
          <w:tcPr>
            <w:tcW w:w="1279" w:type="dxa"/>
            <w:vAlign w:val="bottom"/>
          </w:tcPr>
          <w:p w14:paraId="71E2198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0.0051</w:t>
            </w:r>
          </w:p>
        </w:tc>
        <w:tc>
          <w:tcPr>
            <w:tcW w:w="1279" w:type="dxa"/>
            <w:vAlign w:val="bottom"/>
          </w:tcPr>
          <w:p w14:paraId="09F9944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0.0097</w:t>
            </w:r>
          </w:p>
        </w:tc>
        <w:tc>
          <w:tcPr>
            <w:tcW w:w="1213" w:type="dxa"/>
            <w:vAlign w:val="bottom"/>
          </w:tcPr>
          <w:p w14:paraId="46B93730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0.012</w:t>
            </w:r>
          </w:p>
        </w:tc>
      </w:tr>
      <w:tr w:rsidR="00803954" w:rsidRPr="004D2180" w14:paraId="3EC04AE2" w14:textId="77777777" w:rsidTr="00803954">
        <w:tc>
          <w:tcPr>
            <w:tcW w:w="1323" w:type="dxa"/>
            <w:vAlign w:val="bottom"/>
          </w:tcPr>
          <w:p w14:paraId="384DCBDF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K02020</w:t>
            </w:r>
          </w:p>
        </w:tc>
        <w:tc>
          <w:tcPr>
            <w:tcW w:w="4482" w:type="dxa"/>
            <w:vAlign w:val="bottom"/>
          </w:tcPr>
          <w:p w14:paraId="1B9302BB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molybdate transport system substrate-binding protein</w:t>
            </w:r>
          </w:p>
        </w:tc>
        <w:tc>
          <w:tcPr>
            <w:tcW w:w="1279" w:type="dxa"/>
            <w:vAlign w:val="bottom"/>
          </w:tcPr>
          <w:p w14:paraId="71DC75C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0.0054</w:t>
            </w:r>
          </w:p>
        </w:tc>
        <w:tc>
          <w:tcPr>
            <w:tcW w:w="1279" w:type="dxa"/>
            <w:vAlign w:val="bottom"/>
          </w:tcPr>
          <w:p w14:paraId="31A050A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0.0087</w:t>
            </w:r>
          </w:p>
        </w:tc>
        <w:tc>
          <w:tcPr>
            <w:tcW w:w="1213" w:type="dxa"/>
            <w:vAlign w:val="bottom"/>
          </w:tcPr>
          <w:p w14:paraId="6E43EBF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0.015</w:t>
            </w:r>
          </w:p>
        </w:tc>
      </w:tr>
      <w:tr w:rsidR="00803954" w:rsidRPr="004D2180" w14:paraId="398A1639" w14:textId="77777777" w:rsidTr="00803954">
        <w:tc>
          <w:tcPr>
            <w:tcW w:w="1323" w:type="dxa"/>
            <w:vAlign w:val="bottom"/>
          </w:tcPr>
          <w:p w14:paraId="72058628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K02108</w:t>
            </w:r>
          </w:p>
        </w:tc>
        <w:tc>
          <w:tcPr>
            <w:tcW w:w="4482" w:type="dxa"/>
            <w:vAlign w:val="bottom"/>
          </w:tcPr>
          <w:p w14:paraId="58F8A65D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F-type H+-transporting ATPase subunit a [EC:3.6.3.14]</w:t>
            </w:r>
          </w:p>
        </w:tc>
        <w:tc>
          <w:tcPr>
            <w:tcW w:w="1279" w:type="dxa"/>
            <w:vAlign w:val="bottom"/>
          </w:tcPr>
          <w:p w14:paraId="5613251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0.0425</w:t>
            </w:r>
          </w:p>
        </w:tc>
        <w:tc>
          <w:tcPr>
            <w:tcW w:w="1279" w:type="dxa"/>
            <w:vAlign w:val="bottom"/>
          </w:tcPr>
          <w:p w14:paraId="37838F85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0.0368</w:t>
            </w:r>
          </w:p>
        </w:tc>
        <w:tc>
          <w:tcPr>
            <w:tcW w:w="1213" w:type="dxa"/>
            <w:vAlign w:val="bottom"/>
          </w:tcPr>
          <w:p w14:paraId="4D25ADD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0.037</w:t>
            </w:r>
          </w:p>
        </w:tc>
      </w:tr>
      <w:tr w:rsidR="00803954" w:rsidRPr="004D2180" w14:paraId="3D1AB1A8" w14:textId="77777777" w:rsidTr="00803954">
        <w:tc>
          <w:tcPr>
            <w:tcW w:w="1323" w:type="dxa"/>
            <w:vAlign w:val="bottom"/>
          </w:tcPr>
          <w:p w14:paraId="018366BF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K02109</w:t>
            </w:r>
          </w:p>
        </w:tc>
        <w:tc>
          <w:tcPr>
            <w:tcW w:w="4482" w:type="dxa"/>
            <w:vAlign w:val="bottom"/>
          </w:tcPr>
          <w:p w14:paraId="29095F4A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F-type H+-transporting ATPase subunit b [EC:3.6.3.14]</w:t>
            </w:r>
          </w:p>
        </w:tc>
        <w:tc>
          <w:tcPr>
            <w:tcW w:w="1279" w:type="dxa"/>
            <w:vAlign w:val="bottom"/>
          </w:tcPr>
          <w:p w14:paraId="679972A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0.0196</w:t>
            </w:r>
          </w:p>
        </w:tc>
        <w:tc>
          <w:tcPr>
            <w:tcW w:w="1279" w:type="dxa"/>
            <w:vAlign w:val="bottom"/>
          </w:tcPr>
          <w:p w14:paraId="04D11F3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0.0159</w:t>
            </w:r>
          </w:p>
        </w:tc>
        <w:tc>
          <w:tcPr>
            <w:tcW w:w="1213" w:type="dxa"/>
            <w:vAlign w:val="bottom"/>
          </w:tcPr>
          <w:p w14:paraId="65A66FC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0.031</w:t>
            </w:r>
          </w:p>
        </w:tc>
      </w:tr>
      <w:tr w:rsidR="00803954" w:rsidRPr="004D2180" w14:paraId="159B72DC" w14:textId="77777777" w:rsidTr="00803954">
        <w:tc>
          <w:tcPr>
            <w:tcW w:w="1323" w:type="dxa"/>
            <w:vAlign w:val="bottom"/>
          </w:tcPr>
          <w:p w14:paraId="441E52BF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K02117</w:t>
            </w:r>
          </w:p>
        </w:tc>
        <w:tc>
          <w:tcPr>
            <w:tcW w:w="4482" w:type="dxa"/>
            <w:vAlign w:val="bottom"/>
          </w:tcPr>
          <w:p w14:paraId="5A59459F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V-type H+-transporting ATPase subunit A [EC:3.6.3.14]</w:t>
            </w:r>
          </w:p>
        </w:tc>
        <w:tc>
          <w:tcPr>
            <w:tcW w:w="1279" w:type="dxa"/>
            <w:vAlign w:val="bottom"/>
          </w:tcPr>
          <w:p w14:paraId="2DD0D59B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0.0980</w:t>
            </w:r>
          </w:p>
        </w:tc>
        <w:tc>
          <w:tcPr>
            <w:tcW w:w="1279" w:type="dxa"/>
            <w:vAlign w:val="bottom"/>
          </w:tcPr>
          <w:p w14:paraId="3F9F63E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0.1245</w:t>
            </w:r>
          </w:p>
        </w:tc>
        <w:tc>
          <w:tcPr>
            <w:tcW w:w="1213" w:type="dxa"/>
            <w:vAlign w:val="bottom"/>
          </w:tcPr>
          <w:p w14:paraId="60C8E23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0.009</w:t>
            </w:r>
          </w:p>
        </w:tc>
      </w:tr>
      <w:tr w:rsidR="00803954" w:rsidRPr="004D2180" w14:paraId="6CEB0BD2" w14:textId="77777777" w:rsidTr="00803954">
        <w:tc>
          <w:tcPr>
            <w:tcW w:w="1323" w:type="dxa"/>
            <w:vAlign w:val="bottom"/>
          </w:tcPr>
          <w:p w14:paraId="079226B6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K02118</w:t>
            </w:r>
          </w:p>
        </w:tc>
        <w:tc>
          <w:tcPr>
            <w:tcW w:w="4482" w:type="dxa"/>
            <w:vAlign w:val="bottom"/>
          </w:tcPr>
          <w:p w14:paraId="0CE3BDDB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V-type H+-transporting ATPase subunit B [EC:3.6.3.14]</w:t>
            </w:r>
          </w:p>
        </w:tc>
        <w:tc>
          <w:tcPr>
            <w:tcW w:w="1279" w:type="dxa"/>
            <w:vAlign w:val="bottom"/>
          </w:tcPr>
          <w:p w14:paraId="17F734B5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0.0815</w:t>
            </w:r>
          </w:p>
        </w:tc>
        <w:tc>
          <w:tcPr>
            <w:tcW w:w="1279" w:type="dxa"/>
            <w:vAlign w:val="bottom"/>
          </w:tcPr>
          <w:p w14:paraId="01ADB56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0.1031</w:t>
            </w:r>
          </w:p>
        </w:tc>
        <w:tc>
          <w:tcPr>
            <w:tcW w:w="1213" w:type="dxa"/>
            <w:vAlign w:val="bottom"/>
          </w:tcPr>
          <w:p w14:paraId="0016273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0.012</w:t>
            </w:r>
          </w:p>
        </w:tc>
      </w:tr>
      <w:tr w:rsidR="00803954" w:rsidRPr="004D2180" w14:paraId="5C4B5294" w14:textId="77777777" w:rsidTr="00803954">
        <w:tc>
          <w:tcPr>
            <w:tcW w:w="1323" w:type="dxa"/>
            <w:vAlign w:val="bottom"/>
          </w:tcPr>
          <w:p w14:paraId="103179E3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K02119</w:t>
            </w:r>
          </w:p>
        </w:tc>
        <w:tc>
          <w:tcPr>
            <w:tcW w:w="4482" w:type="dxa"/>
            <w:vAlign w:val="bottom"/>
          </w:tcPr>
          <w:p w14:paraId="551DB315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V-type H+-transporting ATPase subunit C [EC:3.6.3.14]</w:t>
            </w:r>
          </w:p>
        </w:tc>
        <w:tc>
          <w:tcPr>
            <w:tcW w:w="1279" w:type="dxa"/>
            <w:vAlign w:val="bottom"/>
          </w:tcPr>
          <w:p w14:paraId="6F6C209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0.0084</w:t>
            </w:r>
          </w:p>
        </w:tc>
        <w:tc>
          <w:tcPr>
            <w:tcW w:w="1279" w:type="dxa"/>
            <w:vAlign w:val="bottom"/>
          </w:tcPr>
          <w:p w14:paraId="222C2E2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0.0117</w:t>
            </w:r>
          </w:p>
        </w:tc>
        <w:tc>
          <w:tcPr>
            <w:tcW w:w="1213" w:type="dxa"/>
            <w:vAlign w:val="bottom"/>
          </w:tcPr>
          <w:p w14:paraId="13F2950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0.014</w:t>
            </w:r>
          </w:p>
        </w:tc>
      </w:tr>
      <w:tr w:rsidR="00803954" w:rsidRPr="004D2180" w14:paraId="2ED89601" w14:textId="77777777" w:rsidTr="00803954">
        <w:tc>
          <w:tcPr>
            <w:tcW w:w="1323" w:type="dxa"/>
            <w:vAlign w:val="bottom"/>
          </w:tcPr>
          <w:p w14:paraId="50ABE456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K02120</w:t>
            </w:r>
          </w:p>
        </w:tc>
        <w:tc>
          <w:tcPr>
            <w:tcW w:w="4482" w:type="dxa"/>
            <w:vAlign w:val="bottom"/>
          </w:tcPr>
          <w:p w14:paraId="6D6398A6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V-type H+-transporting ATPase subunit D [EC:3.6.3.14]</w:t>
            </w:r>
          </w:p>
        </w:tc>
        <w:tc>
          <w:tcPr>
            <w:tcW w:w="1279" w:type="dxa"/>
            <w:vAlign w:val="bottom"/>
          </w:tcPr>
          <w:p w14:paraId="20E3F73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0.0197</w:t>
            </w:r>
          </w:p>
        </w:tc>
        <w:tc>
          <w:tcPr>
            <w:tcW w:w="1279" w:type="dxa"/>
            <w:vAlign w:val="bottom"/>
          </w:tcPr>
          <w:p w14:paraId="6490BE6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0.0272</w:t>
            </w:r>
          </w:p>
        </w:tc>
        <w:tc>
          <w:tcPr>
            <w:tcW w:w="1213" w:type="dxa"/>
            <w:vAlign w:val="bottom"/>
          </w:tcPr>
          <w:p w14:paraId="1FE4FD5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0.009</w:t>
            </w:r>
          </w:p>
        </w:tc>
      </w:tr>
      <w:tr w:rsidR="00803954" w:rsidRPr="004D2180" w14:paraId="50D492A6" w14:textId="77777777" w:rsidTr="00803954">
        <w:tc>
          <w:tcPr>
            <w:tcW w:w="1323" w:type="dxa"/>
            <w:vAlign w:val="bottom"/>
          </w:tcPr>
          <w:p w14:paraId="45FF6733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K02121</w:t>
            </w:r>
          </w:p>
        </w:tc>
        <w:tc>
          <w:tcPr>
            <w:tcW w:w="4482" w:type="dxa"/>
            <w:vAlign w:val="bottom"/>
          </w:tcPr>
          <w:p w14:paraId="7226EA43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V-type H+-transporting ATPase subunit E [EC:3.6.3.14]</w:t>
            </w:r>
          </w:p>
        </w:tc>
        <w:tc>
          <w:tcPr>
            <w:tcW w:w="1279" w:type="dxa"/>
            <w:vAlign w:val="bottom"/>
          </w:tcPr>
          <w:p w14:paraId="59F60B4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0.0140</w:t>
            </w:r>
          </w:p>
        </w:tc>
        <w:tc>
          <w:tcPr>
            <w:tcW w:w="1279" w:type="dxa"/>
            <w:vAlign w:val="bottom"/>
          </w:tcPr>
          <w:p w14:paraId="4F1B248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0.0179</w:t>
            </w:r>
          </w:p>
        </w:tc>
        <w:tc>
          <w:tcPr>
            <w:tcW w:w="1213" w:type="dxa"/>
            <w:vAlign w:val="bottom"/>
          </w:tcPr>
          <w:p w14:paraId="5F54BC9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0.048</w:t>
            </w:r>
          </w:p>
        </w:tc>
      </w:tr>
      <w:tr w:rsidR="00803954" w:rsidRPr="004D2180" w14:paraId="670F340F" w14:textId="77777777" w:rsidTr="00803954">
        <w:tc>
          <w:tcPr>
            <w:tcW w:w="1323" w:type="dxa"/>
            <w:vAlign w:val="bottom"/>
          </w:tcPr>
          <w:p w14:paraId="060ACC51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K02122</w:t>
            </w:r>
          </w:p>
        </w:tc>
        <w:tc>
          <w:tcPr>
            <w:tcW w:w="4482" w:type="dxa"/>
            <w:vAlign w:val="bottom"/>
          </w:tcPr>
          <w:p w14:paraId="674CE304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V-type H+-transporting ATPase subunit F [EC:3.6.3.14]</w:t>
            </w:r>
          </w:p>
        </w:tc>
        <w:tc>
          <w:tcPr>
            <w:tcW w:w="1279" w:type="dxa"/>
            <w:vAlign w:val="bottom"/>
          </w:tcPr>
          <w:p w14:paraId="0BADF50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0.0035</w:t>
            </w:r>
          </w:p>
        </w:tc>
        <w:tc>
          <w:tcPr>
            <w:tcW w:w="1279" w:type="dxa"/>
            <w:vAlign w:val="bottom"/>
          </w:tcPr>
          <w:p w14:paraId="2B9D1E6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0.0052</w:t>
            </w:r>
          </w:p>
        </w:tc>
        <w:tc>
          <w:tcPr>
            <w:tcW w:w="1213" w:type="dxa"/>
            <w:vAlign w:val="bottom"/>
          </w:tcPr>
          <w:p w14:paraId="45A50720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0.010</w:t>
            </w:r>
          </w:p>
        </w:tc>
      </w:tr>
      <w:tr w:rsidR="00803954" w:rsidRPr="004D2180" w14:paraId="29667B48" w14:textId="77777777" w:rsidTr="00803954">
        <w:tc>
          <w:tcPr>
            <w:tcW w:w="1323" w:type="dxa"/>
            <w:vAlign w:val="bottom"/>
          </w:tcPr>
          <w:p w14:paraId="4D4D10B2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K02124</w:t>
            </w:r>
          </w:p>
        </w:tc>
        <w:tc>
          <w:tcPr>
            <w:tcW w:w="4482" w:type="dxa"/>
            <w:vAlign w:val="bottom"/>
          </w:tcPr>
          <w:p w14:paraId="20865010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V-type H+-transporting ATPase subunit K [EC:3.6.3.14]</w:t>
            </w:r>
          </w:p>
        </w:tc>
        <w:tc>
          <w:tcPr>
            <w:tcW w:w="1279" w:type="dxa"/>
            <w:vAlign w:val="bottom"/>
          </w:tcPr>
          <w:p w14:paraId="5BBA2FA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0.0367</w:t>
            </w:r>
          </w:p>
        </w:tc>
        <w:tc>
          <w:tcPr>
            <w:tcW w:w="1279" w:type="dxa"/>
            <w:vAlign w:val="bottom"/>
          </w:tcPr>
          <w:p w14:paraId="10C3229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0.0443</w:t>
            </w:r>
          </w:p>
        </w:tc>
        <w:tc>
          <w:tcPr>
            <w:tcW w:w="1213" w:type="dxa"/>
            <w:vAlign w:val="bottom"/>
          </w:tcPr>
          <w:p w14:paraId="2911C2A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0.017</w:t>
            </w:r>
          </w:p>
        </w:tc>
      </w:tr>
      <w:tr w:rsidR="00803954" w:rsidRPr="004D2180" w14:paraId="20315239" w14:textId="77777777" w:rsidTr="00803954">
        <w:tc>
          <w:tcPr>
            <w:tcW w:w="1323" w:type="dxa"/>
            <w:vAlign w:val="bottom"/>
          </w:tcPr>
          <w:p w14:paraId="5B944C7A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K02217</w:t>
            </w:r>
          </w:p>
        </w:tc>
        <w:tc>
          <w:tcPr>
            <w:tcW w:w="4482" w:type="dxa"/>
            <w:vAlign w:val="bottom"/>
          </w:tcPr>
          <w:p w14:paraId="6346BD8F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ferritin [EC:1.16.3.1]</w:t>
            </w:r>
          </w:p>
        </w:tc>
        <w:tc>
          <w:tcPr>
            <w:tcW w:w="1279" w:type="dxa"/>
            <w:vAlign w:val="bottom"/>
          </w:tcPr>
          <w:p w14:paraId="2BE2FD9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0.0043</w:t>
            </w:r>
          </w:p>
        </w:tc>
        <w:tc>
          <w:tcPr>
            <w:tcW w:w="1279" w:type="dxa"/>
            <w:vAlign w:val="bottom"/>
          </w:tcPr>
          <w:p w14:paraId="3E27D0F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0.0067</w:t>
            </w:r>
          </w:p>
        </w:tc>
        <w:tc>
          <w:tcPr>
            <w:tcW w:w="1213" w:type="dxa"/>
            <w:vAlign w:val="bottom"/>
          </w:tcPr>
          <w:p w14:paraId="188778C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0.031</w:t>
            </w:r>
          </w:p>
        </w:tc>
      </w:tr>
      <w:tr w:rsidR="00803954" w:rsidRPr="004D2180" w14:paraId="38E56C9B" w14:textId="77777777" w:rsidTr="00803954">
        <w:tc>
          <w:tcPr>
            <w:tcW w:w="1323" w:type="dxa"/>
            <w:vAlign w:val="bottom"/>
          </w:tcPr>
          <w:p w14:paraId="1F2C05B6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K02227</w:t>
            </w:r>
          </w:p>
        </w:tc>
        <w:tc>
          <w:tcPr>
            <w:tcW w:w="4482" w:type="dxa"/>
            <w:vAlign w:val="bottom"/>
          </w:tcPr>
          <w:p w14:paraId="76E3E903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adenosylcobinamide-phosphate synthase CobD [EC:6.3.1.10]</w:t>
            </w:r>
          </w:p>
        </w:tc>
        <w:tc>
          <w:tcPr>
            <w:tcW w:w="1279" w:type="dxa"/>
            <w:vAlign w:val="bottom"/>
          </w:tcPr>
          <w:p w14:paraId="206F066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0.0045</w:t>
            </w:r>
          </w:p>
        </w:tc>
        <w:tc>
          <w:tcPr>
            <w:tcW w:w="1279" w:type="dxa"/>
            <w:vAlign w:val="bottom"/>
          </w:tcPr>
          <w:p w14:paraId="5E54C5D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0.0041</w:t>
            </w:r>
          </w:p>
        </w:tc>
        <w:tc>
          <w:tcPr>
            <w:tcW w:w="1213" w:type="dxa"/>
            <w:vAlign w:val="bottom"/>
          </w:tcPr>
          <w:p w14:paraId="753622E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0.022</w:t>
            </w:r>
          </w:p>
        </w:tc>
      </w:tr>
      <w:tr w:rsidR="00803954" w:rsidRPr="004D2180" w14:paraId="2DBB977A" w14:textId="77777777" w:rsidTr="00803954">
        <w:tc>
          <w:tcPr>
            <w:tcW w:w="1323" w:type="dxa"/>
            <w:vAlign w:val="bottom"/>
          </w:tcPr>
          <w:p w14:paraId="54843FD0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K02303</w:t>
            </w:r>
          </w:p>
        </w:tc>
        <w:tc>
          <w:tcPr>
            <w:tcW w:w="4482" w:type="dxa"/>
            <w:vAlign w:val="bottom"/>
          </w:tcPr>
          <w:p w14:paraId="7090EFAB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uroporphyrin-III C-methyltransferase [EC:2.1.1.107]</w:t>
            </w:r>
          </w:p>
        </w:tc>
        <w:tc>
          <w:tcPr>
            <w:tcW w:w="1279" w:type="dxa"/>
            <w:vAlign w:val="bottom"/>
          </w:tcPr>
          <w:p w14:paraId="03475C8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0.0017</w:t>
            </w:r>
          </w:p>
        </w:tc>
        <w:tc>
          <w:tcPr>
            <w:tcW w:w="1279" w:type="dxa"/>
            <w:vAlign w:val="bottom"/>
          </w:tcPr>
          <w:p w14:paraId="63B6303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0.0029</w:t>
            </w:r>
          </w:p>
        </w:tc>
        <w:tc>
          <w:tcPr>
            <w:tcW w:w="1213" w:type="dxa"/>
            <w:vAlign w:val="bottom"/>
          </w:tcPr>
          <w:p w14:paraId="5F64812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0.033</w:t>
            </w:r>
          </w:p>
        </w:tc>
      </w:tr>
      <w:tr w:rsidR="00803954" w:rsidRPr="004D2180" w14:paraId="3F8870F8" w14:textId="77777777" w:rsidTr="00803954">
        <w:tc>
          <w:tcPr>
            <w:tcW w:w="1323" w:type="dxa"/>
            <w:vAlign w:val="bottom"/>
          </w:tcPr>
          <w:p w14:paraId="10AEE2CA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K02322</w:t>
            </w:r>
          </w:p>
        </w:tc>
        <w:tc>
          <w:tcPr>
            <w:tcW w:w="4482" w:type="dxa"/>
            <w:vAlign w:val="bottom"/>
          </w:tcPr>
          <w:p w14:paraId="203F0D17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DNA polymerase II large subunit [EC:2.7.7.7]</w:t>
            </w:r>
          </w:p>
        </w:tc>
        <w:tc>
          <w:tcPr>
            <w:tcW w:w="1279" w:type="dxa"/>
            <w:vAlign w:val="bottom"/>
          </w:tcPr>
          <w:p w14:paraId="2DE5FD8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0.0092</w:t>
            </w:r>
          </w:p>
        </w:tc>
        <w:tc>
          <w:tcPr>
            <w:tcW w:w="1279" w:type="dxa"/>
            <w:vAlign w:val="bottom"/>
          </w:tcPr>
          <w:p w14:paraId="6B3CEE0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0.0149</w:t>
            </w:r>
          </w:p>
        </w:tc>
        <w:tc>
          <w:tcPr>
            <w:tcW w:w="1213" w:type="dxa"/>
            <w:vAlign w:val="bottom"/>
          </w:tcPr>
          <w:p w14:paraId="1B845A49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0.027</w:t>
            </w:r>
          </w:p>
        </w:tc>
      </w:tr>
      <w:tr w:rsidR="00803954" w:rsidRPr="004D2180" w14:paraId="1FF825F5" w14:textId="77777777" w:rsidTr="00803954">
        <w:tc>
          <w:tcPr>
            <w:tcW w:w="1323" w:type="dxa"/>
            <w:vAlign w:val="bottom"/>
          </w:tcPr>
          <w:p w14:paraId="7062BAC0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K02335</w:t>
            </w:r>
          </w:p>
        </w:tc>
        <w:tc>
          <w:tcPr>
            <w:tcW w:w="4482" w:type="dxa"/>
            <w:vAlign w:val="bottom"/>
          </w:tcPr>
          <w:p w14:paraId="16A33DBB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DNA polymerase I [EC:2.7.7.7]</w:t>
            </w:r>
          </w:p>
        </w:tc>
        <w:tc>
          <w:tcPr>
            <w:tcW w:w="1279" w:type="dxa"/>
            <w:vAlign w:val="bottom"/>
          </w:tcPr>
          <w:p w14:paraId="0F83EAA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0.1505</w:t>
            </w:r>
          </w:p>
        </w:tc>
        <w:tc>
          <w:tcPr>
            <w:tcW w:w="1279" w:type="dxa"/>
            <w:vAlign w:val="bottom"/>
          </w:tcPr>
          <w:p w14:paraId="52CDD99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0.1373</w:t>
            </w:r>
          </w:p>
        </w:tc>
        <w:tc>
          <w:tcPr>
            <w:tcW w:w="1213" w:type="dxa"/>
            <w:vAlign w:val="bottom"/>
          </w:tcPr>
          <w:p w14:paraId="3E21564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0.035</w:t>
            </w:r>
          </w:p>
        </w:tc>
      </w:tr>
      <w:tr w:rsidR="00803954" w:rsidRPr="004D2180" w14:paraId="62A7163D" w14:textId="77777777" w:rsidTr="00803954">
        <w:tc>
          <w:tcPr>
            <w:tcW w:w="1323" w:type="dxa"/>
            <w:vAlign w:val="bottom"/>
          </w:tcPr>
          <w:p w14:paraId="0DD4F003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K02337</w:t>
            </w:r>
          </w:p>
        </w:tc>
        <w:tc>
          <w:tcPr>
            <w:tcW w:w="4482" w:type="dxa"/>
            <w:vAlign w:val="bottom"/>
          </w:tcPr>
          <w:p w14:paraId="3D086BEC" w14:textId="77777777" w:rsidR="00803954" w:rsidRPr="008F7FD4" w:rsidRDefault="00803954">
            <w:pPr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</w:pPr>
            <w:r w:rsidRPr="008F7FD4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DNA polymerase III subunit alpha [EC:2.7.7.7]</w:t>
            </w:r>
          </w:p>
        </w:tc>
        <w:tc>
          <w:tcPr>
            <w:tcW w:w="1279" w:type="dxa"/>
            <w:vAlign w:val="bottom"/>
          </w:tcPr>
          <w:p w14:paraId="0721057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0.2997</w:t>
            </w:r>
          </w:p>
        </w:tc>
        <w:tc>
          <w:tcPr>
            <w:tcW w:w="1279" w:type="dxa"/>
            <w:vAlign w:val="bottom"/>
          </w:tcPr>
          <w:p w14:paraId="18DC7490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0.2796</w:t>
            </w:r>
          </w:p>
        </w:tc>
        <w:tc>
          <w:tcPr>
            <w:tcW w:w="1213" w:type="dxa"/>
            <w:vAlign w:val="bottom"/>
          </w:tcPr>
          <w:p w14:paraId="5C707E3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0.021</w:t>
            </w:r>
          </w:p>
        </w:tc>
      </w:tr>
      <w:tr w:rsidR="00803954" w:rsidRPr="004D2180" w14:paraId="6EC2FE55" w14:textId="77777777" w:rsidTr="00803954">
        <w:tc>
          <w:tcPr>
            <w:tcW w:w="1323" w:type="dxa"/>
            <w:vAlign w:val="bottom"/>
          </w:tcPr>
          <w:p w14:paraId="3F0D1194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K02437</w:t>
            </w:r>
          </w:p>
        </w:tc>
        <w:tc>
          <w:tcPr>
            <w:tcW w:w="4482" w:type="dxa"/>
            <w:vAlign w:val="bottom"/>
          </w:tcPr>
          <w:p w14:paraId="7368386C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glycine cleavage system H protein</w:t>
            </w:r>
          </w:p>
        </w:tc>
        <w:tc>
          <w:tcPr>
            <w:tcW w:w="1279" w:type="dxa"/>
            <w:vAlign w:val="bottom"/>
          </w:tcPr>
          <w:p w14:paraId="0049896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0.0115</w:t>
            </w:r>
          </w:p>
        </w:tc>
        <w:tc>
          <w:tcPr>
            <w:tcW w:w="1279" w:type="dxa"/>
            <w:vAlign w:val="bottom"/>
          </w:tcPr>
          <w:p w14:paraId="2028621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0.0108</w:t>
            </w:r>
          </w:p>
        </w:tc>
        <w:tc>
          <w:tcPr>
            <w:tcW w:w="1213" w:type="dxa"/>
            <w:vAlign w:val="bottom"/>
          </w:tcPr>
          <w:p w14:paraId="484734D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0.050</w:t>
            </w:r>
          </w:p>
        </w:tc>
      </w:tr>
      <w:tr w:rsidR="00803954" w:rsidRPr="004D2180" w14:paraId="69C16CEA" w14:textId="77777777" w:rsidTr="00803954">
        <w:tc>
          <w:tcPr>
            <w:tcW w:w="1323" w:type="dxa"/>
            <w:vAlign w:val="bottom"/>
          </w:tcPr>
          <w:p w14:paraId="49A4081A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K02503</w:t>
            </w:r>
          </w:p>
        </w:tc>
        <w:tc>
          <w:tcPr>
            <w:tcW w:w="4482" w:type="dxa"/>
            <w:vAlign w:val="bottom"/>
          </w:tcPr>
          <w:p w14:paraId="34D7A5C9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Hit-like protein involved in cell-cycle regulation</w:t>
            </w:r>
          </w:p>
        </w:tc>
        <w:tc>
          <w:tcPr>
            <w:tcW w:w="1279" w:type="dxa"/>
            <w:vAlign w:val="bottom"/>
          </w:tcPr>
          <w:p w14:paraId="4FFFEFC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0.0172</w:t>
            </w:r>
          </w:p>
        </w:tc>
        <w:tc>
          <w:tcPr>
            <w:tcW w:w="1279" w:type="dxa"/>
            <w:vAlign w:val="bottom"/>
          </w:tcPr>
          <w:p w14:paraId="289E846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0.0141</w:t>
            </w:r>
          </w:p>
        </w:tc>
        <w:tc>
          <w:tcPr>
            <w:tcW w:w="1213" w:type="dxa"/>
            <w:vAlign w:val="bottom"/>
          </w:tcPr>
          <w:p w14:paraId="644943F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0.017</w:t>
            </w:r>
          </w:p>
        </w:tc>
      </w:tr>
      <w:tr w:rsidR="00803954" w:rsidRPr="004D2180" w14:paraId="2F363EA8" w14:textId="77777777" w:rsidTr="00803954">
        <w:tc>
          <w:tcPr>
            <w:tcW w:w="1323" w:type="dxa"/>
            <w:vAlign w:val="bottom"/>
          </w:tcPr>
          <w:p w14:paraId="3C7C3575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K02520</w:t>
            </w:r>
          </w:p>
        </w:tc>
        <w:tc>
          <w:tcPr>
            <w:tcW w:w="4482" w:type="dxa"/>
            <w:vAlign w:val="bottom"/>
          </w:tcPr>
          <w:p w14:paraId="041BAB4A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translation initiation factor IF-3</w:t>
            </w:r>
          </w:p>
        </w:tc>
        <w:tc>
          <w:tcPr>
            <w:tcW w:w="1279" w:type="dxa"/>
            <w:vAlign w:val="bottom"/>
          </w:tcPr>
          <w:p w14:paraId="3486EAE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0.0742</w:t>
            </w:r>
          </w:p>
        </w:tc>
        <w:tc>
          <w:tcPr>
            <w:tcW w:w="1279" w:type="dxa"/>
            <w:vAlign w:val="bottom"/>
          </w:tcPr>
          <w:p w14:paraId="36EF9D6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0.0697</w:t>
            </w:r>
          </w:p>
        </w:tc>
        <w:tc>
          <w:tcPr>
            <w:tcW w:w="1213" w:type="dxa"/>
            <w:vAlign w:val="bottom"/>
          </w:tcPr>
          <w:p w14:paraId="217561D0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0.018</w:t>
            </w:r>
          </w:p>
        </w:tc>
      </w:tr>
      <w:tr w:rsidR="00803954" w:rsidRPr="004D2180" w14:paraId="4415805D" w14:textId="77777777" w:rsidTr="00803954">
        <w:tc>
          <w:tcPr>
            <w:tcW w:w="1323" w:type="dxa"/>
            <w:vAlign w:val="bottom"/>
          </w:tcPr>
          <w:p w14:paraId="4F0E818E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K02536</w:t>
            </w:r>
          </w:p>
        </w:tc>
        <w:tc>
          <w:tcPr>
            <w:tcW w:w="4482" w:type="dxa"/>
            <w:vAlign w:val="bottom"/>
          </w:tcPr>
          <w:p w14:paraId="7A8D0C35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UDP-3-O-[3-hydroxymyristoyl] glucosamine N-acyltransferase [EC:2.3.1.-]</w:t>
            </w:r>
          </w:p>
        </w:tc>
        <w:tc>
          <w:tcPr>
            <w:tcW w:w="1279" w:type="dxa"/>
            <w:vAlign w:val="bottom"/>
          </w:tcPr>
          <w:p w14:paraId="101A557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0.0331</w:t>
            </w:r>
          </w:p>
        </w:tc>
        <w:tc>
          <w:tcPr>
            <w:tcW w:w="1279" w:type="dxa"/>
            <w:vAlign w:val="bottom"/>
          </w:tcPr>
          <w:p w14:paraId="5D4DE57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0.0288</w:t>
            </w:r>
          </w:p>
        </w:tc>
        <w:tc>
          <w:tcPr>
            <w:tcW w:w="1213" w:type="dxa"/>
            <w:vAlign w:val="bottom"/>
          </w:tcPr>
          <w:p w14:paraId="1069C0C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0.031</w:t>
            </w:r>
          </w:p>
        </w:tc>
      </w:tr>
      <w:tr w:rsidR="00803954" w:rsidRPr="004D2180" w14:paraId="4F52E145" w14:textId="77777777" w:rsidTr="00803954">
        <w:tc>
          <w:tcPr>
            <w:tcW w:w="1323" w:type="dxa"/>
            <w:vAlign w:val="bottom"/>
          </w:tcPr>
          <w:p w14:paraId="07EA431C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K02548</w:t>
            </w:r>
          </w:p>
        </w:tc>
        <w:tc>
          <w:tcPr>
            <w:tcW w:w="4482" w:type="dxa"/>
            <w:vAlign w:val="bottom"/>
          </w:tcPr>
          <w:p w14:paraId="411D3C0C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1,4-dihydroxy-2-naphthoate octaprenyltransferase [EC:2.5.1.74]</w:t>
            </w:r>
          </w:p>
        </w:tc>
        <w:tc>
          <w:tcPr>
            <w:tcW w:w="1279" w:type="dxa"/>
            <w:vAlign w:val="bottom"/>
          </w:tcPr>
          <w:p w14:paraId="19957F0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0.0084</w:t>
            </w:r>
          </w:p>
        </w:tc>
        <w:tc>
          <w:tcPr>
            <w:tcW w:w="1279" w:type="dxa"/>
            <w:vAlign w:val="bottom"/>
          </w:tcPr>
          <w:p w14:paraId="17366A1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0.0070</w:t>
            </w:r>
          </w:p>
        </w:tc>
        <w:tc>
          <w:tcPr>
            <w:tcW w:w="1213" w:type="dxa"/>
            <w:vAlign w:val="bottom"/>
          </w:tcPr>
          <w:p w14:paraId="1D909939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0.039</w:t>
            </w:r>
          </w:p>
        </w:tc>
      </w:tr>
      <w:tr w:rsidR="00803954" w:rsidRPr="004D2180" w14:paraId="4527F506" w14:textId="77777777" w:rsidTr="00803954">
        <w:tc>
          <w:tcPr>
            <w:tcW w:w="1323" w:type="dxa"/>
            <w:vAlign w:val="bottom"/>
          </w:tcPr>
          <w:p w14:paraId="3998EB6F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K02600</w:t>
            </w:r>
          </w:p>
        </w:tc>
        <w:tc>
          <w:tcPr>
            <w:tcW w:w="4482" w:type="dxa"/>
            <w:vAlign w:val="bottom"/>
          </w:tcPr>
          <w:p w14:paraId="3A8CD339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N utilization substance protein A</w:t>
            </w:r>
          </w:p>
        </w:tc>
        <w:tc>
          <w:tcPr>
            <w:tcW w:w="1279" w:type="dxa"/>
            <w:vAlign w:val="bottom"/>
          </w:tcPr>
          <w:p w14:paraId="478FF9A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0.1454</w:t>
            </w:r>
          </w:p>
        </w:tc>
        <w:tc>
          <w:tcPr>
            <w:tcW w:w="1279" w:type="dxa"/>
            <w:vAlign w:val="bottom"/>
          </w:tcPr>
          <w:p w14:paraId="7968CA70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0.1370</w:t>
            </w:r>
          </w:p>
        </w:tc>
        <w:tc>
          <w:tcPr>
            <w:tcW w:w="1213" w:type="dxa"/>
            <w:vAlign w:val="bottom"/>
          </w:tcPr>
          <w:p w14:paraId="442B1DE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0.048</w:t>
            </w:r>
          </w:p>
        </w:tc>
      </w:tr>
      <w:tr w:rsidR="00803954" w:rsidRPr="004D2180" w14:paraId="7648B2B8" w14:textId="77777777" w:rsidTr="00803954">
        <w:tc>
          <w:tcPr>
            <w:tcW w:w="1323" w:type="dxa"/>
            <w:vAlign w:val="bottom"/>
          </w:tcPr>
          <w:p w14:paraId="28EFBE8C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K02622</w:t>
            </w:r>
          </w:p>
        </w:tc>
        <w:tc>
          <w:tcPr>
            <w:tcW w:w="4482" w:type="dxa"/>
            <w:vAlign w:val="bottom"/>
          </w:tcPr>
          <w:p w14:paraId="106DD2C2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topoisomerase IV subunit B [EC:5.99.1.-]</w:t>
            </w:r>
          </w:p>
        </w:tc>
        <w:tc>
          <w:tcPr>
            <w:tcW w:w="1279" w:type="dxa"/>
            <w:vAlign w:val="bottom"/>
          </w:tcPr>
          <w:p w14:paraId="603B246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0.1251</w:t>
            </w:r>
          </w:p>
        </w:tc>
        <w:tc>
          <w:tcPr>
            <w:tcW w:w="1279" w:type="dxa"/>
            <w:vAlign w:val="bottom"/>
          </w:tcPr>
          <w:p w14:paraId="57F0920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0.1156</w:t>
            </w:r>
          </w:p>
        </w:tc>
        <w:tc>
          <w:tcPr>
            <w:tcW w:w="1213" w:type="dxa"/>
            <w:vAlign w:val="bottom"/>
          </w:tcPr>
          <w:p w14:paraId="431E239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0.017</w:t>
            </w:r>
          </w:p>
        </w:tc>
      </w:tr>
      <w:tr w:rsidR="00803954" w:rsidRPr="004D2180" w14:paraId="744F0C9A" w14:textId="77777777" w:rsidTr="00803954">
        <w:tc>
          <w:tcPr>
            <w:tcW w:w="1323" w:type="dxa"/>
            <w:vAlign w:val="bottom"/>
          </w:tcPr>
          <w:p w14:paraId="5DFD2CA3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K02837</w:t>
            </w:r>
          </w:p>
        </w:tc>
        <w:tc>
          <w:tcPr>
            <w:tcW w:w="4482" w:type="dxa"/>
            <w:vAlign w:val="bottom"/>
          </w:tcPr>
          <w:p w14:paraId="54A6435A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peptide chain release factor RF-3</w:t>
            </w:r>
          </w:p>
        </w:tc>
        <w:tc>
          <w:tcPr>
            <w:tcW w:w="1279" w:type="dxa"/>
            <w:vAlign w:val="bottom"/>
          </w:tcPr>
          <w:p w14:paraId="0972C13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0.1436</w:t>
            </w:r>
          </w:p>
        </w:tc>
        <w:tc>
          <w:tcPr>
            <w:tcW w:w="1279" w:type="dxa"/>
            <w:vAlign w:val="bottom"/>
          </w:tcPr>
          <w:p w14:paraId="126C306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0.1369</w:t>
            </w:r>
          </w:p>
        </w:tc>
        <w:tc>
          <w:tcPr>
            <w:tcW w:w="1213" w:type="dxa"/>
            <w:vAlign w:val="bottom"/>
          </w:tcPr>
          <w:p w14:paraId="5B8ABBA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0.050</w:t>
            </w:r>
          </w:p>
        </w:tc>
      </w:tr>
      <w:tr w:rsidR="00803954" w:rsidRPr="004D2180" w14:paraId="3F66FC1F" w14:textId="77777777" w:rsidTr="00803954">
        <w:tc>
          <w:tcPr>
            <w:tcW w:w="1323" w:type="dxa"/>
            <w:vAlign w:val="bottom"/>
          </w:tcPr>
          <w:p w14:paraId="17A35C98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K02838</w:t>
            </w:r>
          </w:p>
        </w:tc>
        <w:tc>
          <w:tcPr>
            <w:tcW w:w="4482" w:type="dxa"/>
            <w:vAlign w:val="bottom"/>
          </w:tcPr>
          <w:p w14:paraId="7123F561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ribosome recycling factor</w:t>
            </w:r>
          </w:p>
        </w:tc>
        <w:tc>
          <w:tcPr>
            <w:tcW w:w="1279" w:type="dxa"/>
            <w:vAlign w:val="bottom"/>
          </w:tcPr>
          <w:p w14:paraId="0B8972F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0.0300</w:t>
            </w:r>
          </w:p>
        </w:tc>
        <w:tc>
          <w:tcPr>
            <w:tcW w:w="1279" w:type="dxa"/>
            <w:vAlign w:val="bottom"/>
          </w:tcPr>
          <w:p w14:paraId="330D2B5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0.0266</w:t>
            </w:r>
          </w:p>
        </w:tc>
        <w:tc>
          <w:tcPr>
            <w:tcW w:w="1213" w:type="dxa"/>
            <w:vAlign w:val="bottom"/>
          </w:tcPr>
          <w:p w14:paraId="1B44F490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0.023</w:t>
            </w:r>
          </w:p>
        </w:tc>
      </w:tr>
      <w:tr w:rsidR="00803954" w:rsidRPr="004D2180" w14:paraId="475E20D9" w14:textId="77777777" w:rsidTr="00803954">
        <w:tc>
          <w:tcPr>
            <w:tcW w:w="1323" w:type="dxa"/>
            <w:vAlign w:val="bottom"/>
          </w:tcPr>
          <w:p w14:paraId="6CE319DC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K02866</w:t>
            </w:r>
          </w:p>
        </w:tc>
        <w:tc>
          <w:tcPr>
            <w:tcW w:w="4482" w:type="dxa"/>
            <w:vAlign w:val="bottom"/>
          </w:tcPr>
          <w:p w14:paraId="5F63FCA3" w14:textId="77777777" w:rsidR="00803954" w:rsidRPr="008F7FD4" w:rsidRDefault="00803954">
            <w:pPr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</w:pPr>
            <w:r w:rsidRPr="008F7FD4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large subunit ribosomal protein L10e</w:t>
            </w:r>
          </w:p>
        </w:tc>
        <w:tc>
          <w:tcPr>
            <w:tcW w:w="1279" w:type="dxa"/>
            <w:vAlign w:val="bottom"/>
          </w:tcPr>
          <w:p w14:paraId="19DFF2D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0.0100</w:t>
            </w:r>
          </w:p>
        </w:tc>
        <w:tc>
          <w:tcPr>
            <w:tcW w:w="1279" w:type="dxa"/>
            <w:vAlign w:val="bottom"/>
          </w:tcPr>
          <w:p w14:paraId="3F735AE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0.0138</w:t>
            </w:r>
          </w:p>
        </w:tc>
        <w:tc>
          <w:tcPr>
            <w:tcW w:w="1213" w:type="dxa"/>
            <w:vAlign w:val="bottom"/>
          </w:tcPr>
          <w:p w14:paraId="4773FA8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0.026</w:t>
            </w:r>
          </w:p>
        </w:tc>
      </w:tr>
      <w:tr w:rsidR="00803954" w:rsidRPr="004D2180" w14:paraId="33146A5E" w14:textId="77777777" w:rsidTr="00803954">
        <w:tc>
          <w:tcPr>
            <w:tcW w:w="1323" w:type="dxa"/>
            <w:vAlign w:val="bottom"/>
          </w:tcPr>
          <w:p w14:paraId="011EF396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K02869</w:t>
            </w:r>
          </w:p>
        </w:tc>
        <w:tc>
          <w:tcPr>
            <w:tcW w:w="4482" w:type="dxa"/>
            <w:vAlign w:val="bottom"/>
          </w:tcPr>
          <w:p w14:paraId="1B73714D" w14:textId="77777777" w:rsidR="00803954" w:rsidRPr="008F7FD4" w:rsidRDefault="00803954">
            <w:pPr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</w:pPr>
            <w:r w:rsidRPr="008F7FD4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large subunit ribosomal protein L12</w:t>
            </w:r>
          </w:p>
        </w:tc>
        <w:tc>
          <w:tcPr>
            <w:tcW w:w="1279" w:type="dxa"/>
            <w:vAlign w:val="bottom"/>
          </w:tcPr>
          <w:p w14:paraId="36CE461B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0.0090</w:t>
            </w:r>
          </w:p>
        </w:tc>
        <w:tc>
          <w:tcPr>
            <w:tcW w:w="1279" w:type="dxa"/>
            <w:vAlign w:val="bottom"/>
          </w:tcPr>
          <w:p w14:paraId="2264427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0.0135</w:t>
            </w:r>
          </w:p>
        </w:tc>
        <w:tc>
          <w:tcPr>
            <w:tcW w:w="1213" w:type="dxa"/>
            <w:vAlign w:val="bottom"/>
          </w:tcPr>
          <w:p w14:paraId="7B56269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0.011</w:t>
            </w:r>
          </w:p>
        </w:tc>
      </w:tr>
      <w:tr w:rsidR="00803954" w:rsidRPr="004D2180" w14:paraId="7003D9AA" w14:textId="77777777" w:rsidTr="00803954">
        <w:tc>
          <w:tcPr>
            <w:tcW w:w="1323" w:type="dxa"/>
            <w:vAlign w:val="bottom"/>
          </w:tcPr>
          <w:p w14:paraId="31417270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K02877</w:t>
            </w:r>
          </w:p>
        </w:tc>
        <w:tc>
          <w:tcPr>
            <w:tcW w:w="4482" w:type="dxa"/>
            <w:vAlign w:val="bottom"/>
          </w:tcPr>
          <w:p w14:paraId="36D007CF" w14:textId="77777777" w:rsidR="00803954" w:rsidRPr="008F7FD4" w:rsidRDefault="00803954">
            <w:pPr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</w:pPr>
            <w:r w:rsidRPr="008F7FD4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large subunit ribosomal protein L15e</w:t>
            </w:r>
          </w:p>
        </w:tc>
        <w:tc>
          <w:tcPr>
            <w:tcW w:w="1279" w:type="dxa"/>
            <w:vAlign w:val="bottom"/>
          </w:tcPr>
          <w:p w14:paraId="65C850D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0.0173</w:t>
            </w:r>
          </w:p>
        </w:tc>
        <w:tc>
          <w:tcPr>
            <w:tcW w:w="1279" w:type="dxa"/>
            <w:vAlign w:val="bottom"/>
          </w:tcPr>
          <w:p w14:paraId="50D2FEC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0.0272</w:t>
            </w:r>
          </w:p>
        </w:tc>
        <w:tc>
          <w:tcPr>
            <w:tcW w:w="1213" w:type="dxa"/>
            <w:vAlign w:val="bottom"/>
          </w:tcPr>
          <w:p w14:paraId="4984357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0.004</w:t>
            </w:r>
          </w:p>
        </w:tc>
      </w:tr>
      <w:tr w:rsidR="00803954" w:rsidRPr="004D2180" w14:paraId="26056310" w14:textId="77777777" w:rsidTr="00803954">
        <w:tc>
          <w:tcPr>
            <w:tcW w:w="1323" w:type="dxa"/>
            <w:vAlign w:val="bottom"/>
          </w:tcPr>
          <w:p w14:paraId="5EC23AE1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K02883</w:t>
            </w:r>
          </w:p>
        </w:tc>
        <w:tc>
          <w:tcPr>
            <w:tcW w:w="4482" w:type="dxa"/>
            <w:vAlign w:val="bottom"/>
          </w:tcPr>
          <w:p w14:paraId="5C59A7C6" w14:textId="77777777" w:rsidR="00803954" w:rsidRPr="008F7FD4" w:rsidRDefault="00803954">
            <w:pPr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</w:pPr>
            <w:r w:rsidRPr="008F7FD4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large subunit ribosomal protein L18e</w:t>
            </w:r>
          </w:p>
        </w:tc>
        <w:tc>
          <w:tcPr>
            <w:tcW w:w="1279" w:type="dxa"/>
            <w:vAlign w:val="bottom"/>
          </w:tcPr>
          <w:p w14:paraId="76862F3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0.0032</w:t>
            </w:r>
          </w:p>
        </w:tc>
        <w:tc>
          <w:tcPr>
            <w:tcW w:w="1279" w:type="dxa"/>
            <w:vAlign w:val="bottom"/>
          </w:tcPr>
          <w:p w14:paraId="14CD69F5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0.0053</w:t>
            </w:r>
          </w:p>
        </w:tc>
        <w:tc>
          <w:tcPr>
            <w:tcW w:w="1213" w:type="dxa"/>
            <w:vAlign w:val="bottom"/>
          </w:tcPr>
          <w:p w14:paraId="276698E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0.031</w:t>
            </w:r>
          </w:p>
        </w:tc>
      </w:tr>
      <w:tr w:rsidR="00803954" w:rsidRPr="004D2180" w14:paraId="1DD803CF" w14:textId="77777777" w:rsidTr="00803954">
        <w:tc>
          <w:tcPr>
            <w:tcW w:w="1323" w:type="dxa"/>
            <w:vAlign w:val="bottom"/>
          </w:tcPr>
          <w:p w14:paraId="37B621AC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K02885</w:t>
            </w:r>
          </w:p>
        </w:tc>
        <w:tc>
          <w:tcPr>
            <w:tcW w:w="4482" w:type="dxa"/>
            <w:vAlign w:val="bottom"/>
          </w:tcPr>
          <w:p w14:paraId="61369A8D" w14:textId="77777777" w:rsidR="00803954" w:rsidRPr="008F7FD4" w:rsidRDefault="00803954">
            <w:pPr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</w:pPr>
            <w:r w:rsidRPr="008F7FD4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large subunit ribosomal protein L19e</w:t>
            </w:r>
          </w:p>
        </w:tc>
        <w:tc>
          <w:tcPr>
            <w:tcW w:w="1279" w:type="dxa"/>
            <w:vAlign w:val="bottom"/>
          </w:tcPr>
          <w:p w14:paraId="06D3EF9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0.0099</w:t>
            </w:r>
          </w:p>
        </w:tc>
        <w:tc>
          <w:tcPr>
            <w:tcW w:w="1279" w:type="dxa"/>
            <w:vAlign w:val="bottom"/>
          </w:tcPr>
          <w:p w14:paraId="0B9C0C1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0.0146</w:t>
            </w:r>
          </w:p>
        </w:tc>
        <w:tc>
          <w:tcPr>
            <w:tcW w:w="1213" w:type="dxa"/>
            <w:vAlign w:val="bottom"/>
          </w:tcPr>
          <w:p w14:paraId="7C888EB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0.021</w:t>
            </w:r>
          </w:p>
        </w:tc>
      </w:tr>
      <w:tr w:rsidR="00803954" w:rsidRPr="004D2180" w14:paraId="76793FE5" w14:textId="77777777" w:rsidTr="00803954">
        <w:tc>
          <w:tcPr>
            <w:tcW w:w="1323" w:type="dxa"/>
            <w:vAlign w:val="bottom"/>
          </w:tcPr>
          <w:p w14:paraId="0316E376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K02896</w:t>
            </w:r>
          </w:p>
        </w:tc>
        <w:tc>
          <w:tcPr>
            <w:tcW w:w="4482" w:type="dxa"/>
            <w:vAlign w:val="bottom"/>
          </w:tcPr>
          <w:p w14:paraId="2020CF61" w14:textId="77777777" w:rsidR="00803954" w:rsidRPr="008F7FD4" w:rsidRDefault="00803954">
            <w:pPr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</w:pPr>
            <w:r w:rsidRPr="008F7FD4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large subunit ribosomal protein L24e</w:t>
            </w:r>
          </w:p>
        </w:tc>
        <w:tc>
          <w:tcPr>
            <w:tcW w:w="1279" w:type="dxa"/>
            <w:vAlign w:val="bottom"/>
          </w:tcPr>
          <w:p w14:paraId="25C087D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0.0035</w:t>
            </w:r>
          </w:p>
        </w:tc>
        <w:tc>
          <w:tcPr>
            <w:tcW w:w="1279" w:type="dxa"/>
            <w:vAlign w:val="bottom"/>
          </w:tcPr>
          <w:p w14:paraId="66283E8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0.0050</w:t>
            </w:r>
          </w:p>
        </w:tc>
        <w:tc>
          <w:tcPr>
            <w:tcW w:w="1213" w:type="dxa"/>
            <w:vAlign w:val="bottom"/>
          </w:tcPr>
          <w:p w14:paraId="30F307A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0.010</w:t>
            </w:r>
          </w:p>
        </w:tc>
      </w:tr>
      <w:tr w:rsidR="00803954" w:rsidRPr="004D2180" w14:paraId="06654E0E" w14:textId="77777777" w:rsidTr="00803954">
        <w:tc>
          <w:tcPr>
            <w:tcW w:w="1323" w:type="dxa"/>
            <w:vAlign w:val="bottom"/>
          </w:tcPr>
          <w:p w14:paraId="2495372B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K02897</w:t>
            </w:r>
          </w:p>
        </w:tc>
        <w:tc>
          <w:tcPr>
            <w:tcW w:w="4482" w:type="dxa"/>
            <w:vAlign w:val="bottom"/>
          </w:tcPr>
          <w:p w14:paraId="0B723395" w14:textId="77777777" w:rsidR="00803954" w:rsidRPr="008F7FD4" w:rsidRDefault="00803954">
            <w:pPr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</w:pPr>
            <w:r w:rsidRPr="008F7FD4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large subunit ribosomal protein L25</w:t>
            </w:r>
          </w:p>
        </w:tc>
        <w:tc>
          <w:tcPr>
            <w:tcW w:w="1279" w:type="dxa"/>
            <w:vAlign w:val="bottom"/>
          </w:tcPr>
          <w:p w14:paraId="37318F2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0.0368</w:t>
            </w:r>
          </w:p>
        </w:tc>
        <w:tc>
          <w:tcPr>
            <w:tcW w:w="1279" w:type="dxa"/>
            <w:vAlign w:val="bottom"/>
          </w:tcPr>
          <w:p w14:paraId="034CC11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0.0330</w:t>
            </w:r>
          </w:p>
        </w:tc>
        <w:tc>
          <w:tcPr>
            <w:tcW w:w="1213" w:type="dxa"/>
            <w:vAlign w:val="bottom"/>
          </w:tcPr>
          <w:p w14:paraId="3297D8C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0.022</w:t>
            </w:r>
          </w:p>
        </w:tc>
      </w:tr>
      <w:tr w:rsidR="00803954" w:rsidRPr="004D2180" w14:paraId="738AD1F6" w14:textId="77777777" w:rsidTr="00803954">
        <w:tc>
          <w:tcPr>
            <w:tcW w:w="1323" w:type="dxa"/>
            <w:vAlign w:val="bottom"/>
          </w:tcPr>
          <w:p w14:paraId="777012D3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K02904</w:t>
            </w:r>
          </w:p>
        </w:tc>
        <w:tc>
          <w:tcPr>
            <w:tcW w:w="4482" w:type="dxa"/>
            <w:vAlign w:val="bottom"/>
          </w:tcPr>
          <w:p w14:paraId="218F1B25" w14:textId="77777777" w:rsidR="00803954" w:rsidRPr="008F7FD4" w:rsidRDefault="00803954">
            <w:pPr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</w:pPr>
            <w:r w:rsidRPr="008F7FD4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large subunit ribosomal protein L29</w:t>
            </w:r>
          </w:p>
        </w:tc>
        <w:tc>
          <w:tcPr>
            <w:tcW w:w="1279" w:type="dxa"/>
            <w:vAlign w:val="bottom"/>
          </w:tcPr>
          <w:p w14:paraId="0A1122E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0.0235</w:t>
            </w:r>
          </w:p>
        </w:tc>
        <w:tc>
          <w:tcPr>
            <w:tcW w:w="1279" w:type="dxa"/>
            <w:vAlign w:val="bottom"/>
          </w:tcPr>
          <w:p w14:paraId="4E749DD5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0.0279</w:t>
            </w:r>
          </w:p>
        </w:tc>
        <w:tc>
          <w:tcPr>
            <w:tcW w:w="1213" w:type="dxa"/>
            <w:vAlign w:val="bottom"/>
          </w:tcPr>
          <w:p w14:paraId="6AD7CAC5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0.003</w:t>
            </w:r>
          </w:p>
        </w:tc>
      </w:tr>
      <w:tr w:rsidR="00803954" w:rsidRPr="004D2180" w14:paraId="541724E8" w14:textId="77777777" w:rsidTr="00803954">
        <w:tc>
          <w:tcPr>
            <w:tcW w:w="1323" w:type="dxa"/>
            <w:vAlign w:val="bottom"/>
          </w:tcPr>
          <w:p w14:paraId="2FA5C7E0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K02906</w:t>
            </w:r>
          </w:p>
        </w:tc>
        <w:tc>
          <w:tcPr>
            <w:tcW w:w="4482" w:type="dxa"/>
            <w:vAlign w:val="bottom"/>
          </w:tcPr>
          <w:p w14:paraId="05F19972" w14:textId="77777777" w:rsidR="00803954" w:rsidRPr="008F7FD4" w:rsidRDefault="00803954">
            <w:pPr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</w:pPr>
            <w:r w:rsidRPr="008F7FD4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large subunit ribosomal protein L3</w:t>
            </w:r>
          </w:p>
        </w:tc>
        <w:tc>
          <w:tcPr>
            <w:tcW w:w="1279" w:type="dxa"/>
            <w:vAlign w:val="bottom"/>
          </w:tcPr>
          <w:p w14:paraId="20985F5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0.2618</w:t>
            </w:r>
          </w:p>
        </w:tc>
        <w:tc>
          <w:tcPr>
            <w:tcW w:w="1279" w:type="dxa"/>
            <w:vAlign w:val="bottom"/>
          </w:tcPr>
          <w:p w14:paraId="108D630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0.2759</w:t>
            </w:r>
          </w:p>
        </w:tc>
        <w:tc>
          <w:tcPr>
            <w:tcW w:w="1213" w:type="dxa"/>
            <w:vAlign w:val="bottom"/>
          </w:tcPr>
          <w:p w14:paraId="1B1D74D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0.030</w:t>
            </w:r>
          </w:p>
        </w:tc>
      </w:tr>
      <w:tr w:rsidR="00803954" w:rsidRPr="004D2180" w14:paraId="715FBA09" w14:textId="77777777" w:rsidTr="00803954">
        <w:tc>
          <w:tcPr>
            <w:tcW w:w="1323" w:type="dxa"/>
            <w:vAlign w:val="bottom"/>
          </w:tcPr>
          <w:p w14:paraId="16EFADDA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K02907</w:t>
            </w:r>
          </w:p>
        </w:tc>
        <w:tc>
          <w:tcPr>
            <w:tcW w:w="4482" w:type="dxa"/>
            <w:vAlign w:val="bottom"/>
          </w:tcPr>
          <w:p w14:paraId="03ED484F" w14:textId="77777777" w:rsidR="00803954" w:rsidRPr="008F7FD4" w:rsidRDefault="00803954">
            <w:pPr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</w:pPr>
            <w:r w:rsidRPr="008F7FD4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large subunit ribosomal protein L30</w:t>
            </w:r>
          </w:p>
        </w:tc>
        <w:tc>
          <w:tcPr>
            <w:tcW w:w="1279" w:type="dxa"/>
            <w:vAlign w:val="bottom"/>
          </w:tcPr>
          <w:p w14:paraId="40FBB67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0.0277</w:t>
            </w:r>
          </w:p>
        </w:tc>
        <w:tc>
          <w:tcPr>
            <w:tcW w:w="1279" w:type="dxa"/>
            <w:vAlign w:val="bottom"/>
          </w:tcPr>
          <w:p w14:paraId="139312A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0.0311</w:t>
            </w:r>
          </w:p>
        </w:tc>
        <w:tc>
          <w:tcPr>
            <w:tcW w:w="1213" w:type="dxa"/>
            <w:vAlign w:val="bottom"/>
          </w:tcPr>
          <w:p w14:paraId="0C3F3EF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0.032</w:t>
            </w:r>
          </w:p>
        </w:tc>
      </w:tr>
      <w:tr w:rsidR="00803954" w:rsidRPr="004D2180" w14:paraId="3DC3914E" w14:textId="77777777" w:rsidTr="00803954">
        <w:tc>
          <w:tcPr>
            <w:tcW w:w="1323" w:type="dxa"/>
            <w:vAlign w:val="bottom"/>
          </w:tcPr>
          <w:p w14:paraId="0070D479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K02908</w:t>
            </w:r>
          </w:p>
        </w:tc>
        <w:tc>
          <w:tcPr>
            <w:tcW w:w="4482" w:type="dxa"/>
            <w:vAlign w:val="bottom"/>
          </w:tcPr>
          <w:p w14:paraId="0393DA56" w14:textId="77777777" w:rsidR="00803954" w:rsidRPr="008F7FD4" w:rsidRDefault="00803954">
            <w:pPr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</w:pPr>
            <w:r w:rsidRPr="008F7FD4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large subunit ribosomal protein L30e</w:t>
            </w:r>
          </w:p>
        </w:tc>
        <w:tc>
          <w:tcPr>
            <w:tcW w:w="1279" w:type="dxa"/>
            <w:vAlign w:val="bottom"/>
          </w:tcPr>
          <w:p w14:paraId="5A2BC77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0.0060</w:t>
            </w:r>
          </w:p>
        </w:tc>
        <w:tc>
          <w:tcPr>
            <w:tcW w:w="1279" w:type="dxa"/>
            <w:vAlign w:val="bottom"/>
          </w:tcPr>
          <w:p w14:paraId="5C8F3A3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0.0097</w:t>
            </w:r>
          </w:p>
        </w:tc>
        <w:tc>
          <w:tcPr>
            <w:tcW w:w="1213" w:type="dxa"/>
            <w:vAlign w:val="bottom"/>
          </w:tcPr>
          <w:p w14:paraId="7DB9036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0.018</w:t>
            </w:r>
          </w:p>
        </w:tc>
      </w:tr>
      <w:tr w:rsidR="00803954" w:rsidRPr="004D2180" w14:paraId="370526FD" w14:textId="77777777" w:rsidTr="00803954">
        <w:tc>
          <w:tcPr>
            <w:tcW w:w="1323" w:type="dxa"/>
            <w:vAlign w:val="bottom"/>
          </w:tcPr>
          <w:p w14:paraId="12AA3AED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K02910</w:t>
            </w:r>
          </w:p>
        </w:tc>
        <w:tc>
          <w:tcPr>
            <w:tcW w:w="4482" w:type="dxa"/>
            <w:vAlign w:val="bottom"/>
          </w:tcPr>
          <w:p w14:paraId="27A3448E" w14:textId="77777777" w:rsidR="00803954" w:rsidRPr="008F7FD4" w:rsidRDefault="00803954">
            <w:pPr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</w:pPr>
            <w:r w:rsidRPr="008F7FD4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large subunit ribosomal protein L31e</w:t>
            </w:r>
          </w:p>
        </w:tc>
        <w:tc>
          <w:tcPr>
            <w:tcW w:w="1279" w:type="dxa"/>
            <w:vAlign w:val="bottom"/>
          </w:tcPr>
          <w:p w14:paraId="3D89C6B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0.0034</w:t>
            </w:r>
          </w:p>
        </w:tc>
        <w:tc>
          <w:tcPr>
            <w:tcW w:w="1279" w:type="dxa"/>
            <w:vAlign w:val="bottom"/>
          </w:tcPr>
          <w:p w14:paraId="699A219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0.0045</w:t>
            </w:r>
          </w:p>
        </w:tc>
        <w:tc>
          <w:tcPr>
            <w:tcW w:w="1213" w:type="dxa"/>
            <w:vAlign w:val="bottom"/>
          </w:tcPr>
          <w:p w14:paraId="590885E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0.010</w:t>
            </w:r>
          </w:p>
        </w:tc>
      </w:tr>
      <w:tr w:rsidR="00803954" w:rsidRPr="004D2180" w14:paraId="1F4AB5B8" w14:textId="77777777" w:rsidTr="00803954">
        <w:tc>
          <w:tcPr>
            <w:tcW w:w="1323" w:type="dxa"/>
            <w:vAlign w:val="bottom"/>
          </w:tcPr>
          <w:p w14:paraId="5BB5835D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K02912</w:t>
            </w:r>
          </w:p>
        </w:tc>
        <w:tc>
          <w:tcPr>
            <w:tcW w:w="4482" w:type="dxa"/>
            <w:vAlign w:val="bottom"/>
          </w:tcPr>
          <w:p w14:paraId="5D7D5D40" w14:textId="77777777" w:rsidR="00803954" w:rsidRPr="008F7FD4" w:rsidRDefault="00803954">
            <w:pPr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</w:pPr>
            <w:r w:rsidRPr="008F7FD4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large subunit ribosomal protein L32e</w:t>
            </w:r>
          </w:p>
        </w:tc>
        <w:tc>
          <w:tcPr>
            <w:tcW w:w="1279" w:type="dxa"/>
            <w:vAlign w:val="bottom"/>
          </w:tcPr>
          <w:p w14:paraId="2D6F519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0.0076</w:t>
            </w:r>
          </w:p>
        </w:tc>
        <w:tc>
          <w:tcPr>
            <w:tcW w:w="1279" w:type="dxa"/>
            <w:vAlign w:val="bottom"/>
          </w:tcPr>
          <w:p w14:paraId="229AED6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0.0118</w:t>
            </w:r>
          </w:p>
        </w:tc>
        <w:tc>
          <w:tcPr>
            <w:tcW w:w="1213" w:type="dxa"/>
            <w:vAlign w:val="bottom"/>
          </w:tcPr>
          <w:p w14:paraId="2C93059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0.005</w:t>
            </w:r>
          </w:p>
        </w:tc>
      </w:tr>
      <w:tr w:rsidR="00803954" w:rsidRPr="004D2180" w14:paraId="12C6E6EE" w14:textId="77777777" w:rsidTr="00803954">
        <w:tc>
          <w:tcPr>
            <w:tcW w:w="1323" w:type="dxa"/>
            <w:vAlign w:val="bottom"/>
          </w:tcPr>
          <w:p w14:paraId="102A2658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K02915</w:t>
            </w:r>
          </w:p>
        </w:tc>
        <w:tc>
          <w:tcPr>
            <w:tcW w:w="4482" w:type="dxa"/>
            <w:vAlign w:val="bottom"/>
          </w:tcPr>
          <w:p w14:paraId="3C0DB0EC" w14:textId="77777777" w:rsidR="00803954" w:rsidRPr="008F7FD4" w:rsidRDefault="00803954">
            <w:pPr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</w:pPr>
            <w:r w:rsidRPr="008F7FD4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large subunit ribosomal protein L34e</w:t>
            </w:r>
          </w:p>
        </w:tc>
        <w:tc>
          <w:tcPr>
            <w:tcW w:w="1279" w:type="dxa"/>
            <w:vAlign w:val="bottom"/>
          </w:tcPr>
          <w:p w14:paraId="744914F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0.0065</w:t>
            </w:r>
          </w:p>
        </w:tc>
        <w:tc>
          <w:tcPr>
            <w:tcW w:w="1279" w:type="dxa"/>
            <w:vAlign w:val="bottom"/>
          </w:tcPr>
          <w:p w14:paraId="32B7242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0.0091</w:t>
            </w:r>
          </w:p>
        </w:tc>
        <w:tc>
          <w:tcPr>
            <w:tcW w:w="1213" w:type="dxa"/>
            <w:vAlign w:val="bottom"/>
          </w:tcPr>
          <w:p w14:paraId="36F2918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0.029</w:t>
            </w:r>
          </w:p>
        </w:tc>
      </w:tr>
      <w:tr w:rsidR="00803954" w:rsidRPr="004D2180" w14:paraId="5B1DF323" w14:textId="77777777" w:rsidTr="00803954">
        <w:tc>
          <w:tcPr>
            <w:tcW w:w="1323" w:type="dxa"/>
            <w:vAlign w:val="bottom"/>
          </w:tcPr>
          <w:p w14:paraId="7395F2FA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K02921</w:t>
            </w:r>
          </w:p>
        </w:tc>
        <w:tc>
          <w:tcPr>
            <w:tcW w:w="4482" w:type="dxa"/>
            <w:vAlign w:val="bottom"/>
          </w:tcPr>
          <w:p w14:paraId="5A975BB4" w14:textId="77777777" w:rsidR="00803954" w:rsidRPr="008F7FD4" w:rsidRDefault="00803954">
            <w:pPr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</w:pPr>
            <w:r w:rsidRPr="008F7FD4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large subunit ribosomal protein L37Ae</w:t>
            </w:r>
          </w:p>
        </w:tc>
        <w:tc>
          <w:tcPr>
            <w:tcW w:w="1279" w:type="dxa"/>
            <w:vAlign w:val="bottom"/>
          </w:tcPr>
          <w:p w14:paraId="7BA5DE0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0.0070</w:t>
            </w:r>
          </w:p>
        </w:tc>
        <w:tc>
          <w:tcPr>
            <w:tcW w:w="1279" w:type="dxa"/>
            <w:vAlign w:val="bottom"/>
          </w:tcPr>
          <w:p w14:paraId="2543CA5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0.0100</w:t>
            </w:r>
          </w:p>
        </w:tc>
        <w:tc>
          <w:tcPr>
            <w:tcW w:w="1213" w:type="dxa"/>
            <w:vAlign w:val="bottom"/>
          </w:tcPr>
          <w:p w14:paraId="34B69279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0.006</w:t>
            </w:r>
          </w:p>
        </w:tc>
      </w:tr>
      <w:tr w:rsidR="00803954" w:rsidRPr="004D2180" w14:paraId="524472B5" w14:textId="77777777" w:rsidTr="00803954">
        <w:tc>
          <w:tcPr>
            <w:tcW w:w="1323" w:type="dxa"/>
            <w:vAlign w:val="bottom"/>
          </w:tcPr>
          <w:p w14:paraId="270574FC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K02924</w:t>
            </w:r>
          </w:p>
        </w:tc>
        <w:tc>
          <w:tcPr>
            <w:tcW w:w="4482" w:type="dxa"/>
            <w:vAlign w:val="bottom"/>
          </w:tcPr>
          <w:p w14:paraId="1765B746" w14:textId="77777777" w:rsidR="00803954" w:rsidRPr="008F7FD4" w:rsidRDefault="00803954">
            <w:pPr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</w:pPr>
            <w:r w:rsidRPr="008F7FD4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large subunit ribosomal protein L39e</w:t>
            </w:r>
          </w:p>
        </w:tc>
        <w:tc>
          <w:tcPr>
            <w:tcW w:w="1279" w:type="dxa"/>
            <w:vAlign w:val="bottom"/>
          </w:tcPr>
          <w:p w14:paraId="3434B619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0.0061</w:t>
            </w:r>
          </w:p>
        </w:tc>
        <w:tc>
          <w:tcPr>
            <w:tcW w:w="1279" w:type="dxa"/>
            <w:vAlign w:val="bottom"/>
          </w:tcPr>
          <w:p w14:paraId="653AA35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0.0086</w:t>
            </w:r>
          </w:p>
        </w:tc>
        <w:tc>
          <w:tcPr>
            <w:tcW w:w="1213" w:type="dxa"/>
            <w:vAlign w:val="bottom"/>
          </w:tcPr>
          <w:p w14:paraId="159A0F2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0.019</w:t>
            </w:r>
          </w:p>
        </w:tc>
      </w:tr>
      <w:tr w:rsidR="00803954" w:rsidRPr="004D2180" w14:paraId="77A4A59C" w14:textId="77777777" w:rsidTr="00803954">
        <w:tc>
          <w:tcPr>
            <w:tcW w:w="1323" w:type="dxa"/>
            <w:vAlign w:val="bottom"/>
          </w:tcPr>
          <w:p w14:paraId="26F1694A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K02927</w:t>
            </w:r>
          </w:p>
        </w:tc>
        <w:tc>
          <w:tcPr>
            <w:tcW w:w="4482" w:type="dxa"/>
            <w:vAlign w:val="bottom"/>
          </w:tcPr>
          <w:p w14:paraId="16610611" w14:textId="77777777" w:rsidR="00803954" w:rsidRPr="008F7FD4" w:rsidRDefault="00803954">
            <w:pPr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</w:pPr>
            <w:r w:rsidRPr="008F7FD4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large subunit ribosomal protein L40e</w:t>
            </w:r>
          </w:p>
        </w:tc>
        <w:tc>
          <w:tcPr>
            <w:tcW w:w="1279" w:type="dxa"/>
            <w:vAlign w:val="bottom"/>
          </w:tcPr>
          <w:p w14:paraId="233266E9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0.0045</w:t>
            </w:r>
          </w:p>
        </w:tc>
        <w:tc>
          <w:tcPr>
            <w:tcW w:w="1279" w:type="dxa"/>
            <w:vAlign w:val="bottom"/>
          </w:tcPr>
          <w:p w14:paraId="5FA2BCF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0.0064</w:t>
            </w:r>
          </w:p>
        </w:tc>
        <w:tc>
          <w:tcPr>
            <w:tcW w:w="1213" w:type="dxa"/>
            <w:vAlign w:val="bottom"/>
          </w:tcPr>
          <w:p w14:paraId="0138B5D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0.000</w:t>
            </w:r>
          </w:p>
        </w:tc>
      </w:tr>
      <w:tr w:rsidR="00803954" w:rsidRPr="004D2180" w14:paraId="0619F0F4" w14:textId="77777777" w:rsidTr="00803954">
        <w:tc>
          <w:tcPr>
            <w:tcW w:w="1323" w:type="dxa"/>
            <w:vAlign w:val="bottom"/>
          </w:tcPr>
          <w:p w14:paraId="02724DD5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K02929</w:t>
            </w:r>
          </w:p>
        </w:tc>
        <w:tc>
          <w:tcPr>
            <w:tcW w:w="4482" w:type="dxa"/>
            <w:vAlign w:val="bottom"/>
          </w:tcPr>
          <w:p w14:paraId="7620A2A4" w14:textId="77777777" w:rsidR="00803954" w:rsidRPr="008F7FD4" w:rsidRDefault="00803954">
            <w:pPr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</w:pPr>
            <w:r w:rsidRPr="008F7FD4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large subunit ribosomal protein L44e</w:t>
            </w:r>
          </w:p>
        </w:tc>
        <w:tc>
          <w:tcPr>
            <w:tcW w:w="1279" w:type="dxa"/>
            <w:vAlign w:val="bottom"/>
          </w:tcPr>
          <w:p w14:paraId="5D0C6B9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0.0116</w:t>
            </w:r>
          </w:p>
        </w:tc>
        <w:tc>
          <w:tcPr>
            <w:tcW w:w="1279" w:type="dxa"/>
            <w:vAlign w:val="bottom"/>
          </w:tcPr>
          <w:p w14:paraId="40891E2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0.0162</w:t>
            </w:r>
          </w:p>
        </w:tc>
        <w:tc>
          <w:tcPr>
            <w:tcW w:w="1213" w:type="dxa"/>
            <w:vAlign w:val="bottom"/>
          </w:tcPr>
          <w:p w14:paraId="6756C03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0.007</w:t>
            </w:r>
          </w:p>
        </w:tc>
      </w:tr>
      <w:tr w:rsidR="00803954" w:rsidRPr="004D2180" w14:paraId="53D7DF25" w14:textId="77777777" w:rsidTr="00803954">
        <w:tc>
          <w:tcPr>
            <w:tcW w:w="1323" w:type="dxa"/>
            <w:vAlign w:val="bottom"/>
          </w:tcPr>
          <w:p w14:paraId="2C3D7FBB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K02930</w:t>
            </w:r>
          </w:p>
        </w:tc>
        <w:tc>
          <w:tcPr>
            <w:tcW w:w="4482" w:type="dxa"/>
            <w:vAlign w:val="bottom"/>
          </w:tcPr>
          <w:p w14:paraId="4E5A0086" w14:textId="77777777" w:rsidR="00803954" w:rsidRPr="008F7FD4" w:rsidRDefault="00803954">
            <w:pPr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</w:pPr>
            <w:r w:rsidRPr="008F7FD4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large subunit ribosomal protein L4e</w:t>
            </w:r>
          </w:p>
        </w:tc>
        <w:tc>
          <w:tcPr>
            <w:tcW w:w="1279" w:type="dxa"/>
            <w:vAlign w:val="bottom"/>
          </w:tcPr>
          <w:p w14:paraId="6DD2FB7B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0.0143</w:t>
            </w:r>
          </w:p>
        </w:tc>
        <w:tc>
          <w:tcPr>
            <w:tcW w:w="1279" w:type="dxa"/>
            <w:vAlign w:val="bottom"/>
          </w:tcPr>
          <w:p w14:paraId="52067F9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0.0244</w:t>
            </w:r>
          </w:p>
        </w:tc>
        <w:tc>
          <w:tcPr>
            <w:tcW w:w="1213" w:type="dxa"/>
            <w:vAlign w:val="bottom"/>
          </w:tcPr>
          <w:p w14:paraId="5E5A9375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0.006</w:t>
            </w:r>
          </w:p>
        </w:tc>
      </w:tr>
      <w:tr w:rsidR="00803954" w:rsidRPr="004D2180" w14:paraId="52CB9EC9" w14:textId="77777777" w:rsidTr="00803954">
        <w:tc>
          <w:tcPr>
            <w:tcW w:w="1323" w:type="dxa"/>
            <w:vAlign w:val="bottom"/>
          </w:tcPr>
          <w:p w14:paraId="1B988102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K02936</w:t>
            </w:r>
          </w:p>
        </w:tc>
        <w:tc>
          <w:tcPr>
            <w:tcW w:w="4482" w:type="dxa"/>
            <w:vAlign w:val="bottom"/>
          </w:tcPr>
          <w:p w14:paraId="4499F927" w14:textId="77777777" w:rsidR="00803954" w:rsidRPr="008F7FD4" w:rsidRDefault="00803954">
            <w:pPr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</w:pPr>
            <w:r w:rsidRPr="008F7FD4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large subunit ribosomal protein L7Ae</w:t>
            </w:r>
          </w:p>
        </w:tc>
        <w:tc>
          <w:tcPr>
            <w:tcW w:w="1279" w:type="dxa"/>
            <w:vAlign w:val="bottom"/>
          </w:tcPr>
          <w:p w14:paraId="61F8155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0.0100</w:t>
            </w:r>
          </w:p>
        </w:tc>
        <w:tc>
          <w:tcPr>
            <w:tcW w:w="1279" w:type="dxa"/>
            <w:vAlign w:val="bottom"/>
          </w:tcPr>
          <w:p w14:paraId="0556E7E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0.0138</w:t>
            </w:r>
          </w:p>
        </w:tc>
        <w:tc>
          <w:tcPr>
            <w:tcW w:w="1213" w:type="dxa"/>
            <w:vAlign w:val="bottom"/>
          </w:tcPr>
          <w:p w14:paraId="720C093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0.005</w:t>
            </w:r>
          </w:p>
        </w:tc>
      </w:tr>
      <w:tr w:rsidR="00803954" w:rsidRPr="004D2180" w14:paraId="2D681075" w14:textId="77777777" w:rsidTr="00803954">
        <w:tc>
          <w:tcPr>
            <w:tcW w:w="1323" w:type="dxa"/>
            <w:vAlign w:val="bottom"/>
          </w:tcPr>
          <w:p w14:paraId="68976A3F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K02956</w:t>
            </w:r>
          </w:p>
        </w:tc>
        <w:tc>
          <w:tcPr>
            <w:tcW w:w="4482" w:type="dxa"/>
            <w:vAlign w:val="bottom"/>
          </w:tcPr>
          <w:p w14:paraId="13D3DBF0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small subunit ribosomal protein S15</w:t>
            </w:r>
          </w:p>
        </w:tc>
        <w:tc>
          <w:tcPr>
            <w:tcW w:w="1279" w:type="dxa"/>
            <w:vAlign w:val="bottom"/>
          </w:tcPr>
          <w:p w14:paraId="41A952F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0.0503</w:t>
            </w:r>
          </w:p>
        </w:tc>
        <w:tc>
          <w:tcPr>
            <w:tcW w:w="1279" w:type="dxa"/>
            <w:vAlign w:val="bottom"/>
          </w:tcPr>
          <w:p w14:paraId="17E194B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0.0544</w:t>
            </w:r>
          </w:p>
        </w:tc>
        <w:tc>
          <w:tcPr>
            <w:tcW w:w="1213" w:type="dxa"/>
            <w:vAlign w:val="bottom"/>
          </w:tcPr>
          <w:p w14:paraId="44132465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0.001</w:t>
            </w:r>
          </w:p>
        </w:tc>
      </w:tr>
      <w:tr w:rsidR="00803954" w:rsidRPr="004D2180" w14:paraId="23FE7C61" w14:textId="77777777" w:rsidTr="00803954">
        <w:tc>
          <w:tcPr>
            <w:tcW w:w="1323" w:type="dxa"/>
            <w:vAlign w:val="bottom"/>
          </w:tcPr>
          <w:p w14:paraId="0C4C2336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K02962</w:t>
            </w:r>
          </w:p>
        </w:tc>
        <w:tc>
          <w:tcPr>
            <w:tcW w:w="4482" w:type="dxa"/>
            <w:vAlign w:val="bottom"/>
          </w:tcPr>
          <w:p w14:paraId="5FEF85C3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small subunit ribosomal protein S17e</w:t>
            </w:r>
          </w:p>
        </w:tc>
        <w:tc>
          <w:tcPr>
            <w:tcW w:w="1279" w:type="dxa"/>
            <w:vAlign w:val="bottom"/>
          </w:tcPr>
          <w:p w14:paraId="02EB7E0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0.0034</w:t>
            </w:r>
          </w:p>
        </w:tc>
        <w:tc>
          <w:tcPr>
            <w:tcW w:w="1279" w:type="dxa"/>
            <w:vAlign w:val="bottom"/>
          </w:tcPr>
          <w:p w14:paraId="1F4FAE5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0.0052</w:t>
            </w:r>
          </w:p>
        </w:tc>
        <w:tc>
          <w:tcPr>
            <w:tcW w:w="1213" w:type="dxa"/>
            <w:vAlign w:val="bottom"/>
          </w:tcPr>
          <w:p w14:paraId="4EE0E00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0.021</w:t>
            </w:r>
          </w:p>
        </w:tc>
      </w:tr>
      <w:tr w:rsidR="00803954" w:rsidRPr="004D2180" w14:paraId="129F379B" w14:textId="77777777" w:rsidTr="00803954">
        <w:tc>
          <w:tcPr>
            <w:tcW w:w="1323" w:type="dxa"/>
            <w:vAlign w:val="bottom"/>
          </w:tcPr>
          <w:p w14:paraId="74F64BEF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K02966</w:t>
            </w:r>
          </w:p>
        </w:tc>
        <w:tc>
          <w:tcPr>
            <w:tcW w:w="4482" w:type="dxa"/>
            <w:vAlign w:val="bottom"/>
          </w:tcPr>
          <w:p w14:paraId="27CC0098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small subunit ribosomal protein S19e</w:t>
            </w:r>
          </w:p>
        </w:tc>
        <w:tc>
          <w:tcPr>
            <w:tcW w:w="1279" w:type="dxa"/>
            <w:vAlign w:val="bottom"/>
          </w:tcPr>
          <w:p w14:paraId="583F88E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0.0101</w:t>
            </w:r>
          </w:p>
        </w:tc>
        <w:tc>
          <w:tcPr>
            <w:tcW w:w="1279" w:type="dxa"/>
            <w:vAlign w:val="bottom"/>
          </w:tcPr>
          <w:p w14:paraId="1874F7C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0.0140</w:t>
            </w:r>
          </w:p>
        </w:tc>
        <w:tc>
          <w:tcPr>
            <w:tcW w:w="1213" w:type="dxa"/>
            <w:vAlign w:val="bottom"/>
          </w:tcPr>
          <w:p w14:paraId="5A51E3DB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0.038</w:t>
            </w:r>
          </w:p>
        </w:tc>
      </w:tr>
      <w:tr w:rsidR="00803954" w:rsidRPr="004D2180" w14:paraId="1C0625C7" w14:textId="77777777" w:rsidTr="00803954">
        <w:tc>
          <w:tcPr>
            <w:tcW w:w="1323" w:type="dxa"/>
            <w:vAlign w:val="bottom"/>
          </w:tcPr>
          <w:p w14:paraId="0124F022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K02974</w:t>
            </w:r>
          </w:p>
        </w:tc>
        <w:tc>
          <w:tcPr>
            <w:tcW w:w="4482" w:type="dxa"/>
            <w:vAlign w:val="bottom"/>
          </w:tcPr>
          <w:p w14:paraId="011CEC06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small subunit ribosomal protein S24e</w:t>
            </w:r>
          </w:p>
        </w:tc>
        <w:tc>
          <w:tcPr>
            <w:tcW w:w="1279" w:type="dxa"/>
            <w:vAlign w:val="bottom"/>
          </w:tcPr>
          <w:p w14:paraId="4D9740F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0.0019</w:t>
            </w:r>
          </w:p>
        </w:tc>
        <w:tc>
          <w:tcPr>
            <w:tcW w:w="1279" w:type="dxa"/>
            <w:vAlign w:val="bottom"/>
          </w:tcPr>
          <w:p w14:paraId="3EA48EE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0.0041</w:t>
            </w:r>
          </w:p>
        </w:tc>
        <w:tc>
          <w:tcPr>
            <w:tcW w:w="1213" w:type="dxa"/>
            <w:vAlign w:val="bottom"/>
          </w:tcPr>
          <w:p w14:paraId="4A0AD12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0.041</w:t>
            </w:r>
          </w:p>
        </w:tc>
      </w:tr>
      <w:tr w:rsidR="00803954" w:rsidRPr="004D2180" w14:paraId="711A894F" w14:textId="77777777" w:rsidTr="00803954">
        <w:tc>
          <w:tcPr>
            <w:tcW w:w="1323" w:type="dxa"/>
            <w:vAlign w:val="bottom"/>
          </w:tcPr>
          <w:p w14:paraId="32E3F2A6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K02979</w:t>
            </w:r>
          </w:p>
        </w:tc>
        <w:tc>
          <w:tcPr>
            <w:tcW w:w="4482" w:type="dxa"/>
            <w:vAlign w:val="bottom"/>
          </w:tcPr>
          <w:p w14:paraId="6DE09C59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small subunit ribosomal protein S28e</w:t>
            </w:r>
          </w:p>
        </w:tc>
        <w:tc>
          <w:tcPr>
            <w:tcW w:w="1279" w:type="dxa"/>
            <w:vAlign w:val="bottom"/>
          </w:tcPr>
          <w:p w14:paraId="5CDAFE90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0.0056</w:t>
            </w:r>
          </w:p>
        </w:tc>
        <w:tc>
          <w:tcPr>
            <w:tcW w:w="1279" w:type="dxa"/>
            <w:vAlign w:val="bottom"/>
          </w:tcPr>
          <w:p w14:paraId="5864BA7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0.0072</w:t>
            </w:r>
          </w:p>
        </w:tc>
        <w:tc>
          <w:tcPr>
            <w:tcW w:w="1213" w:type="dxa"/>
            <w:vAlign w:val="bottom"/>
          </w:tcPr>
          <w:p w14:paraId="2B5182F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0.029</w:t>
            </w:r>
          </w:p>
        </w:tc>
      </w:tr>
      <w:tr w:rsidR="00803954" w:rsidRPr="004D2180" w14:paraId="566B5FF8" w14:textId="77777777" w:rsidTr="00803954">
        <w:tc>
          <w:tcPr>
            <w:tcW w:w="1323" w:type="dxa"/>
            <w:vAlign w:val="bottom"/>
          </w:tcPr>
          <w:p w14:paraId="22128965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K02984</w:t>
            </w:r>
          </w:p>
        </w:tc>
        <w:tc>
          <w:tcPr>
            <w:tcW w:w="4482" w:type="dxa"/>
            <w:vAlign w:val="bottom"/>
          </w:tcPr>
          <w:p w14:paraId="3C2DBE89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small subunit ribosomal protein S3Ae</w:t>
            </w:r>
          </w:p>
        </w:tc>
        <w:tc>
          <w:tcPr>
            <w:tcW w:w="1279" w:type="dxa"/>
            <w:vAlign w:val="bottom"/>
          </w:tcPr>
          <w:p w14:paraId="41F35540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0.0139</w:t>
            </w:r>
          </w:p>
        </w:tc>
        <w:tc>
          <w:tcPr>
            <w:tcW w:w="1279" w:type="dxa"/>
            <w:vAlign w:val="bottom"/>
          </w:tcPr>
          <w:p w14:paraId="2F1A5D0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0.0195</w:t>
            </w:r>
          </w:p>
        </w:tc>
        <w:tc>
          <w:tcPr>
            <w:tcW w:w="1213" w:type="dxa"/>
            <w:vAlign w:val="bottom"/>
          </w:tcPr>
          <w:p w14:paraId="216FBB2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0.032</w:t>
            </w:r>
          </w:p>
        </w:tc>
      </w:tr>
      <w:tr w:rsidR="00803954" w:rsidRPr="004D2180" w14:paraId="7E222B92" w14:textId="77777777" w:rsidTr="00803954">
        <w:tc>
          <w:tcPr>
            <w:tcW w:w="1323" w:type="dxa"/>
            <w:vAlign w:val="bottom"/>
          </w:tcPr>
          <w:p w14:paraId="704D8BA7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K02987</w:t>
            </w:r>
          </w:p>
        </w:tc>
        <w:tc>
          <w:tcPr>
            <w:tcW w:w="4482" w:type="dxa"/>
            <w:vAlign w:val="bottom"/>
          </w:tcPr>
          <w:p w14:paraId="69F36859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small subunit ribosomal protein S4e</w:t>
            </w:r>
          </w:p>
        </w:tc>
        <w:tc>
          <w:tcPr>
            <w:tcW w:w="1279" w:type="dxa"/>
            <w:vAlign w:val="bottom"/>
          </w:tcPr>
          <w:p w14:paraId="39F700B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0.0093</w:t>
            </w:r>
          </w:p>
        </w:tc>
        <w:tc>
          <w:tcPr>
            <w:tcW w:w="1279" w:type="dxa"/>
            <w:vAlign w:val="bottom"/>
          </w:tcPr>
          <w:p w14:paraId="53E332E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0.0127</w:t>
            </w:r>
          </w:p>
        </w:tc>
        <w:tc>
          <w:tcPr>
            <w:tcW w:w="1213" w:type="dxa"/>
            <w:vAlign w:val="bottom"/>
          </w:tcPr>
          <w:p w14:paraId="4E250AF5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0.009</w:t>
            </w:r>
          </w:p>
        </w:tc>
      </w:tr>
      <w:tr w:rsidR="00803954" w:rsidRPr="004D2180" w14:paraId="260841D2" w14:textId="77777777" w:rsidTr="00803954">
        <w:tc>
          <w:tcPr>
            <w:tcW w:w="1323" w:type="dxa"/>
            <w:vAlign w:val="bottom"/>
          </w:tcPr>
          <w:p w14:paraId="7FEE86AE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K02991</w:t>
            </w:r>
          </w:p>
        </w:tc>
        <w:tc>
          <w:tcPr>
            <w:tcW w:w="4482" w:type="dxa"/>
            <w:vAlign w:val="bottom"/>
          </w:tcPr>
          <w:p w14:paraId="7CB1D125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small subunit ribosomal protein S6e</w:t>
            </w:r>
          </w:p>
        </w:tc>
        <w:tc>
          <w:tcPr>
            <w:tcW w:w="1279" w:type="dxa"/>
            <w:vAlign w:val="bottom"/>
          </w:tcPr>
          <w:p w14:paraId="4CB17619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0.0051</w:t>
            </w:r>
          </w:p>
        </w:tc>
        <w:tc>
          <w:tcPr>
            <w:tcW w:w="1279" w:type="dxa"/>
            <w:vAlign w:val="bottom"/>
          </w:tcPr>
          <w:p w14:paraId="4F0C681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0.0065</w:t>
            </w:r>
          </w:p>
        </w:tc>
        <w:tc>
          <w:tcPr>
            <w:tcW w:w="1213" w:type="dxa"/>
            <w:vAlign w:val="bottom"/>
          </w:tcPr>
          <w:p w14:paraId="2A01E70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0.027</w:t>
            </w:r>
          </w:p>
        </w:tc>
      </w:tr>
      <w:tr w:rsidR="00803954" w:rsidRPr="004D2180" w14:paraId="3F287ED5" w14:textId="77777777" w:rsidTr="00803954">
        <w:tc>
          <w:tcPr>
            <w:tcW w:w="1323" w:type="dxa"/>
            <w:vAlign w:val="bottom"/>
          </w:tcPr>
          <w:p w14:paraId="25D1E610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K02992</w:t>
            </w:r>
          </w:p>
        </w:tc>
        <w:tc>
          <w:tcPr>
            <w:tcW w:w="4482" w:type="dxa"/>
            <w:vAlign w:val="bottom"/>
          </w:tcPr>
          <w:p w14:paraId="0073C650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small subunit ribosomal protein S7</w:t>
            </w:r>
          </w:p>
        </w:tc>
        <w:tc>
          <w:tcPr>
            <w:tcW w:w="1279" w:type="dxa"/>
            <w:vAlign w:val="bottom"/>
          </w:tcPr>
          <w:p w14:paraId="748B9E0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0.1734</w:t>
            </w:r>
          </w:p>
        </w:tc>
        <w:tc>
          <w:tcPr>
            <w:tcW w:w="1279" w:type="dxa"/>
            <w:vAlign w:val="bottom"/>
          </w:tcPr>
          <w:p w14:paraId="2B39C6B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0.1809</w:t>
            </w:r>
          </w:p>
        </w:tc>
        <w:tc>
          <w:tcPr>
            <w:tcW w:w="1213" w:type="dxa"/>
            <w:vAlign w:val="bottom"/>
          </w:tcPr>
          <w:p w14:paraId="62890F9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0.041</w:t>
            </w:r>
          </w:p>
        </w:tc>
      </w:tr>
      <w:tr w:rsidR="00803954" w:rsidRPr="004D2180" w14:paraId="6555C9CF" w14:textId="77777777" w:rsidTr="00803954">
        <w:tc>
          <w:tcPr>
            <w:tcW w:w="1323" w:type="dxa"/>
            <w:vAlign w:val="bottom"/>
          </w:tcPr>
          <w:p w14:paraId="0F967CD6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K02995</w:t>
            </w:r>
          </w:p>
        </w:tc>
        <w:tc>
          <w:tcPr>
            <w:tcW w:w="4482" w:type="dxa"/>
            <w:vAlign w:val="bottom"/>
          </w:tcPr>
          <w:p w14:paraId="1B3FCDD9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small subunit ribosomal protein S8e</w:t>
            </w:r>
          </w:p>
        </w:tc>
        <w:tc>
          <w:tcPr>
            <w:tcW w:w="1279" w:type="dxa"/>
            <w:vAlign w:val="bottom"/>
          </w:tcPr>
          <w:p w14:paraId="79C8C8D5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0.0075</w:t>
            </w:r>
          </w:p>
        </w:tc>
        <w:tc>
          <w:tcPr>
            <w:tcW w:w="1279" w:type="dxa"/>
            <w:vAlign w:val="bottom"/>
          </w:tcPr>
          <w:p w14:paraId="26CD8CC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0.0115</w:t>
            </w:r>
          </w:p>
        </w:tc>
        <w:tc>
          <w:tcPr>
            <w:tcW w:w="1213" w:type="dxa"/>
            <w:vAlign w:val="bottom"/>
          </w:tcPr>
          <w:p w14:paraId="369DF89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0.005</w:t>
            </w:r>
          </w:p>
        </w:tc>
      </w:tr>
      <w:tr w:rsidR="00803954" w:rsidRPr="004D2180" w14:paraId="7AA19D87" w14:textId="77777777" w:rsidTr="00803954">
        <w:tc>
          <w:tcPr>
            <w:tcW w:w="1323" w:type="dxa"/>
            <w:vAlign w:val="bottom"/>
          </w:tcPr>
          <w:p w14:paraId="272C030F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K02996</w:t>
            </w:r>
          </w:p>
        </w:tc>
        <w:tc>
          <w:tcPr>
            <w:tcW w:w="4482" w:type="dxa"/>
            <w:vAlign w:val="bottom"/>
          </w:tcPr>
          <w:p w14:paraId="5E7E2FC3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small subunit ribosomal protein S9</w:t>
            </w:r>
          </w:p>
        </w:tc>
        <w:tc>
          <w:tcPr>
            <w:tcW w:w="1279" w:type="dxa"/>
            <w:vAlign w:val="bottom"/>
          </w:tcPr>
          <w:p w14:paraId="29FB397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0.0892</w:t>
            </w:r>
          </w:p>
        </w:tc>
        <w:tc>
          <w:tcPr>
            <w:tcW w:w="1279" w:type="dxa"/>
            <w:vAlign w:val="bottom"/>
          </w:tcPr>
          <w:p w14:paraId="25D833B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0.0918</w:t>
            </w:r>
          </w:p>
        </w:tc>
        <w:tc>
          <w:tcPr>
            <w:tcW w:w="1213" w:type="dxa"/>
            <w:vAlign w:val="bottom"/>
          </w:tcPr>
          <w:p w14:paraId="7245CBA0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0.043</w:t>
            </w:r>
          </w:p>
        </w:tc>
      </w:tr>
      <w:tr w:rsidR="00803954" w:rsidRPr="004D2180" w14:paraId="6C679F62" w14:textId="77777777" w:rsidTr="00803954">
        <w:tc>
          <w:tcPr>
            <w:tcW w:w="1323" w:type="dxa"/>
            <w:vAlign w:val="bottom"/>
          </w:tcPr>
          <w:p w14:paraId="25252D2B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K03041</w:t>
            </w:r>
          </w:p>
        </w:tc>
        <w:tc>
          <w:tcPr>
            <w:tcW w:w="4482" w:type="dxa"/>
            <w:vAlign w:val="bottom"/>
          </w:tcPr>
          <w:p w14:paraId="1E429E78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DNA-directed RNA polymerase subunit Aprime [EC:2.7.7.6]</w:t>
            </w:r>
          </w:p>
        </w:tc>
        <w:tc>
          <w:tcPr>
            <w:tcW w:w="1279" w:type="dxa"/>
            <w:vAlign w:val="bottom"/>
          </w:tcPr>
          <w:p w14:paraId="7CC61EE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0.0210</w:t>
            </w:r>
          </w:p>
        </w:tc>
        <w:tc>
          <w:tcPr>
            <w:tcW w:w="1279" w:type="dxa"/>
            <w:vAlign w:val="bottom"/>
          </w:tcPr>
          <w:p w14:paraId="579BB445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0.0328</w:t>
            </w:r>
          </w:p>
        </w:tc>
        <w:tc>
          <w:tcPr>
            <w:tcW w:w="1213" w:type="dxa"/>
            <w:vAlign w:val="bottom"/>
          </w:tcPr>
          <w:p w14:paraId="0B5F91C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0.012</w:t>
            </w:r>
          </w:p>
        </w:tc>
      </w:tr>
      <w:tr w:rsidR="00803954" w:rsidRPr="004D2180" w14:paraId="19C9750A" w14:textId="77777777" w:rsidTr="00803954">
        <w:tc>
          <w:tcPr>
            <w:tcW w:w="1323" w:type="dxa"/>
            <w:vAlign w:val="bottom"/>
          </w:tcPr>
          <w:p w14:paraId="5E5A5F9F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K03042</w:t>
            </w:r>
          </w:p>
        </w:tc>
        <w:tc>
          <w:tcPr>
            <w:tcW w:w="4482" w:type="dxa"/>
            <w:vAlign w:val="bottom"/>
          </w:tcPr>
          <w:p w14:paraId="4C133BB1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DNA-directed RNA polymerase subunit Aprime [EC:2.7.7.6]</w:t>
            </w:r>
          </w:p>
        </w:tc>
        <w:tc>
          <w:tcPr>
            <w:tcW w:w="1279" w:type="dxa"/>
            <w:vAlign w:val="bottom"/>
          </w:tcPr>
          <w:p w14:paraId="18E5C27B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0.0171</w:t>
            </w:r>
          </w:p>
        </w:tc>
        <w:tc>
          <w:tcPr>
            <w:tcW w:w="1279" w:type="dxa"/>
            <w:vAlign w:val="bottom"/>
          </w:tcPr>
          <w:p w14:paraId="41629F9B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0.0257</w:t>
            </w:r>
          </w:p>
        </w:tc>
        <w:tc>
          <w:tcPr>
            <w:tcW w:w="1213" w:type="dxa"/>
            <w:vAlign w:val="bottom"/>
          </w:tcPr>
          <w:p w14:paraId="7F91DC9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0.007</w:t>
            </w:r>
          </w:p>
        </w:tc>
      </w:tr>
      <w:tr w:rsidR="00803954" w:rsidRPr="004D2180" w14:paraId="2B2A1FD1" w14:textId="77777777" w:rsidTr="00803954">
        <w:tc>
          <w:tcPr>
            <w:tcW w:w="1323" w:type="dxa"/>
            <w:vAlign w:val="bottom"/>
          </w:tcPr>
          <w:p w14:paraId="609BB9CD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K03044</w:t>
            </w:r>
          </w:p>
        </w:tc>
        <w:tc>
          <w:tcPr>
            <w:tcW w:w="4482" w:type="dxa"/>
            <w:vAlign w:val="bottom"/>
          </w:tcPr>
          <w:p w14:paraId="5133DE04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DNA-directed RNA polymerase subunit Bprime [EC:2.7.7.6]</w:t>
            </w:r>
          </w:p>
        </w:tc>
        <w:tc>
          <w:tcPr>
            <w:tcW w:w="1279" w:type="dxa"/>
            <w:vAlign w:val="bottom"/>
          </w:tcPr>
          <w:p w14:paraId="4DD9128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0.0321</w:t>
            </w:r>
          </w:p>
        </w:tc>
        <w:tc>
          <w:tcPr>
            <w:tcW w:w="1279" w:type="dxa"/>
            <w:vAlign w:val="bottom"/>
          </w:tcPr>
          <w:p w14:paraId="1BA96F8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0.0505</w:t>
            </w:r>
          </w:p>
        </w:tc>
        <w:tc>
          <w:tcPr>
            <w:tcW w:w="1213" w:type="dxa"/>
            <w:vAlign w:val="bottom"/>
          </w:tcPr>
          <w:p w14:paraId="4E298D9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0.005</w:t>
            </w:r>
          </w:p>
        </w:tc>
      </w:tr>
      <w:tr w:rsidR="00803954" w:rsidRPr="004D2180" w14:paraId="3E575383" w14:textId="77777777" w:rsidTr="00803954">
        <w:tc>
          <w:tcPr>
            <w:tcW w:w="1323" w:type="dxa"/>
            <w:vAlign w:val="bottom"/>
          </w:tcPr>
          <w:p w14:paraId="0A136AB9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K03045</w:t>
            </w:r>
          </w:p>
        </w:tc>
        <w:tc>
          <w:tcPr>
            <w:tcW w:w="4482" w:type="dxa"/>
            <w:vAlign w:val="bottom"/>
          </w:tcPr>
          <w:p w14:paraId="25F1EDDC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DNA-directed RNA polymerase subunit Bprime [EC:2.7.7.6]</w:t>
            </w:r>
          </w:p>
        </w:tc>
        <w:tc>
          <w:tcPr>
            <w:tcW w:w="1279" w:type="dxa"/>
            <w:vAlign w:val="bottom"/>
          </w:tcPr>
          <w:p w14:paraId="4D3EE2AB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0.0208</w:t>
            </w:r>
          </w:p>
        </w:tc>
        <w:tc>
          <w:tcPr>
            <w:tcW w:w="1279" w:type="dxa"/>
            <w:vAlign w:val="bottom"/>
          </w:tcPr>
          <w:p w14:paraId="008A9A7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0.0320</w:t>
            </w:r>
          </w:p>
        </w:tc>
        <w:tc>
          <w:tcPr>
            <w:tcW w:w="1213" w:type="dxa"/>
            <w:vAlign w:val="bottom"/>
          </w:tcPr>
          <w:p w14:paraId="60552AC9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0.016</w:t>
            </w:r>
          </w:p>
        </w:tc>
      </w:tr>
      <w:tr w:rsidR="00803954" w:rsidRPr="004D2180" w14:paraId="793F773B" w14:textId="77777777" w:rsidTr="00803954">
        <w:tc>
          <w:tcPr>
            <w:tcW w:w="1323" w:type="dxa"/>
            <w:vAlign w:val="bottom"/>
          </w:tcPr>
          <w:p w14:paraId="372B9C83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K03047</w:t>
            </w:r>
          </w:p>
        </w:tc>
        <w:tc>
          <w:tcPr>
            <w:tcW w:w="4482" w:type="dxa"/>
            <w:vAlign w:val="bottom"/>
          </w:tcPr>
          <w:p w14:paraId="1F2011DA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DNA-directed RNA polymerase subunit D [EC:2.7.7.6]</w:t>
            </w:r>
          </w:p>
        </w:tc>
        <w:tc>
          <w:tcPr>
            <w:tcW w:w="1279" w:type="dxa"/>
            <w:vAlign w:val="bottom"/>
          </w:tcPr>
          <w:p w14:paraId="2C599DE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0.0082</w:t>
            </w:r>
          </w:p>
        </w:tc>
        <w:tc>
          <w:tcPr>
            <w:tcW w:w="1279" w:type="dxa"/>
            <w:vAlign w:val="bottom"/>
          </w:tcPr>
          <w:p w14:paraId="050A97B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0.0121</w:t>
            </w:r>
          </w:p>
        </w:tc>
        <w:tc>
          <w:tcPr>
            <w:tcW w:w="1213" w:type="dxa"/>
            <w:vAlign w:val="bottom"/>
          </w:tcPr>
          <w:p w14:paraId="026BB65B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0.005</w:t>
            </w:r>
          </w:p>
        </w:tc>
      </w:tr>
      <w:tr w:rsidR="00803954" w:rsidRPr="004D2180" w14:paraId="14C25536" w14:textId="77777777" w:rsidTr="00803954">
        <w:tc>
          <w:tcPr>
            <w:tcW w:w="1323" w:type="dxa"/>
            <w:vAlign w:val="bottom"/>
          </w:tcPr>
          <w:p w14:paraId="12CDF8CB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K03055</w:t>
            </w:r>
          </w:p>
        </w:tc>
        <w:tc>
          <w:tcPr>
            <w:tcW w:w="4482" w:type="dxa"/>
            <w:vAlign w:val="bottom"/>
          </w:tcPr>
          <w:p w14:paraId="02CE2C96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DNA-directed RNA polymerase subunit K [EC:2.7.7.6]</w:t>
            </w:r>
          </w:p>
        </w:tc>
        <w:tc>
          <w:tcPr>
            <w:tcW w:w="1279" w:type="dxa"/>
            <w:vAlign w:val="bottom"/>
          </w:tcPr>
          <w:p w14:paraId="3A9129B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0.0010</w:t>
            </w:r>
          </w:p>
        </w:tc>
        <w:tc>
          <w:tcPr>
            <w:tcW w:w="1279" w:type="dxa"/>
            <w:vAlign w:val="bottom"/>
          </w:tcPr>
          <w:p w14:paraId="6DFB412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0.0016</w:t>
            </w:r>
          </w:p>
        </w:tc>
        <w:tc>
          <w:tcPr>
            <w:tcW w:w="1213" w:type="dxa"/>
            <w:vAlign w:val="bottom"/>
          </w:tcPr>
          <w:p w14:paraId="5AFF71E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0.014</w:t>
            </w:r>
          </w:p>
        </w:tc>
      </w:tr>
      <w:tr w:rsidR="00803954" w:rsidRPr="004D2180" w14:paraId="0E2D1D19" w14:textId="77777777" w:rsidTr="00803954">
        <w:tc>
          <w:tcPr>
            <w:tcW w:w="1323" w:type="dxa"/>
            <w:vAlign w:val="bottom"/>
          </w:tcPr>
          <w:p w14:paraId="7E4BB05C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K03070</w:t>
            </w:r>
          </w:p>
        </w:tc>
        <w:tc>
          <w:tcPr>
            <w:tcW w:w="4482" w:type="dxa"/>
            <w:vAlign w:val="bottom"/>
          </w:tcPr>
          <w:p w14:paraId="38B9BF05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preprotein translocase subunit SecA</w:t>
            </w:r>
          </w:p>
        </w:tc>
        <w:tc>
          <w:tcPr>
            <w:tcW w:w="1279" w:type="dxa"/>
            <w:vAlign w:val="bottom"/>
          </w:tcPr>
          <w:p w14:paraId="48E1F78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0.4469</w:t>
            </w:r>
          </w:p>
        </w:tc>
        <w:tc>
          <w:tcPr>
            <w:tcW w:w="1279" w:type="dxa"/>
            <w:vAlign w:val="bottom"/>
          </w:tcPr>
          <w:p w14:paraId="1FE31380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0.4226</w:t>
            </w:r>
          </w:p>
        </w:tc>
        <w:tc>
          <w:tcPr>
            <w:tcW w:w="1213" w:type="dxa"/>
            <w:vAlign w:val="bottom"/>
          </w:tcPr>
          <w:p w14:paraId="656FD43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0.018</w:t>
            </w:r>
          </w:p>
        </w:tc>
      </w:tr>
      <w:tr w:rsidR="00803954" w:rsidRPr="004D2180" w14:paraId="222F2CAD" w14:textId="77777777" w:rsidTr="00803954">
        <w:tc>
          <w:tcPr>
            <w:tcW w:w="1323" w:type="dxa"/>
            <w:vAlign w:val="bottom"/>
          </w:tcPr>
          <w:p w14:paraId="73C1F6C2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K03073</w:t>
            </w:r>
          </w:p>
        </w:tc>
        <w:tc>
          <w:tcPr>
            <w:tcW w:w="4482" w:type="dxa"/>
            <w:vAlign w:val="bottom"/>
          </w:tcPr>
          <w:p w14:paraId="732476E5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preprotein translocase subunit SecE</w:t>
            </w:r>
          </w:p>
        </w:tc>
        <w:tc>
          <w:tcPr>
            <w:tcW w:w="1279" w:type="dxa"/>
            <w:vAlign w:val="bottom"/>
          </w:tcPr>
          <w:p w14:paraId="58F22A4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0.0063</w:t>
            </w:r>
          </w:p>
        </w:tc>
        <w:tc>
          <w:tcPr>
            <w:tcW w:w="1279" w:type="dxa"/>
            <w:vAlign w:val="bottom"/>
          </w:tcPr>
          <w:p w14:paraId="5D4D903B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0.0049</w:t>
            </w:r>
          </w:p>
        </w:tc>
        <w:tc>
          <w:tcPr>
            <w:tcW w:w="1213" w:type="dxa"/>
            <w:vAlign w:val="bottom"/>
          </w:tcPr>
          <w:p w14:paraId="03A3137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0.011</w:t>
            </w:r>
          </w:p>
        </w:tc>
      </w:tr>
      <w:tr w:rsidR="00803954" w:rsidRPr="004D2180" w14:paraId="0C950677" w14:textId="77777777" w:rsidTr="00803954">
        <w:tc>
          <w:tcPr>
            <w:tcW w:w="1323" w:type="dxa"/>
            <w:vAlign w:val="bottom"/>
          </w:tcPr>
          <w:p w14:paraId="06D1BE45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K03075</w:t>
            </w:r>
          </w:p>
        </w:tc>
        <w:tc>
          <w:tcPr>
            <w:tcW w:w="4482" w:type="dxa"/>
            <w:vAlign w:val="bottom"/>
          </w:tcPr>
          <w:p w14:paraId="377D133E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preprotein translocase subunit SecG</w:t>
            </w:r>
          </w:p>
        </w:tc>
        <w:tc>
          <w:tcPr>
            <w:tcW w:w="1279" w:type="dxa"/>
            <w:vAlign w:val="bottom"/>
          </w:tcPr>
          <w:p w14:paraId="5457F18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0.0228</w:t>
            </w:r>
          </w:p>
        </w:tc>
        <w:tc>
          <w:tcPr>
            <w:tcW w:w="1279" w:type="dxa"/>
            <w:vAlign w:val="bottom"/>
          </w:tcPr>
          <w:p w14:paraId="4CD90D1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0.0197</w:t>
            </w:r>
          </w:p>
        </w:tc>
        <w:tc>
          <w:tcPr>
            <w:tcW w:w="1213" w:type="dxa"/>
            <w:vAlign w:val="bottom"/>
          </w:tcPr>
          <w:p w14:paraId="3DD76D9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0.048</w:t>
            </w:r>
          </w:p>
        </w:tc>
      </w:tr>
      <w:tr w:rsidR="00803954" w:rsidRPr="004D2180" w14:paraId="08638913" w14:textId="77777777" w:rsidTr="00803954">
        <w:tc>
          <w:tcPr>
            <w:tcW w:w="1323" w:type="dxa"/>
            <w:vAlign w:val="bottom"/>
          </w:tcPr>
          <w:p w14:paraId="4C25C252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K03113</w:t>
            </w:r>
          </w:p>
        </w:tc>
        <w:tc>
          <w:tcPr>
            <w:tcW w:w="4482" w:type="dxa"/>
            <w:vAlign w:val="bottom"/>
          </w:tcPr>
          <w:p w14:paraId="5F9C9B61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translation initiation factor eIF-1</w:t>
            </w:r>
          </w:p>
        </w:tc>
        <w:tc>
          <w:tcPr>
            <w:tcW w:w="1279" w:type="dxa"/>
            <w:vAlign w:val="bottom"/>
          </w:tcPr>
          <w:p w14:paraId="1601BF0B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0.0067</w:t>
            </w:r>
          </w:p>
        </w:tc>
        <w:tc>
          <w:tcPr>
            <w:tcW w:w="1279" w:type="dxa"/>
            <w:vAlign w:val="bottom"/>
          </w:tcPr>
          <w:p w14:paraId="5C0AC490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0.0102</w:t>
            </w:r>
          </w:p>
        </w:tc>
        <w:tc>
          <w:tcPr>
            <w:tcW w:w="1213" w:type="dxa"/>
            <w:vAlign w:val="bottom"/>
          </w:tcPr>
          <w:p w14:paraId="2423B1A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0.004</w:t>
            </w:r>
          </w:p>
        </w:tc>
      </w:tr>
      <w:tr w:rsidR="00803954" w:rsidRPr="004D2180" w14:paraId="575FA6E4" w14:textId="77777777" w:rsidTr="00803954">
        <w:tc>
          <w:tcPr>
            <w:tcW w:w="1323" w:type="dxa"/>
            <w:vAlign w:val="bottom"/>
          </w:tcPr>
          <w:p w14:paraId="6D8E47DC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K03120</w:t>
            </w:r>
          </w:p>
        </w:tc>
        <w:tc>
          <w:tcPr>
            <w:tcW w:w="4482" w:type="dxa"/>
            <w:vAlign w:val="bottom"/>
          </w:tcPr>
          <w:p w14:paraId="0667B857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transcription initiation factor TFIID TATA-box-binding protein</w:t>
            </w:r>
          </w:p>
        </w:tc>
        <w:tc>
          <w:tcPr>
            <w:tcW w:w="1279" w:type="dxa"/>
            <w:vAlign w:val="bottom"/>
          </w:tcPr>
          <w:p w14:paraId="541786F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0.0170</w:t>
            </w:r>
          </w:p>
        </w:tc>
        <w:tc>
          <w:tcPr>
            <w:tcW w:w="1279" w:type="dxa"/>
            <w:vAlign w:val="bottom"/>
          </w:tcPr>
          <w:p w14:paraId="25A2B09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0.0265</w:t>
            </w:r>
          </w:p>
        </w:tc>
        <w:tc>
          <w:tcPr>
            <w:tcW w:w="1213" w:type="dxa"/>
            <w:vAlign w:val="bottom"/>
          </w:tcPr>
          <w:p w14:paraId="6D5E57E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0.013</w:t>
            </w:r>
          </w:p>
        </w:tc>
      </w:tr>
      <w:tr w:rsidR="00803954" w:rsidRPr="004D2180" w14:paraId="4D636E8D" w14:textId="77777777" w:rsidTr="00803954">
        <w:tc>
          <w:tcPr>
            <w:tcW w:w="1323" w:type="dxa"/>
            <w:vAlign w:val="bottom"/>
          </w:tcPr>
          <w:p w14:paraId="0B924E7A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K03124</w:t>
            </w:r>
          </w:p>
        </w:tc>
        <w:tc>
          <w:tcPr>
            <w:tcW w:w="4482" w:type="dxa"/>
            <w:vAlign w:val="bottom"/>
          </w:tcPr>
          <w:p w14:paraId="06D9430A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transcription initiation factor TFIIB</w:t>
            </w:r>
          </w:p>
        </w:tc>
        <w:tc>
          <w:tcPr>
            <w:tcW w:w="1279" w:type="dxa"/>
            <w:vAlign w:val="bottom"/>
          </w:tcPr>
          <w:p w14:paraId="57ED8A4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0.0143</w:t>
            </w:r>
          </w:p>
        </w:tc>
        <w:tc>
          <w:tcPr>
            <w:tcW w:w="1279" w:type="dxa"/>
            <w:vAlign w:val="bottom"/>
          </w:tcPr>
          <w:p w14:paraId="4EDDE59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0.0225</w:t>
            </w:r>
          </w:p>
        </w:tc>
        <w:tc>
          <w:tcPr>
            <w:tcW w:w="1213" w:type="dxa"/>
            <w:vAlign w:val="bottom"/>
          </w:tcPr>
          <w:p w14:paraId="31BD7CA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0.016</w:t>
            </w:r>
          </w:p>
        </w:tc>
      </w:tr>
      <w:tr w:rsidR="00803954" w:rsidRPr="004D2180" w14:paraId="2F06FD60" w14:textId="77777777" w:rsidTr="00803954">
        <w:tc>
          <w:tcPr>
            <w:tcW w:w="1323" w:type="dxa"/>
            <w:vAlign w:val="bottom"/>
          </w:tcPr>
          <w:p w14:paraId="7A95024B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K03147</w:t>
            </w:r>
          </w:p>
        </w:tc>
        <w:tc>
          <w:tcPr>
            <w:tcW w:w="4482" w:type="dxa"/>
            <w:vAlign w:val="bottom"/>
          </w:tcPr>
          <w:p w14:paraId="4185E6BD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thiamine biosynthesis protein ThiC</w:t>
            </w:r>
          </w:p>
        </w:tc>
        <w:tc>
          <w:tcPr>
            <w:tcW w:w="1279" w:type="dxa"/>
            <w:vAlign w:val="bottom"/>
          </w:tcPr>
          <w:p w14:paraId="48F1C54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0.0971</w:t>
            </w:r>
          </w:p>
        </w:tc>
        <w:tc>
          <w:tcPr>
            <w:tcW w:w="1279" w:type="dxa"/>
            <w:vAlign w:val="bottom"/>
          </w:tcPr>
          <w:p w14:paraId="7E2A7F8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0.1092</w:t>
            </w:r>
          </w:p>
        </w:tc>
        <w:tc>
          <w:tcPr>
            <w:tcW w:w="1213" w:type="dxa"/>
            <w:vAlign w:val="bottom"/>
          </w:tcPr>
          <w:p w14:paraId="3F6C0BA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0.040</w:t>
            </w:r>
          </w:p>
        </w:tc>
      </w:tr>
      <w:tr w:rsidR="00803954" w:rsidRPr="004D2180" w14:paraId="5D1A29CA" w14:textId="77777777" w:rsidTr="00803954">
        <w:tc>
          <w:tcPr>
            <w:tcW w:w="1323" w:type="dxa"/>
            <w:vAlign w:val="bottom"/>
          </w:tcPr>
          <w:p w14:paraId="3A331634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K03150</w:t>
            </w:r>
          </w:p>
        </w:tc>
        <w:tc>
          <w:tcPr>
            <w:tcW w:w="4482" w:type="dxa"/>
            <w:vAlign w:val="bottom"/>
          </w:tcPr>
          <w:p w14:paraId="54E7A9EC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thiamine biosynthesis ThiH</w:t>
            </w:r>
          </w:p>
        </w:tc>
        <w:tc>
          <w:tcPr>
            <w:tcW w:w="1279" w:type="dxa"/>
            <w:vAlign w:val="bottom"/>
          </w:tcPr>
          <w:p w14:paraId="566EA530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0.0545</w:t>
            </w:r>
          </w:p>
        </w:tc>
        <w:tc>
          <w:tcPr>
            <w:tcW w:w="1279" w:type="dxa"/>
            <w:vAlign w:val="bottom"/>
          </w:tcPr>
          <w:p w14:paraId="6DC4163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0.0496</w:t>
            </w:r>
          </w:p>
        </w:tc>
        <w:tc>
          <w:tcPr>
            <w:tcW w:w="1213" w:type="dxa"/>
            <w:vAlign w:val="bottom"/>
          </w:tcPr>
          <w:p w14:paraId="169494B9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0.024</w:t>
            </w:r>
          </w:p>
        </w:tc>
      </w:tr>
      <w:tr w:rsidR="00803954" w:rsidRPr="004D2180" w14:paraId="0E65EB21" w14:textId="77777777" w:rsidTr="00803954">
        <w:tc>
          <w:tcPr>
            <w:tcW w:w="1323" w:type="dxa"/>
            <w:vAlign w:val="bottom"/>
          </w:tcPr>
          <w:p w14:paraId="4FC20725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K03166</w:t>
            </w:r>
          </w:p>
        </w:tc>
        <w:tc>
          <w:tcPr>
            <w:tcW w:w="4482" w:type="dxa"/>
            <w:vAlign w:val="bottom"/>
          </w:tcPr>
          <w:p w14:paraId="6198EB55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DNA topoisomerase VI subunit A [EC:5.99.1.3]</w:t>
            </w:r>
          </w:p>
        </w:tc>
        <w:tc>
          <w:tcPr>
            <w:tcW w:w="1279" w:type="dxa"/>
            <w:vAlign w:val="bottom"/>
          </w:tcPr>
          <w:p w14:paraId="4289145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0.0132</w:t>
            </w:r>
          </w:p>
        </w:tc>
        <w:tc>
          <w:tcPr>
            <w:tcW w:w="1279" w:type="dxa"/>
            <w:vAlign w:val="bottom"/>
          </w:tcPr>
          <w:p w14:paraId="1FDF10A0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0.0209</w:t>
            </w:r>
          </w:p>
        </w:tc>
        <w:tc>
          <w:tcPr>
            <w:tcW w:w="1213" w:type="dxa"/>
            <w:vAlign w:val="bottom"/>
          </w:tcPr>
          <w:p w14:paraId="4B8D7FA0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0.006</w:t>
            </w:r>
          </w:p>
        </w:tc>
      </w:tr>
      <w:tr w:rsidR="00803954" w:rsidRPr="004D2180" w14:paraId="0987F80F" w14:textId="77777777" w:rsidTr="00803954">
        <w:tc>
          <w:tcPr>
            <w:tcW w:w="1323" w:type="dxa"/>
            <w:vAlign w:val="bottom"/>
          </w:tcPr>
          <w:p w14:paraId="76FA07D5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K03167</w:t>
            </w:r>
          </w:p>
        </w:tc>
        <w:tc>
          <w:tcPr>
            <w:tcW w:w="4482" w:type="dxa"/>
            <w:vAlign w:val="bottom"/>
          </w:tcPr>
          <w:p w14:paraId="710B7514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DNA topoisomerase VI subunit B [EC:5.99.1.3]</w:t>
            </w:r>
          </w:p>
        </w:tc>
        <w:tc>
          <w:tcPr>
            <w:tcW w:w="1279" w:type="dxa"/>
            <w:vAlign w:val="bottom"/>
          </w:tcPr>
          <w:p w14:paraId="5F97867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0.0107</w:t>
            </w:r>
          </w:p>
        </w:tc>
        <w:tc>
          <w:tcPr>
            <w:tcW w:w="1279" w:type="dxa"/>
            <w:vAlign w:val="bottom"/>
          </w:tcPr>
          <w:p w14:paraId="530E42F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0.0166</w:t>
            </w:r>
          </w:p>
        </w:tc>
        <w:tc>
          <w:tcPr>
            <w:tcW w:w="1213" w:type="dxa"/>
            <w:vAlign w:val="bottom"/>
          </w:tcPr>
          <w:p w14:paraId="652CFA3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0.014</w:t>
            </w:r>
          </w:p>
        </w:tc>
      </w:tr>
      <w:tr w:rsidR="00803954" w:rsidRPr="004D2180" w14:paraId="33941B1A" w14:textId="77777777" w:rsidTr="00803954">
        <w:tc>
          <w:tcPr>
            <w:tcW w:w="1323" w:type="dxa"/>
            <w:vAlign w:val="bottom"/>
          </w:tcPr>
          <w:p w14:paraId="40441664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K03217</w:t>
            </w:r>
          </w:p>
        </w:tc>
        <w:tc>
          <w:tcPr>
            <w:tcW w:w="4482" w:type="dxa"/>
            <w:vAlign w:val="bottom"/>
          </w:tcPr>
          <w:p w14:paraId="0F1BC3FC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preprotein translocase subunit YidC</w:t>
            </w:r>
          </w:p>
        </w:tc>
        <w:tc>
          <w:tcPr>
            <w:tcW w:w="1279" w:type="dxa"/>
            <w:vAlign w:val="bottom"/>
          </w:tcPr>
          <w:p w14:paraId="373A633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0.1122</w:t>
            </w:r>
          </w:p>
        </w:tc>
        <w:tc>
          <w:tcPr>
            <w:tcW w:w="1279" w:type="dxa"/>
            <w:vAlign w:val="bottom"/>
          </w:tcPr>
          <w:p w14:paraId="55FD8940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0.1055</w:t>
            </w:r>
          </w:p>
        </w:tc>
        <w:tc>
          <w:tcPr>
            <w:tcW w:w="1213" w:type="dxa"/>
            <w:vAlign w:val="bottom"/>
          </w:tcPr>
          <w:p w14:paraId="7A874CA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0.026</w:t>
            </w:r>
          </w:p>
        </w:tc>
      </w:tr>
      <w:tr w:rsidR="00803954" w:rsidRPr="004D2180" w14:paraId="650D4B0D" w14:textId="77777777" w:rsidTr="00803954">
        <w:tc>
          <w:tcPr>
            <w:tcW w:w="1323" w:type="dxa"/>
            <w:vAlign w:val="bottom"/>
          </w:tcPr>
          <w:p w14:paraId="53E08119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K03231</w:t>
            </w:r>
          </w:p>
        </w:tc>
        <w:tc>
          <w:tcPr>
            <w:tcW w:w="4482" w:type="dxa"/>
            <w:vAlign w:val="bottom"/>
          </w:tcPr>
          <w:p w14:paraId="66C56EF3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elongation factor EF-1 alpha subunit [EC:3.6.5.3]</w:t>
            </w:r>
          </w:p>
        </w:tc>
        <w:tc>
          <w:tcPr>
            <w:tcW w:w="1279" w:type="dxa"/>
            <w:vAlign w:val="bottom"/>
          </w:tcPr>
          <w:p w14:paraId="3F3E5C6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0.0403</w:t>
            </w:r>
          </w:p>
        </w:tc>
        <w:tc>
          <w:tcPr>
            <w:tcW w:w="1279" w:type="dxa"/>
            <w:vAlign w:val="bottom"/>
          </w:tcPr>
          <w:p w14:paraId="566CE75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0.0591</w:t>
            </w:r>
          </w:p>
        </w:tc>
        <w:tc>
          <w:tcPr>
            <w:tcW w:w="1213" w:type="dxa"/>
            <w:vAlign w:val="bottom"/>
          </w:tcPr>
          <w:p w14:paraId="2AF3C65B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0.006</w:t>
            </w:r>
          </w:p>
        </w:tc>
      </w:tr>
      <w:tr w:rsidR="00803954" w:rsidRPr="004D2180" w14:paraId="6D08570F" w14:textId="77777777" w:rsidTr="00803954">
        <w:tc>
          <w:tcPr>
            <w:tcW w:w="1323" w:type="dxa"/>
            <w:vAlign w:val="bottom"/>
          </w:tcPr>
          <w:p w14:paraId="4A052231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K03234</w:t>
            </w:r>
          </w:p>
        </w:tc>
        <w:tc>
          <w:tcPr>
            <w:tcW w:w="4482" w:type="dxa"/>
            <w:vAlign w:val="bottom"/>
          </w:tcPr>
          <w:p w14:paraId="41FD7DEE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elongation factor EF-2 [EC:3.6.5.3]</w:t>
            </w:r>
          </w:p>
        </w:tc>
        <w:tc>
          <w:tcPr>
            <w:tcW w:w="1279" w:type="dxa"/>
            <w:vAlign w:val="bottom"/>
          </w:tcPr>
          <w:p w14:paraId="34D4DBEB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0.0350</w:t>
            </w:r>
          </w:p>
        </w:tc>
        <w:tc>
          <w:tcPr>
            <w:tcW w:w="1279" w:type="dxa"/>
            <w:vAlign w:val="bottom"/>
          </w:tcPr>
          <w:p w14:paraId="650592A5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0.0529</w:t>
            </w:r>
          </w:p>
        </w:tc>
        <w:tc>
          <w:tcPr>
            <w:tcW w:w="1213" w:type="dxa"/>
            <w:vAlign w:val="bottom"/>
          </w:tcPr>
          <w:p w14:paraId="21D7C0B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0.004</w:t>
            </w:r>
          </w:p>
        </w:tc>
      </w:tr>
      <w:tr w:rsidR="00803954" w:rsidRPr="004D2180" w14:paraId="42CC844B" w14:textId="77777777" w:rsidTr="00803954">
        <w:tc>
          <w:tcPr>
            <w:tcW w:w="1323" w:type="dxa"/>
            <w:vAlign w:val="bottom"/>
          </w:tcPr>
          <w:p w14:paraId="7400D7F4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K03236</w:t>
            </w:r>
          </w:p>
        </w:tc>
        <w:tc>
          <w:tcPr>
            <w:tcW w:w="4482" w:type="dxa"/>
            <w:vAlign w:val="bottom"/>
          </w:tcPr>
          <w:p w14:paraId="5F698F12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translation initiation factor eIF-1A</w:t>
            </w:r>
          </w:p>
        </w:tc>
        <w:tc>
          <w:tcPr>
            <w:tcW w:w="1279" w:type="dxa"/>
            <w:vAlign w:val="bottom"/>
          </w:tcPr>
          <w:p w14:paraId="6FA280E0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0.0079</w:t>
            </w:r>
          </w:p>
        </w:tc>
        <w:tc>
          <w:tcPr>
            <w:tcW w:w="1279" w:type="dxa"/>
            <w:vAlign w:val="bottom"/>
          </w:tcPr>
          <w:p w14:paraId="4836FB5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0.0116</w:t>
            </w:r>
          </w:p>
        </w:tc>
        <w:tc>
          <w:tcPr>
            <w:tcW w:w="1213" w:type="dxa"/>
            <w:vAlign w:val="bottom"/>
          </w:tcPr>
          <w:p w14:paraId="00547300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0.010</w:t>
            </w:r>
          </w:p>
        </w:tc>
      </w:tr>
      <w:tr w:rsidR="00803954" w:rsidRPr="004D2180" w14:paraId="11366322" w14:textId="77777777" w:rsidTr="00803954">
        <w:tc>
          <w:tcPr>
            <w:tcW w:w="1323" w:type="dxa"/>
            <w:vAlign w:val="bottom"/>
          </w:tcPr>
          <w:p w14:paraId="3AFBFB0D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K03237</w:t>
            </w:r>
          </w:p>
        </w:tc>
        <w:tc>
          <w:tcPr>
            <w:tcW w:w="4482" w:type="dxa"/>
            <w:vAlign w:val="bottom"/>
          </w:tcPr>
          <w:p w14:paraId="6FDB06B9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translation initiation factor eIF-2 alpha subunit</w:t>
            </w:r>
          </w:p>
        </w:tc>
        <w:tc>
          <w:tcPr>
            <w:tcW w:w="1279" w:type="dxa"/>
            <w:vAlign w:val="bottom"/>
          </w:tcPr>
          <w:p w14:paraId="409DE1B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0.0157</w:t>
            </w:r>
          </w:p>
        </w:tc>
        <w:tc>
          <w:tcPr>
            <w:tcW w:w="1279" w:type="dxa"/>
            <w:vAlign w:val="bottom"/>
          </w:tcPr>
          <w:p w14:paraId="03E902B9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0.0229</w:t>
            </w:r>
          </w:p>
        </w:tc>
        <w:tc>
          <w:tcPr>
            <w:tcW w:w="1213" w:type="dxa"/>
            <w:vAlign w:val="bottom"/>
          </w:tcPr>
          <w:p w14:paraId="1D1A337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0.018</w:t>
            </w:r>
          </w:p>
        </w:tc>
      </w:tr>
      <w:tr w:rsidR="00803954" w:rsidRPr="004D2180" w14:paraId="544FEC8E" w14:textId="77777777" w:rsidTr="00803954">
        <w:tc>
          <w:tcPr>
            <w:tcW w:w="1323" w:type="dxa"/>
            <w:vAlign w:val="bottom"/>
          </w:tcPr>
          <w:p w14:paraId="6E85DA94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K03242</w:t>
            </w:r>
          </w:p>
        </w:tc>
        <w:tc>
          <w:tcPr>
            <w:tcW w:w="4482" w:type="dxa"/>
            <w:vAlign w:val="bottom"/>
          </w:tcPr>
          <w:p w14:paraId="201F47B2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translation initiation factor eIF-2 gamma subunit</w:t>
            </w:r>
          </w:p>
        </w:tc>
        <w:tc>
          <w:tcPr>
            <w:tcW w:w="1279" w:type="dxa"/>
            <w:vAlign w:val="bottom"/>
          </w:tcPr>
          <w:p w14:paraId="6B0E28B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0.0159</w:t>
            </w:r>
          </w:p>
        </w:tc>
        <w:tc>
          <w:tcPr>
            <w:tcW w:w="1279" w:type="dxa"/>
            <w:vAlign w:val="bottom"/>
          </w:tcPr>
          <w:p w14:paraId="193DD9E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0.0226</w:t>
            </w:r>
          </w:p>
        </w:tc>
        <w:tc>
          <w:tcPr>
            <w:tcW w:w="1213" w:type="dxa"/>
            <w:vAlign w:val="bottom"/>
          </w:tcPr>
          <w:p w14:paraId="74DCC3C9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0.010</w:t>
            </w:r>
          </w:p>
        </w:tc>
      </w:tr>
      <w:tr w:rsidR="00803954" w:rsidRPr="004D2180" w14:paraId="42A515B3" w14:textId="77777777" w:rsidTr="00803954">
        <w:tc>
          <w:tcPr>
            <w:tcW w:w="1323" w:type="dxa"/>
            <w:vAlign w:val="bottom"/>
          </w:tcPr>
          <w:p w14:paraId="1932EB37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K03243</w:t>
            </w:r>
          </w:p>
        </w:tc>
        <w:tc>
          <w:tcPr>
            <w:tcW w:w="4482" w:type="dxa"/>
            <w:vAlign w:val="bottom"/>
          </w:tcPr>
          <w:p w14:paraId="51765879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translation initiation factor eIF-5B</w:t>
            </w:r>
          </w:p>
        </w:tc>
        <w:tc>
          <w:tcPr>
            <w:tcW w:w="1279" w:type="dxa"/>
            <w:vAlign w:val="bottom"/>
          </w:tcPr>
          <w:p w14:paraId="442CFC5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0.0064</w:t>
            </w:r>
          </w:p>
        </w:tc>
        <w:tc>
          <w:tcPr>
            <w:tcW w:w="1279" w:type="dxa"/>
            <w:vAlign w:val="bottom"/>
          </w:tcPr>
          <w:p w14:paraId="0CD95C0B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0.0101</w:t>
            </w:r>
          </w:p>
        </w:tc>
        <w:tc>
          <w:tcPr>
            <w:tcW w:w="1213" w:type="dxa"/>
            <w:vAlign w:val="bottom"/>
          </w:tcPr>
          <w:p w14:paraId="09ACBB9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0.022</w:t>
            </w:r>
          </w:p>
        </w:tc>
      </w:tr>
      <w:tr w:rsidR="00803954" w:rsidRPr="004D2180" w14:paraId="5F778D7B" w14:textId="77777777" w:rsidTr="00803954">
        <w:tc>
          <w:tcPr>
            <w:tcW w:w="1323" w:type="dxa"/>
            <w:vAlign w:val="bottom"/>
          </w:tcPr>
          <w:p w14:paraId="523E544F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K03264</w:t>
            </w:r>
          </w:p>
        </w:tc>
        <w:tc>
          <w:tcPr>
            <w:tcW w:w="4482" w:type="dxa"/>
            <w:vAlign w:val="bottom"/>
          </w:tcPr>
          <w:p w14:paraId="3C354433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translation initiation factor eIF-6</w:t>
            </w:r>
          </w:p>
        </w:tc>
        <w:tc>
          <w:tcPr>
            <w:tcW w:w="1279" w:type="dxa"/>
            <w:vAlign w:val="bottom"/>
          </w:tcPr>
          <w:p w14:paraId="628628C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0.0023</w:t>
            </w:r>
          </w:p>
        </w:tc>
        <w:tc>
          <w:tcPr>
            <w:tcW w:w="1279" w:type="dxa"/>
            <w:vAlign w:val="bottom"/>
          </w:tcPr>
          <w:p w14:paraId="4FD72260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0.0039</w:t>
            </w:r>
          </w:p>
        </w:tc>
        <w:tc>
          <w:tcPr>
            <w:tcW w:w="1213" w:type="dxa"/>
            <w:vAlign w:val="bottom"/>
          </w:tcPr>
          <w:p w14:paraId="0B4E8CA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0.014</w:t>
            </w:r>
          </w:p>
        </w:tc>
      </w:tr>
      <w:tr w:rsidR="00803954" w:rsidRPr="004D2180" w14:paraId="68307FB8" w14:textId="77777777" w:rsidTr="00803954">
        <w:tc>
          <w:tcPr>
            <w:tcW w:w="1323" w:type="dxa"/>
            <w:vAlign w:val="bottom"/>
          </w:tcPr>
          <w:p w14:paraId="087B9036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K03265</w:t>
            </w:r>
          </w:p>
        </w:tc>
        <w:tc>
          <w:tcPr>
            <w:tcW w:w="4482" w:type="dxa"/>
            <w:vAlign w:val="bottom"/>
          </w:tcPr>
          <w:p w14:paraId="07582A02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peptide chain release factor eRF subunit 1</w:t>
            </w:r>
          </w:p>
        </w:tc>
        <w:tc>
          <w:tcPr>
            <w:tcW w:w="1279" w:type="dxa"/>
            <w:vAlign w:val="bottom"/>
          </w:tcPr>
          <w:p w14:paraId="5C503FA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0.0022</w:t>
            </w:r>
          </w:p>
        </w:tc>
        <w:tc>
          <w:tcPr>
            <w:tcW w:w="1279" w:type="dxa"/>
            <w:vAlign w:val="bottom"/>
          </w:tcPr>
          <w:p w14:paraId="0DA6DAF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0.0040</w:t>
            </w:r>
          </w:p>
        </w:tc>
        <w:tc>
          <w:tcPr>
            <w:tcW w:w="1213" w:type="dxa"/>
            <w:vAlign w:val="bottom"/>
          </w:tcPr>
          <w:p w14:paraId="552ADB6B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0.024</w:t>
            </w:r>
          </w:p>
        </w:tc>
      </w:tr>
      <w:tr w:rsidR="00803954" w:rsidRPr="004D2180" w14:paraId="38A85FE7" w14:textId="77777777" w:rsidTr="00803954">
        <w:tc>
          <w:tcPr>
            <w:tcW w:w="1323" w:type="dxa"/>
            <w:vAlign w:val="bottom"/>
          </w:tcPr>
          <w:p w14:paraId="27A0AC9B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K03281</w:t>
            </w:r>
          </w:p>
        </w:tc>
        <w:tc>
          <w:tcPr>
            <w:tcW w:w="4482" w:type="dxa"/>
            <w:vAlign w:val="bottom"/>
          </w:tcPr>
          <w:p w14:paraId="5A0A8C53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chloride channel protein, CIC family</w:t>
            </w:r>
          </w:p>
        </w:tc>
        <w:tc>
          <w:tcPr>
            <w:tcW w:w="1279" w:type="dxa"/>
            <w:vAlign w:val="bottom"/>
          </w:tcPr>
          <w:p w14:paraId="61B63A1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0.0499</w:t>
            </w:r>
          </w:p>
        </w:tc>
        <w:tc>
          <w:tcPr>
            <w:tcW w:w="1279" w:type="dxa"/>
            <w:vAlign w:val="bottom"/>
          </w:tcPr>
          <w:p w14:paraId="26DEB04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0.0442</w:t>
            </w:r>
          </w:p>
        </w:tc>
        <w:tc>
          <w:tcPr>
            <w:tcW w:w="1213" w:type="dxa"/>
            <w:vAlign w:val="bottom"/>
          </w:tcPr>
          <w:p w14:paraId="481DC200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0.039</w:t>
            </w:r>
          </w:p>
        </w:tc>
      </w:tr>
      <w:tr w:rsidR="00803954" w:rsidRPr="004D2180" w14:paraId="4321C11C" w14:textId="77777777" w:rsidTr="00803954">
        <w:tc>
          <w:tcPr>
            <w:tcW w:w="1323" w:type="dxa"/>
            <w:vAlign w:val="bottom"/>
          </w:tcPr>
          <w:p w14:paraId="2E73FBF5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K03289</w:t>
            </w:r>
          </w:p>
        </w:tc>
        <w:tc>
          <w:tcPr>
            <w:tcW w:w="4482" w:type="dxa"/>
            <w:vAlign w:val="bottom"/>
          </w:tcPr>
          <w:p w14:paraId="3295B415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MFS transporter, NHS family, nucleoside permease</w:t>
            </w:r>
          </w:p>
        </w:tc>
        <w:tc>
          <w:tcPr>
            <w:tcW w:w="1279" w:type="dxa"/>
            <w:vAlign w:val="bottom"/>
          </w:tcPr>
          <w:p w14:paraId="342A477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0.0314</w:t>
            </w:r>
          </w:p>
        </w:tc>
        <w:tc>
          <w:tcPr>
            <w:tcW w:w="1279" w:type="dxa"/>
            <w:vAlign w:val="bottom"/>
          </w:tcPr>
          <w:p w14:paraId="5503B4A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0.0248</w:t>
            </w:r>
          </w:p>
        </w:tc>
        <w:tc>
          <w:tcPr>
            <w:tcW w:w="1213" w:type="dxa"/>
            <w:vAlign w:val="bottom"/>
          </w:tcPr>
          <w:p w14:paraId="0A358AF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0.041</w:t>
            </w:r>
          </w:p>
        </w:tc>
      </w:tr>
      <w:tr w:rsidR="00803954" w:rsidRPr="004D2180" w14:paraId="2623EAB0" w14:textId="77777777" w:rsidTr="00803954">
        <w:tc>
          <w:tcPr>
            <w:tcW w:w="1323" w:type="dxa"/>
            <w:vAlign w:val="bottom"/>
          </w:tcPr>
          <w:p w14:paraId="00FA27AB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K03315</w:t>
            </w:r>
          </w:p>
        </w:tc>
        <w:tc>
          <w:tcPr>
            <w:tcW w:w="4482" w:type="dxa"/>
            <w:vAlign w:val="bottom"/>
          </w:tcPr>
          <w:p w14:paraId="17D06C18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Na+:H+ antiporter, NhaC family</w:t>
            </w:r>
          </w:p>
        </w:tc>
        <w:tc>
          <w:tcPr>
            <w:tcW w:w="1279" w:type="dxa"/>
            <w:vAlign w:val="bottom"/>
          </w:tcPr>
          <w:p w14:paraId="31CF853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0.0229</w:t>
            </w:r>
          </w:p>
        </w:tc>
        <w:tc>
          <w:tcPr>
            <w:tcW w:w="1279" w:type="dxa"/>
            <w:vAlign w:val="bottom"/>
          </w:tcPr>
          <w:p w14:paraId="0135C88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0.0197</w:t>
            </w:r>
          </w:p>
        </w:tc>
        <w:tc>
          <w:tcPr>
            <w:tcW w:w="1213" w:type="dxa"/>
            <w:vAlign w:val="bottom"/>
          </w:tcPr>
          <w:p w14:paraId="075A16A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0.038</w:t>
            </w:r>
          </w:p>
        </w:tc>
      </w:tr>
      <w:tr w:rsidR="00803954" w:rsidRPr="004D2180" w14:paraId="45A47A2E" w14:textId="77777777" w:rsidTr="00803954">
        <w:tc>
          <w:tcPr>
            <w:tcW w:w="1323" w:type="dxa"/>
            <w:vAlign w:val="bottom"/>
          </w:tcPr>
          <w:p w14:paraId="4AEF1962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K03340</w:t>
            </w:r>
          </w:p>
        </w:tc>
        <w:tc>
          <w:tcPr>
            <w:tcW w:w="4482" w:type="dxa"/>
            <w:vAlign w:val="bottom"/>
          </w:tcPr>
          <w:p w14:paraId="51ADAE53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diaminopimelate dehydrogenase [EC:1.4.1.16]</w:t>
            </w:r>
          </w:p>
        </w:tc>
        <w:tc>
          <w:tcPr>
            <w:tcW w:w="1279" w:type="dxa"/>
            <w:vAlign w:val="bottom"/>
          </w:tcPr>
          <w:p w14:paraId="0F058B4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0.0743</w:t>
            </w:r>
          </w:p>
        </w:tc>
        <w:tc>
          <w:tcPr>
            <w:tcW w:w="1279" w:type="dxa"/>
            <w:vAlign w:val="bottom"/>
          </w:tcPr>
          <w:p w14:paraId="62BE116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0.0695</w:t>
            </w:r>
          </w:p>
        </w:tc>
        <w:tc>
          <w:tcPr>
            <w:tcW w:w="1213" w:type="dxa"/>
            <w:vAlign w:val="bottom"/>
          </w:tcPr>
          <w:p w14:paraId="30AF06CB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0.035</w:t>
            </w:r>
          </w:p>
        </w:tc>
      </w:tr>
      <w:tr w:rsidR="00803954" w:rsidRPr="004D2180" w14:paraId="7D0426A7" w14:textId="77777777" w:rsidTr="00803954">
        <w:tc>
          <w:tcPr>
            <w:tcW w:w="1323" w:type="dxa"/>
            <w:vAlign w:val="bottom"/>
          </w:tcPr>
          <w:p w14:paraId="51F007C8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K03388</w:t>
            </w:r>
          </w:p>
        </w:tc>
        <w:tc>
          <w:tcPr>
            <w:tcW w:w="4482" w:type="dxa"/>
            <w:vAlign w:val="bottom"/>
          </w:tcPr>
          <w:p w14:paraId="00677208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heterodisulfide reductase subunit A [EC:1.8.98.1]</w:t>
            </w:r>
          </w:p>
        </w:tc>
        <w:tc>
          <w:tcPr>
            <w:tcW w:w="1279" w:type="dxa"/>
            <w:vAlign w:val="bottom"/>
          </w:tcPr>
          <w:p w14:paraId="1B8E3F60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0.0751</w:t>
            </w:r>
          </w:p>
        </w:tc>
        <w:tc>
          <w:tcPr>
            <w:tcW w:w="1279" w:type="dxa"/>
            <w:vAlign w:val="bottom"/>
          </w:tcPr>
          <w:p w14:paraId="3B220EA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0.1073</w:t>
            </w:r>
          </w:p>
        </w:tc>
        <w:tc>
          <w:tcPr>
            <w:tcW w:w="1213" w:type="dxa"/>
            <w:vAlign w:val="bottom"/>
          </w:tcPr>
          <w:p w14:paraId="24982D0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0.006</w:t>
            </w:r>
          </w:p>
        </w:tc>
      </w:tr>
      <w:tr w:rsidR="00803954" w:rsidRPr="004D2180" w14:paraId="31E725D9" w14:textId="77777777" w:rsidTr="00803954">
        <w:tc>
          <w:tcPr>
            <w:tcW w:w="1323" w:type="dxa"/>
            <w:vAlign w:val="bottom"/>
          </w:tcPr>
          <w:p w14:paraId="234BCEF4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K03389</w:t>
            </w:r>
          </w:p>
        </w:tc>
        <w:tc>
          <w:tcPr>
            <w:tcW w:w="4482" w:type="dxa"/>
            <w:vAlign w:val="bottom"/>
          </w:tcPr>
          <w:p w14:paraId="2E4F2AE7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heterodisulfide reductase subunit B [EC:1.8.98.1]</w:t>
            </w:r>
          </w:p>
        </w:tc>
        <w:tc>
          <w:tcPr>
            <w:tcW w:w="1279" w:type="dxa"/>
            <w:vAlign w:val="bottom"/>
          </w:tcPr>
          <w:p w14:paraId="2E2DA59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0.0200</w:t>
            </w:r>
          </w:p>
        </w:tc>
        <w:tc>
          <w:tcPr>
            <w:tcW w:w="1279" w:type="dxa"/>
            <w:vAlign w:val="bottom"/>
          </w:tcPr>
          <w:p w14:paraId="2836DBF0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0.0275</w:t>
            </w:r>
          </w:p>
        </w:tc>
        <w:tc>
          <w:tcPr>
            <w:tcW w:w="1213" w:type="dxa"/>
            <w:vAlign w:val="bottom"/>
          </w:tcPr>
          <w:p w14:paraId="5BA05B9B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0.019</w:t>
            </w:r>
          </w:p>
        </w:tc>
      </w:tr>
      <w:tr w:rsidR="00803954" w:rsidRPr="004D2180" w14:paraId="319D5C85" w14:textId="77777777" w:rsidTr="00803954">
        <w:tc>
          <w:tcPr>
            <w:tcW w:w="1323" w:type="dxa"/>
            <w:vAlign w:val="bottom"/>
          </w:tcPr>
          <w:p w14:paraId="0BA3B5D3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K03390</w:t>
            </w:r>
          </w:p>
        </w:tc>
        <w:tc>
          <w:tcPr>
            <w:tcW w:w="4482" w:type="dxa"/>
            <w:vAlign w:val="bottom"/>
          </w:tcPr>
          <w:p w14:paraId="228317C7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heterodisulfide reductase subunit C [EC:1.8.98.1]</w:t>
            </w:r>
          </w:p>
        </w:tc>
        <w:tc>
          <w:tcPr>
            <w:tcW w:w="1279" w:type="dxa"/>
            <w:vAlign w:val="bottom"/>
          </w:tcPr>
          <w:p w14:paraId="1A33E2A5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0.0100</w:t>
            </w:r>
          </w:p>
        </w:tc>
        <w:tc>
          <w:tcPr>
            <w:tcW w:w="1279" w:type="dxa"/>
            <w:vAlign w:val="bottom"/>
          </w:tcPr>
          <w:p w14:paraId="538A940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0.0153</w:t>
            </w:r>
          </w:p>
        </w:tc>
        <w:tc>
          <w:tcPr>
            <w:tcW w:w="1213" w:type="dxa"/>
            <w:vAlign w:val="bottom"/>
          </w:tcPr>
          <w:p w14:paraId="065CCFD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0.015</w:t>
            </w:r>
          </w:p>
        </w:tc>
      </w:tr>
      <w:tr w:rsidR="00803954" w:rsidRPr="004D2180" w14:paraId="63E254F4" w14:textId="77777777" w:rsidTr="00803954">
        <w:tc>
          <w:tcPr>
            <w:tcW w:w="1323" w:type="dxa"/>
            <w:vAlign w:val="bottom"/>
          </w:tcPr>
          <w:p w14:paraId="7CF31AC0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K03422</w:t>
            </w:r>
          </w:p>
        </w:tc>
        <w:tc>
          <w:tcPr>
            <w:tcW w:w="4482" w:type="dxa"/>
            <w:vAlign w:val="bottom"/>
          </w:tcPr>
          <w:p w14:paraId="1556400C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methyl-coenzyme M reductase subunit D</w:t>
            </w:r>
          </w:p>
        </w:tc>
        <w:tc>
          <w:tcPr>
            <w:tcW w:w="1279" w:type="dxa"/>
            <w:vAlign w:val="bottom"/>
          </w:tcPr>
          <w:p w14:paraId="28E3CF6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0.0011</w:t>
            </w:r>
          </w:p>
        </w:tc>
        <w:tc>
          <w:tcPr>
            <w:tcW w:w="1279" w:type="dxa"/>
            <w:vAlign w:val="bottom"/>
          </w:tcPr>
          <w:p w14:paraId="46992B8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0.0020</w:t>
            </w:r>
          </w:p>
        </w:tc>
        <w:tc>
          <w:tcPr>
            <w:tcW w:w="1213" w:type="dxa"/>
            <w:vAlign w:val="bottom"/>
          </w:tcPr>
          <w:p w14:paraId="7D27332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0.031</w:t>
            </w:r>
          </w:p>
        </w:tc>
      </w:tr>
      <w:tr w:rsidR="00803954" w:rsidRPr="004D2180" w14:paraId="4D1AD375" w14:textId="77777777" w:rsidTr="00803954">
        <w:tc>
          <w:tcPr>
            <w:tcW w:w="1323" w:type="dxa"/>
            <w:vAlign w:val="bottom"/>
          </w:tcPr>
          <w:p w14:paraId="7CE20328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K03432</w:t>
            </w:r>
          </w:p>
        </w:tc>
        <w:tc>
          <w:tcPr>
            <w:tcW w:w="4482" w:type="dxa"/>
            <w:vAlign w:val="bottom"/>
          </w:tcPr>
          <w:p w14:paraId="05A012AA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proteasome alpha subunit [EC:3.4.25.1]</w:t>
            </w:r>
          </w:p>
        </w:tc>
        <w:tc>
          <w:tcPr>
            <w:tcW w:w="1279" w:type="dxa"/>
            <w:vAlign w:val="bottom"/>
          </w:tcPr>
          <w:p w14:paraId="68F8C46B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0.0126</w:t>
            </w:r>
          </w:p>
        </w:tc>
        <w:tc>
          <w:tcPr>
            <w:tcW w:w="1279" w:type="dxa"/>
            <w:vAlign w:val="bottom"/>
          </w:tcPr>
          <w:p w14:paraId="2A9433B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0.0186</w:t>
            </w:r>
          </w:p>
        </w:tc>
        <w:tc>
          <w:tcPr>
            <w:tcW w:w="1213" w:type="dxa"/>
            <w:vAlign w:val="bottom"/>
          </w:tcPr>
          <w:p w14:paraId="129083B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0.005</w:t>
            </w:r>
          </w:p>
        </w:tc>
      </w:tr>
      <w:tr w:rsidR="00803954" w:rsidRPr="004D2180" w14:paraId="6C0C00A4" w14:textId="77777777" w:rsidTr="00803954">
        <w:tc>
          <w:tcPr>
            <w:tcW w:w="1323" w:type="dxa"/>
            <w:vAlign w:val="bottom"/>
          </w:tcPr>
          <w:p w14:paraId="192F1BA1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K03433</w:t>
            </w:r>
          </w:p>
        </w:tc>
        <w:tc>
          <w:tcPr>
            <w:tcW w:w="4482" w:type="dxa"/>
            <w:vAlign w:val="bottom"/>
          </w:tcPr>
          <w:p w14:paraId="3F43A716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proteasome beta subunit [EC:3.4.25.1]</w:t>
            </w:r>
          </w:p>
        </w:tc>
        <w:tc>
          <w:tcPr>
            <w:tcW w:w="1279" w:type="dxa"/>
            <w:vAlign w:val="bottom"/>
          </w:tcPr>
          <w:p w14:paraId="216DC84B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0.0101</w:t>
            </w:r>
          </w:p>
        </w:tc>
        <w:tc>
          <w:tcPr>
            <w:tcW w:w="1279" w:type="dxa"/>
            <w:vAlign w:val="bottom"/>
          </w:tcPr>
          <w:p w14:paraId="0BA99BC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0.0153</w:t>
            </w:r>
          </w:p>
        </w:tc>
        <w:tc>
          <w:tcPr>
            <w:tcW w:w="1213" w:type="dxa"/>
            <w:vAlign w:val="bottom"/>
          </w:tcPr>
          <w:p w14:paraId="04CA9D95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0.017</w:t>
            </w:r>
          </w:p>
        </w:tc>
      </w:tr>
      <w:tr w:rsidR="00803954" w:rsidRPr="004D2180" w14:paraId="49628DDA" w14:textId="77777777" w:rsidTr="00803954">
        <w:tc>
          <w:tcPr>
            <w:tcW w:w="1323" w:type="dxa"/>
            <w:vAlign w:val="bottom"/>
          </w:tcPr>
          <w:p w14:paraId="23819787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K03455</w:t>
            </w:r>
          </w:p>
        </w:tc>
        <w:tc>
          <w:tcPr>
            <w:tcW w:w="4482" w:type="dxa"/>
            <w:vAlign w:val="bottom"/>
          </w:tcPr>
          <w:p w14:paraId="3D9EEAF0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monovalent cation:H+ antiporter-2, CPA2 family</w:t>
            </w:r>
          </w:p>
        </w:tc>
        <w:tc>
          <w:tcPr>
            <w:tcW w:w="1279" w:type="dxa"/>
            <w:vAlign w:val="bottom"/>
          </w:tcPr>
          <w:p w14:paraId="14A7CB50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0.0342</w:t>
            </w:r>
          </w:p>
        </w:tc>
        <w:tc>
          <w:tcPr>
            <w:tcW w:w="1279" w:type="dxa"/>
            <w:vAlign w:val="bottom"/>
          </w:tcPr>
          <w:p w14:paraId="042F728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0.0298</w:t>
            </w:r>
          </w:p>
        </w:tc>
        <w:tc>
          <w:tcPr>
            <w:tcW w:w="1213" w:type="dxa"/>
            <w:vAlign w:val="bottom"/>
          </w:tcPr>
          <w:p w14:paraId="2B49CDA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0.042</w:t>
            </w:r>
          </w:p>
        </w:tc>
      </w:tr>
      <w:tr w:rsidR="00803954" w:rsidRPr="004D2180" w14:paraId="617A4220" w14:textId="77777777" w:rsidTr="00803954">
        <w:tc>
          <w:tcPr>
            <w:tcW w:w="1323" w:type="dxa"/>
            <w:vAlign w:val="bottom"/>
          </w:tcPr>
          <w:p w14:paraId="64E8C167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K03530</w:t>
            </w:r>
          </w:p>
        </w:tc>
        <w:tc>
          <w:tcPr>
            <w:tcW w:w="4482" w:type="dxa"/>
            <w:vAlign w:val="bottom"/>
          </w:tcPr>
          <w:p w14:paraId="50508B1F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DNA-binding protein HU-beta</w:t>
            </w:r>
          </w:p>
        </w:tc>
        <w:tc>
          <w:tcPr>
            <w:tcW w:w="1279" w:type="dxa"/>
            <w:vAlign w:val="bottom"/>
          </w:tcPr>
          <w:p w14:paraId="3CF60405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0.0405</w:t>
            </w:r>
          </w:p>
        </w:tc>
        <w:tc>
          <w:tcPr>
            <w:tcW w:w="1279" w:type="dxa"/>
            <w:vAlign w:val="bottom"/>
          </w:tcPr>
          <w:p w14:paraId="450512E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0.0379</w:t>
            </w:r>
          </w:p>
        </w:tc>
        <w:tc>
          <w:tcPr>
            <w:tcW w:w="1213" w:type="dxa"/>
            <w:vAlign w:val="bottom"/>
          </w:tcPr>
          <w:p w14:paraId="6EB2EEA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0.034</w:t>
            </w:r>
          </w:p>
        </w:tc>
      </w:tr>
      <w:tr w:rsidR="00803954" w:rsidRPr="004D2180" w14:paraId="22F333D6" w14:textId="77777777" w:rsidTr="00803954">
        <w:tc>
          <w:tcPr>
            <w:tcW w:w="1323" w:type="dxa"/>
            <w:vAlign w:val="bottom"/>
          </w:tcPr>
          <w:p w14:paraId="2A47AE27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K03545</w:t>
            </w:r>
          </w:p>
        </w:tc>
        <w:tc>
          <w:tcPr>
            <w:tcW w:w="4482" w:type="dxa"/>
            <w:vAlign w:val="bottom"/>
          </w:tcPr>
          <w:p w14:paraId="1AF0D08F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trigger factor</w:t>
            </w:r>
          </w:p>
        </w:tc>
        <w:tc>
          <w:tcPr>
            <w:tcW w:w="1279" w:type="dxa"/>
            <w:vAlign w:val="bottom"/>
          </w:tcPr>
          <w:p w14:paraId="237DAEE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0.0919</w:t>
            </w:r>
          </w:p>
        </w:tc>
        <w:tc>
          <w:tcPr>
            <w:tcW w:w="1279" w:type="dxa"/>
            <w:vAlign w:val="bottom"/>
          </w:tcPr>
          <w:p w14:paraId="27AAB8AB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0.0839</w:t>
            </w:r>
          </w:p>
        </w:tc>
        <w:tc>
          <w:tcPr>
            <w:tcW w:w="1213" w:type="dxa"/>
            <w:vAlign w:val="bottom"/>
          </w:tcPr>
          <w:p w14:paraId="5B7B442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0.037</w:t>
            </w:r>
          </w:p>
        </w:tc>
      </w:tr>
      <w:tr w:rsidR="00803954" w:rsidRPr="004D2180" w14:paraId="571A467A" w14:textId="77777777" w:rsidTr="00803954">
        <w:tc>
          <w:tcPr>
            <w:tcW w:w="1323" w:type="dxa"/>
            <w:vAlign w:val="bottom"/>
          </w:tcPr>
          <w:p w14:paraId="67186923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K03596</w:t>
            </w:r>
          </w:p>
        </w:tc>
        <w:tc>
          <w:tcPr>
            <w:tcW w:w="4482" w:type="dxa"/>
            <w:vAlign w:val="bottom"/>
          </w:tcPr>
          <w:p w14:paraId="2E866019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GTP-binding protein LepA</w:t>
            </w:r>
          </w:p>
        </w:tc>
        <w:tc>
          <w:tcPr>
            <w:tcW w:w="1279" w:type="dxa"/>
            <w:vAlign w:val="bottom"/>
          </w:tcPr>
          <w:p w14:paraId="742166A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0.1392</w:t>
            </w:r>
          </w:p>
        </w:tc>
        <w:tc>
          <w:tcPr>
            <w:tcW w:w="1279" w:type="dxa"/>
            <w:vAlign w:val="bottom"/>
          </w:tcPr>
          <w:p w14:paraId="406B66F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0.1330</w:t>
            </w:r>
          </w:p>
        </w:tc>
        <w:tc>
          <w:tcPr>
            <w:tcW w:w="1213" w:type="dxa"/>
            <w:vAlign w:val="bottom"/>
          </w:tcPr>
          <w:p w14:paraId="7359CCF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0.007</w:t>
            </w:r>
          </w:p>
        </w:tc>
      </w:tr>
      <w:tr w:rsidR="00803954" w:rsidRPr="004D2180" w14:paraId="2AD37B92" w14:textId="77777777" w:rsidTr="00803954">
        <w:tc>
          <w:tcPr>
            <w:tcW w:w="1323" w:type="dxa"/>
            <w:vAlign w:val="bottom"/>
          </w:tcPr>
          <w:p w14:paraId="260E8945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K03615</w:t>
            </w:r>
          </w:p>
        </w:tc>
        <w:tc>
          <w:tcPr>
            <w:tcW w:w="4482" w:type="dxa"/>
            <w:vAlign w:val="bottom"/>
          </w:tcPr>
          <w:p w14:paraId="16B4D278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electron transport complex protein RnfC</w:t>
            </w:r>
          </w:p>
        </w:tc>
        <w:tc>
          <w:tcPr>
            <w:tcW w:w="1279" w:type="dxa"/>
            <w:vAlign w:val="bottom"/>
          </w:tcPr>
          <w:p w14:paraId="31FAF420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0.0351</w:t>
            </w:r>
          </w:p>
        </w:tc>
        <w:tc>
          <w:tcPr>
            <w:tcW w:w="1279" w:type="dxa"/>
            <w:vAlign w:val="bottom"/>
          </w:tcPr>
          <w:p w14:paraId="037441C0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0.0315</w:t>
            </w:r>
          </w:p>
        </w:tc>
        <w:tc>
          <w:tcPr>
            <w:tcW w:w="1213" w:type="dxa"/>
            <w:vAlign w:val="bottom"/>
          </w:tcPr>
          <w:p w14:paraId="1E0B193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0.025</w:t>
            </w:r>
          </w:p>
        </w:tc>
      </w:tr>
      <w:tr w:rsidR="00803954" w:rsidRPr="004D2180" w14:paraId="5E2DAAE7" w14:textId="77777777" w:rsidTr="00803954">
        <w:tc>
          <w:tcPr>
            <w:tcW w:w="1323" w:type="dxa"/>
            <w:vAlign w:val="bottom"/>
          </w:tcPr>
          <w:p w14:paraId="0E385E0B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K03624</w:t>
            </w:r>
          </w:p>
        </w:tc>
        <w:tc>
          <w:tcPr>
            <w:tcW w:w="4482" w:type="dxa"/>
            <w:vAlign w:val="bottom"/>
          </w:tcPr>
          <w:p w14:paraId="237C82D8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transcription elongation factor GreA</w:t>
            </w:r>
          </w:p>
        </w:tc>
        <w:tc>
          <w:tcPr>
            <w:tcW w:w="1279" w:type="dxa"/>
            <w:vAlign w:val="bottom"/>
          </w:tcPr>
          <w:p w14:paraId="7AB470C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0.0286</w:t>
            </w:r>
          </w:p>
        </w:tc>
        <w:tc>
          <w:tcPr>
            <w:tcW w:w="1279" w:type="dxa"/>
            <w:vAlign w:val="bottom"/>
          </w:tcPr>
          <w:p w14:paraId="775894F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0.0259</w:t>
            </w:r>
          </w:p>
        </w:tc>
        <w:tc>
          <w:tcPr>
            <w:tcW w:w="1213" w:type="dxa"/>
            <w:vAlign w:val="bottom"/>
          </w:tcPr>
          <w:p w14:paraId="1C575A3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0.028</w:t>
            </w:r>
          </w:p>
        </w:tc>
      </w:tr>
      <w:tr w:rsidR="00803954" w:rsidRPr="004D2180" w14:paraId="3BC62DBE" w14:textId="77777777" w:rsidTr="00803954">
        <w:tc>
          <w:tcPr>
            <w:tcW w:w="1323" w:type="dxa"/>
            <w:vAlign w:val="bottom"/>
          </w:tcPr>
          <w:p w14:paraId="19024A78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K03625</w:t>
            </w:r>
          </w:p>
        </w:tc>
        <w:tc>
          <w:tcPr>
            <w:tcW w:w="4482" w:type="dxa"/>
            <w:vAlign w:val="bottom"/>
          </w:tcPr>
          <w:p w14:paraId="07EF9C50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N utilization substance protein B</w:t>
            </w:r>
          </w:p>
        </w:tc>
        <w:tc>
          <w:tcPr>
            <w:tcW w:w="1279" w:type="dxa"/>
            <w:vAlign w:val="bottom"/>
          </w:tcPr>
          <w:p w14:paraId="0E4C5DD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0.0242</w:t>
            </w:r>
          </w:p>
        </w:tc>
        <w:tc>
          <w:tcPr>
            <w:tcW w:w="1279" w:type="dxa"/>
            <w:vAlign w:val="bottom"/>
          </w:tcPr>
          <w:p w14:paraId="22B7C99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0.0210</w:t>
            </w:r>
          </w:p>
        </w:tc>
        <w:tc>
          <w:tcPr>
            <w:tcW w:w="1213" w:type="dxa"/>
            <w:vAlign w:val="bottom"/>
          </w:tcPr>
          <w:p w14:paraId="7FBE1F5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0.014</w:t>
            </w:r>
          </w:p>
        </w:tc>
      </w:tr>
      <w:tr w:rsidR="00803954" w:rsidRPr="004D2180" w14:paraId="340CB517" w14:textId="77777777" w:rsidTr="00803954">
        <w:tc>
          <w:tcPr>
            <w:tcW w:w="1323" w:type="dxa"/>
            <w:vAlign w:val="bottom"/>
          </w:tcPr>
          <w:p w14:paraId="3CD5AEB6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K03639</w:t>
            </w:r>
          </w:p>
        </w:tc>
        <w:tc>
          <w:tcPr>
            <w:tcW w:w="4482" w:type="dxa"/>
            <w:vAlign w:val="bottom"/>
          </w:tcPr>
          <w:p w14:paraId="6C9C4A0A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molybdenum cofactor biosynthesis protein</w:t>
            </w:r>
          </w:p>
        </w:tc>
        <w:tc>
          <w:tcPr>
            <w:tcW w:w="1279" w:type="dxa"/>
            <w:vAlign w:val="bottom"/>
          </w:tcPr>
          <w:p w14:paraId="42D15E3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0.0019</w:t>
            </w:r>
          </w:p>
        </w:tc>
        <w:tc>
          <w:tcPr>
            <w:tcW w:w="1279" w:type="dxa"/>
            <w:vAlign w:val="bottom"/>
          </w:tcPr>
          <w:p w14:paraId="751926B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0.0034</w:t>
            </w:r>
          </w:p>
        </w:tc>
        <w:tc>
          <w:tcPr>
            <w:tcW w:w="1213" w:type="dxa"/>
            <w:vAlign w:val="bottom"/>
          </w:tcPr>
          <w:p w14:paraId="60EE610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0.020</w:t>
            </w:r>
          </w:p>
        </w:tc>
      </w:tr>
      <w:tr w:rsidR="00803954" w:rsidRPr="004D2180" w14:paraId="30743975" w14:textId="77777777" w:rsidTr="00803954">
        <w:tc>
          <w:tcPr>
            <w:tcW w:w="1323" w:type="dxa"/>
            <w:vAlign w:val="bottom"/>
          </w:tcPr>
          <w:p w14:paraId="668BF6A4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K03679</w:t>
            </w:r>
          </w:p>
        </w:tc>
        <w:tc>
          <w:tcPr>
            <w:tcW w:w="4482" w:type="dxa"/>
            <w:vAlign w:val="bottom"/>
          </w:tcPr>
          <w:p w14:paraId="2281CFC4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exosome complex component RRP4</w:t>
            </w:r>
          </w:p>
        </w:tc>
        <w:tc>
          <w:tcPr>
            <w:tcW w:w="1279" w:type="dxa"/>
            <w:vAlign w:val="bottom"/>
          </w:tcPr>
          <w:p w14:paraId="690C520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0.0151</w:t>
            </w:r>
          </w:p>
        </w:tc>
        <w:tc>
          <w:tcPr>
            <w:tcW w:w="1279" w:type="dxa"/>
            <w:vAlign w:val="bottom"/>
          </w:tcPr>
          <w:p w14:paraId="18B4408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0.0227</w:t>
            </w:r>
          </w:p>
        </w:tc>
        <w:tc>
          <w:tcPr>
            <w:tcW w:w="1213" w:type="dxa"/>
            <w:vAlign w:val="bottom"/>
          </w:tcPr>
          <w:p w14:paraId="561CF87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0.007</w:t>
            </w:r>
          </w:p>
        </w:tc>
      </w:tr>
      <w:tr w:rsidR="00803954" w:rsidRPr="004D2180" w14:paraId="616CC548" w14:textId="77777777" w:rsidTr="00803954">
        <w:tc>
          <w:tcPr>
            <w:tcW w:w="1323" w:type="dxa"/>
            <w:vAlign w:val="bottom"/>
          </w:tcPr>
          <w:p w14:paraId="75CD03A2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K03686</w:t>
            </w:r>
          </w:p>
        </w:tc>
        <w:tc>
          <w:tcPr>
            <w:tcW w:w="4482" w:type="dxa"/>
            <w:vAlign w:val="bottom"/>
          </w:tcPr>
          <w:p w14:paraId="55115EA7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molecular chaperone DnaJ</w:t>
            </w:r>
          </w:p>
        </w:tc>
        <w:tc>
          <w:tcPr>
            <w:tcW w:w="1279" w:type="dxa"/>
            <w:vAlign w:val="bottom"/>
          </w:tcPr>
          <w:p w14:paraId="16690FC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0.0523</w:t>
            </w:r>
          </w:p>
        </w:tc>
        <w:tc>
          <w:tcPr>
            <w:tcW w:w="1279" w:type="dxa"/>
            <w:vAlign w:val="bottom"/>
          </w:tcPr>
          <w:p w14:paraId="578FEAD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0.0484</w:t>
            </w:r>
          </w:p>
        </w:tc>
        <w:tc>
          <w:tcPr>
            <w:tcW w:w="1213" w:type="dxa"/>
            <w:vAlign w:val="bottom"/>
          </w:tcPr>
          <w:p w14:paraId="4731ED6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0.029</w:t>
            </w:r>
          </w:p>
        </w:tc>
      </w:tr>
      <w:tr w:rsidR="00803954" w:rsidRPr="004D2180" w14:paraId="74D0BD1A" w14:textId="77777777" w:rsidTr="00803954">
        <w:tc>
          <w:tcPr>
            <w:tcW w:w="1323" w:type="dxa"/>
            <w:vAlign w:val="bottom"/>
          </w:tcPr>
          <w:p w14:paraId="24D93E97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K03698</w:t>
            </w:r>
          </w:p>
        </w:tc>
        <w:tc>
          <w:tcPr>
            <w:tcW w:w="4482" w:type="dxa"/>
            <w:vAlign w:val="bottom"/>
          </w:tcPr>
          <w:p w14:paraId="3D42DBC1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CMP-binding protein</w:t>
            </w:r>
          </w:p>
        </w:tc>
        <w:tc>
          <w:tcPr>
            <w:tcW w:w="1279" w:type="dxa"/>
            <w:vAlign w:val="bottom"/>
          </w:tcPr>
          <w:p w14:paraId="48F55E1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0.0012</w:t>
            </w:r>
          </w:p>
        </w:tc>
        <w:tc>
          <w:tcPr>
            <w:tcW w:w="1279" w:type="dxa"/>
            <w:vAlign w:val="bottom"/>
          </w:tcPr>
          <w:p w14:paraId="0827968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0.0014</w:t>
            </w:r>
          </w:p>
        </w:tc>
        <w:tc>
          <w:tcPr>
            <w:tcW w:w="1213" w:type="dxa"/>
            <w:vAlign w:val="bottom"/>
          </w:tcPr>
          <w:p w14:paraId="71C6DB1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0.016</w:t>
            </w:r>
          </w:p>
        </w:tc>
      </w:tr>
      <w:tr w:rsidR="00803954" w:rsidRPr="004D2180" w14:paraId="58027EFF" w14:textId="77777777" w:rsidTr="00803954">
        <w:tc>
          <w:tcPr>
            <w:tcW w:w="1323" w:type="dxa"/>
            <w:vAlign w:val="bottom"/>
          </w:tcPr>
          <w:p w14:paraId="06F37912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K03724</w:t>
            </w:r>
          </w:p>
        </w:tc>
        <w:tc>
          <w:tcPr>
            <w:tcW w:w="4482" w:type="dxa"/>
            <w:vAlign w:val="bottom"/>
          </w:tcPr>
          <w:p w14:paraId="45786D4C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ATP-dependent helicase Lhr and Lhr-like helicase [EC:3.6.4.-]</w:t>
            </w:r>
          </w:p>
        </w:tc>
        <w:tc>
          <w:tcPr>
            <w:tcW w:w="1279" w:type="dxa"/>
            <w:vAlign w:val="bottom"/>
          </w:tcPr>
          <w:p w14:paraId="3805DA9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0.0028</w:t>
            </w:r>
          </w:p>
        </w:tc>
        <w:tc>
          <w:tcPr>
            <w:tcW w:w="1279" w:type="dxa"/>
            <w:vAlign w:val="bottom"/>
          </w:tcPr>
          <w:p w14:paraId="539EE45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0.0045</w:t>
            </w:r>
          </w:p>
        </w:tc>
        <w:tc>
          <w:tcPr>
            <w:tcW w:w="1213" w:type="dxa"/>
            <w:vAlign w:val="bottom"/>
          </w:tcPr>
          <w:p w14:paraId="11AA942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0.025</w:t>
            </w:r>
          </w:p>
        </w:tc>
      </w:tr>
      <w:tr w:rsidR="00803954" w:rsidRPr="004D2180" w14:paraId="6002912D" w14:textId="77777777" w:rsidTr="00803954">
        <w:tc>
          <w:tcPr>
            <w:tcW w:w="1323" w:type="dxa"/>
            <w:vAlign w:val="bottom"/>
          </w:tcPr>
          <w:p w14:paraId="72CEECE0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K03726</w:t>
            </w:r>
          </w:p>
        </w:tc>
        <w:tc>
          <w:tcPr>
            <w:tcW w:w="4482" w:type="dxa"/>
            <w:vAlign w:val="bottom"/>
          </w:tcPr>
          <w:p w14:paraId="07625154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helicase [EC:3.6.4.-]</w:t>
            </w:r>
          </w:p>
        </w:tc>
        <w:tc>
          <w:tcPr>
            <w:tcW w:w="1279" w:type="dxa"/>
            <w:vAlign w:val="bottom"/>
          </w:tcPr>
          <w:p w14:paraId="61D6B20B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0.0013</w:t>
            </w:r>
          </w:p>
        </w:tc>
        <w:tc>
          <w:tcPr>
            <w:tcW w:w="1279" w:type="dxa"/>
            <w:vAlign w:val="bottom"/>
          </w:tcPr>
          <w:p w14:paraId="0479487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0.0021</w:t>
            </w:r>
          </w:p>
        </w:tc>
        <w:tc>
          <w:tcPr>
            <w:tcW w:w="1213" w:type="dxa"/>
            <w:vAlign w:val="bottom"/>
          </w:tcPr>
          <w:p w14:paraId="3BDE7385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0.002</w:t>
            </w:r>
          </w:p>
        </w:tc>
      </w:tr>
      <w:tr w:rsidR="00803954" w:rsidRPr="004D2180" w14:paraId="5B618723" w14:textId="77777777" w:rsidTr="00803954">
        <w:tc>
          <w:tcPr>
            <w:tcW w:w="1323" w:type="dxa"/>
            <w:vAlign w:val="bottom"/>
          </w:tcPr>
          <w:p w14:paraId="5D885FB6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K03733</w:t>
            </w:r>
          </w:p>
        </w:tc>
        <w:tc>
          <w:tcPr>
            <w:tcW w:w="4482" w:type="dxa"/>
            <w:vAlign w:val="bottom"/>
          </w:tcPr>
          <w:p w14:paraId="53CCA654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integrase/recombinase XerC</w:t>
            </w:r>
          </w:p>
        </w:tc>
        <w:tc>
          <w:tcPr>
            <w:tcW w:w="1279" w:type="dxa"/>
            <w:vAlign w:val="bottom"/>
          </w:tcPr>
          <w:p w14:paraId="6D15BCDB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0.0193</w:t>
            </w:r>
          </w:p>
        </w:tc>
        <w:tc>
          <w:tcPr>
            <w:tcW w:w="1279" w:type="dxa"/>
            <w:vAlign w:val="bottom"/>
          </w:tcPr>
          <w:p w14:paraId="75FAFD50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0.0152</w:t>
            </w:r>
          </w:p>
        </w:tc>
        <w:tc>
          <w:tcPr>
            <w:tcW w:w="1213" w:type="dxa"/>
            <w:vAlign w:val="bottom"/>
          </w:tcPr>
          <w:p w14:paraId="38D4EBA9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0.042</w:t>
            </w:r>
          </w:p>
        </w:tc>
      </w:tr>
      <w:tr w:rsidR="00803954" w:rsidRPr="004D2180" w14:paraId="53F36FC0" w14:textId="77777777" w:rsidTr="00803954">
        <w:tc>
          <w:tcPr>
            <w:tcW w:w="1323" w:type="dxa"/>
            <w:vAlign w:val="bottom"/>
          </w:tcPr>
          <w:p w14:paraId="478A3443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K03738</w:t>
            </w:r>
          </w:p>
        </w:tc>
        <w:tc>
          <w:tcPr>
            <w:tcW w:w="4482" w:type="dxa"/>
            <w:vAlign w:val="bottom"/>
          </w:tcPr>
          <w:p w14:paraId="1C03D36C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aldehyde:ferredoxin oxidoreductase [EC:1.2.7.5]</w:t>
            </w:r>
          </w:p>
        </w:tc>
        <w:tc>
          <w:tcPr>
            <w:tcW w:w="1279" w:type="dxa"/>
            <w:vAlign w:val="bottom"/>
          </w:tcPr>
          <w:p w14:paraId="59D28AF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0.0056</w:t>
            </w:r>
          </w:p>
        </w:tc>
        <w:tc>
          <w:tcPr>
            <w:tcW w:w="1279" w:type="dxa"/>
            <w:vAlign w:val="bottom"/>
          </w:tcPr>
          <w:p w14:paraId="7D2ABA9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0.0077</w:t>
            </w:r>
          </w:p>
        </w:tc>
        <w:tc>
          <w:tcPr>
            <w:tcW w:w="1213" w:type="dxa"/>
            <w:vAlign w:val="bottom"/>
          </w:tcPr>
          <w:p w14:paraId="6B4512E9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0.010</w:t>
            </w:r>
          </w:p>
        </w:tc>
      </w:tr>
      <w:tr w:rsidR="00803954" w:rsidRPr="004D2180" w14:paraId="6529F9D7" w14:textId="77777777" w:rsidTr="00803954">
        <w:tc>
          <w:tcPr>
            <w:tcW w:w="1323" w:type="dxa"/>
            <w:vAlign w:val="bottom"/>
          </w:tcPr>
          <w:p w14:paraId="3D130360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K03927</w:t>
            </w:r>
          </w:p>
        </w:tc>
        <w:tc>
          <w:tcPr>
            <w:tcW w:w="4482" w:type="dxa"/>
            <w:vAlign w:val="bottom"/>
          </w:tcPr>
          <w:p w14:paraId="1D753F90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carboxylesterase type B [EC:3.1.1.1]</w:t>
            </w:r>
          </w:p>
        </w:tc>
        <w:tc>
          <w:tcPr>
            <w:tcW w:w="1279" w:type="dxa"/>
            <w:vAlign w:val="bottom"/>
          </w:tcPr>
          <w:p w14:paraId="361427F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0.0734</w:t>
            </w:r>
          </w:p>
        </w:tc>
        <w:tc>
          <w:tcPr>
            <w:tcW w:w="1279" w:type="dxa"/>
            <w:vAlign w:val="bottom"/>
          </w:tcPr>
          <w:p w14:paraId="3E4D1DF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0.0673</w:t>
            </w:r>
          </w:p>
        </w:tc>
        <w:tc>
          <w:tcPr>
            <w:tcW w:w="1213" w:type="dxa"/>
            <w:vAlign w:val="bottom"/>
          </w:tcPr>
          <w:p w14:paraId="2F838FA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0.025</w:t>
            </w:r>
          </w:p>
        </w:tc>
      </w:tr>
      <w:tr w:rsidR="00803954" w:rsidRPr="004D2180" w14:paraId="24ECCF3F" w14:textId="77777777" w:rsidTr="00803954">
        <w:tc>
          <w:tcPr>
            <w:tcW w:w="1323" w:type="dxa"/>
            <w:vAlign w:val="bottom"/>
          </w:tcPr>
          <w:p w14:paraId="16628B98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K03977</w:t>
            </w:r>
          </w:p>
        </w:tc>
        <w:tc>
          <w:tcPr>
            <w:tcW w:w="4482" w:type="dxa"/>
            <w:vAlign w:val="bottom"/>
          </w:tcPr>
          <w:p w14:paraId="5D91FB91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GTP-binding protein</w:t>
            </w:r>
          </w:p>
        </w:tc>
        <w:tc>
          <w:tcPr>
            <w:tcW w:w="1279" w:type="dxa"/>
            <w:vAlign w:val="bottom"/>
          </w:tcPr>
          <w:p w14:paraId="446CD01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0.0874</w:t>
            </w:r>
          </w:p>
        </w:tc>
        <w:tc>
          <w:tcPr>
            <w:tcW w:w="1279" w:type="dxa"/>
            <w:vAlign w:val="bottom"/>
          </w:tcPr>
          <w:p w14:paraId="1D785AE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0.0817</w:t>
            </w:r>
          </w:p>
        </w:tc>
        <w:tc>
          <w:tcPr>
            <w:tcW w:w="1213" w:type="dxa"/>
            <w:vAlign w:val="bottom"/>
          </w:tcPr>
          <w:p w14:paraId="2D44012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0.047</w:t>
            </w:r>
          </w:p>
        </w:tc>
      </w:tr>
      <w:tr w:rsidR="00803954" w:rsidRPr="004D2180" w14:paraId="22F22837" w14:textId="77777777" w:rsidTr="00803954">
        <w:tc>
          <w:tcPr>
            <w:tcW w:w="1323" w:type="dxa"/>
            <w:vAlign w:val="bottom"/>
          </w:tcPr>
          <w:p w14:paraId="2BD75F75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K04069</w:t>
            </w:r>
          </w:p>
        </w:tc>
        <w:tc>
          <w:tcPr>
            <w:tcW w:w="4482" w:type="dxa"/>
            <w:vAlign w:val="bottom"/>
          </w:tcPr>
          <w:p w14:paraId="0075CE7E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pyruvate formate lyase activating enzyme [EC:1.97.1.4]</w:t>
            </w:r>
          </w:p>
        </w:tc>
        <w:tc>
          <w:tcPr>
            <w:tcW w:w="1279" w:type="dxa"/>
            <w:vAlign w:val="bottom"/>
          </w:tcPr>
          <w:p w14:paraId="427F7A1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0.0505</w:t>
            </w:r>
          </w:p>
        </w:tc>
        <w:tc>
          <w:tcPr>
            <w:tcW w:w="1279" w:type="dxa"/>
            <w:vAlign w:val="bottom"/>
          </w:tcPr>
          <w:p w14:paraId="2F7B6E5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0.0417</w:t>
            </w:r>
          </w:p>
        </w:tc>
        <w:tc>
          <w:tcPr>
            <w:tcW w:w="1213" w:type="dxa"/>
            <w:vAlign w:val="bottom"/>
          </w:tcPr>
          <w:p w14:paraId="2D43F3F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0.021</w:t>
            </w:r>
          </w:p>
        </w:tc>
      </w:tr>
      <w:tr w:rsidR="00803954" w:rsidRPr="004D2180" w14:paraId="3222324B" w14:textId="77777777" w:rsidTr="00803954">
        <w:tc>
          <w:tcPr>
            <w:tcW w:w="1323" w:type="dxa"/>
            <w:vAlign w:val="bottom"/>
          </w:tcPr>
          <w:p w14:paraId="3EFD7A48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K04076</w:t>
            </w:r>
          </w:p>
        </w:tc>
        <w:tc>
          <w:tcPr>
            <w:tcW w:w="4482" w:type="dxa"/>
            <w:vAlign w:val="bottom"/>
          </w:tcPr>
          <w:p w14:paraId="1D48EDC1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Lon-like ATP-dependent protease [EC:3.4.21.-]</w:t>
            </w:r>
          </w:p>
        </w:tc>
        <w:tc>
          <w:tcPr>
            <w:tcW w:w="1279" w:type="dxa"/>
            <w:vAlign w:val="bottom"/>
          </w:tcPr>
          <w:p w14:paraId="11D5D78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0.0125</w:t>
            </w:r>
          </w:p>
        </w:tc>
        <w:tc>
          <w:tcPr>
            <w:tcW w:w="1279" w:type="dxa"/>
            <w:vAlign w:val="bottom"/>
          </w:tcPr>
          <w:p w14:paraId="53BA751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0.0187</w:t>
            </w:r>
          </w:p>
        </w:tc>
        <w:tc>
          <w:tcPr>
            <w:tcW w:w="1213" w:type="dxa"/>
            <w:vAlign w:val="bottom"/>
          </w:tcPr>
          <w:p w14:paraId="332BCB4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0.023</w:t>
            </w:r>
          </w:p>
        </w:tc>
      </w:tr>
      <w:tr w:rsidR="00803954" w:rsidRPr="004D2180" w14:paraId="7DF5D287" w14:textId="77777777" w:rsidTr="00803954">
        <w:tc>
          <w:tcPr>
            <w:tcW w:w="1323" w:type="dxa"/>
            <w:vAlign w:val="bottom"/>
          </w:tcPr>
          <w:p w14:paraId="64F0365E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K04483</w:t>
            </w:r>
          </w:p>
        </w:tc>
        <w:tc>
          <w:tcPr>
            <w:tcW w:w="4482" w:type="dxa"/>
            <w:vAlign w:val="bottom"/>
          </w:tcPr>
          <w:p w14:paraId="6E62AD28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DNA repair protein RadA</w:t>
            </w:r>
          </w:p>
        </w:tc>
        <w:tc>
          <w:tcPr>
            <w:tcW w:w="1279" w:type="dxa"/>
            <w:vAlign w:val="bottom"/>
          </w:tcPr>
          <w:p w14:paraId="5A99BEC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0.0141</w:t>
            </w:r>
          </w:p>
        </w:tc>
        <w:tc>
          <w:tcPr>
            <w:tcW w:w="1279" w:type="dxa"/>
            <w:vAlign w:val="bottom"/>
          </w:tcPr>
          <w:p w14:paraId="5738E42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0.0221</w:t>
            </w:r>
          </w:p>
        </w:tc>
        <w:tc>
          <w:tcPr>
            <w:tcW w:w="1213" w:type="dxa"/>
            <w:vAlign w:val="bottom"/>
          </w:tcPr>
          <w:p w14:paraId="3C96BDA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0.015</w:t>
            </w:r>
          </w:p>
        </w:tc>
      </w:tr>
      <w:tr w:rsidR="00803954" w:rsidRPr="004D2180" w14:paraId="19C5F08A" w14:textId="77777777" w:rsidTr="00803954">
        <w:tc>
          <w:tcPr>
            <w:tcW w:w="1323" w:type="dxa"/>
            <w:vAlign w:val="bottom"/>
          </w:tcPr>
          <w:p w14:paraId="5A9A8DB6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K04566</w:t>
            </w:r>
          </w:p>
        </w:tc>
        <w:tc>
          <w:tcPr>
            <w:tcW w:w="4482" w:type="dxa"/>
            <w:vAlign w:val="bottom"/>
          </w:tcPr>
          <w:p w14:paraId="763B64F1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lysyl-tRNA synthetase, class I [EC:6.1.1.6]</w:t>
            </w:r>
          </w:p>
        </w:tc>
        <w:tc>
          <w:tcPr>
            <w:tcW w:w="1279" w:type="dxa"/>
            <w:vAlign w:val="bottom"/>
          </w:tcPr>
          <w:p w14:paraId="5F9C6BFB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0.0088</w:t>
            </w:r>
          </w:p>
        </w:tc>
        <w:tc>
          <w:tcPr>
            <w:tcW w:w="1279" w:type="dxa"/>
            <w:vAlign w:val="bottom"/>
          </w:tcPr>
          <w:p w14:paraId="0EE774E5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0.0137</w:t>
            </w:r>
          </w:p>
        </w:tc>
        <w:tc>
          <w:tcPr>
            <w:tcW w:w="1213" w:type="dxa"/>
            <w:vAlign w:val="bottom"/>
          </w:tcPr>
          <w:p w14:paraId="607C409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0.024</w:t>
            </w:r>
          </w:p>
        </w:tc>
      </w:tr>
      <w:tr w:rsidR="00803954" w:rsidRPr="004D2180" w14:paraId="55B4C2E7" w14:textId="77777777" w:rsidTr="00803954">
        <w:tc>
          <w:tcPr>
            <w:tcW w:w="1323" w:type="dxa"/>
            <w:vAlign w:val="bottom"/>
          </w:tcPr>
          <w:p w14:paraId="59A9AD41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K04652</w:t>
            </w:r>
          </w:p>
        </w:tc>
        <w:tc>
          <w:tcPr>
            <w:tcW w:w="4482" w:type="dxa"/>
            <w:vAlign w:val="bottom"/>
          </w:tcPr>
          <w:p w14:paraId="5D688F9F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hydrogenase nickel incorporation protein HypB</w:t>
            </w:r>
          </w:p>
        </w:tc>
        <w:tc>
          <w:tcPr>
            <w:tcW w:w="1279" w:type="dxa"/>
            <w:vAlign w:val="bottom"/>
          </w:tcPr>
          <w:p w14:paraId="0F5AAE0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0.0019</w:t>
            </w:r>
          </w:p>
        </w:tc>
        <w:tc>
          <w:tcPr>
            <w:tcW w:w="1279" w:type="dxa"/>
            <w:vAlign w:val="bottom"/>
          </w:tcPr>
          <w:p w14:paraId="24D28E7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0.0033</w:t>
            </w:r>
          </w:p>
        </w:tc>
        <w:tc>
          <w:tcPr>
            <w:tcW w:w="1213" w:type="dxa"/>
            <w:vAlign w:val="bottom"/>
          </w:tcPr>
          <w:p w14:paraId="3CB0623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0.033</w:t>
            </w:r>
          </w:p>
        </w:tc>
      </w:tr>
      <w:tr w:rsidR="00803954" w:rsidRPr="004D2180" w14:paraId="338828F8" w14:textId="77777777" w:rsidTr="00803954">
        <w:tc>
          <w:tcPr>
            <w:tcW w:w="1323" w:type="dxa"/>
            <w:vAlign w:val="bottom"/>
          </w:tcPr>
          <w:p w14:paraId="12A5F97A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K04655</w:t>
            </w:r>
          </w:p>
        </w:tc>
        <w:tc>
          <w:tcPr>
            <w:tcW w:w="4482" w:type="dxa"/>
            <w:vAlign w:val="bottom"/>
          </w:tcPr>
          <w:p w14:paraId="046083D5" w14:textId="77777777" w:rsidR="00803954" w:rsidRPr="008F7FD4" w:rsidRDefault="00803954">
            <w:pPr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</w:pPr>
            <w:r w:rsidRPr="008F7FD4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hydrogenase expression/formation protein HypE</w:t>
            </w:r>
          </w:p>
        </w:tc>
        <w:tc>
          <w:tcPr>
            <w:tcW w:w="1279" w:type="dxa"/>
            <w:vAlign w:val="bottom"/>
          </w:tcPr>
          <w:p w14:paraId="05AE32F0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0.0050</w:t>
            </w:r>
          </w:p>
        </w:tc>
        <w:tc>
          <w:tcPr>
            <w:tcW w:w="1279" w:type="dxa"/>
            <w:vAlign w:val="bottom"/>
          </w:tcPr>
          <w:p w14:paraId="06E4C94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0.0067</w:t>
            </w:r>
          </w:p>
        </w:tc>
        <w:tc>
          <w:tcPr>
            <w:tcW w:w="1213" w:type="dxa"/>
            <w:vAlign w:val="bottom"/>
          </w:tcPr>
          <w:p w14:paraId="120A631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0.048</w:t>
            </w:r>
          </w:p>
        </w:tc>
      </w:tr>
      <w:tr w:rsidR="00803954" w:rsidRPr="004D2180" w14:paraId="65558211" w14:textId="77777777" w:rsidTr="00803954">
        <w:tc>
          <w:tcPr>
            <w:tcW w:w="1323" w:type="dxa"/>
            <w:vAlign w:val="bottom"/>
          </w:tcPr>
          <w:p w14:paraId="0998941B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K04656</w:t>
            </w:r>
          </w:p>
        </w:tc>
        <w:tc>
          <w:tcPr>
            <w:tcW w:w="4482" w:type="dxa"/>
            <w:vAlign w:val="bottom"/>
          </w:tcPr>
          <w:p w14:paraId="3D767366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hydrogenase maturation protein HypF</w:t>
            </w:r>
          </w:p>
        </w:tc>
        <w:tc>
          <w:tcPr>
            <w:tcW w:w="1279" w:type="dxa"/>
            <w:vAlign w:val="bottom"/>
          </w:tcPr>
          <w:p w14:paraId="0435F49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0.0029</w:t>
            </w:r>
          </w:p>
        </w:tc>
        <w:tc>
          <w:tcPr>
            <w:tcW w:w="1279" w:type="dxa"/>
            <w:vAlign w:val="bottom"/>
          </w:tcPr>
          <w:p w14:paraId="24F5D55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0.0048</w:t>
            </w:r>
          </w:p>
        </w:tc>
        <w:tc>
          <w:tcPr>
            <w:tcW w:w="1213" w:type="dxa"/>
            <w:vAlign w:val="bottom"/>
          </w:tcPr>
          <w:p w14:paraId="0607690B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0.031</w:t>
            </w:r>
          </w:p>
        </w:tc>
      </w:tr>
      <w:tr w:rsidR="00803954" w:rsidRPr="004D2180" w14:paraId="3CAFB97A" w14:textId="77777777" w:rsidTr="00803954">
        <w:tc>
          <w:tcPr>
            <w:tcW w:w="1323" w:type="dxa"/>
            <w:vAlign w:val="bottom"/>
          </w:tcPr>
          <w:p w14:paraId="1C6BB36C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K04751</w:t>
            </w:r>
          </w:p>
        </w:tc>
        <w:tc>
          <w:tcPr>
            <w:tcW w:w="4482" w:type="dxa"/>
            <w:vAlign w:val="bottom"/>
          </w:tcPr>
          <w:p w14:paraId="6ACF09A1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nitrogen regulatory protein P-II 1</w:t>
            </w:r>
          </w:p>
        </w:tc>
        <w:tc>
          <w:tcPr>
            <w:tcW w:w="1279" w:type="dxa"/>
            <w:vAlign w:val="bottom"/>
          </w:tcPr>
          <w:p w14:paraId="23B145B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0.0302</w:t>
            </w:r>
          </w:p>
        </w:tc>
        <w:tc>
          <w:tcPr>
            <w:tcW w:w="1279" w:type="dxa"/>
            <w:vAlign w:val="bottom"/>
          </w:tcPr>
          <w:p w14:paraId="62CBA03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0.0271</w:t>
            </w:r>
          </w:p>
        </w:tc>
        <w:tc>
          <w:tcPr>
            <w:tcW w:w="1213" w:type="dxa"/>
            <w:vAlign w:val="bottom"/>
          </w:tcPr>
          <w:p w14:paraId="38CD7289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0.010</w:t>
            </w:r>
          </w:p>
        </w:tc>
      </w:tr>
      <w:tr w:rsidR="00803954" w:rsidRPr="004D2180" w14:paraId="0967D8E3" w14:textId="77777777" w:rsidTr="00803954">
        <w:tc>
          <w:tcPr>
            <w:tcW w:w="1323" w:type="dxa"/>
            <w:vAlign w:val="bottom"/>
          </w:tcPr>
          <w:p w14:paraId="3C6B50A4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K04764</w:t>
            </w:r>
          </w:p>
        </w:tc>
        <w:tc>
          <w:tcPr>
            <w:tcW w:w="4482" w:type="dxa"/>
            <w:vAlign w:val="bottom"/>
          </w:tcPr>
          <w:p w14:paraId="7C017CD0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integration host factor subunit alpha</w:t>
            </w:r>
          </w:p>
        </w:tc>
        <w:tc>
          <w:tcPr>
            <w:tcW w:w="1279" w:type="dxa"/>
            <w:vAlign w:val="bottom"/>
          </w:tcPr>
          <w:p w14:paraId="601E449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0.0083</w:t>
            </w:r>
          </w:p>
        </w:tc>
        <w:tc>
          <w:tcPr>
            <w:tcW w:w="1279" w:type="dxa"/>
            <w:vAlign w:val="bottom"/>
          </w:tcPr>
          <w:p w14:paraId="0439B5E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0.0058</w:t>
            </w:r>
          </w:p>
        </w:tc>
        <w:tc>
          <w:tcPr>
            <w:tcW w:w="1213" w:type="dxa"/>
            <w:vAlign w:val="bottom"/>
          </w:tcPr>
          <w:p w14:paraId="350484C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0.032</w:t>
            </w:r>
          </w:p>
        </w:tc>
      </w:tr>
      <w:tr w:rsidR="00803954" w:rsidRPr="004D2180" w14:paraId="123FA08D" w14:textId="77777777" w:rsidTr="00803954">
        <w:tc>
          <w:tcPr>
            <w:tcW w:w="1323" w:type="dxa"/>
            <w:vAlign w:val="bottom"/>
          </w:tcPr>
          <w:p w14:paraId="6FF82E37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K04796</w:t>
            </w:r>
          </w:p>
        </w:tc>
        <w:tc>
          <w:tcPr>
            <w:tcW w:w="4482" w:type="dxa"/>
            <w:vAlign w:val="bottom"/>
          </w:tcPr>
          <w:p w14:paraId="1F11E533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small nuclear ribonucleoprotein</w:t>
            </w:r>
          </w:p>
        </w:tc>
        <w:tc>
          <w:tcPr>
            <w:tcW w:w="1279" w:type="dxa"/>
            <w:vAlign w:val="bottom"/>
          </w:tcPr>
          <w:p w14:paraId="0C929AB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0.0056</w:t>
            </w:r>
          </w:p>
        </w:tc>
        <w:tc>
          <w:tcPr>
            <w:tcW w:w="1279" w:type="dxa"/>
            <w:vAlign w:val="bottom"/>
          </w:tcPr>
          <w:p w14:paraId="6F451E8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0.0078</w:t>
            </w:r>
          </w:p>
        </w:tc>
        <w:tc>
          <w:tcPr>
            <w:tcW w:w="1213" w:type="dxa"/>
            <w:vAlign w:val="bottom"/>
          </w:tcPr>
          <w:p w14:paraId="49B079DB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0.005</w:t>
            </w:r>
          </w:p>
        </w:tc>
      </w:tr>
      <w:tr w:rsidR="00803954" w:rsidRPr="004D2180" w14:paraId="39841284" w14:textId="77777777" w:rsidTr="00803954">
        <w:tc>
          <w:tcPr>
            <w:tcW w:w="1323" w:type="dxa"/>
            <w:vAlign w:val="bottom"/>
          </w:tcPr>
          <w:p w14:paraId="2DFEFA78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K04797</w:t>
            </w:r>
          </w:p>
        </w:tc>
        <w:tc>
          <w:tcPr>
            <w:tcW w:w="4482" w:type="dxa"/>
            <w:vAlign w:val="bottom"/>
          </w:tcPr>
          <w:p w14:paraId="29DB9EBE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prefoldin alpha subunit</w:t>
            </w:r>
          </w:p>
        </w:tc>
        <w:tc>
          <w:tcPr>
            <w:tcW w:w="1279" w:type="dxa"/>
            <w:vAlign w:val="bottom"/>
          </w:tcPr>
          <w:p w14:paraId="6965ADF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0.0026</w:t>
            </w:r>
          </w:p>
        </w:tc>
        <w:tc>
          <w:tcPr>
            <w:tcW w:w="1279" w:type="dxa"/>
            <w:vAlign w:val="bottom"/>
          </w:tcPr>
          <w:p w14:paraId="7CD0FAB5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0.0041</w:t>
            </w:r>
          </w:p>
        </w:tc>
        <w:tc>
          <w:tcPr>
            <w:tcW w:w="1213" w:type="dxa"/>
            <w:vAlign w:val="bottom"/>
          </w:tcPr>
          <w:p w14:paraId="782EE13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0.015</w:t>
            </w:r>
          </w:p>
        </w:tc>
      </w:tr>
      <w:tr w:rsidR="00803954" w:rsidRPr="004D2180" w14:paraId="4FB3428F" w14:textId="77777777" w:rsidTr="00803954">
        <w:tc>
          <w:tcPr>
            <w:tcW w:w="1323" w:type="dxa"/>
            <w:vAlign w:val="bottom"/>
          </w:tcPr>
          <w:p w14:paraId="1AC729B2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K04798</w:t>
            </w:r>
          </w:p>
        </w:tc>
        <w:tc>
          <w:tcPr>
            <w:tcW w:w="4482" w:type="dxa"/>
            <w:vAlign w:val="bottom"/>
          </w:tcPr>
          <w:p w14:paraId="65976009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prefoldin beta subunit</w:t>
            </w:r>
          </w:p>
        </w:tc>
        <w:tc>
          <w:tcPr>
            <w:tcW w:w="1279" w:type="dxa"/>
            <w:vAlign w:val="bottom"/>
          </w:tcPr>
          <w:p w14:paraId="7B4C395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0.0016</w:t>
            </w:r>
          </w:p>
        </w:tc>
        <w:tc>
          <w:tcPr>
            <w:tcW w:w="1279" w:type="dxa"/>
            <w:vAlign w:val="bottom"/>
          </w:tcPr>
          <w:p w14:paraId="363FE8E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0.0028</w:t>
            </w:r>
          </w:p>
        </w:tc>
        <w:tc>
          <w:tcPr>
            <w:tcW w:w="1213" w:type="dxa"/>
            <w:vAlign w:val="bottom"/>
          </w:tcPr>
          <w:p w14:paraId="4CD62E19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0.019</w:t>
            </w:r>
          </w:p>
        </w:tc>
      </w:tr>
      <w:tr w:rsidR="00803954" w:rsidRPr="004D2180" w14:paraId="60B7638C" w14:textId="77777777" w:rsidTr="00803954">
        <w:tc>
          <w:tcPr>
            <w:tcW w:w="1323" w:type="dxa"/>
            <w:vAlign w:val="bottom"/>
          </w:tcPr>
          <w:p w14:paraId="2B0D3ABF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K04801</w:t>
            </w:r>
          </w:p>
        </w:tc>
        <w:tc>
          <w:tcPr>
            <w:tcW w:w="4482" w:type="dxa"/>
            <w:vAlign w:val="bottom"/>
          </w:tcPr>
          <w:p w14:paraId="35938036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replication factor C small subunit</w:t>
            </w:r>
          </w:p>
        </w:tc>
        <w:tc>
          <w:tcPr>
            <w:tcW w:w="1279" w:type="dxa"/>
            <w:vAlign w:val="bottom"/>
          </w:tcPr>
          <w:p w14:paraId="76AA74C0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0.0034</w:t>
            </w:r>
          </w:p>
        </w:tc>
        <w:tc>
          <w:tcPr>
            <w:tcW w:w="1279" w:type="dxa"/>
            <w:vAlign w:val="bottom"/>
          </w:tcPr>
          <w:p w14:paraId="044DE17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0.0059</w:t>
            </w:r>
          </w:p>
        </w:tc>
        <w:tc>
          <w:tcPr>
            <w:tcW w:w="1213" w:type="dxa"/>
            <w:vAlign w:val="bottom"/>
          </w:tcPr>
          <w:p w14:paraId="3AD0361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0.013</w:t>
            </w:r>
          </w:p>
        </w:tc>
      </w:tr>
      <w:tr w:rsidR="00803954" w:rsidRPr="004D2180" w14:paraId="1762B192" w14:textId="77777777" w:rsidTr="00803954">
        <w:tc>
          <w:tcPr>
            <w:tcW w:w="1323" w:type="dxa"/>
            <w:vAlign w:val="bottom"/>
          </w:tcPr>
          <w:p w14:paraId="7672DA3B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K04802</w:t>
            </w:r>
          </w:p>
        </w:tc>
        <w:tc>
          <w:tcPr>
            <w:tcW w:w="4482" w:type="dxa"/>
            <w:vAlign w:val="bottom"/>
          </w:tcPr>
          <w:p w14:paraId="2F2B0A9C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proliferating cell nuclear antigen</w:t>
            </w:r>
          </w:p>
        </w:tc>
        <w:tc>
          <w:tcPr>
            <w:tcW w:w="1279" w:type="dxa"/>
            <w:vAlign w:val="bottom"/>
          </w:tcPr>
          <w:p w14:paraId="2142E235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0.0125</w:t>
            </w:r>
          </w:p>
        </w:tc>
        <w:tc>
          <w:tcPr>
            <w:tcW w:w="1279" w:type="dxa"/>
            <w:vAlign w:val="bottom"/>
          </w:tcPr>
          <w:p w14:paraId="1DECD56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0.0188</w:t>
            </w:r>
          </w:p>
        </w:tc>
        <w:tc>
          <w:tcPr>
            <w:tcW w:w="1213" w:type="dxa"/>
            <w:vAlign w:val="bottom"/>
          </w:tcPr>
          <w:p w14:paraId="21C4D66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0.009</w:t>
            </w:r>
          </w:p>
        </w:tc>
      </w:tr>
      <w:tr w:rsidR="00803954" w:rsidRPr="004D2180" w14:paraId="4AD37CC6" w14:textId="77777777" w:rsidTr="00803954">
        <w:tc>
          <w:tcPr>
            <w:tcW w:w="1323" w:type="dxa"/>
            <w:vAlign w:val="bottom"/>
          </w:tcPr>
          <w:p w14:paraId="4042FAB1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K05795</w:t>
            </w:r>
          </w:p>
        </w:tc>
        <w:tc>
          <w:tcPr>
            <w:tcW w:w="4482" w:type="dxa"/>
            <w:vAlign w:val="bottom"/>
          </w:tcPr>
          <w:p w14:paraId="64982B2B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tellurium resistance protein TerD</w:t>
            </w:r>
          </w:p>
        </w:tc>
        <w:tc>
          <w:tcPr>
            <w:tcW w:w="1279" w:type="dxa"/>
            <w:vAlign w:val="bottom"/>
          </w:tcPr>
          <w:p w14:paraId="3CBD0CC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0.0011</w:t>
            </w:r>
          </w:p>
        </w:tc>
        <w:tc>
          <w:tcPr>
            <w:tcW w:w="1279" w:type="dxa"/>
            <w:vAlign w:val="bottom"/>
          </w:tcPr>
          <w:p w14:paraId="3BA0074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0.0012</w:t>
            </w:r>
          </w:p>
        </w:tc>
        <w:tc>
          <w:tcPr>
            <w:tcW w:w="1213" w:type="dxa"/>
            <w:vAlign w:val="bottom"/>
          </w:tcPr>
          <w:p w14:paraId="0545337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0.016</w:t>
            </w:r>
          </w:p>
        </w:tc>
      </w:tr>
      <w:tr w:rsidR="00803954" w:rsidRPr="004D2180" w14:paraId="5A60B208" w14:textId="77777777" w:rsidTr="00803954">
        <w:tc>
          <w:tcPr>
            <w:tcW w:w="1323" w:type="dxa"/>
            <w:vAlign w:val="bottom"/>
          </w:tcPr>
          <w:p w14:paraId="2E668209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K05884</w:t>
            </w:r>
          </w:p>
        </w:tc>
        <w:tc>
          <w:tcPr>
            <w:tcW w:w="4482" w:type="dxa"/>
            <w:vAlign w:val="bottom"/>
          </w:tcPr>
          <w:p w14:paraId="2D975F66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(R)-2-hydroxyacid dehydrogenase [EC:1.1.1.272]</w:t>
            </w:r>
          </w:p>
        </w:tc>
        <w:tc>
          <w:tcPr>
            <w:tcW w:w="1279" w:type="dxa"/>
            <w:vAlign w:val="bottom"/>
          </w:tcPr>
          <w:p w14:paraId="2333948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0.0035</w:t>
            </w:r>
          </w:p>
        </w:tc>
        <w:tc>
          <w:tcPr>
            <w:tcW w:w="1279" w:type="dxa"/>
            <w:vAlign w:val="bottom"/>
          </w:tcPr>
          <w:p w14:paraId="0CD531D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0.0050</w:t>
            </w:r>
          </w:p>
        </w:tc>
        <w:tc>
          <w:tcPr>
            <w:tcW w:w="1213" w:type="dxa"/>
            <w:vAlign w:val="bottom"/>
          </w:tcPr>
          <w:p w14:paraId="69E6E80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0.012</w:t>
            </w:r>
          </w:p>
        </w:tc>
      </w:tr>
      <w:tr w:rsidR="00803954" w:rsidRPr="004D2180" w14:paraId="133BFF33" w14:textId="77777777" w:rsidTr="00803954">
        <w:tc>
          <w:tcPr>
            <w:tcW w:w="1323" w:type="dxa"/>
            <w:vAlign w:val="bottom"/>
          </w:tcPr>
          <w:p w14:paraId="4A9AB40C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K06041</w:t>
            </w:r>
          </w:p>
        </w:tc>
        <w:tc>
          <w:tcPr>
            <w:tcW w:w="4482" w:type="dxa"/>
            <w:vAlign w:val="bottom"/>
          </w:tcPr>
          <w:p w14:paraId="2BFA13B7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arabinose-5-phosphate isomerase [EC:5.3.1.13]</w:t>
            </w:r>
          </w:p>
        </w:tc>
        <w:tc>
          <w:tcPr>
            <w:tcW w:w="1279" w:type="dxa"/>
            <w:vAlign w:val="bottom"/>
          </w:tcPr>
          <w:p w14:paraId="33D327C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0.0161</w:t>
            </w:r>
          </w:p>
        </w:tc>
        <w:tc>
          <w:tcPr>
            <w:tcW w:w="1279" w:type="dxa"/>
            <w:vAlign w:val="bottom"/>
          </w:tcPr>
          <w:p w14:paraId="46A9BE0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0.0128</w:t>
            </w:r>
          </w:p>
        </w:tc>
        <w:tc>
          <w:tcPr>
            <w:tcW w:w="1213" w:type="dxa"/>
            <w:vAlign w:val="bottom"/>
          </w:tcPr>
          <w:p w14:paraId="78EC105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0.006</w:t>
            </w:r>
          </w:p>
        </w:tc>
      </w:tr>
      <w:tr w:rsidR="00803954" w:rsidRPr="004D2180" w14:paraId="4B0BF07E" w14:textId="77777777" w:rsidTr="00803954">
        <w:tc>
          <w:tcPr>
            <w:tcW w:w="1323" w:type="dxa"/>
            <w:vAlign w:val="bottom"/>
          </w:tcPr>
          <w:p w14:paraId="7FBA0B7C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K06142</w:t>
            </w:r>
          </w:p>
        </w:tc>
        <w:tc>
          <w:tcPr>
            <w:tcW w:w="4482" w:type="dxa"/>
            <w:vAlign w:val="bottom"/>
          </w:tcPr>
          <w:p w14:paraId="1F578A96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outer membrane protein</w:t>
            </w:r>
          </w:p>
        </w:tc>
        <w:tc>
          <w:tcPr>
            <w:tcW w:w="1279" w:type="dxa"/>
            <w:vAlign w:val="bottom"/>
          </w:tcPr>
          <w:p w14:paraId="7C6C5DC0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0.0612</w:t>
            </w:r>
          </w:p>
        </w:tc>
        <w:tc>
          <w:tcPr>
            <w:tcW w:w="1279" w:type="dxa"/>
            <w:vAlign w:val="bottom"/>
          </w:tcPr>
          <w:p w14:paraId="645596F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0.0544</w:t>
            </w:r>
          </w:p>
        </w:tc>
        <w:tc>
          <w:tcPr>
            <w:tcW w:w="1213" w:type="dxa"/>
            <w:vAlign w:val="bottom"/>
          </w:tcPr>
          <w:p w14:paraId="428D8AA0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0.027</w:t>
            </w:r>
          </w:p>
        </w:tc>
      </w:tr>
      <w:tr w:rsidR="00803954" w:rsidRPr="004D2180" w14:paraId="2A855BFC" w14:textId="77777777" w:rsidTr="00803954">
        <w:tc>
          <w:tcPr>
            <w:tcW w:w="1323" w:type="dxa"/>
            <w:vAlign w:val="bottom"/>
          </w:tcPr>
          <w:p w14:paraId="2415FFD8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K06174</w:t>
            </w:r>
          </w:p>
        </w:tc>
        <w:tc>
          <w:tcPr>
            <w:tcW w:w="4482" w:type="dxa"/>
            <w:vAlign w:val="bottom"/>
          </w:tcPr>
          <w:p w14:paraId="7B04D4C9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ATP-binding cassette, sub-family E, member 1</w:t>
            </w:r>
          </w:p>
        </w:tc>
        <w:tc>
          <w:tcPr>
            <w:tcW w:w="1279" w:type="dxa"/>
            <w:vAlign w:val="bottom"/>
          </w:tcPr>
          <w:p w14:paraId="036422A0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0.0090</w:t>
            </w:r>
          </w:p>
        </w:tc>
        <w:tc>
          <w:tcPr>
            <w:tcW w:w="1279" w:type="dxa"/>
            <w:vAlign w:val="bottom"/>
          </w:tcPr>
          <w:p w14:paraId="3391147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0.0151</w:t>
            </w:r>
          </w:p>
        </w:tc>
        <w:tc>
          <w:tcPr>
            <w:tcW w:w="1213" w:type="dxa"/>
            <w:vAlign w:val="bottom"/>
          </w:tcPr>
          <w:p w14:paraId="5FCBDA5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0.034</w:t>
            </w:r>
          </w:p>
        </w:tc>
      </w:tr>
      <w:tr w:rsidR="00803954" w:rsidRPr="004D2180" w14:paraId="639EE180" w14:textId="77777777" w:rsidTr="00803954">
        <w:tc>
          <w:tcPr>
            <w:tcW w:w="1323" w:type="dxa"/>
            <w:vAlign w:val="bottom"/>
          </w:tcPr>
          <w:p w14:paraId="5926947C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K06207</w:t>
            </w:r>
          </w:p>
        </w:tc>
        <w:tc>
          <w:tcPr>
            <w:tcW w:w="4482" w:type="dxa"/>
            <w:vAlign w:val="bottom"/>
          </w:tcPr>
          <w:p w14:paraId="381B2CE4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GTP-binding protein</w:t>
            </w:r>
          </w:p>
        </w:tc>
        <w:tc>
          <w:tcPr>
            <w:tcW w:w="1279" w:type="dxa"/>
            <w:vAlign w:val="bottom"/>
          </w:tcPr>
          <w:p w14:paraId="05960A7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0.1921</w:t>
            </w:r>
          </w:p>
        </w:tc>
        <w:tc>
          <w:tcPr>
            <w:tcW w:w="1279" w:type="dxa"/>
            <w:vAlign w:val="bottom"/>
          </w:tcPr>
          <w:p w14:paraId="681D00D9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0.1794</w:t>
            </w:r>
          </w:p>
        </w:tc>
        <w:tc>
          <w:tcPr>
            <w:tcW w:w="1213" w:type="dxa"/>
            <w:vAlign w:val="bottom"/>
          </w:tcPr>
          <w:p w14:paraId="3BB681D0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0.028</w:t>
            </w:r>
          </w:p>
        </w:tc>
      </w:tr>
      <w:tr w:rsidR="00803954" w:rsidRPr="004D2180" w14:paraId="6CD4D273" w14:textId="77777777" w:rsidTr="00803954">
        <w:tc>
          <w:tcPr>
            <w:tcW w:w="1323" w:type="dxa"/>
            <w:vAlign w:val="bottom"/>
          </w:tcPr>
          <w:p w14:paraId="613DDCA4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K06215</w:t>
            </w:r>
          </w:p>
        </w:tc>
        <w:tc>
          <w:tcPr>
            <w:tcW w:w="4482" w:type="dxa"/>
            <w:vAlign w:val="bottom"/>
          </w:tcPr>
          <w:p w14:paraId="1D46640F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pyridoxine biosynthesis protein [EC:4.-.-.-]</w:t>
            </w:r>
          </w:p>
        </w:tc>
        <w:tc>
          <w:tcPr>
            <w:tcW w:w="1279" w:type="dxa"/>
            <w:vAlign w:val="bottom"/>
          </w:tcPr>
          <w:p w14:paraId="30795D2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0.0555</w:t>
            </w:r>
          </w:p>
        </w:tc>
        <w:tc>
          <w:tcPr>
            <w:tcW w:w="1279" w:type="dxa"/>
            <w:vAlign w:val="bottom"/>
          </w:tcPr>
          <w:p w14:paraId="3AF87D5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0.0491</w:t>
            </w:r>
          </w:p>
        </w:tc>
        <w:tc>
          <w:tcPr>
            <w:tcW w:w="1213" w:type="dxa"/>
            <w:vAlign w:val="bottom"/>
          </w:tcPr>
          <w:p w14:paraId="69EE0F7B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0.011</w:t>
            </w:r>
          </w:p>
        </w:tc>
      </w:tr>
      <w:tr w:rsidR="00803954" w:rsidRPr="004D2180" w14:paraId="7864C777" w14:textId="77777777" w:rsidTr="00803954">
        <w:tc>
          <w:tcPr>
            <w:tcW w:w="1323" w:type="dxa"/>
            <w:vAlign w:val="bottom"/>
          </w:tcPr>
          <w:p w14:paraId="3B9A6DC7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K06217</w:t>
            </w:r>
          </w:p>
        </w:tc>
        <w:tc>
          <w:tcPr>
            <w:tcW w:w="4482" w:type="dxa"/>
            <w:vAlign w:val="bottom"/>
          </w:tcPr>
          <w:p w14:paraId="2E7249A1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phosphate starvation-inducible protein PhoH and related proteins</w:t>
            </w:r>
          </w:p>
        </w:tc>
        <w:tc>
          <w:tcPr>
            <w:tcW w:w="1279" w:type="dxa"/>
            <w:vAlign w:val="bottom"/>
          </w:tcPr>
          <w:p w14:paraId="717F734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0.0470</w:t>
            </w:r>
          </w:p>
        </w:tc>
        <w:tc>
          <w:tcPr>
            <w:tcW w:w="1279" w:type="dxa"/>
            <w:vAlign w:val="bottom"/>
          </w:tcPr>
          <w:p w14:paraId="4175C00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0.0460</w:t>
            </w:r>
          </w:p>
        </w:tc>
        <w:tc>
          <w:tcPr>
            <w:tcW w:w="1213" w:type="dxa"/>
            <w:vAlign w:val="bottom"/>
          </w:tcPr>
          <w:p w14:paraId="5D53F18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0.040</w:t>
            </w:r>
          </w:p>
        </w:tc>
      </w:tr>
      <w:tr w:rsidR="00803954" w:rsidRPr="004D2180" w14:paraId="1997203A" w14:textId="77777777" w:rsidTr="00803954">
        <w:tc>
          <w:tcPr>
            <w:tcW w:w="1323" w:type="dxa"/>
            <w:vAlign w:val="bottom"/>
          </w:tcPr>
          <w:p w14:paraId="4D4505C2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K06863</w:t>
            </w:r>
          </w:p>
        </w:tc>
        <w:tc>
          <w:tcPr>
            <w:tcW w:w="4482" w:type="dxa"/>
            <w:vAlign w:val="bottom"/>
          </w:tcPr>
          <w:p w14:paraId="6BFAC21C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5-formaminoimidazole-4-carboxamide-1-(beta)-D-ribofuranosyl 5prime-monophosphate synthetase [EC:6.3.4.-]</w:t>
            </w:r>
          </w:p>
        </w:tc>
        <w:tc>
          <w:tcPr>
            <w:tcW w:w="1279" w:type="dxa"/>
            <w:vAlign w:val="bottom"/>
          </w:tcPr>
          <w:p w14:paraId="0DF595D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0.0110</w:t>
            </w:r>
          </w:p>
        </w:tc>
        <w:tc>
          <w:tcPr>
            <w:tcW w:w="1279" w:type="dxa"/>
            <w:vAlign w:val="bottom"/>
          </w:tcPr>
          <w:p w14:paraId="218177A0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0.0159</w:t>
            </w:r>
          </w:p>
        </w:tc>
        <w:tc>
          <w:tcPr>
            <w:tcW w:w="1213" w:type="dxa"/>
            <w:vAlign w:val="bottom"/>
          </w:tcPr>
          <w:p w14:paraId="7ED702E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0.036</w:t>
            </w:r>
          </w:p>
        </w:tc>
      </w:tr>
      <w:tr w:rsidR="00803954" w:rsidRPr="004D2180" w14:paraId="3D42E2B2" w14:textId="77777777" w:rsidTr="00803954">
        <w:tc>
          <w:tcPr>
            <w:tcW w:w="1323" w:type="dxa"/>
            <w:vAlign w:val="bottom"/>
          </w:tcPr>
          <w:p w14:paraId="55BC0F7C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K06885</w:t>
            </w:r>
          </w:p>
        </w:tc>
        <w:tc>
          <w:tcPr>
            <w:tcW w:w="4482" w:type="dxa"/>
            <w:vAlign w:val="bottom"/>
          </w:tcPr>
          <w:p w14:paraId="2AAAEDA7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uncharacterized protein</w:t>
            </w:r>
          </w:p>
        </w:tc>
        <w:tc>
          <w:tcPr>
            <w:tcW w:w="1279" w:type="dxa"/>
            <w:vAlign w:val="bottom"/>
          </w:tcPr>
          <w:p w14:paraId="7A6BDED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0.0327</w:t>
            </w:r>
          </w:p>
        </w:tc>
        <w:tc>
          <w:tcPr>
            <w:tcW w:w="1279" w:type="dxa"/>
            <w:vAlign w:val="bottom"/>
          </w:tcPr>
          <w:p w14:paraId="17506FF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0.0248</w:t>
            </w:r>
          </w:p>
        </w:tc>
        <w:tc>
          <w:tcPr>
            <w:tcW w:w="1213" w:type="dxa"/>
            <w:vAlign w:val="bottom"/>
          </w:tcPr>
          <w:p w14:paraId="03E32D0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0.016</w:t>
            </w:r>
          </w:p>
        </w:tc>
      </w:tr>
      <w:tr w:rsidR="00803954" w:rsidRPr="004D2180" w14:paraId="03D2A398" w14:textId="77777777" w:rsidTr="00803954">
        <w:tc>
          <w:tcPr>
            <w:tcW w:w="1323" w:type="dxa"/>
            <w:vAlign w:val="bottom"/>
          </w:tcPr>
          <w:p w14:paraId="49FFA440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K06901</w:t>
            </w:r>
          </w:p>
        </w:tc>
        <w:tc>
          <w:tcPr>
            <w:tcW w:w="4482" w:type="dxa"/>
            <w:vAlign w:val="bottom"/>
          </w:tcPr>
          <w:p w14:paraId="6F4D0011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putative MFS transporter, AGZA family, xanthine/uracil permease</w:t>
            </w:r>
          </w:p>
        </w:tc>
        <w:tc>
          <w:tcPr>
            <w:tcW w:w="1279" w:type="dxa"/>
            <w:vAlign w:val="bottom"/>
          </w:tcPr>
          <w:p w14:paraId="78087DB0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0.0439</w:t>
            </w:r>
          </w:p>
        </w:tc>
        <w:tc>
          <w:tcPr>
            <w:tcW w:w="1279" w:type="dxa"/>
            <w:vAlign w:val="bottom"/>
          </w:tcPr>
          <w:p w14:paraId="78CAD05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0.0424</w:t>
            </w:r>
          </w:p>
        </w:tc>
        <w:tc>
          <w:tcPr>
            <w:tcW w:w="1213" w:type="dxa"/>
            <w:vAlign w:val="bottom"/>
          </w:tcPr>
          <w:p w14:paraId="17A72F6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0.035</w:t>
            </w:r>
          </w:p>
        </w:tc>
      </w:tr>
      <w:tr w:rsidR="00803954" w:rsidRPr="004D2180" w14:paraId="31C83DBC" w14:textId="77777777" w:rsidTr="00803954">
        <w:tc>
          <w:tcPr>
            <w:tcW w:w="1323" w:type="dxa"/>
            <w:vAlign w:val="bottom"/>
          </w:tcPr>
          <w:p w14:paraId="42DAA688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K06932</w:t>
            </w:r>
          </w:p>
        </w:tc>
        <w:tc>
          <w:tcPr>
            <w:tcW w:w="4482" w:type="dxa"/>
            <w:vAlign w:val="bottom"/>
          </w:tcPr>
          <w:p w14:paraId="59337E9B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tRNA(Ile2)-agmatinylcytidine synthase</w:t>
            </w:r>
          </w:p>
        </w:tc>
        <w:tc>
          <w:tcPr>
            <w:tcW w:w="1279" w:type="dxa"/>
            <w:vAlign w:val="bottom"/>
          </w:tcPr>
          <w:p w14:paraId="278CD9E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0.0036</w:t>
            </w:r>
          </w:p>
        </w:tc>
        <w:tc>
          <w:tcPr>
            <w:tcW w:w="1279" w:type="dxa"/>
            <w:vAlign w:val="bottom"/>
          </w:tcPr>
          <w:p w14:paraId="619115D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0.0068</w:t>
            </w:r>
          </w:p>
        </w:tc>
        <w:tc>
          <w:tcPr>
            <w:tcW w:w="1213" w:type="dxa"/>
            <w:vAlign w:val="bottom"/>
          </w:tcPr>
          <w:p w14:paraId="1600A50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0.033</w:t>
            </w:r>
          </w:p>
        </w:tc>
      </w:tr>
      <w:tr w:rsidR="00803954" w:rsidRPr="004D2180" w14:paraId="0286D797" w14:textId="77777777" w:rsidTr="00803954">
        <w:tc>
          <w:tcPr>
            <w:tcW w:w="1323" w:type="dxa"/>
            <w:vAlign w:val="bottom"/>
          </w:tcPr>
          <w:p w14:paraId="69F52B9D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K06990</w:t>
            </w:r>
          </w:p>
        </w:tc>
        <w:tc>
          <w:tcPr>
            <w:tcW w:w="4482" w:type="dxa"/>
            <w:vAlign w:val="bottom"/>
          </w:tcPr>
          <w:p w14:paraId="7D970976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MEMO1 family protein</w:t>
            </w:r>
          </w:p>
        </w:tc>
        <w:tc>
          <w:tcPr>
            <w:tcW w:w="1279" w:type="dxa"/>
            <w:vAlign w:val="bottom"/>
          </w:tcPr>
          <w:p w14:paraId="2652F57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0.0359</w:t>
            </w:r>
          </w:p>
        </w:tc>
        <w:tc>
          <w:tcPr>
            <w:tcW w:w="1279" w:type="dxa"/>
            <w:vAlign w:val="bottom"/>
          </w:tcPr>
          <w:p w14:paraId="57A0C5E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0.0284</w:t>
            </w:r>
          </w:p>
        </w:tc>
        <w:tc>
          <w:tcPr>
            <w:tcW w:w="1213" w:type="dxa"/>
            <w:vAlign w:val="bottom"/>
          </w:tcPr>
          <w:p w14:paraId="4DD514A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0.037</w:t>
            </w:r>
          </w:p>
        </w:tc>
      </w:tr>
      <w:tr w:rsidR="00803954" w:rsidRPr="004D2180" w14:paraId="3DBD9B8E" w14:textId="77777777" w:rsidTr="00803954">
        <w:tc>
          <w:tcPr>
            <w:tcW w:w="1323" w:type="dxa"/>
            <w:vAlign w:val="bottom"/>
          </w:tcPr>
          <w:p w14:paraId="0A096BD0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K07033</w:t>
            </w:r>
          </w:p>
        </w:tc>
        <w:tc>
          <w:tcPr>
            <w:tcW w:w="4482" w:type="dxa"/>
            <w:vAlign w:val="bottom"/>
          </w:tcPr>
          <w:p w14:paraId="2679C7A2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uncharacterized protein</w:t>
            </w:r>
          </w:p>
        </w:tc>
        <w:tc>
          <w:tcPr>
            <w:tcW w:w="1279" w:type="dxa"/>
            <w:vAlign w:val="bottom"/>
          </w:tcPr>
          <w:p w14:paraId="28EC5DB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0.0020</w:t>
            </w:r>
          </w:p>
        </w:tc>
        <w:tc>
          <w:tcPr>
            <w:tcW w:w="1279" w:type="dxa"/>
            <w:vAlign w:val="bottom"/>
          </w:tcPr>
          <w:p w14:paraId="0ED5330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0.0026</w:t>
            </w:r>
          </w:p>
        </w:tc>
        <w:tc>
          <w:tcPr>
            <w:tcW w:w="1213" w:type="dxa"/>
            <w:vAlign w:val="bottom"/>
          </w:tcPr>
          <w:p w14:paraId="241466E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0.046</w:t>
            </w:r>
          </w:p>
        </w:tc>
      </w:tr>
      <w:tr w:rsidR="00803954" w:rsidRPr="004D2180" w14:paraId="7568293A" w14:textId="77777777" w:rsidTr="00803954">
        <w:tc>
          <w:tcPr>
            <w:tcW w:w="1323" w:type="dxa"/>
            <w:vAlign w:val="bottom"/>
          </w:tcPr>
          <w:p w14:paraId="2E0565AD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K07041</w:t>
            </w:r>
          </w:p>
        </w:tc>
        <w:tc>
          <w:tcPr>
            <w:tcW w:w="4482" w:type="dxa"/>
            <w:vAlign w:val="bottom"/>
          </w:tcPr>
          <w:p w14:paraId="201A59CB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uncharacterized protein</w:t>
            </w:r>
          </w:p>
        </w:tc>
        <w:tc>
          <w:tcPr>
            <w:tcW w:w="1279" w:type="dxa"/>
            <w:vAlign w:val="bottom"/>
          </w:tcPr>
          <w:p w14:paraId="2DF3803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0.0117</w:t>
            </w:r>
          </w:p>
        </w:tc>
        <w:tc>
          <w:tcPr>
            <w:tcW w:w="1279" w:type="dxa"/>
            <w:vAlign w:val="bottom"/>
          </w:tcPr>
          <w:p w14:paraId="718A6BA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0.0196</w:t>
            </w:r>
          </w:p>
        </w:tc>
        <w:tc>
          <w:tcPr>
            <w:tcW w:w="1213" w:type="dxa"/>
            <w:vAlign w:val="bottom"/>
          </w:tcPr>
          <w:p w14:paraId="6652112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0.013</w:t>
            </w:r>
          </w:p>
        </w:tc>
      </w:tr>
      <w:tr w:rsidR="00803954" w:rsidRPr="004D2180" w14:paraId="69A778BA" w14:textId="77777777" w:rsidTr="00803954">
        <w:tc>
          <w:tcPr>
            <w:tcW w:w="1323" w:type="dxa"/>
            <w:vAlign w:val="bottom"/>
          </w:tcPr>
          <w:p w14:paraId="38029B25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K07056</w:t>
            </w:r>
          </w:p>
        </w:tc>
        <w:tc>
          <w:tcPr>
            <w:tcW w:w="4482" w:type="dxa"/>
            <w:vAlign w:val="bottom"/>
          </w:tcPr>
          <w:p w14:paraId="5706A4B2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16S rRNA (cytidine1402-2'-O)-methyltransferase</w:t>
            </w:r>
          </w:p>
        </w:tc>
        <w:tc>
          <w:tcPr>
            <w:tcW w:w="1279" w:type="dxa"/>
            <w:vAlign w:val="bottom"/>
          </w:tcPr>
          <w:p w14:paraId="34E91ABB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0.0254</w:t>
            </w:r>
          </w:p>
        </w:tc>
        <w:tc>
          <w:tcPr>
            <w:tcW w:w="1279" w:type="dxa"/>
            <w:vAlign w:val="bottom"/>
          </w:tcPr>
          <w:p w14:paraId="6DB33825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0.0246</w:t>
            </w:r>
          </w:p>
        </w:tc>
        <w:tc>
          <w:tcPr>
            <w:tcW w:w="1213" w:type="dxa"/>
            <w:vAlign w:val="bottom"/>
          </w:tcPr>
          <w:p w14:paraId="0F7DD6D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0.025</w:t>
            </w:r>
          </w:p>
        </w:tc>
      </w:tr>
      <w:tr w:rsidR="00803954" w:rsidRPr="004D2180" w14:paraId="148B433E" w14:textId="77777777" w:rsidTr="00803954">
        <w:tc>
          <w:tcPr>
            <w:tcW w:w="1323" w:type="dxa"/>
            <w:vAlign w:val="bottom"/>
          </w:tcPr>
          <w:p w14:paraId="58CF5F1F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K07068</w:t>
            </w:r>
          </w:p>
        </w:tc>
        <w:tc>
          <w:tcPr>
            <w:tcW w:w="4482" w:type="dxa"/>
            <w:vAlign w:val="bottom"/>
          </w:tcPr>
          <w:p w14:paraId="26810327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uncharacterized protein</w:t>
            </w:r>
          </w:p>
        </w:tc>
        <w:tc>
          <w:tcPr>
            <w:tcW w:w="1279" w:type="dxa"/>
            <w:vAlign w:val="bottom"/>
          </w:tcPr>
          <w:p w14:paraId="3E62AF4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0.0067</w:t>
            </w:r>
          </w:p>
        </w:tc>
        <w:tc>
          <w:tcPr>
            <w:tcW w:w="1279" w:type="dxa"/>
            <w:vAlign w:val="bottom"/>
          </w:tcPr>
          <w:p w14:paraId="6AEC2FC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0.0088</w:t>
            </w:r>
          </w:p>
        </w:tc>
        <w:tc>
          <w:tcPr>
            <w:tcW w:w="1213" w:type="dxa"/>
            <w:vAlign w:val="bottom"/>
          </w:tcPr>
          <w:p w14:paraId="01F0F8F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0.043</w:t>
            </w:r>
          </w:p>
        </w:tc>
      </w:tr>
      <w:tr w:rsidR="00803954" w:rsidRPr="004D2180" w14:paraId="7FD67A2D" w14:textId="77777777" w:rsidTr="00803954">
        <w:tc>
          <w:tcPr>
            <w:tcW w:w="1323" w:type="dxa"/>
            <w:vAlign w:val="bottom"/>
          </w:tcPr>
          <w:p w14:paraId="3D9F6782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K07079</w:t>
            </w:r>
          </w:p>
        </w:tc>
        <w:tc>
          <w:tcPr>
            <w:tcW w:w="4482" w:type="dxa"/>
            <w:vAlign w:val="bottom"/>
          </w:tcPr>
          <w:p w14:paraId="2752C9BC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uncharacterized protein</w:t>
            </w:r>
          </w:p>
        </w:tc>
        <w:tc>
          <w:tcPr>
            <w:tcW w:w="1279" w:type="dxa"/>
            <w:vAlign w:val="bottom"/>
          </w:tcPr>
          <w:p w14:paraId="2E11ED2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0.0453</w:t>
            </w:r>
          </w:p>
        </w:tc>
        <w:tc>
          <w:tcPr>
            <w:tcW w:w="1279" w:type="dxa"/>
            <w:vAlign w:val="bottom"/>
          </w:tcPr>
          <w:p w14:paraId="00C4431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0.0389</w:t>
            </w:r>
          </w:p>
        </w:tc>
        <w:tc>
          <w:tcPr>
            <w:tcW w:w="1213" w:type="dxa"/>
            <w:vAlign w:val="bottom"/>
          </w:tcPr>
          <w:p w14:paraId="044FAE1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0.037</w:t>
            </w:r>
          </w:p>
        </w:tc>
      </w:tr>
      <w:tr w:rsidR="00803954" w:rsidRPr="004D2180" w14:paraId="0959E362" w14:textId="77777777" w:rsidTr="00803954">
        <w:tc>
          <w:tcPr>
            <w:tcW w:w="1323" w:type="dxa"/>
            <w:vAlign w:val="bottom"/>
          </w:tcPr>
          <w:p w14:paraId="621A032B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K07085</w:t>
            </w:r>
          </w:p>
        </w:tc>
        <w:tc>
          <w:tcPr>
            <w:tcW w:w="4482" w:type="dxa"/>
            <w:vAlign w:val="bottom"/>
          </w:tcPr>
          <w:p w14:paraId="1AF87C17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putative transport protein</w:t>
            </w:r>
          </w:p>
        </w:tc>
        <w:tc>
          <w:tcPr>
            <w:tcW w:w="1279" w:type="dxa"/>
            <w:vAlign w:val="bottom"/>
          </w:tcPr>
          <w:p w14:paraId="49BD2E4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0.0898</w:t>
            </w:r>
          </w:p>
        </w:tc>
        <w:tc>
          <w:tcPr>
            <w:tcW w:w="1279" w:type="dxa"/>
            <w:vAlign w:val="bottom"/>
          </w:tcPr>
          <w:p w14:paraId="79A67020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0.0796</w:t>
            </w:r>
          </w:p>
        </w:tc>
        <w:tc>
          <w:tcPr>
            <w:tcW w:w="1213" w:type="dxa"/>
            <w:vAlign w:val="bottom"/>
          </w:tcPr>
          <w:p w14:paraId="01287D4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0.023</w:t>
            </w:r>
          </w:p>
        </w:tc>
      </w:tr>
      <w:tr w:rsidR="00803954" w:rsidRPr="004D2180" w14:paraId="11E362E4" w14:textId="77777777" w:rsidTr="00803954">
        <w:tc>
          <w:tcPr>
            <w:tcW w:w="1323" w:type="dxa"/>
            <w:vAlign w:val="bottom"/>
          </w:tcPr>
          <w:p w14:paraId="5874E5FE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K07095</w:t>
            </w:r>
          </w:p>
        </w:tc>
        <w:tc>
          <w:tcPr>
            <w:tcW w:w="4482" w:type="dxa"/>
            <w:vAlign w:val="bottom"/>
          </w:tcPr>
          <w:p w14:paraId="17A819E1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uncharacterized protein</w:t>
            </w:r>
          </w:p>
        </w:tc>
        <w:tc>
          <w:tcPr>
            <w:tcW w:w="1279" w:type="dxa"/>
            <w:vAlign w:val="bottom"/>
          </w:tcPr>
          <w:p w14:paraId="26F58B6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0.0215</w:t>
            </w:r>
          </w:p>
        </w:tc>
        <w:tc>
          <w:tcPr>
            <w:tcW w:w="1279" w:type="dxa"/>
            <w:vAlign w:val="bottom"/>
          </w:tcPr>
          <w:p w14:paraId="34F0DC6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0.0190</w:t>
            </w:r>
          </w:p>
        </w:tc>
        <w:tc>
          <w:tcPr>
            <w:tcW w:w="1213" w:type="dxa"/>
            <w:vAlign w:val="bottom"/>
          </w:tcPr>
          <w:p w14:paraId="174374C5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0.030</w:t>
            </w:r>
          </w:p>
        </w:tc>
      </w:tr>
      <w:tr w:rsidR="00803954" w:rsidRPr="004D2180" w14:paraId="1E366E27" w14:textId="77777777" w:rsidTr="00803954">
        <w:tc>
          <w:tcPr>
            <w:tcW w:w="1323" w:type="dxa"/>
            <w:vAlign w:val="bottom"/>
          </w:tcPr>
          <w:p w14:paraId="5B557694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K07114</w:t>
            </w:r>
          </w:p>
        </w:tc>
        <w:tc>
          <w:tcPr>
            <w:tcW w:w="4482" w:type="dxa"/>
            <w:vAlign w:val="bottom"/>
          </w:tcPr>
          <w:p w14:paraId="78B2FCFB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uncharacterized protein</w:t>
            </w:r>
          </w:p>
        </w:tc>
        <w:tc>
          <w:tcPr>
            <w:tcW w:w="1279" w:type="dxa"/>
            <w:vAlign w:val="bottom"/>
          </w:tcPr>
          <w:p w14:paraId="05A014A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0.0797</w:t>
            </w:r>
          </w:p>
        </w:tc>
        <w:tc>
          <w:tcPr>
            <w:tcW w:w="1279" w:type="dxa"/>
            <w:vAlign w:val="bottom"/>
          </w:tcPr>
          <w:p w14:paraId="6944509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0.0683</w:t>
            </w:r>
          </w:p>
        </w:tc>
        <w:tc>
          <w:tcPr>
            <w:tcW w:w="1213" w:type="dxa"/>
            <w:vAlign w:val="bottom"/>
          </w:tcPr>
          <w:p w14:paraId="7CD54EA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0.015</w:t>
            </w:r>
          </w:p>
        </w:tc>
      </w:tr>
      <w:tr w:rsidR="00803954" w:rsidRPr="004D2180" w14:paraId="0EB220D5" w14:textId="77777777" w:rsidTr="00803954">
        <w:tc>
          <w:tcPr>
            <w:tcW w:w="1323" w:type="dxa"/>
            <w:vAlign w:val="bottom"/>
          </w:tcPr>
          <w:p w14:paraId="292C84CB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K07158</w:t>
            </w:r>
          </w:p>
        </w:tc>
        <w:tc>
          <w:tcPr>
            <w:tcW w:w="4482" w:type="dxa"/>
            <w:vAlign w:val="bottom"/>
          </w:tcPr>
          <w:p w14:paraId="2BEF232F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uncharacterized protein</w:t>
            </w:r>
          </w:p>
        </w:tc>
        <w:tc>
          <w:tcPr>
            <w:tcW w:w="1279" w:type="dxa"/>
            <w:vAlign w:val="bottom"/>
          </w:tcPr>
          <w:p w14:paraId="102587D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0.0023</w:t>
            </w:r>
          </w:p>
        </w:tc>
        <w:tc>
          <w:tcPr>
            <w:tcW w:w="1279" w:type="dxa"/>
            <w:vAlign w:val="bottom"/>
          </w:tcPr>
          <w:p w14:paraId="0AD8D45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0.0037</w:t>
            </w:r>
          </w:p>
        </w:tc>
        <w:tc>
          <w:tcPr>
            <w:tcW w:w="1213" w:type="dxa"/>
            <w:vAlign w:val="bottom"/>
          </w:tcPr>
          <w:p w14:paraId="3B56DEE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0.002</w:t>
            </w:r>
          </w:p>
        </w:tc>
      </w:tr>
      <w:tr w:rsidR="00803954" w:rsidRPr="004D2180" w14:paraId="17825687" w14:textId="77777777" w:rsidTr="00803954">
        <w:tc>
          <w:tcPr>
            <w:tcW w:w="1323" w:type="dxa"/>
            <w:vAlign w:val="bottom"/>
          </w:tcPr>
          <w:p w14:paraId="62A247D8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K07159</w:t>
            </w:r>
          </w:p>
        </w:tc>
        <w:tc>
          <w:tcPr>
            <w:tcW w:w="4482" w:type="dxa"/>
            <w:vAlign w:val="bottom"/>
          </w:tcPr>
          <w:p w14:paraId="06AB19B7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uncharacterized protein</w:t>
            </w:r>
          </w:p>
        </w:tc>
        <w:tc>
          <w:tcPr>
            <w:tcW w:w="1279" w:type="dxa"/>
            <w:vAlign w:val="bottom"/>
          </w:tcPr>
          <w:p w14:paraId="6D0638B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0.0013</w:t>
            </w:r>
          </w:p>
        </w:tc>
        <w:tc>
          <w:tcPr>
            <w:tcW w:w="1279" w:type="dxa"/>
            <w:vAlign w:val="bottom"/>
          </w:tcPr>
          <w:p w14:paraId="22BA263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0.0022</w:t>
            </w:r>
          </w:p>
        </w:tc>
        <w:tc>
          <w:tcPr>
            <w:tcW w:w="1213" w:type="dxa"/>
            <w:vAlign w:val="bottom"/>
          </w:tcPr>
          <w:p w14:paraId="5A58B0C5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0.009</w:t>
            </w:r>
          </w:p>
        </w:tc>
      </w:tr>
      <w:tr w:rsidR="00803954" w:rsidRPr="004D2180" w14:paraId="25CC9814" w14:textId="77777777" w:rsidTr="00803954">
        <w:tc>
          <w:tcPr>
            <w:tcW w:w="1323" w:type="dxa"/>
            <w:vAlign w:val="bottom"/>
          </w:tcPr>
          <w:p w14:paraId="7E3E2E2A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K07164</w:t>
            </w:r>
          </w:p>
        </w:tc>
        <w:tc>
          <w:tcPr>
            <w:tcW w:w="4482" w:type="dxa"/>
            <w:vAlign w:val="bottom"/>
          </w:tcPr>
          <w:p w14:paraId="327DF925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uncharacterized protein</w:t>
            </w:r>
          </w:p>
        </w:tc>
        <w:tc>
          <w:tcPr>
            <w:tcW w:w="1279" w:type="dxa"/>
            <w:vAlign w:val="bottom"/>
          </w:tcPr>
          <w:p w14:paraId="25CBCBE5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0.0404</w:t>
            </w:r>
          </w:p>
        </w:tc>
        <w:tc>
          <w:tcPr>
            <w:tcW w:w="1279" w:type="dxa"/>
            <w:vAlign w:val="bottom"/>
          </w:tcPr>
          <w:p w14:paraId="1659E6A9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0.0342</w:t>
            </w:r>
          </w:p>
        </w:tc>
        <w:tc>
          <w:tcPr>
            <w:tcW w:w="1213" w:type="dxa"/>
            <w:vAlign w:val="bottom"/>
          </w:tcPr>
          <w:p w14:paraId="11F2AC6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0.021</w:t>
            </w:r>
          </w:p>
        </w:tc>
      </w:tr>
      <w:tr w:rsidR="00803954" w:rsidRPr="004D2180" w14:paraId="66814E8D" w14:textId="77777777" w:rsidTr="00803954">
        <w:tc>
          <w:tcPr>
            <w:tcW w:w="1323" w:type="dxa"/>
            <w:vAlign w:val="bottom"/>
          </w:tcPr>
          <w:p w14:paraId="34F2F4A2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K07321</w:t>
            </w:r>
          </w:p>
        </w:tc>
        <w:tc>
          <w:tcPr>
            <w:tcW w:w="4482" w:type="dxa"/>
            <w:vAlign w:val="bottom"/>
          </w:tcPr>
          <w:p w14:paraId="679FBB9F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CO dehydrogenase maturation factor</w:t>
            </w:r>
          </w:p>
        </w:tc>
        <w:tc>
          <w:tcPr>
            <w:tcW w:w="1279" w:type="dxa"/>
            <w:vAlign w:val="bottom"/>
          </w:tcPr>
          <w:p w14:paraId="75EDBB9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0.0103</w:t>
            </w:r>
          </w:p>
        </w:tc>
        <w:tc>
          <w:tcPr>
            <w:tcW w:w="1279" w:type="dxa"/>
            <w:vAlign w:val="bottom"/>
          </w:tcPr>
          <w:p w14:paraId="3C439C1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0.0134</w:t>
            </w:r>
          </w:p>
        </w:tc>
        <w:tc>
          <w:tcPr>
            <w:tcW w:w="1213" w:type="dxa"/>
            <w:vAlign w:val="bottom"/>
          </w:tcPr>
          <w:p w14:paraId="08C7728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0.018</w:t>
            </w:r>
          </w:p>
        </w:tc>
      </w:tr>
      <w:tr w:rsidR="00803954" w:rsidRPr="004D2180" w14:paraId="4DB1E8B1" w14:textId="77777777" w:rsidTr="00803954">
        <w:tc>
          <w:tcPr>
            <w:tcW w:w="1323" w:type="dxa"/>
            <w:vAlign w:val="bottom"/>
          </w:tcPr>
          <w:p w14:paraId="09AF6931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K07334</w:t>
            </w:r>
          </w:p>
        </w:tc>
        <w:tc>
          <w:tcPr>
            <w:tcW w:w="4482" w:type="dxa"/>
            <w:vAlign w:val="bottom"/>
          </w:tcPr>
          <w:p w14:paraId="29633AD8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proteic killer suppression protein</w:t>
            </w:r>
          </w:p>
        </w:tc>
        <w:tc>
          <w:tcPr>
            <w:tcW w:w="1279" w:type="dxa"/>
            <w:vAlign w:val="bottom"/>
          </w:tcPr>
          <w:p w14:paraId="5ED5333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0.0031</w:t>
            </w:r>
          </w:p>
        </w:tc>
        <w:tc>
          <w:tcPr>
            <w:tcW w:w="1279" w:type="dxa"/>
            <w:vAlign w:val="bottom"/>
          </w:tcPr>
          <w:p w14:paraId="341B323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0.0025</w:t>
            </w:r>
          </w:p>
        </w:tc>
        <w:tc>
          <w:tcPr>
            <w:tcW w:w="1213" w:type="dxa"/>
            <w:vAlign w:val="bottom"/>
          </w:tcPr>
          <w:p w14:paraId="1261D19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0.020</w:t>
            </w:r>
          </w:p>
        </w:tc>
      </w:tr>
      <w:tr w:rsidR="00803954" w:rsidRPr="004D2180" w14:paraId="7F9582E5" w14:textId="77777777" w:rsidTr="00803954">
        <w:tc>
          <w:tcPr>
            <w:tcW w:w="1323" w:type="dxa"/>
            <w:vAlign w:val="bottom"/>
          </w:tcPr>
          <w:p w14:paraId="3D38A48B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K07388</w:t>
            </w:r>
          </w:p>
        </w:tc>
        <w:tc>
          <w:tcPr>
            <w:tcW w:w="4482" w:type="dxa"/>
            <w:vAlign w:val="bottom"/>
          </w:tcPr>
          <w:p w14:paraId="410D44F5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hydrogenase expression/formation protein</w:t>
            </w:r>
          </w:p>
        </w:tc>
        <w:tc>
          <w:tcPr>
            <w:tcW w:w="1279" w:type="dxa"/>
            <w:vAlign w:val="bottom"/>
          </w:tcPr>
          <w:p w14:paraId="351B4A6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0.0050</w:t>
            </w:r>
          </w:p>
        </w:tc>
        <w:tc>
          <w:tcPr>
            <w:tcW w:w="1279" w:type="dxa"/>
            <w:vAlign w:val="bottom"/>
          </w:tcPr>
          <w:p w14:paraId="73019A9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0.0087</w:t>
            </w:r>
          </w:p>
        </w:tc>
        <w:tc>
          <w:tcPr>
            <w:tcW w:w="1213" w:type="dxa"/>
            <w:vAlign w:val="bottom"/>
          </w:tcPr>
          <w:p w14:paraId="1F93AE6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0.013</w:t>
            </w:r>
          </w:p>
        </w:tc>
      </w:tr>
      <w:tr w:rsidR="00803954" w:rsidRPr="004D2180" w14:paraId="62799C16" w14:textId="77777777" w:rsidTr="00803954">
        <w:tc>
          <w:tcPr>
            <w:tcW w:w="1323" w:type="dxa"/>
            <w:vAlign w:val="bottom"/>
          </w:tcPr>
          <w:p w14:paraId="25CB8C38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K07444</w:t>
            </w:r>
          </w:p>
        </w:tc>
        <w:tc>
          <w:tcPr>
            <w:tcW w:w="4482" w:type="dxa"/>
            <w:vAlign w:val="bottom"/>
          </w:tcPr>
          <w:p w14:paraId="0CCF1218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putative N6-adenine-specific DNA methylase [EC:2.1.1.-]</w:t>
            </w:r>
          </w:p>
        </w:tc>
        <w:tc>
          <w:tcPr>
            <w:tcW w:w="1279" w:type="dxa"/>
            <w:vAlign w:val="bottom"/>
          </w:tcPr>
          <w:p w14:paraId="7EF5DCB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0.0790</w:t>
            </w:r>
          </w:p>
        </w:tc>
        <w:tc>
          <w:tcPr>
            <w:tcW w:w="1279" w:type="dxa"/>
            <w:vAlign w:val="bottom"/>
          </w:tcPr>
          <w:p w14:paraId="3921229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0.0696</w:t>
            </w:r>
          </w:p>
        </w:tc>
        <w:tc>
          <w:tcPr>
            <w:tcW w:w="1213" w:type="dxa"/>
            <w:vAlign w:val="bottom"/>
          </w:tcPr>
          <w:p w14:paraId="4738A0B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0.034</w:t>
            </w:r>
          </w:p>
        </w:tc>
      </w:tr>
      <w:tr w:rsidR="00803954" w:rsidRPr="004D2180" w14:paraId="205665C8" w14:textId="77777777" w:rsidTr="00803954">
        <w:tc>
          <w:tcPr>
            <w:tcW w:w="1323" w:type="dxa"/>
            <w:vAlign w:val="bottom"/>
          </w:tcPr>
          <w:p w14:paraId="6E65E682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K07462</w:t>
            </w:r>
          </w:p>
        </w:tc>
        <w:tc>
          <w:tcPr>
            <w:tcW w:w="4482" w:type="dxa"/>
            <w:vAlign w:val="bottom"/>
          </w:tcPr>
          <w:p w14:paraId="5649065B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single-stranded-DNA-specific exonuclease [EC:3.1.-.-]</w:t>
            </w:r>
          </w:p>
        </w:tc>
        <w:tc>
          <w:tcPr>
            <w:tcW w:w="1279" w:type="dxa"/>
            <w:vAlign w:val="bottom"/>
          </w:tcPr>
          <w:p w14:paraId="4A85B81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0.1066</w:t>
            </w:r>
          </w:p>
        </w:tc>
        <w:tc>
          <w:tcPr>
            <w:tcW w:w="1279" w:type="dxa"/>
            <w:vAlign w:val="bottom"/>
          </w:tcPr>
          <w:p w14:paraId="06F3F47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0.1006</w:t>
            </w:r>
          </w:p>
        </w:tc>
        <w:tc>
          <w:tcPr>
            <w:tcW w:w="1213" w:type="dxa"/>
            <w:vAlign w:val="bottom"/>
          </w:tcPr>
          <w:p w14:paraId="57F6563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0.047</w:t>
            </w:r>
          </w:p>
        </w:tc>
      </w:tr>
      <w:tr w:rsidR="00803954" w:rsidRPr="004D2180" w14:paraId="5059EAA7" w14:textId="77777777" w:rsidTr="00803954">
        <w:tc>
          <w:tcPr>
            <w:tcW w:w="1323" w:type="dxa"/>
            <w:vAlign w:val="bottom"/>
          </w:tcPr>
          <w:p w14:paraId="2D8B6F6A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K07572</w:t>
            </w:r>
          </w:p>
        </w:tc>
        <w:tc>
          <w:tcPr>
            <w:tcW w:w="4482" w:type="dxa"/>
            <w:vAlign w:val="bottom"/>
          </w:tcPr>
          <w:p w14:paraId="593E1377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putative nucleotide binding protein</w:t>
            </w:r>
          </w:p>
        </w:tc>
        <w:tc>
          <w:tcPr>
            <w:tcW w:w="1279" w:type="dxa"/>
            <w:vAlign w:val="bottom"/>
          </w:tcPr>
          <w:p w14:paraId="3D7DB3E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0.0016</w:t>
            </w:r>
          </w:p>
        </w:tc>
        <w:tc>
          <w:tcPr>
            <w:tcW w:w="1279" w:type="dxa"/>
            <w:vAlign w:val="bottom"/>
          </w:tcPr>
          <w:p w14:paraId="1A6B0EB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0.0031</w:t>
            </w:r>
          </w:p>
        </w:tc>
        <w:tc>
          <w:tcPr>
            <w:tcW w:w="1213" w:type="dxa"/>
            <w:vAlign w:val="bottom"/>
          </w:tcPr>
          <w:p w14:paraId="18214B7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0.020</w:t>
            </w:r>
          </w:p>
        </w:tc>
      </w:tr>
      <w:tr w:rsidR="00803954" w:rsidRPr="004D2180" w14:paraId="078930AF" w14:textId="77777777" w:rsidTr="00803954">
        <w:tc>
          <w:tcPr>
            <w:tcW w:w="1323" w:type="dxa"/>
            <w:vAlign w:val="bottom"/>
          </w:tcPr>
          <w:p w14:paraId="248BE641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K07582</w:t>
            </w:r>
          </w:p>
        </w:tc>
        <w:tc>
          <w:tcPr>
            <w:tcW w:w="4482" w:type="dxa"/>
            <w:vAlign w:val="bottom"/>
          </w:tcPr>
          <w:p w14:paraId="260D206F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hypothetical protein</w:t>
            </w:r>
          </w:p>
        </w:tc>
        <w:tc>
          <w:tcPr>
            <w:tcW w:w="1279" w:type="dxa"/>
            <w:vAlign w:val="bottom"/>
          </w:tcPr>
          <w:p w14:paraId="60A20D7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0.0048</w:t>
            </w:r>
          </w:p>
        </w:tc>
        <w:tc>
          <w:tcPr>
            <w:tcW w:w="1279" w:type="dxa"/>
            <w:vAlign w:val="bottom"/>
          </w:tcPr>
          <w:p w14:paraId="43EBE24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0.0069</w:t>
            </w:r>
          </w:p>
        </w:tc>
        <w:tc>
          <w:tcPr>
            <w:tcW w:w="1213" w:type="dxa"/>
            <w:vAlign w:val="bottom"/>
          </w:tcPr>
          <w:p w14:paraId="4B54994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0.033</w:t>
            </w:r>
          </w:p>
        </w:tc>
      </w:tr>
      <w:tr w:rsidR="00803954" w:rsidRPr="004D2180" w14:paraId="59047801" w14:textId="77777777" w:rsidTr="00803954">
        <w:tc>
          <w:tcPr>
            <w:tcW w:w="1323" w:type="dxa"/>
            <w:vAlign w:val="bottom"/>
          </w:tcPr>
          <w:p w14:paraId="351D4EAA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K07588</w:t>
            </w:r>
          </w:p>
        </w:tc>
        <w:tc>
          <w:tcPr>
            <w:tcW w:w="4482" w:type="dxa"/>
            <w:vAlign w:val="bottom"/>
          </w:tcPr>
          <w:p w14:paraId="405FA63A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LAO/AO transport system kinase [EC:2.7.-.-]</w:t>
            </w:r>
          </w:p>
        </w:tc>
        <w:tc>
          <w:tcPr>
            <w:tcW w:w="1279" w:type="dxa"/>
            <w:vAlign w:val="bottom"/>
          </w:tcPr>
          <w:p w14:paraId="3078CA1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0.0256</w:t>
            </w:r>
          </w:p>
        </w:tc>
        <w:tc>
          <w:tcPr>
            <w:tcW w:w="1279" w:type="dxa"/>
            <w:vAlign w:val="bottom"/>
          </w:tcPr>
          <w:p w14:paraId="24ED0DE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0.0218</w:t>
            </w:r>
          </w:p>
        </w:tc>
        <w:tc>
          <w:tcPr>
            <w:tcW w:w="1213" w:type="dxa"/>
            <w:vAlign w:val="bottom"/>
          </w:tcPr>
          <w:p w14:paraId="353BFA7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0.029</w:t>
            </w:r>
          </w:p>
        </w:tc>
      </w:tr>
      <w:tr w:rsidR="00803954" w:rsidRPr="004D2180" w14:paraId="3FAD7050" w14:textId="77777777" w:rsidTr="00803954">
        <w:tc>
          <w:tcPr>
            <w:tcW w:w="1323" w:type="dxa"/>
            <w:vAlign w:val="bottom"/>
          </w:tcPr>
          <w:p w14:paraId="1B7C90DD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K07636</w:t>
            </w:r>
          </w:p>
        </w:tc>
        <w:tc>
          <w:tcPr>
            <w:tcW w:w="4482" w:type="dxa"/>
            <w:vAlign w:val="bottom"/>
          </w:tcPr>
          <w:p w14:paraId="14CE213D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two-component system, OmpR family, phosphate regulon sensor histidine kinase PhoR [EC:2.7.13.3]</w:t>
            </w:r>
          </w:p>
        </w:tc>
        <w:tc>
          <w:tcPr>
            <w:tcW w:w="1279" w:type="dxa"/>
            <w:vAlign w:val="bottom"/>
          </w:tcPr>
          <w:p w14:paraId="42DDE86B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0.0673</w:t>
            </w:r>
          </w:p>
        </w:tc>
        <w:tc>
          <w:tcPr>
            <w:tcW w:w="1279" w:type="dxa"/>
            <w:vAlign w:val="bottom"/>
          </w:tcPr>
          <w:p w14:paraId="562A20B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0.0589</w:t>
            </w:r>
          </w:p>
        </w:tc>
        <w:tc>
          <w:tcPr>
            <w:tcW w:w="1213" w:type="dxa"/>
            <w:vAlign w:val="bottom"/>
          </w:tcPr>
          <w:p w14:paraId="29370AF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0.035</w:t>
            </w:r>
          </w:p>
        </w:tc>
      </w:tr>
      <w:tr w:rsidR="00803954" w:rsidRPr="004D2180" w14:paraId="74346E2D" w14:textId="77777777" w:rsidTr="00803954">
        <w:tc>
          <w:tcPr>
            <w:tcW w:w="1323" w:type="dxa"/>
            <w:vAlign w:val="bottom"/>
          </w:tcPr>
          <w:p w14:paraId="7BBA962F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K07722</w:t>
            </w:r>
          </w:p>
        </w:tc>
        <w:tc>
          <w:tcPr>
            <w:tcW w:w="4482" w:type="dxa"/>
            <w:vAlign w:val="bottom"/>
          </w:tcPr>
          <w:p w14:paraId="40208335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CopG family transcriptional regulator, nickel-responsive regulator</w:t>
            </w:r>
          </w:p>
        </w:tc>
        <w:tc>
          <w:tcPr>
            <w:tcW w:w="1279" w:type="dxa"/>
            <w:vAlign w:val="bottom"/>
          </w:tcPr>
          <w:p w14:paraId="3A56651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0.0014</w:t>
            </w:r>
          </w:p>
        </w:tc>
        <w:tc>
          <w:tcPr>
            <w:tcW w:w="1279" w:type="dxa"/>
            <w:vAlign w:val="bottom"/>
          </w:tcPr>
          <w:p w14:paraId="1F70FF3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0.0023</w:t>
            </w:r>
          </w:p>
        </w:tc>
        <w:tc>
          <w:tcPr>
            <w:tcW w:w="1213" w:type="dxa"/>
            <w:vAlign w:val="bottom"/>
          </w:tcPr>
          <w:p w14:paraId="4CFBD55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0.029</w:t>
            </w:r>
          </w:p>
        </w:tc>
      </w:tr>
      <w:tr w:rsidR="00803954" w:rsidRPr="004D2180" w14:paraId="368B44C8" w14:textId="77777777" w:rsidTr="00803954">
        <w:tc>
          <w:tcPr>
            <w:tcW w:w="1323" w:type="dxa"/>
            <w:vAlign w:val="bottom"/>
          </w:tcPr>
          <w:p w14:paraId="1A73B30E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K07739</w:t>
            </w:r>
          </w:p>
        </w:tc>
        <w:tc>
          <w:tcPr>
            <w:tcW w:w="4482" w:type="dxa"/>
            <w:vAlign w:val="bottom"/>
          </w:tcPr>
          <w:p w14:paraId="63A8D98E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elongator complex protein 3 [EC:2.3.1.48]</w:t>
            </w:r>
          </w:p>
        </w:tc>
        <w:tc>
          <w:tcPr>
            <w:tcW w:w="1279" w:type="dxa"/>
            <w:vAlign w:val="bottom"/>
          </w:tcPr>
          <w:p w14:paraId="5FAF02A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0.0023</w:t>
            </w:r>
          </w:p>
        </w:tc>
        <w:tc>
          <w:tcPr>
            <w:tcW w:w="1279" w:type="dxa"/>
            <w:vAlign w:val="bottom"/>
          </w:tcPr>
          <w:p w14:paraId="58051030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0.0044</w:t>
            </w:r>
          </w:p>
        </w:tc>
        <w:tc>
          <w:tcPr>
            <w:tcW w:w="1213" w:type="dxa"/>
            <w:vAlign w:val="bottom"/>
          </w:tcPr>
          <w:p w14:paraId="554AEDA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0.003</w:t>
            </w:r>
          </w:p>
        </w:tc>
      </w:tr>
      <w:tr w:rsidR="00803954" w:rsidRPr="004D2180" w14:paraId="4B427143" w14:textId="77777777" w:rsidTr="00803954">
        <w:tc>
          <w:tcPr>
            <w:tcW w:w="1323" w:type="dxa"/>
            <w:vAlign w:val="bottom"/>
          </w:tcPr>
          <w:p w14:paraId="17DA79D6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K07792</w:t>
            </w:r>
          </w:p>
        </w:tc>
        <w:tc>
          <w:tcPr>
            <w:tcW w:w="4482" w:type="dxa"/>
            <w:vAlign w:val="bottom"/>
          </w:tcPr>
          <w:p w14:paraId="3380BDAA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anaerobic C4-dicarboxylate transporter DcuB</w:t>
            </w:r>
          </w:p>
        </w:tc>
        <w:tc>
          <w:tcPr>
            <w:tcW w:w="1279" w:type="dxa"/>
            <w:vAlign w:val="bottom"/>
          </w:tcPr>
          <w:p w14:paraId="6CF90210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0.0279</w:t>
            </w:r>
          </w:p>
        </w:tc>
        <w:tc>
          <w:tcPr>
            <w:tcW w:w="1279" w:type="dxa"/>
            <w:vAlign w:val="bottom"/>
          </w:tcPr>
          <w:p w14:paraId="27D121D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0.0250</w:t>
            </w:r>
          </w:p>
        </w:tc>
        <w:tc>
          <w:tcPr>
            <w:tcW w:w="1213" w:type="dxa"/>
            <w:vAlign w:val="bottom"/>
          </w:tcPr>
          <w:p w14:paraId="1D0B0819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0.027</w:t>
            </w:r>
          </w:p>
        </w:tc>
      </w:tr>
      <w:tr w:rsidR="00803954" w:rsidRPr="004D2180" w14:paraId="1CBC7F03" w14:textId="77777777" w:rsidTr="00803954">
        <w:tc>
          <w:tcPr>
            <w:tcW w:w="1323" w:type="dxa"/>
            <w:vAlign w:val="bottom"/>
          </w:tcPr>
          <w:p w14:paraId="4EFFEA6F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K08094</w:t>
            </w:r>
          </w:p>
        </w:tc>
        <w:tc>
          <w:tcPr>
            <w:tcW w:w="4482" w:type="dxa"/>
            <w:vAlign w:val="bottom"/>
          </w:tcPr>
          <w:p w14:paraId="4AD18F06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6-phospho-3-hexuloisomerase [EC:5.3.1.27]</w:t>
            </w:r>
          </w:p>
        </w:tc>
        <w:tc>
          <w:tcPr>
            <w:tcW w:w="1279" w:type="dxa"/>
            <w:vAlign w:val="bottom"/>
          </w:tcPr>
          <w:p w14:paraId="6468A5D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0.0014</w:t>
            </w:r>
          </w:p>
        </w:tc>
        <w:tc>
          <w:tcPr>
            <w:tcW w:w="1279" w:type="dxa"/>
            <w:vAlign w:val="bottom"/>
          </w:tcPr>
          <w:p w14:paraId="1DAEAF4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0.0025</w:t>
            </w:r>
          </w:p>
        </w:tc>
        <w:tc>
          <w:tcPr>
            <w:tcW w:w="1213" w:type="dxa"/>
            <w:vAlign w:val="bottom"/>
          </w:tcPr>
          <w:p w14:paraId="5186000B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0.014</w:t>
            </w:r>
          </w:p>
        </w:tc>
      </w:tr>
      <w:tr w:rsidR="00803954" w:rsidRPr="004D2180" w14:paraId="4A632272" w14:textId="77777777" w:rsidTr="00803954">
        <w:tc>
          <w:tcPr>
            <w:tcW w:w="1323" w:type="dxa"/>
            <w:vAlign w:val="bottom"/>
          </w:tcPr>
          <w:p w14:paraId="066167D7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K08218</w:t>
            </w:r>
          </w:p>
        </w:tc>
        <w:tc>
          <w:tcPr>
            <w:tcW w:w="4482" w:type="dxa"/>
            <w:vAlign w:val="bottom"/>
          </w:tcPr>
          <w:p w14:paraId="61D95D19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MFS transporter, PAT family, beta-lactamase induction signal transducer AmpG</w:t>
            </w:r>
          </w:p>
        </w:tc>
        <w:tc>
          <w:tcPr>
            <w:tcW w:w="1279" w:type="dxa"/>
            <w:vAlign w:val="bottom"/>
          </w:tcPr>
          <w:p w14:paraId="6AD5788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0.0247</w:t>
            </w:r>
          </w:p>
        </w:tc>
        <w:tc>
          <w:tcPr>
            <w:tcW w:w="1279" w:type="dxa"/>
            <w:vAlign w:val="bottom"/>
          </w:tcPr>
          <w:p w14:paraId="1A7E855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0.0217</w:t>
            </w:r>
          </w:p>
        </w:tc>
        <w:tc>
          <w:tcPr>
            <w:tcW w:w="1213" w:type="dxa"/>
            <w:vAlign w:val="bottom"/>
          </w:tcPr>
          <w:p w14:paraId="02CE962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0.048</w:t>
            </w:r>
          </w:p>
        </w:tc>
      </w:tr>
      <w:tr w:rsidR="00803954" w:rsidRPr="004D2180" w14:paraId="7CC4C2C3" w14:textId="77777777" w:rsidTr="00803954">
        <w:tc>
          <w:tcPr>
            <w:tcW w:w="1323" w:type="dxa"/>
            <w:vAlign w:val="bottom"/>
          </w:tcPr>
          <w:p w14:paraId="582D45CF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K09013</w:t>
            </w:r>
          </w:p>
        </w:tc>
        <w:tc>
          <w:tcPr>
            <w:tcW w:w="4482" w:type="dxa"/>
            <w:vAlign w:val="bottom"/>
          </w:tcPr>
          <w:p w14:paraId="5BDBF13C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Fe-S cluster assembly ATP-binding protein</w:t>
            </w:r>
          </w:p>
        </w:tc>
        <w:tc>
          <w:tcPr>
            <w:tcW w:w="1279" w:type="dxa"/>
            <w:vAlign w:val="bottom"/>
          </w:tcPr>
          <w:p w14:paraId="1FC27F3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0.1145</w:t>
            </w:r>
          </w:p>
        </w:tc>
        <w:tc>
          <w:tcPr>
            <w:tcW w:w="1279" w:type="dxa"/>
            <w:vAlign w:val="bottom"/>
          </w:tcPr>
          <w:p w14:paraId="039804FB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0.1069</w:t>
            </w:r>
          </w:p>
        </w:tc>
        <w:tc>
          <w:tcPr>
            <w:tcW w:w="1213" w:type="dxa"/>
            <w:vAlign w:val="bottom"/>
          </w:tcPr>
          <w:p w14:paraId="7A03BF09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0.032</w:t>
            </w:r>
          </w:p>
        </w:tc>
      </w:tr>
      <w:tr w:rsidR="00803954" w:rsidRPr="004D2180" w14:paraId="3CDEF5B3" w14:textId="77777777" w:rsidTr="00803954">
        <w:tc>
          <w:tcPr>
            <w:tcW w:w="1323" w:type="dxa"/>
            <w:vAlign w:val="bottom"/>
          </w:tcPr>
          <w:p w14:paraId="2370B4D8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K09014</w:t>
            </w:r>
          </w:p>
        </w:tc>
        <w:tc>
          <w:tcPr>
            <w:tcW w:w="4482" w:type="dxa"/>
            <w:vAlign w:val="bottom"/>
          </w:tcPr>
          <w:p w14:paraId="35D67BA4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Fe-S cluster assembly protein SufB</w:t>
            </w:r>
          </w:p>
        </w:tc>
        <w:tc>
          <w:tcPr>
            <w:tcW w:w="1279" w:type="dxa"/>
            <w:vAlign w:val="bottom"/>
          </w:tcPr>
          <w:p w14:paraId="00520CC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0.1638</w:t>
            </w:r>
          </w:p>
        </w:tc>
        <w:tc>
          <w:tcPr>
            <w:tcW w:w="1279" w:type="dxa"/>
            <w:vAlign w:val="bottom"/>
          </w:tcPr>
          <w:p w14:paraId="66C0419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0.1561</w:t>
            </w:r>
          </w:p>
        </w:tc>
        <w:tc>
          <w:tcPr>
            <w:tcW w:w="1213" w:type="dxa"/>
            <w:vAlign w:val="bottom"/>
          </w:tcPr>
          <w:p w14:paraId="78A068B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0.020</w:t>
            </w:r>
          </w:p>
        </w:tc>
      </w:tr>
      <w:tr w:rsidR="00803954" w:rsidRPr="004D2180" w14:paraId="44732E20" w14:textId="77777777" w:rsidTr="00803954">
        <w:tc>
          <w:tcPr>
            <w:tcW w:w="1323" w:type="dxa"/>
            <w:vAlign w:val="bottom"/>
          </w:tcPr>
          <w:p w14:paraId="5084A22D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K09015</w:t>
            </w:r>
          </w:p>
        </w:tc>
        <w:tc>
          <w:tcPr>
            <w:tcW w:w="4482" w:type="dxa"/>
            <w:vAlign w:val="bottom"/>
          </w:tcPr>
          <w:p w14:paraId="0B4E8380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Fe-S cluster assembly protein SufD</w:t>
            </w:r>
          </w:p>
        </w:tc>
        <w:tc>
          <w:tcPr>
            <w:tcW w:w="1279" w:type="dxa"/>
            <w:vAlign w:val="bottom"/>
          </w:tcPr>
          <w:p w14:paraId="5E176F3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0.0822</w:t>
            </w:r>
          </w:p>
        </w:tc>
        <w:tc>
          <w:tcPr>
            <w:tcW w:w="1279" w:type="dxa"/>
            <w:vAlign w:val="bottom"/>
          </w:tcPr>
          <w:p w14:paraId="4413314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0.0759</w:t>
            </w:r>
          </w:p>
        </w:tc>
        <w:tc>
          <w:tcPr>
            <w:tcW w:w="1213" w:type="dxa"/>
            <w:vAlign w:val="bottom"/>
          </w:tcPr>
          <w:p w14:paraId="2F57556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0.036</w:t>
            </w:r>
          </w:p>
        </w:tc>
      </w:tr>
      <w:tr w:rsidR="00803954" w:rsidRPr="004D2180" w14:paraId="720EC0AE" w14:textId="77777777" w:rsidTr="00803954">
        <w:tc>
          <w:tcPr>
            <w:tcW w:w="1323" w:type="dxa"/>
            <w:vAlign w:val="bottom"/>
          </w:tcPr>
          <w:p w14:paraId="11BD4AD5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K09142</w:t>
            </w:r>
          </w:p>
        </w:tc>
        <w:tc>
          <w:tcPr>
            <w:tcW w:w="4482" w:type="dxa"/>
            <w:vAlign w:val="bottom"/>
          </w:tcPr>
          <w:p w14:paraId="25EC929D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hypothetical protein</w:t>
            </w:r>
          </w:p>
        </w:tc>
        <w:tc>
          <w:tcPr>
            <w:tcW w:w="1279" w:type="dxa"/>
            <w:vAlign w:val="bottom"/>
          </w:tcPr>
          <w:p w14:paraId="7FC1649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0.0155</w:t>
            </w:r>
          </w:p>
        </w:tc>
        <w:tc>
          <w:tcPr>
            <w:tcW w:w="1279" w:type="dxa"/>
            <w:vAlign w:val="bottom"/>
          </w:tcPr>
          <w:p w14:paraId="393C6FE9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0.0229</w:t>
            </w:r>
          </w:p>
        </w:tc>
        <w:tc>
          <w:tcPr>
            <w:tcW w:w="1213" w:type="dxa"/>
            <w:vAlign w:val="bottom"/>
          </w:tcPr>
          <w:p w14:paraId="5E9E1815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0.007</w:t>
            </w:r>
          </w:p>
        </w:tc>
      </w:tr>
      <w:tr w:rsidR="00803954" w:rsidRPr="004D2180" w14:paraId="5F487D33" w14:textId="77777777" w:rsidTr="00803954">
        <w:tc>
          <w:tcPr>
            <w:tcW w:w="1323" w:type="dxa"/>
            <w:vAlign w:val="bottom"/>
          </w:tcPr>
          <w:p w14:paraId="3B02D85C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K09154</w:t>
            </w:r>
          </w:p>
        </w:tc>
        <w:tc>
          <w:tcPr>
            <w:tcW w:w="4482" w:type="dxa"/>
            <w:vAlign w:val="bottom"/>
          </w:tcPr>
          <w:p w14:paraId="773312B7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hypothetical protein</w:t>
            </w:r>
          </w:p>
        </w:tc>
        <w:tc>
          <w:tcPr>
            <w:tcW w:w="1279" w:type="dxa"/>
            <w:vAlign w:val="bottom"/>
          </w:tcPr>
          <w:p w14:paraId="7D61F9C0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0.0271</w:t>
            </w:r>
          </w:p>
        </w:tc>
        <w:tc>
          <w:tcPr>
            <w:tcW w:w="1279" w:type="dxa"/>
            <w:vAlign w:val="bottom"/>
          </w:tcPr>
          <w:p w14:paraId="32B743F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0.0428</w:t>
            </w:r>
          </w:p>
        </w:tc>
        <w:tc>
          <w:tcPr>
            <w:tcW w:w="1213" w:type="dxa"/>
            <w:vAlign w:val="bottom"/>
          </w:tcPr>
          <w:p w14:paraId="3BB664D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0.002</w:t>
            </w:r>
          </w:p>
        </w:tc>
      </w:tr>
      <w:tr w:rsidR="00803954" w:rsidRPr="004D2180" w14:paraId="2E741C8B" w14:textId="77777777" w:rsidTr="00803954">
        <w:tc>
          <w:tcPr>
            <w:tcW w:w="1323" w:type="dxa"/>
            <w:vAlign w:val="bottom"/>
          </w:tcPr>
          <w:p w14:paraId="7AF80496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K09687</w:t>
            </w:r>
          </w:p>
        </w:tc>
        <w:tc>
          <w:tcPr>
            <w:tcW w:w="4482" w:type="dxa"/>
            <w:vAlign w:val="bottom"/>
          </w:tcPr>
          <w:p w14:paraId="17D4E063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antibiotic transport system ATP-binding protein</w:t>
            </w:r>
          </w:p>
        </w:tc>
        <w:tc>
          <w:tcPr>
            <w:tcW w:w="1279" w:type="dxa"/>
            <w:vAlign w:val="bottom"/>
          </w:tcPr>
          <w:p w14:paraId="5CB0ED09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0.0056</w:t>
            </w:r>
          </w:p>
        </w:tc>
        <w:tc>
          <w:tcPr>
            <w:tcW w:w="1279" w:type="dxa"/>
            <w:vAlign w:val="bottom"/>
          </w:tcPr>
          <w:p w14:paraId="0A825F85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0.0069</w:t>
            </w:r>
          </w:p>
        </w:tc>
        <w:tc>
          <w:tcPr>
            <w:tcW w:w="1213" w:type="dxa"/>
            <w:vAlign w:val="bottom"/>
          </w:tcPr>
          <w:p w14:paraId="46971E59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0.007</w:t>
            </w:r>
          </w:p>
        </w:tc>
      </w:tr>
      <w:tr w:rsidR="00803954" w:rsidRPr="004D2180" w14:paraId="79ECBFBE" w14:textId="77777777" w:rsidTr="00803954">
        <w:tc>
          <w:tcPr>
            <w:tcW w:w="1323" w:type="dxa"/>
            <w:vAlign w:val="bottom"/>
          </w:tcPr>
          <w:p w14:paraId="3777BCAA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K09733</w:t>
            </w:r>
          </w:p>
        </w:tc>
        <w:tc>
          <w:tcPr>
            <w:tcW w:w="4482" w:type="dxa"/>
            <w:vAlign w:val="bottom"/>
          </w:tcPr>
          <w:p w14:paraId="078D9A21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hypothetical protein</w:t>
            </w:r>
          </w:p>
        </w:tc>
        <w:tc>
          <w:tcPr>
            <w:tcW w:w="1279" w:type="dxa"/>
            <w:vAlign w:val="bottom"/>
          </w:tcPr>
          <w:p w14:paraId="5E5EABB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0.0070</w:t>
            </w:r>
          </w:p>
        </w:tc>
        <w:tc>
          <w:tcPr>
            <w:tcW w:w="1279" w:type="dxa"/>
            <w:vAlign w:val="bottom"/>
          </w:tcPr>
          <w:p w14:paraId="70ED9EFB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0.0117</w:t>
            </w:r>
          </w:p>
        </w:tc>
        <w:tc>
          <w:tcPr>
            <w:tcW w:w="1213" w:type="dxa"/>
            <w:vAlign w:val="bottom"/>
          </w:tcPr>
          <w:p w14:paraId="66F902C9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0.006</w:t>
            </w:r>
          </w:p>
        </w:tc>
      </w:tr>
      <w:tr w:rsidR="00803954" w:rsidRPr="004D2180" w14:paraId="60C20908" w14:textId="77777777" w:rsidTr="00803954">
        <w:tc>
          <w:tcPr>
            <w:tcW w:w="1323" w:type="dxa"/>
            <w:vAlign w:val="bottom"/>
          </w:tcPr>
          <w:p w14:paraId="0A84DD5A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K09748</w:t>
            </w:r>
          </w:p>
        </w:tc>
        <w:tc>
          <w:tcPr>
            <w:tcW w:w="4482" w:type="dxa"/>
            <w:vAlign w:val="bottom"/>
          </w:tcPr>
          <w:p w14:paraId="262C8CF4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hypothetical protein</w:t>
            </w:r>
          </w:p>
        </w:tc>
        <w:tc>
          <w:tcPr>
            <w:tcW w:w="1279" w:type="dxa"/>
            <w:vAlign w:val="bottom"/>
          </w:tcPr>
          <w:p w14:paraId="16283C8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0.0234</w:t>
            </w:r>
          </w:p>
        </w:tc>
        <w:tc>
          <w:tcPr>
            <w:tcW w:w="1279" w:type="dxa"/>
            <w:vAlign w:val="bottom"/>
          </w:tcPr>
          <w:p w14:paraId="20A65F8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0.0204</w:t>
            </w:r>
          </w:p>
        </w:tc>
        <w:tc>
          <w:tcPr>
            <w:tcW w:w="1213" w:type="dxa"/>
            <w:vAlign w:val="bottom"/>
          </w:tcPr>
          <w:p w14:paraId="29ACAEF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0.044</w:t>
            </w:r>
          </w:p>
        </w:tc>
      </w:tr>
      <w:tr w:rsidR="00803954" w:rsidRPr="004D2180" w14:paraId="0EF98B82" w14:textId="77777777" w:rsidTr="00803954">
        <w:tc>
          <w:tcPr>
            <w:tcW w:w="1323" w:type="dxa"/>
            <w:vAlign w:val="bottom"/>
          </w:tcPr>
          <w:p w14:paraId="0EE1720B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K09955</w:t>
            </w:r>
          </w:p>
        </w:tc>
        <w:tc>
          <w:tcPr>
            <w:tcW w:w="4482" w:type="dxa"/>
            <w:vAlign w:val="bottom"/>
          </w:tcPr>
          <w:p w14:paraId="79E0C651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hypothetical protein</w:t>
            </w:r>
          </w:p>
        </w:tc>
        <w:tc>
          <w:tcPr>
            <w:tcW w:w="1279" w:type="dxa"/>
            <w:vAlign w:val="bottom"/>
          </w:tcPr>
          <w:p w14:paraId="3F2505B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0.1801</w:t>
            </w:r>
          </w:p>
        </w:tc>
        <w:tc>
          <w:tcPr>
            <w:tcW w:w="1279" w:type="dxa"/>
            <w:vAlign w:val="bottom"/>
          </w:tcPr>
          <w:p w14:paraId="0A5913B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0.1765</w:t>
            </w:r>
          </w:p>
        </w:tc>
        <w:tc>
          <w:tcPr>
            <w:tcW w:w="1213" w:type="dxa"/>
            <w:vAlign w:val="bottom"/>
          </w:tcPr>
          <w:p w14:paraId="16567CA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0.047</w:t>
            </w:r>
          </w:p>
        </w:tc>
      </w:tr>
      <w:tr w:rsidR="00803954" w:rsidRPr="004D2180" w14:paraId="70663C6C" w14:textId="77777777" w:rsidTr="00803954">
        <w:tc>
          <w:tcPr>
            <w:tcW w:w="1323" w:type="dxa"/>
            <w:vAlign w:val="bottom"/>
          </w:tcPr>
          <w:p w14:paraId="1669B679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K10726</w:t>
            </w:r>
          </w:p>
        </w:tc>
        <w:tc>
          <w:tcPr>
            <w:tcW w:w="4482" w:type="dxa"/>
            <w:vAlign w:val="bottom"/>
          </w:tcPr>
          <w:p w14:paraId="7089F4EE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replicative DNA helicase Mcm [EC:3.6.4.-]</w:t>
            </w:r>
          </w:p>
        </w:tc>
        <w:tc>
          <w:tcPr>
            <w:tcW w:w="1279" w:type="dxa"/>
            <w:vAlign w:val="bottom"/>
          </w:tcPr>
          <w:p w14:paraId="7786386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0.0115</w:t>
            </w:r>
          </w:p>
        </w:tc>
        <w:tc>
          <w:tcPr>
            <w:tcW w:w="1279" w:type="dxa"/>
            <w:vAlign w:val="bottom"/>
          </w:tcPr>
          <w:p w14:paraId="732EE7FD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0.0170</w:t>
            </w:r>
          </w:p>
        </w:tc>
        <w:tc>
          <w:tcPr>
            <w:tcW w:w="1213" w:type="dxa"/>
            <w:vAlign w:val="bottom"/>
          </w:tcPr>
          <w:p w14:paraId="6986B8A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0.010</w:t>
            </w:r>
          </w:p>
        </w:tc>
      </w:tr>
      <w:tr w:rsidR="00803954" w:rsidRPr="004D2180" w14:paraId="6E555BE5" w14:textId="77777777" w:rsidTr="00803954">
        <w:tc>
          <w:tcPr>
            <w:tcW w:w="1323" w:type="dxa"/>
            <w:vAlign w:val="bottom"/>
          </w:tcPr>
          <w:p w14:paraId="1D28FB11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K11261</w:t>
            </w:r>
          </w:p>
        </w:tc>
        <w:tc>
          <w:tcPr>
            <w:tcW w:w="4482" w:type="dxa"/>
            <w:vAlign w:val="bottom"/>
          </w:tcPr>
          <w:p w14:paraId="48346A28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formylmethanofuran dehydrogenase subunit E [EC:1.2.99.5]</w:t>
            </w:r>
          </w:p>
        </w:tc>
        <w:tc>
          <w:tcPr>
            <w:tcW w:w="1279" w:type="dxa"/>
            <w:vAlign w:val="bottom"/>
          </w:tcPr>
          <w:p w14:paraId="1DD9561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0.0010</w:t>
            </w:r>
          </w:p>
        </w:tc>
        <w:tc>
          <w:tcPr>
            <w:tcW w:w="1279" w:type="dxa"/>
            <w:vAlign w:val="bottom"/>
          </w:tcPr>
          <w:p w14:paraId="35C8E78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0.0017</w:t>
            </w:r>
          </w:p>
        </w:tc>
        <w:tc>
          <w:tcPr>
            <w:tcW w:w="1213" w:type="dxa"/>
            <w:vAlign w:val="bottom"/>
          </w:tcPr>
          <w:p w14:paraId="776810B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0.012</w:t>
            </w:r>
          </w:p>
        </w:tc>
      </w:tr>
      <w:tr w:rsidR="00803954" w:rsidRPr="004D2180" w14:paraId="7253703D" w14:textId="77777777" w:rsidTr="00803954">
        <w:tc>
          <w:tcPr>
            <w:tcW w:w="1323" w:type="dxa"/>
            <w:vAlign w:val="bottom"/>
          </w:tcPr>
          <w:p w14:paraId="5BB35B4C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K11600</w:t>
            </w:r>
          </w:p>
        </w:tc>
        <w:tc>
          <w:tcPr>
            <w:tcW w:w="4482" w:type="dxa"/>
            <w:vAlign w:val="bottom"/>
          </w:tcPr>
          <w:p w14:paraId="0AC25D3C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exosome complex component RRP41</w:t>
            </w:r>
          </w:p>
        </w:tc>
        <w:tc>
          <w:tcPr>
            <w:tcW w:w="1279" w:type="dxa"/>
            <w:vAlign w:val="bottom"/>
          </w:tcPr>
          <w:p w14:paraId="5D7F8C7B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0.0091</w:t>
            </w:r>
          </w:p>
        </w:tc>
        <w:tc>
          <w:tcPr>
            <w:tcW w:w="1279" w:type="dxa"/>
            <w:vAlign w:val="bottom"/>
          </w:tcPr>
          <w:p w14:paraId="013D21AE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0.0144</w:t>
            </w:r>
          </w:p>
        </w:tc>
        <w:tc>
          <w:tcPr>
            <w:tcW w:w="1213" w:type="dxa"/>
            <w:vAlign w:val="bottom"/>
          </w:tcPr>
          <w:p w14:paraId="2141BF45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0.005</w:t>
            </w:r>
          </w:p>
        </w:tc>
      </w:tr>
      <w:tr w:rsidR="00803954" w:rsidRPr="004D2180" w14:paraId="07BD3A35" w14:textId="77777777" w:rsidTr="00803954">
        <w:tc>
          <w:tcPr>
            <w:tcW w:w="1323" w:type="dxa"/>
            <w:vAlign w:val="bottom"/>
          </w:tcPr>
          <w:p w14:paraId="0605C604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K11646</w:t>
            </w:r>
          </w:p>
        </w:tc>
        <w:tc>
          <w:tcPr>
            <w:tcW w:w="4482" w:type="dxa"/>
            <w:vAlign w:val="bottom"/>
          </w:tcPr>
          <w:p w14:paraId="268A4E43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dehydroquinate synthase II [EC:1.4.1.-]</w:t>
            </w:r>
          </w:p>
        </w:tc>
        <w:tc>
          <w:tcPr>
            <w:tcW w:w="1279" w:type="dxa"/>
            <w:vAlign w:val="bottom"/>
          </w:tcPr>
          <w:p w14:paraId="22E92CC5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0.0025</w:t>
            </w:r>
          </w:p>
        </w:tc>
        <w:tc>
          <w:tcPr>
            <w:tcW w:w="1279" w:type="dxa"/>
            <w:vAlign w:val="bottom"/>
          </w:tcPr>
          <w:p w14:paraId="66673F8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0.0043</w:t>
            </w:r>
          </w:p>
        </w:tc>
        <w:tc>
          <w:tcPr>
            <w:tcW w:w="1213" w:type="dxa"/>
            <w:vAlign w:val="bottom"/>
          </w:tcPr>
          <w:p w14:paraId="21FD269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0.005</w:t>
            </w:r>
          </w:p>
        </w:tc>
      </w:tr>
      <w:tr w:rsidR="00803954" w:rsidRPr="004D2180" w14:paraId="218F0231" w14:textId="77777777" w:rsidTr="00803954">
        <w:tc>
          <w:tcPr>
            <w:tcW w:w="1323" w:type="dxa"/>
            <w:vAlign w:val="bottom"/>
          </w:tcPr>
          <w:p w14:paraId="016EB935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K12589</w:t>
            </w:r>
          </w:p>
        </w:tc>
        <w:tc>
          <w:tcPr>
            <w:tcW w:w="4482" w:type="dxa"/>
            <w:vAlign w:val="bottom"/>
          </w:tcPr>
          <w:p w14:paraId="0FC3D157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exosome complex component RRP42</w:t>
            </w:r>
          </w:p>
        </w:tc>
        <w:tc>
          <w:tcPr>
            <w:tcW w:w="1279" w:type="dxa"/>
            <w:vAlign w:val="bottom"/>
          </w:tcPr>
          <w:p w14:paraId="6642BB1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0.0068</w:t>
            </w:r>
          </w:p>
        </w:tc>
        <w:tc>
          <w:tcPr>
            <w:tcW w:w="1279" w:type="dxa"/>
            <w:vAlign w:val="bottom"/>
          </w:tcPr>
          <w:p w14:paraId="2910477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0.0105</w:t>
            </w:r>
          </w:p>
        </w:tc>
        <w:tc>
          <w:tcPr>
            <w:tcW w:w="1213" w:type="dxa"/>
            <w:vAlign w:val="bottom"/>
          </w:tcPr>
          <w:p w14:paraId="7091B9B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0.015</w:t>
            </w:r>
          </w:p>
        </w:tc>
      </w:tr>
      <w:tr w:rsidR="00803954" w:rsidRPr="004D2180" w14:paraId="52D70C2F" w14:textId="77777777" w:rsidTr="00803954">
        <w:tc>
          <w:tcPr>
            <w:tcW w:w="1323" w:type="dxa"/>
            <w:vAlign w:val="bottom"/>
          </w:tcPr>
          <w:p w14:paraId="0653E1C1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K13038</w:t>
            </w:r>
          </w:p>
        </w:tc>
        <w:tc>
          <w:tcPr>
            <w:tcW w:w="4482" w:type="dxa"/>
            <w:vAlign w:val="bottom"/>
          </w:tcPr>
          <w:p w14:paraId="5B085552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phosphopantothenoylcysteine decarboxylase / phosphopantothenate--cysteine ligase [EC:4.1.1.36 6.3.2.5]</w:t>
            </w:r>
          </w:p>
        </w:tc>
        <w:tc>
          <w:tcPr>
            <w:tcW w:w="1279" w:type="dxa"/>
            <w:vAlign w:val="bottom"/>
          </w:tcPr>
          <w:p w14:paraId="69BE0B1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0.0450</w:t>
            </w:r>
          </w:p>
        </w:tc>
        <w:tc>
          <w:tcPr>
            <w:tcW w:w="1279" w:type="dxa"/>
            <w:vAlign w:val="bottom"/>
          </w:tcPr>
          <w:p w14:paraId="3ABB9B0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0.0410</w:t>
            </w:r>
          </w:p>
        </w:tc>
        <w:tc>
          <w:tcPr>
            <w:tcW w:w="1213" w:type="dxa"/>
            <w:vAlign w:val="bottom"/>
          </w:tcPr>
          <w:p w14:paraId="4A379EE1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0.021</w:t>
            </w:r>
          </w:p>
        </w:tc>
      </w:tr>
      <w:tr w:rsidR="00803954" w:rsidRPr="004D2180" w14:paraId="332D9FFE" w14:textId="77777777" w:rsidTr="00803954">
        <w:tc>
          <w:tcPr>
            <w:tcW w:w="1323" w:type="dxa"/>
            <w:vAlign w:val="bottom"/>
          </w:tcPr>
          <w:p w14:paraId="1EFB36E0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K13525</w:t>
            </w:r>
          </w:p>
        </w:tc>
        <w:tc>
          <w:tcPr>
            <w:tcW w:w="4482" w:type="dxa"/>
            <w:vAlign w:val="bottom"/>
          </w:tcPr>
          <w:p w14:paraId="2674F403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transitional endoplasmic reticulum ATPase</w:t>
            </w:r>
          </w:p>
        </w:tc>
        <w:tc>
          <w:tcPr>
            <w:tcW w:w="1279" w:type="dxa"/>
            <w:vAlign w:val="bottom"/>
          </w:tcPr>
          <w:p w14:paraId="6FC1D940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0.0141</w:t>
            </w:r>
          </w:p>
        </w:tc>
        <w:tc>
          <w:tcPr>
            <w:tcW w:w="1279" w:type="dxa"/>
            <w:vAlign w:val="bottom"/>
          </w:tcPr>
          <w:p w14:paraId="7AB854F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0.0233</w:t>
            </w:r>
          </w:p>
        </w:tc>
        <w:tc>
          <w:tcPr>
            <w:tcW w:w="1213" w:type="dxa"/>
            <w:vAlign w:val="bottom"/>
          </w:tcPr>
          <w:p w14:paraId="0CA1B87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0.026</w:t>
            </w:r>
          </w:p>
        </w:tc>
      </w:tr>
      <w:tr w:rsidR="00803954" w:rsidRPr="004D2180" w14:paraId="42C84CDC" w14:textId="77777777" w:rsidTr="00803954">
        <w:tc>
          <w:tcPr>
            <w:tcW w:w="1323" w:type="dxa"/>
            <w:vAlign w:val="bottom"/>
          </w:tcPr>
          <w:p w14:paraId="785F9E0C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K13942</w:t>
            </w:r>
          </w:p>
        </w:tc>
        <w:tc>
          <w:tcPr>
            <w:tcW w:w="4482" w:type="dxa"/>
            <w:vAlign w:val="bottom"/>
          </w:tcPr>
          <w:p w14:paraId="073F3D35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5,10-methenyltetrahydromethanopterin hydrogenase [EC:1.12.98.2]</w:t>
            </w:r>
          </w:p>
        </w:tc>
        <w:tc>
          <w:tcPr>
            <w:tcW w:w="1279" w:type="dxa"/>
            <w:vAlign w:val="bottom"/>
          </w:tcPr>
          <w:p w14:paraId="201BBDB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0.0205</w:t>
            </w:r>
          </w:p>
        </w:tc>
        <w:tc>
          <w:tcPr>
            <w:tcW w:w="1279" w:type="dxa"/>
            <w:vAlign w:val="bottom"/>
          </w:tcPr>
          <w:p w14:paraId="63492C4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0.0370</w:t>
            </w:r>
          </w:p>
        </w:tc>
        <w:tc>
          <w:tcPr>
            <w:tcW w:w="1213" w:type="dxa"/>
            <w:vAlign w:val="bottom"/>
          </w:tcPr>
          <w:p w14:paraId="09349F1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0.008</w:t>
            </w:r>
          </w:p>
        </w:tc>
      </w:tr>
      <w:tr w:rsidR="00803954" w:rsidRPr="004D2180" w14:paraId="2A64E340" w14:textId="77777777" w:rsidTr="00803954">
        <w:tc>
          <w:tcPr>
            <w:tcW w:w="1323" w:type="dxa"/>
            <w:vAlign w:val="bottom"/>
          </w:tcPr>
          <w:p w14:paraId="19397867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K13953</w:t>
            </w:r>
          </w:p>
        </w:tc>
        <w:tc>
          <w:tcPr>
            <w:tcW w:w="4482" w:type="dxa"/>
            <w:vAlign w:val="bottom"/>
          </w:tcPr>
          <w:p w14:paraId="4CCCD126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alcohol dehydrogenase, propanol-preferring [EC:1.1.1.1]</w:t>
            </w:r>
          </w:p>
        </w:tc>
        <w:tc>
          <w:tcPr>
            <w:tcW w:w="1279" w:type="dxa"/>
            <w:vAlign w:val="bottom"/>
          </w:tcPr>
          <w:p w14:paraId="68806E7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0.0033</w:t>
            </w:r>
          </w:p>
        </w:tc>
        <w:tc>
          <w:tcPr>
            <w:tcW w:w="1279" w:type="dxa"/>
            <w:vAlign w:val="bottom"/>
          </w:tcPr>
          <w:p w14:paraId="221A3534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0.0074</w:t>
            </w:r>
          </w:p>
        </w:tc>
        <w:tc>
          <w:tcPr>
            <w:tcW w:w="1213" w:type="dxa"/>
            <w:vAlign w:val="bottom"/>
          </w:tcPr>
          <w:p w14:paraId="6277D64B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0.031</w:t>
            </w:r>
          </w:p>
        </w:tc>
      </w:tr>
      <w:tr w:rsidR="00803954" w:rsidRPr="004D2180" w14:paraId="5E263511" w14:textId="77777777" w:rsidTr="00803954">
        <w:tc>
          <w:tcPr>
            <w:tcW w:w="1323" w:type="dxa"/>
            <w:vAlign w:val="bottom"/>
          </w:tcPr>
          <w:p w14:paraId="7B6EC638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K14126</w:t>
            </w:r>
          </w:p>
        </w:tc>
        <w:tc>
          <w:tcPr>
            <w:tcW w:w="4482" w:type="dxa"/>
            <w:vAlign w:val="bottom"/>
          </w:tcPr>
          <w:p w14:paraId="63B7467B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F420-non-reducing hydrogenase subunit A [EC:1.12.99.-]</w:t>
            </w:r>
          </w:p>
        </w:tc>
        <w:tc>
          <w:tcPr>
            <w:tcW w:w="1279" w:type="dxa"/>
            <w:vAlign w:val="bottom"/>
          </w:tcPr>
          <w:p w14:paraId="0917CB82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0.0336</w:t>
            </w:r>
          </w:p>
        </w:tc>
        <w:tc>
          <w:tcPr>
            <w:tcW w:w="1279" w:type="dxa"/>
            <w:vAlign w:val="bottom"/>
          </w:tcPr>
          <w:p w14:paraId="70E6E02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0.0496</w:t>
            </w:r>
          </w:p>
        </w:tc>
        <w:tc>
          <w:tcPr>
            <w:tcW w:w="1213" w:type="dxa"/>
            <w:vAlign w:val="bottom"/>
          </w:tcPr>
          <w:p w14:paraId="64319B7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0.011</w:t>
            </w:r>
          </w:p>
        </w:tc>
      </w:tr>
      <w:tr w:rsidR="00803954" w:rsidRPr="004D2180" w14:paraId="7C1CB993" w14:textId="77777777" w:rsidTr="00803954">
        <w:tc>
          <w:tcPr>
            <w:tcW w:w="1323" w:type="dxa"/>
            <w:vAlign w:val="bottom"/>
          </w:tcPr>
          <w:p w14:paraId="7ACEAB48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K14127</w:t>
            </w:r>
          </w:p>
        </w:tc>
        <w:tc>
          <w:tcPr>
            <w:tcW w:w="4482" w:type="dxa"/>
            <w:vAlign w:val="bottom"/>
          </w:tcPr>
          <w:p w14:paraId="658DEEC0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F420-non-reducing hydrogenase iron-sulfur subunit D [EC:1.12.99.-]</w:t>
            </w:r>
          </w:p>
        </w:tc>
        <w:tc>
          <w:tcPr>
            <w:tcW w:w="1279" w:type="dxa"/>
            <w:vAlign w:val="bottom"/>
          </w:tcPr>
          <w:p w14:paraId="110D36D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0.0220</w:t>
            </w:r>
          </w:p>
        </w:tc>
        <w:tc>
          <w:tcPr>
            <w:tcW w:w="1279" w:type="dxa"/>
            <w:vAlign w:val="bottom"/>
          </w:tcPr>
          <w:p w14:paraId="42FE5A1B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0.0312</w:t>
            </w:r>
          </w:p>
        </w:tc>
        <w:tc>
          <w:tcPr>
            <w:tcW w:w="1213" w:type="dxa"/>
            <w:vAlign w:val="bottom"/>
          </w:tcPr>
          <w:p w14:paraId="32D3A2E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0.030</w:t>
            </w:r>
          </w:p>
        </w:tc>
      </w:tr>
      <w:tr w:rsidR="00803954" w:rsidRPr="004D2180" w14:paraId="3F3A11CD" w14:textId="77777777" w:rsidTr="00803954">
        <w:tc>
          <w:tcPr>
            <w:tcW w:w="1323" w:type="dxa"/>
            <w:vAlign w:val="bottom"/>
          </w:tcPr>
          <w:p w14:paraId="750837CE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K14128</w:t>
            </w:r>
          </w:p>
        </w:tc>
        <w:tc>
          <w:tcPr>
            <w:tcW w:w="4482" w:type="dxa"/>
            <w:vAlign w:val="bottom"/>
          </w:tcPr>
          <w:p w14:paraId="5751E055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F420-non-reducing hydrogenase subunit G [EC:1.12.99.-]</w:t>
            </w:r>
          </w:p>
        </w:tc>
        <w:tc>
          <w:tcPr>
            <w:tcW w:w="1279" w:type="dxa"/>
            <w:vAlign w:val="bottom"/>
          </w:tcPr>
          <w:p w14:paraId="7B17F883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0.0234</w:t>
            </w:r>
          </w:p>
        </w:tc>
        <w:tc>
          <w:tcPr>
            <w:tcW w:w="1279" w:type="dxa"/>
            <w:vAlign w:val="bottom"/>
          </w:tcPr>
          <w:p w14:paraId="61A5BF69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0.0331</w:t>
            </w:r>
          </w:p>
        </w:tc>
        <w:tc>
          <w:tcPr>
            <w:tcW w:w="1213" w:type="dxa"/>
            <w:vAlign w:val="bottom"/>
          </w:tcPr>
          <w:p w14:paraId="2EAD08DF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0.007</w:t>
            </w:r>
          </w:p>
        </w:tc>
      </w:tr>
      <w:tr w:rsidR="00803954" w:rsidRPr="004D2180" w14:paraId="11F191C7" w14:textId="77777777" w:rsidTr="00803954">
        <w:tc>
          <w:tcPr>
            <w:tcW w:w="1323" w:type="dxa"/>
            <w:vAlign w:val="bottom"/>
          </w:tcPr>
          <w:p w14:paraId="31C9C78E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K14228</w:t>
            </w:r>
          </w:p>
        </w:tc>
        <w:tc>
          <w:tcPr>
            <w:tcW w:w="4482" w:type="dxa"/>
            <w:vAlign w:val="bottom"/>
          </w:tcPr>
          <w:p w14:paraId="24F96383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tRNA Leu</w:t>
            </w:r>
          </w:p>
        </w:tc>
        <w:tc>
          <w:tcPr>
            <w:tcW w:w="1279" w:type="dxa"/>
            <w:vAlign w:val="bottom"/>
          </w:tcPr>
          <w:p w14:paraId="0E6B52AA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0.0679</w:t>
            </w:r>
          </w:p>
        </w:tc>
        <w:tc>
          <w:tcPr>
            <w:tcW w:w="1279" w:type="dxa"/>
            <w:vAlign w:val="bottom"/>
          </w:tcPr>
          <w:p w14:paraId="464EEE78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0.0698</w:t>
            </w:r>
          </w:p>
        </w:tc>
        <w:tc>
          <w:tcPr>
            <w:tcW w:w="1213" w:type="dxa"/>
            <w:vAlign w:val="bottom"/>
          </w:tcPr>
          <w:p w14:paraId="5D1F3999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0.027</w:t>
            </w:r>
          </w:p>
        </w:tc>
      </w:tr>
      <w:tr w:rsidR="00803954" w:rsidRPr="004D2180" w14:paraId="624E7B37" w14:textId="77777777" w:rsidTr="00803954">
        <w:tc>
          <w:tcPr>
            <w:tcW w:w="1323" w:type="dxa"/>
            <w:vAlign w:val="bottom"/>
          </w:tcPr>
          <w:p w14:paraId="7B72480C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K14234</w:t>
            </w:r>
          </w:p>
        </w:tc>
        <w:tc>
          <w:tcPr>
            <w:tcW w:w="4482" w:type="dxa"/>
            <w:vAlign w:val="bottom"/>
          </w:tcPr>
          <w:p w14:paraId="6A42DC82" w14:textId="77777777" w:rsidR="00803954" w:rsidRPr="004D2180" w:rsidRDefault="008039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tRNA Thr</w:t>
            </w:r>
          </w:p>
        </w:tc>
        <w:tc>
          <w:tcPr>
            <w:tcW w:w="1279" w:type="dxa"/>
            <w:vAlign w:val="bottom"/>
          </w:tcPr>
          <w:p w14:paraId="221253A6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0.0336</w:t>
            </w:r>
          </w:p>
        </w:tc>
        <w:tc>
          <w:tcPr>
            <w:tcW w:w="1279" w:type="dxa"/>
            <w:vAlign w:val="bottom"/>
          </w:tcPr>
          <w:p w14:paraId="341FDAC7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0.0348</w:t>
            </w:r>
          </w:p>
        </w:tc>
        <w:tc>
          <w:tcPr>
            <w:tcW w:w="1213" w:type="dxa"/>
            <w:vAlign w:val="bottom"/>
          </w:tcPr>
          <w:p w14:paraId="4518C51B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0.013</w:t>
            </w:r>
          </w:p>
        </w:tc>
      </w:tr>
      <w:tr w:rsidR="00803954" w:rsidRPr="004D2180" w14:paraId="4039078C" w14:textId="77777777" w:rsidTr="004D2180">
        <w:trPr>
          <w:trHeight w:val="546"/>
        </w:trPr>
        <w:tc>
          <w:tcPr>
            <w:tcW w:w="9576" w:type="dxa"/>
            <w:gridSpan w:val="5"/>
            <w:vAlign w:val="center"/>
          </w:tcPr>
          <w:p w14:paraId="77D9E816" w14:textId="77777777" w:rsidR="004D2180" w:rsidRPr="004D2180" w:rsidRDefault="004D2180" w:rsidP="004D2180">
            <w:pPr>
              <w:spacing w:line="48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DA97E89" w14:textId="77777777" w:rsidR="00803954" w:rsidRPr="004D2180" w:rsidRDefault="00803954" w:rsidP="004D2180">
            <w:pPr>
              <w:spacing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b/>
                <w:sz w:val="24"/>
                <w:szCs w:val="24"/>
              </w:rPr>
              <w:t xml:space="preserve">Comparison between Low- compared to High-SFA groups for the </w:t>
            </w:r>
            <w:r w:rsidR="004D2180" w:rsidRPr="004D2180">
              <w:rPr>
                <w:rFonts w:ascii="Times New Roman" w:hAnsi="Times New Roman"/>
                <w:b/>
                <w:sz w:val="24"/>
                <w:szCs w:val="24"/>
              </w:rPr>
              <w:t>8*</w:t>
            </w:r>
            <w:r w:rsidRPr="004D218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4D2180" w:rsidRPr="004D2180">
              <w:rPr>
                <w:rFonts w:ascii="Times New Roman" w:hAnsi="Times New Roman"/>
                <w:b/>
                <w:sz w:val="24"/>
                <w:szCs w:val="24"/>
              </w:rPr>
              <w:t xml:space="preserve"> extreme</w:t>
            </w:r>
            <w:r w:rsidRPr="004D2180">
              <w:rPr>
                <w:rFonts w:ascii="Times New Roman" w:hAnsi="Times New Roman"/>
                <w:b/>
                <w:sz w:val="24"/>
                <w:szCs w:val="24"/>
              </w:rPr>
              <w:t xml:space="preserve"> animals</w:t>
            </w:r>
          </w:p>
          <w:p w14:paraId="6A68595C" w14:textId="77777777" w:rsidR="00803954" w:rsidRPr="004D2180" w:rsidRDefault="0080395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D2180" w:rsidRPr="004D2180" w14:paraId="2E74B62B" w14:textId="77777777" w:rsidTr="00803954">
        <w:tc>
          <w:tcPr>
            <w:tcW w:w="1323" w:type="dxa"/>
            <w:vAlign w:val="bottom"/>
          </w:tcPr>
          <w:p w14:paraId="66E359A1" w14:textId="77777777" w:rsidR="004D2180" w:rsidRPr="004D2180" w:rsidRDefault="004D218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KEGG ID</w:t>
            </w:r>
          </w:p>
        </w:tc>
        <w:tc>
          <w:tcPr>
            <w:tcW w:w="4482" w:type="dxa"/>
            <w:vAlign w:val="bottom"/>
          </w:tcPr>
          <w:p w14:paraId="3AF2522D" w14:textId="77777777" w:rsidR="004D2180" w:rsidRPr="004D2180" w:rsidRDefault="004D218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FUNCTION</w:t>
            </w:r>
          </w:p>
        </w:tc>
        <w:tc>
          <w:tcPr>
            <w:tcW w:w="1279" w:type="dxa"/>
            <w:vAlign w:val="bottom"/>
          </w:tcPr>
          <w:p w14:paraId="7D475645" w14:textId="77777777" w:rsidR="004D2180" w:rsidRPr="004D2180" w:rsidRDefault="004D218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Mean LOW </w:t>
            </w:r>
          </w:p>
        </w:tc>
        <w:tc>
          <w:tcPr>
            <w:tcW w:w="1279" w:type="dxa"/>
            <w:vAlign w:val="bottom"/>
          </w:tcPr>
          <w:p w14:paraId="34C591AC" w14:textId="77777777" w:rsidR="004D2180" w:rsidRPr="004D2180" w:rsidRDefault="004D218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Mean HIGH </w:t>
            </w:r>
          </w:p>
        </w:tc>
        <w:tc>
          <w:tcPr>
            <w:tcW w:w="1213" w:type="dxa"/>
            <w:vAlign w:val="bottom"/>
          </w:tcPr>
          <w:p w14:paraId="1A725006" w14:textId="77777777" w:rsidR="004D2180" w:rsidRPr="004D2180" w:rsidRDefault="004D218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P-value</w:t>
            </w:r>
          </w:p>
        </w:tc>
      </w:tr>
      <w:tr w:rsidR="004D2180" w:rsidRPr="004D2180" w14:paraId="4DE17372" w14:textId="77777777" w:rsidTr="00803954">
        <w:tc>
          <w:tcPr>
            <w:tcW w:w="1323" w:type="dxa"/>
            <w:vAlign w:val="bottom"/>
          </w:tcPr>
          <w:p w14:paraId="4E7D6E1B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K00100</w:t>
            </w:r>
          </w:p>
        </w:tc>
        <w:tc>
          <w:tcPr>
            <w:tcW w:w="4482" w:type="dxa"/>
            <w:vAlign w:val="bottom"/>
          </w:tcPr>
          <w:p w14:paraId="3CF5DD85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butanol dehydrogenase</w:t>
            </w:r>
          </w:p>
        </w:tc>
        <w:tc>
          <w:tcPr>
            <w:tcW w:w="1279" w:type="dxa"/>
            <w:vAlign w:val="bottom"/>
          </w:tcPr>
          <w:p w14:paraId="3F401DBE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0.001152</w:t>
            </w:r>
          </w:p>
        </w:tc>
        <w:tc>
          <w:tcPr>
            <w:tcW w:w="1279" w:type="dxa"/>
            <w:vAlign w:val="bottom"/>
          </w:tcPr>
          <w:p w14:paraId="19C1E77B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0.001849</w:t>
            </w:r>
          </w:p>
        </w:tc>
        <w:tc>
          <w:tcPr>
            <w:tcW w:w="1213" w:type="dxa"/>
            <w:vAlign w:val="bottom"/>
          </w:tcPr>
          <w:p w14:paraId="3EDA0AE9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0.047527</w:t>
            </w:r>
          </w:p>
        </w:tc>
      </w:tr>
      <w:tr w:rsidR="004D2180" w:rsidRPr="004D2180" w14:paraId="258CA514" w14:textId="77777777" w:rsidTr="00803954">
        <w:tc>
          <w:tcPr>
            <w:tcW w:w="1323" w:type="dxa"/>
            <w:vAlign w:val="bottom"/>
          </w:tcPr>
          <w:p w14:paraId="5D16BE58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K00383</w:t>
            </w:r>
          </w:p>
        </w:tc>
        <w:tc>
          <w:tcPr>
            <w:tcW w:w="4482" w:type="dxa"/>
            <w:vAlign w:val="bottom"/>
          </w:tcPr>
          <w:p w14:paraId="4C911F51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glutathione reductase (NADPH) [EC:1.8.1.7]</w:t>
            </w:r>
          </w:p>
        </w:tc>
        <w:tc>
          <w:tcPr>
            <w:tcW w:w="1279" w:type="dxa"/>
            <w:vAlign w:val="bottom"/>
          </w:tcPr>
          <w:p w14:paraId="766B4F19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0.000711</w:t>
            </w:r>
          </w:p>
        </w:tc>
        <w:tc>
          <w:tcPr>
            <w:tcW w:w="1279" w:type="dxa"/>
            <w:vAlign w:val="bottom"/>
          </w:tcPr>
          <w:p w14:paraId="0DC668C6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0.002018</w:t>
            </w:r>
          </w:p>
        </w:tc>
        <w:tc>
          <w:tcPr>
            <w:tcW w:w="1213" w:type="dxa"/>
            <w:vAlign w:val="bottom"/>
          </w:tcPr>
          <w:p w14:paraId="0FAE1C9E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0.028076</w:t>
            </w:r>
          </w:p>
        </w:tc>
      </w:tr>
      <w:tr w:rsidR="004D2180" w:rsidRPr="004D2180" w14:paraId="04913C04" w14:textId="77777777" w:rsidTr="00803954">
        <w:tc>
          <w:tcPr>
            <w:tcW w:w="1323" w:type="dxa"/>
            <w:vAlign w:val="bottom"/>
          </w:tcPr>
          <w:p w14:paraId="1FA5B547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K00525</w:t>
            </w:r>
          </w:p>
        </w:tc>
        <w:tc>
          <w:tcPr>
            <w:tcW w:w="4482" w:type="dxa"/>
            <w:vAlign w:val="bottom"/>
          </w:tcPr>
          <w:p w14:paraId="3328236F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ribonucleoside-diphosphate reductase alpha chain [EC:1.17.4.1]</w:t>
            </w:r>
          </w:p>
        </w:tc>
        <w:tc>
          <w:tcPr>
            <w:tcW w:w="1279" w:type="dxa"/>
            <w:vAlign w:val="bottom"/>
          </w:tcPr>
          <w:p w14:paraId="25E42D78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0.002046</w:t>
            </w:r>
          </w:p>
        </w:tc>
        <w:tc>
          <w:tcPr>
            <w:tcW w:w="1279" w:type="dxa"/>
            <w:vAlign w:val="bottom"/>
          </w:tcPr>
          <w:p w14:paraId="3DB12DC2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0.003417</w:t>
            </w:r>
          </w:p>
        </w:tc>
        <w:tc>
          <w:tcPr>
            <w:tcW w:w="1213" w:type="dxa"/>
            <w:vAlign w:val="bottom"/>
          </w:tcPr>
          <w:p w14:paraId="51354B29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0.037709</w:t>
            </w:r>
          </w:p>
        </w:tc>
      </w:tr>
      <w:tr w:rsidR="004D2180" w:rsidRPr="004D2180" w14:paraId="623FF5F1" w14:textId="77777777" w:rsidTr="00803954">
        <w:tc>
          <w:tcPr>
            <w:tcW w:w="1323" w:type="dxa"/>
            <w:vAlign w:val="bottom"/>
          </w:tcPr>
          <w:p w14:paraId="52B809F1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K00688</w:t>
            </w:r>
          </w:p>
        </w:tc>
        <w:tc>
          <w:tcPr>
            <w:tcW w:w="4482" w:type="dxa"/>
            <w:vAlign w:val="bottom"/>
          </w:tcPr>
          <w:p w14:paraId="79624DFF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starch phosphorylase [EC:2.4.1.1]</w:t>
            </w:r>
          </w:p>
        </w:tc>
        <w:tc>
          <w:tcPr>
            <w:tcW w:w="1279" w:type="dxa"/>
            <w:vAlign w:val="bottom"/>
          </w:tcPr>
          <w:p w14:paraId="4B571B9C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0.308631</w:t>
            </w:r>
          </w:p>
        </w:tc>
        <w:tc>
          <w:tcPr>
            <w:tcW w:w="1279" w:type="dxa"/>
            <w:vAlign w:val="bottom"/>
          </w:tcPr>
          <w:p w14:paraId="67CAFFC5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0.288747</w:t>
            </w:r>
          </w:p>
        </w:tc>
        <w:tc>
          <w:tcPr>
            <w:tcW w:w="1213" w:type="dxa"/>
            <w:vAlign w:val="bottom"/>
          </w:tcPr>
          <w:p w14:paraId="71C30912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0.039055</w:t>
            </w:r>
          </w:p>
        </w:tc>
      </w:tr>
      <w:tr w:rsidR="004D2180" w:rsidRPr="004D2180" w14:paraId="1986D901" w14:textId="77777777" w:rsidTr="00803954">
        <w:tc>
          <w:tcPr>
            <w:tcW w:w="1323" w:type="dxa"/>
            <w:vAlign w:val="bottom"/>
          </w:tcPr>
          <w:p w14:paraId="4ACB08E0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K00864</w:t>
            </w:r>
          </w:p>
        </w:tc>
        <w:tc>
          <w:tcPr>
            <w:tcW w:w="4482" w:type="dxa"/>
            <w:vAlign w:val="bottom"/>
          </w:tcPr>
          <w:p w14:paraId="6A20498C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glycerol kinase [EC:2.7.1.30]</w:t>
            </w:r>
          </w:p>
        </w:tc>
        <w:tc>
          <w:tcPr>
            <w:tcW w:w="1279" w:type="dxa"/>
            <w:vAlign w:val="bottom"/>
          </w:tcPr>
          <w:p w14:paraId="73B26755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0.001346</w:t>
            </w:r>
          </w:p>
        </w:tc>
        <w:tc>
          <w:tcPr>
            <w:tcW w:w="1279" w:type="dxa"/>
            <w:vAlign w:val="bottom"/>
          </w:tcPr>
          <w:p w14:paraId="1E33222A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0.002707</w:t>
            </w:r>
          </w:p>
        </w:tc>
        <w:tc>
          <w:tcPr>
            <w:tcW w:w="1213" w:type="dxa"/>
            <w:vAlign w:val="bottom"/>
          </w:tcPr>
          <w:p w14:paraId="2AB26985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0.012539</w:t>
            </w:r>
          </w:p>
        </w:tc>
      </w:tr>
      <w:tr w:rsidR="004D2180" w:rsidRPr="004D2180" w14:paraId="0BAAC79B" w14:textId="77777777" w:rsidTr="00803954">
        <w:tc>
          <w:tcPr>
            <w:tcW w:w="1323" w:type="dxa"/>
            <w:vAlign w:val="bottom"/>
          </w:tcPr>
          <w:p w14:paraId="653FABFD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K01079</w:t>
            </w:r>
          </w:p>
        </w:tc>
        <w:tc>
          <w:tcPr>
            <w:tcW w:w="4482" w:type="dxa"/>
            <w:vAlign w:val="bottom"/>
          </w:tcPr>
          <w:p w14:paraId="56B604B1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phosphoserine phosphatase [EC:3.1.3.3]</w:t>
            </w:r>
          </w:p>
        </w:tc>
        <w:tc>
          <w:tcPr>
            <w:tcW w:w="1279" w:type="dxa"/>
            <w:vAlign w:val="bottom"/>
          </w:tcPr>
          <w:p w14:paraId="1FDED6D7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0.070768</w:t>
            </w:r>
          </w:p>
        </w:tc>
        <w:tc>
          <w:tcPr>
            <w:tcW w:w="1279" w:type="dxa"/>
            <w:vAlign w:val="bottom"/>
          </w:tcPr>
          <w:p w14:paraId="42E4B618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0.089106</w:t>
            </w:r>
          </w:p>
        </w:tc>
        <w:tc>
          <w:tcPr>
            <w:tcW w:w="1213" w:type="dxa"/>
            <w:vAlign w:val="bottom"/>
          </w:tcPr>
          <w:p w14:paraId="5B2A9534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0.029791</w:t>
            </w:r>
          </w:p>
        </w:tc>
      </w:tr>
      <w:tr w:rsidR="004D2180" w:rsidRPr="004D2180" w14:paraId="53560B5E" w14:textId="77777777" w:rsidTr="00803954">
        <w:tc>
          <w:tcPr>
            <w:tcW w:w="1323" w:type="dxa"/>
            <w:vAlign w:val="bottom"/>
          </w:tcPr>
          <w:p w14:paraId="31B84560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K01126</w:t>
            </w:r>
          </w:p>
        </w:tc>
        <w:tc>
          <w:tcPr>
            <w:tcW w:w="4482" w:type="dxa"/>
            <w:vAlign w:val="bottom"/>
          </w:tcPr>
          <w:p w14:paraId="054A32F8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glycerophosphoryl diester phosphodiesterase [EC:3.1.4.46]</w:t>
            </w:r>
          </w:p>
        </w:tc>
        <w:tc>
          <w:tcPr>
            <w:tcW w:w="1279" w:type="dxa"/>
            <w:vAlign w:val="bottom"/>
          </w:tcPr>
          <w:p w14:paraId="0A920553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0.000716</w:t>
            </w:r>
          </w:p>
        </w:tc>
        <w:tc>
          <w:tcPr>
            <w:tcW w:w="1279" w:type="dxa"/>
            <w:vAlign w:val="bottom"/>
          </w:tcPr>
          <w:p w14:paraId="1EE30198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0.001726</w:t>
            </w:r>
          </w:p>
        </w:tc>
        <w:tc>
          <w:tcPr>
            <w:tcW w:w="1213" w:type="dxa"/>
            <w:vAlign w:val="bottom"/>
          </w:tcPr>
          <w:p w14:paraId="05C0DFCA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0.012895</w:t>
            </w:r>
          </w:p>
        </w:tc>
      </w:tr>
      <w:tr w:rsidR="004D2180" w:rsidRPr="004D2180" w14:paraId="5AEEC0B4" w14:textId="77777777" w:rsidTr="00803954">
        <w:tc>
          <w:tcPr>
            <w:tcW w:w="1323" w:type="dxa"/>
            <w:vAlign w:val="bottom"/>
          </w:tcPr>
          <w:p w14:paraId="26FEFDD3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K01516</w:t>
            </w:r>
          </w:p>
        </w:tc>
        <w:tc>
          <w:tcPr>
            <w:tcW w:w="4482" w:type="dxa"/>
            <w:vAlign w:val="bottom"/>
          </w:tcPr>
          <w:p w14:paraId="1F5C57FA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nucleoside-triphosphatase [EC:3.6.1.15]</w:t>
            </w:r>
          </w:p>
        </w:tc>
        <w:tc>
          <w:tcPr>
            <w:tcW w:w="1279" w:type="dxa"/>
            <w:vAlign w:val="bottom"/>
          </w:tcPr>
          <w:p w14:paraId="34A7E0DF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0.028903</w:t>
            </w:r>
          </w:p>
        </w:tc>
        <w:tc>
          <w:tcPr>
            <w:tcW w:w="1279" w:type="dxa"/>
            <w:vAlign w:val="bottom"/>
          </w:tcPr>
          <w:p w14:paraId="276A96B1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0.037425</w:t>
            </w:r>
          </w:p>
        </w:tc>
        <w:tc>
          <w:tcPr>
            <w:tcW w:w="1213" w:type="dxa"/>
            <w:vAlign w:val="bottom"/>
          </w:tcPr>
          <w:p w14:paraId="3F23C94F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0.032284</w:t>
            </w:r>
          </w:p>
        </w:tc>
      </w:tr>
      <w:tr w:rsidR="004D2180" w:rsidRPr="004D2180" w14:paraId="6C68B9BC" w14:textId="77777777" w:rsidTr="00803954">
        <w:tc>
          <w:tcPr>
            <w:tcW w:w="1323" w:type="dxa"/>
            <w:vAlign w:val="bottom"/>
          </w:tcPr>
          <w:p w14:paraId="14638D8A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K01679</w:t>
            </w:r>
          </w:p>
        </w:tc>
        <w:tc>
          <w:tcPr>
            <w:tcW w:w="4482" w:type="dxa"/>
            <w:vAlign w:val="bottom"/>
          </w:tcPr>
          <w:p w14:paraId="4A3999EF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fumarate hydratase, class II [EC:4.2.1.2]</w:t>
            </w:r>
          </w:p>
        </w:tc>
        <w:tc>
          <w:tcPr>
            <w:tcW w:w="1279" w:type="dxa"/>
            <w:vAlign w:val="bottom"/>
          </w:tcPr>
          <w:p w14:paraId="1ED34583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0.002082</w:t>
            </w:r>
          </w:p>
        </w:tc>
        <w:tc>
          <w:tcPr>
            <w:tcW w:w="1279" w:type="dxa"/>
            <w:vAlign w:val="bottom"/>
          </w:tcPr>
          <w:p w14:paraId="2A1E6458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0.003166</w:t>
            </w:r>
          </w:p>
        </w:tc>
        <w:tc>
          <w:tcPr>
            <w:tcW w:w="1213" w:type="dxa"/>
            <w:vAlign w:val="bottom"/>
          </w:tcPr>
          <w:p w14:paraId="6AFC4ED2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0.020607</w:t>
            </w:r>
          </w:p>
        </w:tc>
      </w:tr>
      <w:tr w:rsidR="004D2180" w:rsidRPr="004D2180" w14:paraId="034504F4" w14:textId="77777777" w:rsidTr="00803954">
        <w:tc>
          <w:tcPr>
            <w:tcW w:w="1323" w:type="dxa"/>
            <w:vAlign w:val="bottom"/>
          </w:tcPr>
          <w:p w14:paraId="08AA4D6C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K01682</w:t>
            </w:r>
          </w:p>
        </w:tc>
        <w:tc>
          <w:tcPr>
            <w:tcW w:w="4482" w:type="dxa"/>
            <w:vAlign w:val="bottom"/>
          </w:tcPr>
          <w:p w14:paraId="0868DFE9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aconitate hydratase 2 [EC:4.2.1.3]</w:t>
            </w:r>
          </w:p>
        </w:tc>
        <w:tc>
          <w:tcPr>
            <w:tcW w:w="1279" w:type="dxa"/>
            <w:vAlign w:val="bottom"/>
          </w:tcPr>
          <w:p w14:paraId="3A629F8C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0.001609</w:t>
            </w:r>
          </w:p>
        </w:tc>
        <w:tc>
          <w:tcPr>
            <w:tcW w:w="1279" w:type="dxa"/>
            <w:vAlign w:val="bottom"/>
          </w:tcPr>
          <w:p w14:paraId="748F96A6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0.000821</w:t>
            </w:r>
          </w:p>
        </w:tc>
        <w:tc>
          <w:tcPr>
            <w:tcW w:w="1213" w:type="dxa"/>
            <w:vAlign w:val="bottom"/>
          </w:tcPr>
          <w:p w14:paraId="43934183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0.042397</w:t>
            </w:r>
          </w:p>
        </w:tc>
      </w:tr>
      <w:tr w:rsidR="004D2180" w:rsidRPr="004D2180" w14:paraId="743EDF6A" w14:textId="77777777" w:rsidTr="00803954">
        <w:tc>
          <w:tcPr>
            <w:tcW w:w="1323" w:type="dxa"/>
            <w:vAlign w:val="bottom"/>
          </w:tcPr>
          <w:p w14:paraId="09DBA743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K01709</w:t>
            </w:r>
          </w:p>
        </w:tc>
        <w:tc>
          <w:tcPr>
            <w:tcW w:w="4482" w:type="dxa"/>
            <w:vAlign w:val="bottom"/>
          </w:tcPr>
          <w:p w14:paraId="4AAC65AC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CDP-glucose 4,6-dehydratase [EC:4.2.1.45]</w:t>
            </w:r>
          </w:p>
        </w:tc>
        <w:tc>
          <w:tcPr>
            <w:tcW w:w="1279" w:type="dxa"/>
            <w:vAlign w:val="bottom"/>
          </w:tcPr>
          <w:p w14:paraId="52C54806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0.005642</w:t>
            </w:r>
          </w:p>
        </w:tc>
        <w:tc>
          <w:tcPr>
            <w:tcW w:w="1279" w:type="dxa"/>
            <w:vAlign w:val="bottom"/>
          </w:tcPr>
          <w:p w14:paraId="7568E2D9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0.00758</w:t>
            </w:r>
          </w:p>
        </w:tc>
        <w:tc>
          <w:tcPr>
            <w:tcW w:w="1213" w:type="dxa"/>
            <w:vAlign w:val="bottom"/>
          </w:tcPr>
          <w:p w14:paraId="53D38269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0.031406</w:t>
            </w:r>
          </w:p>
        </w:tc>
      </w:tr>
      <w:tr w:rsidR="004D2180" w:rsidRPr="004D2180" w14:paraId="7790B7AC" w14:textId="77777777" w:rsidTr="00803954">
        <w:tc>
          <w:tcPr>
            <w:tcW w:w="1323" w:type="dxa"/>
            <w:vAlign w:val="bottom"/>
          </w:tcPr>
          <w:p w14:paraId="2B0DED94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K01778</w:t>
            </w:r>
          </w:p>
        </w:tc>
        <w:tc>
          <w:tcPr>
            <w:tcW w:w="4482" w:type="dxa"/>
            <w:vAlign w:val="bottom"/>
          </w:tcPr>
          <w:p w14:paraId="50601B36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diaminopimelate epimerase [EC:5.1.1.7]</w:t>
            </w:r>
          </w:p>
        </w:tc>
        <w:tc>
          <w:tcPr>
            <w:tcW w:w="1279" w:type="dxa"/>
            <w:vAlign w:val="bottom"/>
          </w:tcPr>
          <w:p w14:paraId="1200B54C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0.015791</w:t>
            </w:r>
          </w:p>
        </w:tc>
        <w:tc>
          <w:tcPr>
            <w:tcW w:w="1279" w:type="dxa"/>
            <w:vAlign w:val="bottom"/>
          </w:tcPr>
          <w:p w14:paraId="4037CD72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0.018611</w:t>
            </w:r>
          </w:p>
        </w:tc>
        <w:tc>
          <w:tcPr>
            <w:tcW w:w="1213" w:type="dxa"/>
            <w:vAlign w:val="bottom"/>
          </w:tcPr>
          <w:p w14:paraId="37D16807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0.03578</w:t>
            </w:r>
          </w:p>
        </w:tc>
      </w:tr>
      <w:tr w:rsidR="004D2180" w:rsidRPr="004D2180" w14:paraId="1F69457D" w14:textId="77777777" w:rsidTr="00803954">
        <w:tc>
          <w:tcPr>
            <w:tcW w:w="1323" w:type="dxa"/>
            <w:vAlign w:val="bottom"/>
          </w:tcPr>
          <w:p w14:paraId="05E3273E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K01873</w:t>
            </w:r>
          </w:p>
        </w:tc>
        <w:tc>
          <w:tcPr>
            <w:tcW w:w="4482" w:type="dxa"/>
            <w:vAlign w:val="bottom"/>
          </w:tcPr>
          <w:p w14:paraId="76651C69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valyl-tRNA synthetase [EC:6.1.1.9]</w:t>
            </w:r>
          </w:p>
        </w:tc>
        <w:tc>
          <w:tcPr>
            <w:tcW w:w="1279" w:type="dxa"/>
            <w:vAlign w:val="bottom"/>
          </w:tcPr>
          <w:p w14:paraId="1FFFCC67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0.30154</w:t>
            </w:r>
          </w:p>
        </w:tc>
        <w:tc>
          <w:tcPr>
            <w:tcW w:w="1279" w:type="dxa"/>
            <w:vAlign w:val="bottom"/>
          </w:tcPr>
          <w:p w14:paraId="33514065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0.284606</w:t>
            </w:r>
          </w:p>
        </w:tc>
        <w:tc>
          <w:tcPr>
            <w:tcW w:w="1213" w:type="dxa"/>
            <w:vAlign w:val="bottom"/>
          </w:tcPr>
          <w:p w14:paraId="4F202647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0.016948</w:t>
            </w:r>
          </w:p>
        </w:tc>
      </w:tr>
      <w:tr w:rsidR="004D2180" w:rsidRPr="004D2180" w14:paraId="42CCBA96" w14:textId="77777777" w:rsidTr="00803954">
        <w:tc>
          <w:tcPr>
            <w:tcW w:w="1323" w:type="dxa"/>
            <w:vAlign w:val="bottom"/>
          </w:tcPr>
          <w:p w14:paraId="249BA221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K01875</w:t>
            </w:r>
          </w:p>
        </w:tc>
        <w:tc>
          <w:tcPr>
            <w:tcW w:w="4482" w:type="dxa"/>
            <w:vAlign w:val="bottom"/>
          </w:tcPr>
          <w:p w14:paraId="01A79E0A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seryl-tRNA synthetase [EC:6.1.1.11]</w:t>
            </w:r>
          </w:p>
        </w:tc>
        <w:tc>
          <w:tcPr>
            <w:tcW w:w="1279" w:type="dxa"/>
            <w:vAlign w:val="bottom"/>
          </w:tcPr>
          <w:p w14:paraId="16669524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0.19184</w:t>
            </w:r>
          </w:p>
        </w:tc>
        <w:tc>
          <w:tcPr>
            <w:tcW w:w="1279" w:type="dxa"/>
            <w:vAlign w:val="bottom"/>
          </w:tcPr>
          <w:p w14:paraId="78743FB2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0.170984</w:t>
            </w:r>
          </w:p>
        </w:tc>
        <w:tc>
          <w:tcPr>
            <w:tcW w:w="1213" w:type="dxa"/>
            <w:vAlign w:val="bottom"/>
          </w:tcPr>
          <w:p w14:paraId="1EBC8F28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0.000515</w:t>
            </w:r>
          </w:p>
        </w:tc>
      </w:tr>
      <w:tr w:rsidR="004D2180" w:rsidRPr="004D2180" w14:paraId="4142F1ED" w14:textId="77777777" w:rsidTr="00803954">
        <w:tc>
          <w:tcPr>
            <w:tcW w:w="1323" w:type="dxa"/>
            <w:vAlign w:val="bottom"/>
          </w:tcPr>
          <w:p w14:paraId="431EEA27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K01879</w:t>
            </w:r>
          </w:p>
        </w:tc>
        <w:tc>
          <w:tcPr>
            <w:tcW w:w="4482" w:type="dxa"/>
            <w:vAlign w:val="bottom"/>
          </w:tcPr>
          <w:p w14:paraId="1409B5F5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glycyl-tRNA synthetase beta chain [EC:6.1.1.14]</w:t>
            </w:r>
          </w:p>
        </w:tc>
        <w:tc>
          <w:tcPr>
            <w:tcW w:w="1279" w:type="dxa"/>
            <w:vAlign w:val="bottom"/>
          </w:tcPr>
          <w:p w14:paraId="53963F09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0.000645</w:t>
            </w:r>
          </w:p>
        </w:tc>
        <w:tc>
          <w:tcPr>
            <w:tcW w:w="1279" w:type="dxa"/>
            <w:vAlign w:val="bottom"/>
          </w:tcPr>
          <w:p w14:paraId="45FD1D9A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0.001577</w:t>
            </w:r>
          </w:p>
        </w:tc>
        <w:tc>
          <w:tcPr>
            <w:tcW w:w="1213" w:type="dxa"/>
            <w:vAlign w:val="bottom"/>
          </w:tcPr>
          <w:p w14:paraId="1A6574EA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0.046157</w:t>
            </w:r>
          </w:p>
        </w:tc>
      </w:tr>
      <w:tr w:rsidR="004D2180" w:rsidRPr="004D2180" w14:paraId="14E5EFB1" w14:textId="77777777" w:rsidTr="00803954">
        <w:tc>
          <w:tcPr>
            <w:tcW w:w="1323" w:type="dxa"/>
            <w:vAlign w:val="bottom"/>
          </w:tcPr>
          <w:p w14:paraId="4047DE6D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K01881</w:t>
            </w:r>
          </w:p>
        </w:tc>
        <w:tc>
          <w:tcPr>
            <w:tcW w:w="4482" w:type="dxa"/>
            <w:vAlign w:val="bottom"/>
          </w:tcPr>
          <w:p w14:paraId="202CC076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prolyl-tRNA synthetase [EC:6.1.1.15]</w:t>
            </w:r>
          </w:p>
        </w:tc>
        <w:tc>
          <w:tcPr>
            <w:tcW w:w="1279" w:type="dxa"/>
            <w:vAlign w:val="bottom"/>
          </w:tcPr>
          <w:p w14:paraId="6FE01F91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0.24027</w:t>
            </w:r>
          </w:p>
        </w:tc>
        <w:tc>
          <w:tcPr>
            <w:tcW w:w="1279" w:type="dxa"/>
            <w:vAlign w:val="bottom"/>
          </w:tcPr>
          <w:p w14:paraId="0428006E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0.224581</w:t>
            </w:r>
          </w:p>
        </w:tc>
        <w:tc>
          <w:tcPr>
            <w:tcW w:w="1213" w:type="dxa"/>
            <w:vAlign w:val="bottom"/>
          </w:tcPr>
          <w:p w14:paraId="0DA52E17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0.03195</w:t>
            </w:r>
          </w:p>
        </w:tc>
      </w:tr>
      <w:tr w:rsidR="004D2180" w:rsidRPr="004D2180" w14:paraId="530678FA" w14:textId="77777777" w:rsidTr="00803954">
        <w:tc>
          <w:tcPr>
            <w:tcW w:w="1323" w:type="dxa"/>
            <w:vAlign w:val="bottom"/>
          </w:tcPr>
          <w:p w14:paraId="542909C7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K01939</w:t>
            </w:r>
          </w:p>
        </w:tc>
        <w:tc>
          <w:tcPr>
            <w:tcW w:w="4482" w:type="dxa"/>
            <w:vAlign w:val="bottom"/>
          </w:tcPr>
          <w:p w14:paraId="45690523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adenylosuccinate synthase [EC:6.3.4.4]</w:t>
            </w:r>
          </w:p>
        </w:tc>
        <w:tc>
          <w:tcPr>
            <w:tcW w:w="1279" w:type="dxa"/>
            <w:vAlign w:val="bottom"/>
          </w:tcPr>
          <w:p w14:paraId="68F6F47E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0.135778</w:t>
            </w:r>
          </w:p>
        </w:tc>
        <w:tc>
          <w:tcPr>
            <w:tcW w:w="1279" w:type="dxa"/>
            <w:vAlign w:val="bottom"/>
          </w:tcPr>
          <w:p w14:paraId="650E6B60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0.123829</w:t>
            </w:r>
          </w:p>
        </w:tc>
        <w:tc>
          <w:tcPr>
            <w:tcW w:w="1213" w:type="dxa"/>
            <w:vAlign w:val="bottom"/>
          </w:tcPr>
          <w:p w14:paraId="753A2766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0.027288</w:t>
            </w:r>
          </w:p>
        </w:tc>
      </w:tr>
      <w:tr w:rsidR="004D2180" w:rsidRPr="004D2180" w14:paraId="4D623C21" w14:textId="77777777" w:rsidTr="00803954">
        <w:tc>
          <w:tcPr>
            <w:tcW w:w="1323" w:type="dxa"/>
            <w:vAlign w:val="bottom"/>
          </w:tcPr>
          <w:p w14:paraId="3A5BF1A7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K01992</w:t>
            </w:r>
          </w:p>
        </w:tc>
        <w:tc>
          <w:tcPr>
            <w:tcW w:w="4482" w:type="dxa"/>
            <w:vAlign w:val="bottom"/>
          </w:tcPr>
          <w:p w14:paraId="74525D8B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ABC-2 type transport system permease protein</w:t>
            </w:r>
          </w:p>
        </w:tc>
        <w:tc>
          <w:tcPr>
            <w:tcW w:w="1279" w:type="dxa"/>
            <w:vAlign w:val="bottom"/>
          </w:tcPr>
          <w:p w14:paraId="16DBA173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0.001207</w:t>
            </w:r>
          </w:p>
        </w:tc>
        <w:tc>
          <w:tcPr>
            <w:tcW w:w="1279" w:type="dxa"/>
            <w:vAlign w:val="bottom"/>
          </w:tcPr>
          <w:p w14:paraId="02CD6750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0.002511</w:t>
            </w:r>
          </w:p>
        </w:tc>
        <w:tc>
          <w:tcPr>
            <w:tcW w:w="1213" w:type="dxa"/>
            <w:vAlign w:val="bottom"/>
          </w:tcPr>
          <w:p w14:paraId="1D0113D3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0.019255</w:t>
            </w:r>
          </w:p>
        </w:tc>
      </w:tr>
      <w:tr w:rsidR="004D2180" w:rsidRPr="004D2180" w14:paraId="10E06EAB" w14:textId="77777777" w:rsidTr="00803954">
        <w:tc>
          <w:tcPr>
            <w:tcW w:w="1323" w:type="dxa"/>
            <w:vAlign w:val="bottom"/>
          </w:tcPr>
          <w:p w14:paraId="4CA98A7D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K02056</w:t>
            </w:r>
          </w:p>
        </w:tc>
        <w:tc>
          <w:tcPr>
            <w:tcW w:w="4482" w:type="dxa"/>
            <w:vAlign w:val="bottom"/>
          </w:tcPr>
          <w:p w14:paraId="1F32C8B6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simple sugar transport system ATP-binding protein [EC:3.6.3.17]</w:t>
            </w:r>
          </w:p>
        </w:tc>
        <w:tc>
          <w:tcPr>
            <w:tcW w:w="1279" w:type="dxa"/>
            <w:vAlign w:val="bottom"/>
          </w:tcPr>
          <w:p w14:paraId="7A4AA5C9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0.000924</w:t>
            </w:r>
          </w:p>
        </w:tc>
        <w:tc>
          <w:tcPr>
            <w:tcW w:w="1279" w:type="dxa"/>
            <w:vAlign w:val="bottom"/>
          </w:tcPr>
          <w:p w14:paraId="1CC70EA7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0.001754</w:t>
            </w:r>
          </w:p>
        </w:tc>
        <w:tc>
          <w:tcPr>
            <w:tcW w:w="1213" w:type="dxa"/>
            <w:vAlign w:val="bottom"/>
          </w:tcPr>
          <w:p w14:paraId="1B89CF3F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0.012569</w:t>
            </w:r>
          </w:p>
        </w:tc>
      </w:tr>
      <w:tr w:rsidR="004D2180" w:rsidRPr="004D2180" w14:paraId="1E3D905E" w14:textId="77777777" w:rsidTr="00803954">
        <w:tc>
          <w:tcPr>
            <w:tcW w:w="1323" w:type="dxa"/>
            <w:vAlign w:val="bottom"/>
          </w:tcPr>
          <w:p w14:paraId="0D02543D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K02230</w:t>
            </w:r>
          </w:p>
        </w:tc>
        <w:tc>
          <w:tcPr>
            <w:tcW w:w="4482" w:type="dxa"/>
            <w:vAlign w:val="bottom"/>
          </w:tcPr>
          <w:p w14:paraId="2D6671E4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cobaltochelatase CobN [EC:6.6.1.2]</w:t>
            </w:r>
          </w:p>
        </w:tc>
        <w:tc>
          <w:tcPr>
            <w:tcW w:w="1279" w:type="dxa"/>
            <w:vAlign w:val="bottom"/>
          </w:tcPr>
          <w:p w14:paraId="4E2C077A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0.00052</w:t>
            </w:r>
          </w:p>
        </w:tc>
        <w:tc>
          <w:tcPr>
            <w:tcW w:w="1279" w:type="dxa"/>
            <w:vAlign w:val="bottom"/>
          </w:tcPr>
          <w:p w14:paraId="0A27B063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0.001788</w:t>
            </w:r>
          </w:p>
        </w:tc>
        <w:tc>
          <w:tcPr>
            <w:tcW w:w="1213" w:type="dxa"/>
            <w:vAlign w:val="bottom"/>
          </w:tcPr>
          <w:p w14:paraId="2FA66A02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0.020699</w:t>
            </w:r>
          </w:p>
        </w:tc>
      </w:tr>
      <w:tr w:rsidR="004D2180" w:rsidRPr="004D2180" w14:paraId="0CF4DC85" w14:textId="77777777" w:rsidTr="00803954">
        <w:tc>
          <w:tcPr>
            <w:tcW w:w="1323" w:type="dxa"/>
            <w:vAlign w:val="bottom"/>
          </w:tcPr>
          <w:p w14:paraId="3AD81E1F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K02334</w:t>
            </w:r>
          </w:p>
        </w:tc>
        <w:tc>
          <w:tcPr>
            <w:tcW w:w="4482" w:type="dxa"/>
            <w:vAlign w:val="bottom"/>
          </w:tcPr>
          <w:p w14:paraId="1008590A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DNA polymerase bacteriophage-type [EC:2.7.7.7]</w:t>
            </w:r>
          </w:p>
        </w:tc>
        <w:tc>
          <w:tcPr>
            <w:tcW w:w="1279" w:type="dxa"/>
            <w:vAlign w:val="bottom"/>
          </w:tcPr>
          <w:p w14:paraId="2B4C9CF1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0.003631</w:t>
            </w:r>
          </w:p>
        </w:tc>
        <w:tc>
          <w:tcPr>
            <w:tcW w:w="1279" w:type="dxa"/>
            <w:vAlign w:val="bottom"/>
          </w:tcPr>
          <w:p w14:paraId="352D87E4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0.00623</w:t>
            </w:r>
          </w:p>
        </w:tc>
        <w:tc>
          <w:tcPr>
            <w:tcW w:w="1213" w:type="dxa"/>
            <w:vAlign w:val="bottom"/>
          </w:tcPr>
          <w:p w14:paraId="2EC31477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0.013235</w:t>
            </w:r>
          </w:p>
        </w:tc>
      </w:tr>
      <w:tr w:rsidR="004D2180" w:rsidRPr="004D2180" w14:paraId="5E317683" w14:textId="77777777" w:rsidTr="00803954">
        <w:tc>
          <w:tcPr>
            <w:tcW w:w="1323" w:type="dxa"/>
            <w:vAlign w:val="bottom"/>
          </w:tcPr>
          <w:p w14:paraId="28BC9224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K02520</w:t>
            </w:r>
          </w:p>
        </w:tc>
        <w:tc>
          <w:tcPr>
            <w:tcW w:w="4482" w:type="dxa"/>
            <w:vAlign w:val="bottom"/>
          </w:tcPr>
          <w:p w14:paraId="653F2EEA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translation initiation factor IF-3</w:t>
            </w:r>
          </w:p>
        </w:tc>
        <w:tc>
          <w:tcPr>
            <w:tcW w:w="1279" w:type="dxa"/>
            <w:vAlign w:val="bottom"/>
          </w:tcPr>
          <w:p w14:paraId="43F7BDEB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0.077556</w:t>
            </w:r>
          </w:p>
        </w:tc>
        <w:tc>
          <w:tcPr>
            <w:tcW w:w="1279" w:type="dxa"/>
            <w:vAlign w:val="bottom"/>
          </w:tcPr>
          <w:p w14:paraId="123DC454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0.070299</w:t>
            </w:r>
          </w:p>
        </w:tc>
        <w:tc>
          <w:tcPr>
            <w:tcW w:w="1213" w:type="dxa"/>
            <w:vAlign w:val="bottom"/>
          </w:tcPr>
          <w:p w14:paraId="66A189D4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0.036312</w:t>
            </w:r>
          </w:p>
        </w:tc>
      </w:tr>
      <w:tr w:rsidR="004D2180" w:rsidRPr="004D2180" w14:paraId="1BBD9F18" w14:textId="77777777" w:rsidTr="00803954">
        <w:tc>
          <w:tcPr>
            <w:tcW w:w="1323" w:type="dxa"/>
            <w:vAlign w:val="bottom"/>
          </w:tcPr>
          <w:p w14:paraId="2A9C5A08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K02912</w:t>
            </w:r>
          </w:p>
        </w:tc>
        <w:tc>
          <w:tcPr>
            <w:tcW w:w="4482" w:type="dxa"/>
            <w:vAlign w:val="bottom"/>
          </w:tcPr>
          <w:p w14:paraId="4B36A199" w14:textId="77777777" w:rsidR="004D2180" w:rsidRPr="008F7FD4" w:rsidRDefault="004D2180">
            <w:pPr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</w:pPr>
            <w:r w:rsidRPr="008F7FD4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large subunit ribosomal protein L32e</w:t>
            </w:r>
          </w:p>
        </w:tc>
        <w:tc>
          <w:tcPr>
            <w:tcW w:w="1279" w:type="dxa"/>
            <w:vAlign w:val="bottom"/>
          </w:tcPr>
          <w:p w14:paraId="09E2495F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0.007229</w:t>
            </w:r>
          </w:p>
        </w:tc>
        <w:tc>
          <w:tcPr>
            <w:tcW w:w="1279" w:type="dxa"/>
            <w:vAlign w:val="bottom"/>
          </w:tcPr>
          <w:p w14:paraId="49256C5F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0.01278</w:t>
            </w:r>
          </w:p>
        </w:tc>
        <w:tc>
          <w:tcPr>
            <w:tcW w:w="1213" w:type="dxa"/>
            <w:vAlign w:val="bottom"/>
          </w:tcPr>
          <w:p w14:paraId="3BBB4E74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0.04156</w:t>
            </w:r>
          </w:p>
        </w:tc>
      </w:tr>
      <w:tr w:rsidR="004D2180" w:rsidRPr="004D2180" w14:paraId="668894C9" w14:textId="77777777" w:rsidTr="00803954">
        <w:tc>
          <w:tcPr>
            <w:tcW w:w="1323" w:type="dxa"/>
            <w:vAlign w:val="bottom"/>
          </w:tcPr>
          <w:p w14:paraId="548D2539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K02956</w:t>
            </w:r>
          </w:p>
        </w:tc>
        <w:tc>
          <w:tcPr>
            <w:tcW w:w="4482" w:type="dxa"/>
            <w:vAlign w:val="bottom"/>
          </w:tcPr>
          <w:p w14:paraId="45D9DCD0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small subunit ribosomal protein S15</w:t>
            </w:r>
          </w:p>
        </w:tc>
        <w:tc>
          <w:tcPr>
            <w:tcW w:w="1279" w:type="dxa"/>
            <w:vAlign w:val="bottom"/>
          </w:tcPr>
          <w:p w14:paraId="51F900FC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0.049093</w:t>
            </w:r>
          </w:p>
        </w:tc>
        <w:tc>
          <w:tcPr>
            <w:tcW w:w="1279" w:type="dxa"/>
            <w:vAlign w:val="bottom"/>
          </w:tcPr>
          <w:p w14:paraId="58A7B330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0.054771</w:t>
            </w:r>
          </w:p>
        </w:tc>
        <w:tc>
          <w:tcPr>
            <w:tcW w:w="1213" w:type="dxa"/>
            <w:vAlign w:val="bottom"/>
          </w:tcPr>
          <w:p w14:paraId="34922B01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0.048746</w:t>
            </w:r>
          </w:p>
        </w:tc>
      </w:tr>
      <w:tr w:rsidR="004D2180" w:rsidRPr="004D2180" w14:paraId="02447EDC" w14:textId="77777777" w:rsidTr="00803954">
        <w:tc>
          <w:tcPr>
            <w:tcW w:w="1323" w:type="dxa"/>
            <w:vAlign w:val="bottom"/>
          </w:tcPr>
          <w:p w14:paraId="20C0D18A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K03047</w:t>
            </w:r>
          </w:p>
        </w:tc>
        <w:tc>
          <w:tcPr>
            <w:tcW w:w="4482" w:type="dxa"/>
            <w:vAlign w:val="bottom"/>
          </w:tcPr>
          <w:p w14:paraId="203371E7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DNA-directed RNA polymerase subunit D [EC:2.7.7.6]</w:t>
            </w:r>
          </w:p>
        </w:tc>
        <w:tc>
          <w:tcPr>
            <w:tcW w:w="1279" w:type="dxa"/>
            <w:vAlign w:val="bottom"/>
          </w:tcPr>
          <w:p w14:paraId="70A56B6E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0.007421</w:t>
            </w:r>
          </w:p>
        </w:tc>
        <w:tc>
          <w:tcPr>
            <w:tcW w:w="1279" w:type="dxa"/>
            <w:vAlign w:val="bottom"/>
          </w:tcPr>
          <w:p w14:paraId="151743DD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0.012824</w:t>
            </w:r>
          </w:p>
        </w:tc>
        <w:tc>
          <w:tcPr>
            <w:tcW w:w="1213" w:type="dxa"/>
            <w:vAlign w:val="bottom"/>
          </w:tcPr>
          <w:p w14:paraId="38933427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0.042467</w:t>
            </w:r>
          </w:p>
        </w:tc>
      </w:tr>
      <w:tr w:rsidR="004D2180" w:rsidRPr="004D2180" w14:paraId="09E98CF7" w14:textId="77777777" w:rsidTr="00803954">
        <w:tc>
          <w:tcPr>
            <w:tcW w:w="1323" w:type="dxa"/>
            <w:vAlign w:val="bottom"/>
          </w:tcPr>
          <w:p w14:paraId="18C3645D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K03070</w:t>
            </w:r>
          </w:p>
        </w:tc>
        <w:tc>
          <w:tcPr>
            <w:tcW w:w="4482" w:type="dxa"/>
            <w:vAlign w:val="bottom"/>
          </w:tcPr>
          <w:p w14:paraId="1AEDFE3C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preprotein translocase subunit SecA</w:t>
            </w:r>
          </w:p>
        </w:tc>
        <w:tc>
          <w:tcPr>
            <w:tcW w:w="1279" w:type="dxa"/>
            <w:vAlign w:val="bottom"/>
          </w:tcPr>
          <w:p w14:paraId="373F01FD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0.453087</w:t>
            </w:r>
          </w:p>
        </w:tc>
        <w:tc>
          <w:tcPr>
            <w:tcW w:w="1279" w:type="dxa"/>
            <w:vAlign w:val="bottom"/>
          </w:tcPr>
          <w:p w14:paraId="073C179D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0.416449</w:t>
            </w:r>
          </w:p>
        </w:tc>
        <w:tc>
          <w:tcPr>
            <w:tcW w:w="1213" w:type="dxa"/>
            <w:vAlign w:val="bottom"/>
          </w:tcPr>
          <w:p w14:paraId="27628734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0.000405</w:t>
            </w:r>
          </w:p>
        </w:tc>
      </w:tr>
      <w:tr w:rsidR="004D2180" w:rsidRPr="004D2180" w14:paraId="3CF7D9D7" w14:textId="77777777" w:rsidTr="00803954">
        <w:tc>
          <w:tcPr>
            <w:tcW w:w="1323" w:type="dxa"/>
            <w:vAlign w:val="bottom"/>
          </w:tcPr>
          <w:p w14:paraId="5FD1A69C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K03596</w:t>
            </w:r>
          </w:p>
        </w:tc>
        <w:tc>
          <w:tcPr>
            <w:tcW w:w="4482" w:type="dxa"/>
            <w:vAlign w:val="bottom"/>
          </w:tcPr>
          <w:p w14:paraId="08F1A86F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GTP-binding protein LepA</w:t>
            </w:r>
          </w:p>
        </w:tc>
        <w:tc>
          <w:tcPr>
            <w:tcW w:w="1279" w:type="dxa"/>
            <w:vAlign w:val="bottom"/>
          </w:tcPr>
          <w:p w14:paraId="39D7642B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0.14148</w:t>
            </w:r>
          </w:p>
        </w:tc>
        <w:tc>
          <w:tcPr>
            <w:tcW w:w="1279" w:type="dxa"/>
            <w:vAlign w:val="bottom"/>
          </w:tcPr>
          <w:p w14:paraId="172AA828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0.129415</w:t>
            </w:r>
          </w:p>
        </w:tc>
        <w:tc>
          <w:tcPr>
            <w:tcW w:w="1213" w:type="dxa"/>
            <w:vAlign w:val="bottom"/>
          </w:tcPr>
          <w:p w14:paraId="5A81B489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0.003236</w:t>
            </w:r>
          </w:p>
        </w:tc>
      </w:tr>
      <w:tr w:rsidR="004D2180" w:rsidRPr="004D2180" w14:paraId="170F91F8" w14:textId="77777777" w:rsidTr="00803954">
        <w:tc>
          <w:tcPr>
            <w:tcW w:w="1323" w:type="dxa"/>
            <w:vAlign w:val="bottom"/>
          </w:tcPr>
          <w:p w14:paraId="0B6CE06E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K03738</w:t>
            </w:r>
          </w:p>
        </w:tc>
        <w:tc>
          <w:tcPr>
            <w:tcW w:w="4482" w:type="dxa"/>
            <w:vAlign w:val="bottom"/>
          </w:tcPr>
          <w:p w14:paraId="6AEA8ED6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aldehyde:ferredoxin oxidoreductase [EC:1.2.7.5]</w:t>
            </w:r>
          </w:p>
        </w:tc>
        <w:tc>
          <w:tcPr>
            <w:tcW w:w="1279" w:type="dxa"/>
            <w:vAlign w:val="bottom"/>
          </w:tcPr>
          <w:p w14:paraId="43768E65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0.005229</w:t>
            </w:r>
          </w:p>
        </w:tc>
        <w:tc>
          <w:tcPr>
            <w:tcW w:w="1279" w:type="dxa"/>
            <w:vAlign w:val="bottom"/>
          </w:tcPr>
          <w:p w14:paraId="36418CD6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0.008021</w:t>
            </w:r>
          </w:p>
        </w:tc>
        <w:tc>
          <w:tcPr>
            <w:tcW w:w="1213" w:type="dxa"/>
            <w:vAlign w:val="bottom"/>
          </w:tcPr>
          <w:p w14:paraId="0BC4C6E9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0.044605</w:t>
            </w:r>
          </w:p>
        </w:tc>
      </w:tr>
      <w:tr w:rsidR="004D2180" w:rsidRPr="004D2180" w14:paraId="0E9E7353" w14:textId="77777777" w:rsidTr="00803954">
        <w:tc>
          <w:tcPr>
            <w:tcW w:w="1323" w:type="dxa"/>
            <w:vAlign w:val="bottom"/>
          </w:tcPr>
          <w:p w14:paraId="4B5F88D9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K03778</w:t>
            </w:r>
          </w:p>
        </w:tc>
        <w:tc>
          <w:tcPr>
            <w:tcW w:w="4482" w:type="dxa"/>
            <w:vAlign w:val="bottom"/>
          </w:tcPr>
          <w:p w14:paraId="2B11B7B0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D-lactate dehydrogenase [EC:1.1.1.28]</w:t>
            </w:r>
          </w:p>
        </w:tc>
        <w:tc>
          <w:tcPr>
            <w:tcW w:w="1279" w:type="dxa"/>
            <w:vAlign w:val="bottom"/>
          </w:tcPr>
          <w:p w14:paraId="61C0A005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0.000621</w:t>
            </w:r>
          </w:p>
        </w:tc>
        <w:tc>
          <w:tcPr>
            <w:tcW w:w="1279" w:type="dxa"/>
            <w:vAlign w:val="bottom"/>
          </w:tcPr>
          <w:p w14:paraId="35C7CBCA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0.001743</w:t>
            </w:r>
          </w:p>
        </w:tc>
        <w:tc>
          <w:tcPr>
            <w:tcW w:w="1213" w:type="dxa"/>
            <w:vAlign w:val="bottom"/>
          </w:tcPr>
          <w:p w14:paraId="4CE1D468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0.03709</w:t>
            </w:r>
          </w:p>
        </w:tc>
      </w:tr>
      <w:tr w:rsidR="004D2180" w:rsidRPr="004D2180" w14:paraId="22183C40" w14:textId="77777777" w:rsidTr="00803954">
        <w:tc>
          <w:tcPr>
            <w:tcW w:w="1323" w:type="dxa"/>
            <w:vAlign w:val="bottom"/>
          </w:tcPr>
          <w:p w14:paraId="6FBAECF3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K03885</w:t>
            </w:r>
          </w:p>
        </w:tc>
        <w:tc>
          <w:tcPr>
            <w:tcW w:w="4482" w:type="dxa"/>
            <w:vAlign w:val="bottom"/>
          </w:tcPr>
          <w:p w14:paraId="71211026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NADH dehydrogenase [EC:1.6.99.3]</w:t>
            </w:r>
          </w:p>
        </w:tc>
        <w:tc>
          <w:tcPr>
            <w:tcW w:w="1279" w:type="dxa"/>
            <w:vAlign w:val="bottom"/>
          </w:tcPr>
          <w:p w14:paraId="1C7574F9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0.002047</w:t>
            </w:r>
          </w:p>
        </w:tc>
        <w:tc>
          <w:tcPr>
            <w:tcW w:w="1279" w:type="dxa"/>
            <w:vAlign w:val="bottom"/>
          </w:tcPr>
          <w:p w14:paraId="61152EF9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0.004066</w:t>
            </w:r>
          </w:p>
        </w:tc>
        <w:tc>
          <w:tcPr>
            <w:tcW w:w="1213" w:type="dxa"/>
            <w:vAlign w:val="bottom"/>
          </w:tcPr>
          <w:p w14:paraId="04B80158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0.023407</w:t>
            </w:r>
          </w:p>
        </w:tc>
      </w:tr>
      <w:tr w:rsidR="004D2180" w:rsidRPr="004D2180" w14:paraId="1B3DEABB" w14:textId="77777777" w:rsidTr="00803954">
        <w:tc>
          <w:tcPr>
            <w:tcW w:w="1323" w:type="dxa"/>
            <w:vAlign w:val="bottom"/>
          </w:tcPr>
          <w:p w14:paraId="16CC2E55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K04042</w:t>
            </w:r>
          </w:p>
        </w:tc>
        <w:tc>
          <w:tcPr>
            <w:tcW w:w="4482" w:type="dxa"/>
            <w:vAlign w:val="bottom"/>
          </w:tcPr>
          <w:p w14:paraId="321A2681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bifunctional UDP-N-acetylglucosamine pyrophosphorylase / Glucosamine-1-phosphate N-acetyltransferase [EC:2.7.7.23 2.3.1.157]</w:t>
            </w:r>
          </w:p>
        </w:tc>
        <w:tc>
          <w:tcPr>
            <w:tcW w:w="1279" w:type="dxa"/>
            <w:vAlign w:val="bottom"/>
          </w:tcPr>
          <w:p w14:paraId="30440279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0.004141</w:t>
            </w:r>
          </w:p>
        </w:tc>
        <w:tc>
          <w:tcPr>
            <w:tcW w:w="1279" w:type="dxa"/>
            <w:vAlign w:val="bottom"/>
          </w:tcPr>
          <w:p w14:paraId="3C1FAD1B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0.00626</w:t>
            </w:r>
          </w:p>
        </w:tc>
        <w:tc>
          <w:tcPr>
            <w:tcW w:w="1213" w:type="dxa"/>
            <w:vAlign w:val="bottom"/>
          </w:tcPr>
          <w:p w14:paraId="2640B3C9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0.049253</w:t>
            </w:r>
          </w:p>
        </w:tc>
      </w:tr>
      <w:tr w:rsidR="004D2180" w:rsidRPr="004D2180" w14:paraId="5D34192C" w14:textId="77777777" w:rsidTr="00803954">
        <w:tc>
          <w:tcPr>
            <w:tcW w:w="1323" w:type="dxa"/>
            <w:vAlign w:val="bottom"/>
          </w:tcPr>
          <w:p w14:paraId="3162D111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K04653</w:t>
            </w:r>
          </w:p>
        </w:tc>
        <w:tc>
          <w:tcPr>
            <w:tcW w:w="4482" w:type="dxa"/>
            <w:vAlign w:val="bottom"/>
          </w:tcPr>
          <w:p w14:paraId="36FB3771" w14:textId="77777777" w:rsidR="004D2180" w:rsidRPr="008F7FD4" w:rsidRDefault="004D2180">
            <w:pPr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</w:pPr>
            <w:r w:rsidRPr="008F7FD4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hydrogenase expression/formation protein HypC</w:t>
            </w:r>
          </w:p>
        </w:tc>
        <w:tc>
          <w:tcPr>
            <w:tcW w:w="1279" w:type="dxa"/>
            <w:vAlign w:val="bottom"/>
          </w:tcPr>
          <w:p w14:paraId="5E8AC1B7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0.001525</w:t>
            </w:r>
          </w:p>
        </w:tc>
        <w:tc>
          <w:tcPr>
            <w:tcW w:w="1279" w:type="dxa"/>
            <w:vAlign w:val="bottom"/>
          </w:tcPr>
          <w:p w14:paraId="0C367741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0.002948</w:t>
            </w:r>
          </w:p>
        </w:tc>
        <w:tc>
          <w:tcPr>
            <w:tcW w:w="1213" w:type="dxa"/>
            <w:vAlign w:val="bottom"/>
          </w:tcPr>
          <w:p w14:paraId="2089B010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0.041332</w:t>
            </w:r>
          </w:p>
        </w:tc>
      </w:tr>
      <w:tr w:rsidR="004D2180" w:rsidRPr="004D2180" w14:paraId="46153138" w14:textId="77777777" w:rsidTr="00803954">
        <w:tc>
          <w:tcPr>
            <w:tcW w:w="1323" w:type="dxa"/>
            <w:vAlign w:val="bottom"/>
          </w:tcPr>
          <w:p w14:paraId="32B69224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K05795</w:t>
            </w:r>
          </w:p>
        </w:tc>
        <w:tc>
          <w:tcPr>
            <w:tcW w:w="4482" w:type="dxa"/>
            <w:vAlign w:val="bottom"/>
          </w:tcPr>
          <w:p w14:paraId="21112ACC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tellurium resistance protein TerD</w:t>
            </w:r>
          </w:p>
        </w:tc>
        <w:tc>
          <w:tcPr>
            <w:tcW w:w="1279" w:type="dxa"/>
            <w:vAlign w:val="bottom"/>
          </w:tcPr>
          <w:p w14:paraId="2AA3A509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0.000919</w:t>
            </w:r>
          </w:p>
        </w:tc>
        <w:tc>
          <w:tcPr>
            <w:tcW w:w="1279" w:type="dxa"/>
            <w:vAlign w:val="bottom"/>
          </w:tcPr>
          <w:p w14:paraId="62FF0456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0.001369</w:t>
            </w:r>
          </w:p>
        </w:tc>
        <w:tc>
          <w:tcPr>
            <w:tcW w:w="1213" w:type="dxa"/>
            <w:vAlign w:val="bottom"/>
          </w:tcPr>
          <w:p w14:paraId="6C564EAD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0.033239</w:t>
            </w:r>
          </w:p>
        </w:tc>
      </w:tr>
      <w:tr w:rsidR="004D2180" w:rsidRPr="004D2180" w14:paraId="573DC2A9" w14:textId="77777777" w:rsidTr="00803954">
        <w:tc>
          <w:tcPr>
            <w:tcW w:w="1323" w:type="dxa"/>
            <w:vAlign w:val="bottom"/>
          </w:tcPr>
          <w:p w14:paraId="360DFA40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K06148</w:t>
            </w:r>
          </w:p>
        </w:tc>
        <w:tc>
          <w:tcPr>
            <w:tcW w:w="4482" w:type="dxa"/>
            <w:vAlign w:val="bottom"/>
          </w:tcPr>
          <w:p w14:paraId="514638F9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ATP-binding cassette, subfamily C, bacterial</w:t>
            </w:r>
          </w:p>
        </w:tc>
        <w:tc>
          <w:tcPr>
            <w:tcW w:w="1279" w:type="dxa"/>
            <w:vAlign w:val="bottom"/>
          </w:tcPr>
          <w:p w14:paraId="0E048C7D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0.00098</w:t>
            </w:r>
          </w:p>
        </w:tc>
        <w:tc>
          <w:tcPr>
            <w:tcW w:w="1279" w:type="dxa"/>
            <w:vAlign w:val="bottom"/>
          </w:tcPr>
          <w:p w14:paraId="5F8E5DB1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0.003384</w:t>
            </w:r>
          </w:p>
        </w:tc>
        <w:tc>
          <w:tcPr>
            <w:tcW w:w="1213" w:type="dxa"/>
            <w:vAlign w:val="bottom"/>
          </w:tcPr>
          <w:p w14:paraId="73AD37AC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0.021817</w:t>
            </w:r>
          </w:p>
        </w:tc>
      </w:tr>
      <w:tr w:rsidR="004D2180" w:rsidRPr="004D2180" w14:paraId="7396BEBC" w14:textId="77777777" w:rsidTr="00803954">
        <w:tc>
          <w:tcPr>
            <w:tcW w:w="1323" w:type="dxa"/>
            <w:vAlign w:val="bottom"/>
          </w:tcPr>
          <w:p w14:paraId="7761ACED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K07158</w:t>
            </w:r>
          </w:p>
        </w:tc>
        <w:tc>
          <w:tcPr>
            <w:tcW w:w="4482" w:type="dxa"/>
            <w:vAlign w:val="bottom"/>
          </w:tcPr>
          <w:p w14:paraId="7933F0A3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uncharacterized protein</w:t>
            </w:r>
          </w:p>
        </w:tc>
        <w:tc>
          <w:tcPr>
            <w:tcW w:w="1279" w:type="dxa"/>
            <w:vAlign w:val="bottom"/>
          </w:tcPr>
          <w:p w14:paraId="58A396D3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0.001968</w:t>
            </w:r>
          </w:p>
        </w:tc>
        <w:tc>
          <w:tcPr>
            <w:tcW w:w="1279" w:type="dxa"/>
            <w:vAlign w:val="bottom"/>
          </w:tcPr>
          <w:p w14:paraId="16DDEF00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0.003886</w:t>
            </w:r>
          </w:p>
        </w:tc>
        <w:tc>
          <w:tcPr>
            <w:tcW w:w="1213" w:type="dxa"/>
            <w:vAlign w:val="bottom"/>
          </w:tcPr>
          <w:p w14:paraId="5B269E60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0.008114</w:t>
            </w:r>
          </w:p>
        </w:tc>
      </w:tr>
      <w:tr w:rsidR="004D2180" w:rsidRPr="004D2180" w14:paraId="0A6DA617" w14:textId="77777777" w:rsidTr="00803954">
        <w:tc>
          <w:tcPr>
            <w:tcW w:w="1323" w:type="dxa"/>
            <w:vAlign w:val="bottom"/>
          </w:tcPr>
          <w:p w14:paraId="792027C8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K07482</w:t>
            </w:r>
          </w:p>
        </w:tc>
        <w:tc>
          <w:tcPr>
            <w:tcW w:w="4482" w:type="dxa"/>
            <w:vAlign w:val="bottom"/>
          </w:tcPr>
          <w:p w14:paraId="61A31CAA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transposase, IS30 family</w:t>
            </w:r>
          </w:p>
        </w:tc>
        <w:tc>
          <w:tcPr>
            <w:tcW w:w="1279" w:type="dxa"/>
            <w:vAlign w:val="bottom"/>
          </w:tcPr>
          <w:p w14:paraId="498F8D15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0.000635</w:t>
            </w:r>
          </w:p>
        </w:tc>
        <w:tc>
          <w:tcPr>
            <w:tcW w:w="1279" w:type="dxa"/>
            <w:vAlign w:val="bottom"/>
          </w:tcPr>
          <w:p w14:paraId="23244AFA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0.002638</w:t>
            </w:r>
          </w:p>
        </w:tc>
        <w:tc>
          <w:tcPr>
            <w:tcW w:w="1213" w:type="dxa"/>
            <w:vAlign w:val="bottom"/>
          </w:tcPr>
          <w:p w14:paraId="425D2553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0.02368</w:t>
            </w:r>
          </w:p>
        </w:tc>
      </w:tr>
      <w:tr w:rsidR="004D2180" w:rsidRPr="004D2180" w14:paraId="42D13FF5" w14:textId="77777777" w:rsidTr="00803954">
        <w:tc>
          <w:tcPr>
            <w:tcW w:w="1323" w:type="dxa"/>
            <w:vAlign w:val="bottom"/>
          </w:tcPr>
          <w:p w14:paraId="2B897807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K09154</w:t>
            </w:r>
          </w:p>
        </w:tc>
        <w:tc>
          <w:tcPr>
            <w:tcW w:w="4482" w:type="dxa"/>
            <w:vAlign w:val="bottom"/>
          </w:tcPr>
          <w:p w14:paraId="53CE7CCF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hypothetical protein</w:t>
            </w:r>
          </w:p>
        </w:tc>
        <w:tc>
          <w:tcPr>
            <w:tcW w:w="1279" w:type="dxa"/>
            <w:vAlign w:val="bottom"/>
          </w:tcPr>
          <w:p w14:paraId="3396E9FE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0.023807</w:t>
            </w:r>
          </w:p>
        </w:tc>
        <w:tc>
          <w:tcPr>
            <w:tcW w:w="1279" w:type="dxa"/>
            <w:vAlign w:val="bottom"/>
          </w:tcPr>
          <w:p w14:paraId="3F9B721E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0.044373</w:t>
            </w:r>
          </w:p>
        </w:tc>
        <w:tc>
          <w:tcPr>
            <w:tcW w:w="1213" w:type="dxa"/>
            <w:vAlign w:val="bottom"/>
          </w:tcPr>
          <w:p w14:paraId="4975AF41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0.048477</w:t>
            </w:r>
          </w:p>
        </w:tc>
      </w:tr>
      <w:tr w:rsidR="004D2180" w:rsidRPr="004D2180" w14:paraId="1F45D9E8" w14:textId="77777777" w:rsidTr="00803954">
        <w:tc>
          <w:tcPr>
            <w:tcW w:w="1323" w:type="dxa"/>
            <w:vAlign w:val="bottom"/>
          </w:tcPr>
          <w:p w14:paraId="708F70B1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K09687</w:t>
            </w:r>
          </w:p>
        </w:tc>
        <w:tc>
          <w:tcPr>
            <w:tcW w:w="4482" w:type="dxa"/>
            <w:vAlign w:val="bottom"/>
          </w:tcPr>
          <w:p w14:paraId="49E33C92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antibiotic transport system ATP-binding protein</w:t>
            </w:r>
          </w:p>
        </w:tc>
        <w:tc>
          <w:tcPr>
            <w:tcW w:w="1279" w:type="dxa"/>
            <w:vAlign w:val="bottom"/>
          </w:tcPr>
          <w:p w14:paraId="2D979A10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0.005469</w:t>
            </w:r>
          </w:p>
        </w:tc>
        <w:tc>
          <w:tcPr>
            <w:tcW w:w="1279" w:type="dxa"/>
            <w:vAlign w:val="bottom"/>
          </w:tcPr>
          <w:p w14:paraId="2BFE164E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0.00737</w:t>
            </w:r>
          </w:p>
        </w:tc>
        <w:tc>
          <w:tcPr>
            <w:tcW w:w="1213" w:type="dxa"/>
            <w:vAlign w:val="bottom"/>
          </w:tcPr>
          <w:p w14:paraId="4DAA748B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0.044817</w:t>
            </w:r>
          </w:p>
        </w:tc>
      </w:tr>
      <w:tr w:rsidR="004D2180" w:rsidRPr="004D2180" w14:paraId="5268423E" w14:textId="77777777" w:rsidTr="00803954">
        <w:tc>
          <w:tcPr>
            <w:tcW w:w="1323" w:type="dxa"/>
            <w:vAlign w:val="bottom"/>
          </w:tcPr>
          <w:p w14:paraId="55C551DA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K13942</w:t>
            </w:r>
          </w:p>
        </w:tc>
        <w:tc>
          <w:tcPr>
            <w:tcW w:w="4482" w:type="dxa"/>
            <w:vAlign w:val="bottom"/>
          </w:tcPr>
          <w:p w14:paraId="0DE1F75C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5,10-methenyltetrahydromethanopterin hydrogenase [EC:1.12.98.2]</w:t>
            </w:r>
          </w:p>
        </w:tc>
        <w:tc>
          <w:tcPr>
            <w:tcW w:w="1279" w:type="dxa"/>
            <w:vAlign w:val="bottom"/>
          </w:tcPr>
          <w:p w14:paraId="30DB2BC3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0.017319</w:t>
            </w:r>
          </w:p>
        </w:tc>
        <w:tc>
          <w:tcPr>
            <w:tcW w:w="1279" w:type="dxa"/>
            <w:vAlign w:val="bottom"/>
          </w:tcPr>
          <w:p w14:paraId="632A992D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0.039115</w:t>
            </w:r>
          </w:p>
        </w:tc>
        <w:tc>
          <w:tcPr>
            <w:tcW w:w="1213" w:type="dxa"/>
            <w:vAlign w:val="bottom"/>
          </w:tcPr>
          <w:p w14:paraId="74433C2B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0.037622</w:t>
            </w:r>
          </w:p>
        </w:tc>
      </w:tr>
      <w:tr w:rsidR="004D2180" w:rsidRPr="004D2180" w14:paraId="1B7050C8" w14:textId="77777777" w:rsidTr="00803954">
        <w:tc>
          <w:tcPr>
            <w:tcW w:w="1323" w:type="dxa"/>
            <w:vAlign w:val="bottom"/>
          </w:tcPr>
          <w:p w14:paraId="04C231D9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K13953</w:t>
            </w:r>
          </w:p>
        </w:tc>
        <w:tc>
          <w:tcPr>
            <w:tcW w:w="4482" w:type="dxa"/>
            <w:vAlign w:val="bottom"/>
          </w:tcPr>
          <w:p w14:paraId="28FF05D6" w14:textId="77777777" w:rsidR="004D2180" w:rsidRPr="004D218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alcohol dehydrogenase, propanol-preferring [EC:1.1.1.1]</w:t>
            </w:r>
          </w:p>
        </w:tc>
        <w:tc>
          <w:tcPr>
            <w:tcW w:w="1279" w:type="dxa"/>
            <w:vAlign w:val="bottom"/>
          </w:tcPr>
          <w:p w14:paraId="5A8F9877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0.002989</w:t>
            </w:r>
          </w:p>
        </w:tc>
        <w:tc>
          <w:tcPr>
            <w:tcW w:w="1279" w:type="dxa"/>
            <w:vAlign w:val="bottom"/>
          </w:tcPr>
          <w:p w14:paraId="51D8F023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0.007885</w:t>
            </w:r>
          </w:p>
        </w:tc>
        <w:tc>
          <w:tcPr>
            <w:tcW w:w="1213" w:type="dxa"/>
            <w:vAlign w:val="bottom"/>
          </w:tcPr>
          <w:p w14:paraId="0A813F91" w14:textId="77777777" w:rsidR="004D2180" w:rsidRPr="004D218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180">
              <w:rPr>
                <w:rFonts w:ascii="Times New Roman" w:hAnsi="Times New Roman"/>
                <w:color w:val="000000"/>
                <w:sz w:val="24"/>
                <w:szCs w:val="24"/>
              </w:rPr>
              <w:t>0.026209</w:t>
            </w:r>
          </w:p>
        </w:tc>
      </w:tr>
    </w:tbl>
    <w:p w14:paraId="3ED7B77D" w14:textId="77777777" w:rsidR="00096831" w:rsidRDefault="00096831" w:rsidP="00803954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A6FE0A" w14:textId="77777777" w:rsidR="00E77E0C" w:rsidRDefault="00E77E0C" w:rsidP="00803954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6CB859" w14:textId="77777777" w:rsidR="004D2180" w:rsidRDefault="004D2180" w:rsidP="00803954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4D2180" w:rsidSect="00096831">
          <w:pgSz w:w="12240" w:h="15840"/>
          <w:pgMar w:top="1440" w:right="1440" w:bottom="1440" w:left="1440" w:header="720" w:footer="720" w:gutter="0"/>
          <w:lnNumType w:countBy="1" w:restart="continuous"/>
          <w:cols w:space="720"/>
          <w:docGrid w:linePitch="299"/>
        </w:sectPr>
      </w:pPr>
    </w:p>
    <w:p w14:paraId="76E90BC4" w14:textId="77777777" w:rsidR="00E77E0C" w:rsidRPr="00096831" w:rsidRDefault="00E77E0C" w:rsidP="00803954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Table </w:t>
      </w:r>
      <w:r w:rsidR="00D8215D">
        <w:rPr>
          <w:rFonts w:ascii="Times New Roman" w:eastAsia="Times New Roman" w:hAnsi="Times New Roman" w:cs="Times New Roman"/>
          <w:b/>
          <w:sz w:val="24"/>
          <w:szCs w:val="24"/>
        </w:rPr>
        <w:t>S8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Partial Least Square results between selected milk fatty acids and microbial genes.</w:t>
      </w:r>
    </w:p>
    <w:tbl>
      <w:tblPr>
        <w:tblStyle w:val="Grilledutableau"/>
        <w:tblW w:w="9576" w:type="dxa"/>
        <w:tblLook w:val="04A0" w:firstRow="1" w:lastRow="0" w:firstColumn="1" w:lastColumn="0" w:noHBand="0" w:noVBand="1"/>
      </w:tblPr>
      <w:tblGrid>
        <w:gridCol w:w="750"/>
        <w:gridCol w:w="2376"/>
        <w:gridCol w:w="1378"/>
        <w:gridCol w:w="5072"/>
      </w:tblGrid>
      <w:tr w:rsidR="004D2180" w:rsidRPr="00BC2210" w14:paraId="21B58DF0" w14:textId="77777777" w:rsidTr="00BC2210">
        <w:tc>
          <w:tcPr>
            <w:tcW w:w="3096" w:type="dxa"/>
            <w:gridSpan w:val="2"/>
          </w:tcPr>
          <w:p w14:paraId="65754B72" w14:textId="77777777" w:rsidR="004D2180" w:rsidRPr="00BC2210" w:rsidRDefault="004D2180" w:rsidP="00AE6F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2210">
              <w:rPr>
                <w:rFonts w:ascii="Times New Roman" w:hAnsi="Times New Roman"/>
                <w:b/>
                <w:sz w:val="24"/>
                <w:szCs w:val="24"/>
              </w:rPr>
              <w:t>Type of fatty acid: SFA</w:t>
            </w:r>
          </w:p>
        </w:tc>
        <w:tc>
          <w:tcPr>
            <w:tcW w:w="6480" w:type="dxa"/>
            <w:gridSpan w:val="2"/>
          </w:tcPr>
          <w:p w14:paraId="5FDC4E52" w14:textId="77777777" w:rsidR="004D2180" w:rsidRPr="00BC2210" w:rsidRDefault="004D2180" w:rsidP="004D21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2210">
              <w:rPr>
                <w:rFonts w:ascii="Times New Roman" w:hAnsi="Times New Roman"/>
                <w:b/>
                <w:sz w:val="24"/>
                <w:szCs w:val="24"/>
              </w:rPr>
              <w:t>Percentage of variability explained: 79.6%</w:t>
            </w:r>
          </w:p>
        </w:tc>
      </w:tr>
      <w:tr w:rsidR="004D2180" w:rsidRPr="00BC2210" w14:paraId="085E9EB4" w14:textId="77777777" w:rsidTr="00BC2210">
        <w:tc>
          <w:tcPr>
            <w:tcW w:w="705" w:type="dxa"/>
            <w:vAlign w:val="bottom"/>
          </w:tcPr>
          <w:p w14:paraId="4D12E41D" w14:textId="77777777" w:rsidR="004D2180" w:rsidRPr="00BC2210" w:rsidRDefault="004D2180" w:rsidP="00EE071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VIP</w:t>
            </w:r>
            <w:r w:rsidR="00B359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391" w:type="dxa"/>
            <w:vAlign w:val="bottom"/>
          </w:tcPr>
          <w:p w14:paraId="68C601A7" w14:textId="77777777" w:rsidR="004D2180" w:rsidRPr="00BC2210" w:rsidRDefault="004D2180" w:rsidP="00EE071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Coefficient</w:t>
            </w:r>
          </w:p>
        </w:tc>
        <w:tc>
          <w:tcPr>
            <w:tcW w:w="1383" w:type="dxa"/>
            <w:vAlign w:val="bottom"/>
          </w:tcPr>
          <w:p w14:paraId="0F3A4AB3" w14:textId="77777777" w:rsidR="004D2180" w:rsidRPr="00BC221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KEGG ID</w:t>
            </w:r>
          </w:p>
        </w:tc>
        <w:tc>
          <w:tcPr>
            <w:tcW w:w="5097" w:type="dxa"/>
            <w:vAlign w:val="bottom"/>
          </w:tcPr>
          <w:p w14:paraId="4A505F23" w14:textId="77777777" w:rsidR="004D2180" w:rsidRPr="00BC221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FUNCTION</w:t>
            </w:r>
          </w:p>
        </w:tc>
      </w:tr>
      <w:tr w:rsidR="004D2180" w:rsidRPr="00BC2210" w14:paraId="40793989" w14:textId="77777777" w:rsidTr="00BC2210">
        <w:tc>
          <w:tcPr>
            <w:tcW w:w="705" w:type="dxa"/>
            <w:vAlign w:val="bottom"/>
          </w:tcPr>
          <w:p w14:paraId="30FB22D4" w14:textId="77777777" w:rsidR="004D2180" w:rsidRPr="00BC221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1.25</w:t>
            </w:r>
          </w:p>
        </w:tc>
        <w:tc>
          <w:tcPr>
            <w:tcW w:w="2391" w:type="dxa"/>
            <w:vAlign w:val="bottom"/>
          </w:tcPr>
          <w:p w14:paraId="2D73E4C6" w14:textId="77777777" w:rsidR="004D2180" w:rsidRPr="00BC221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-0.26</w:t>
            </w:r>
          </w:p>
        </w:tc>
        <w:tc>
          <w:tcPr>
            <w:tcW w:w="1383" w:type="dxa"/>
            <w:vAlign w:val="bottom"/>
          </w:tcPr>
          <w:p w14:paraId="521C5DE4" w14:textId="77777777" w:rsidR="004D2180" w:rsidRPr="00BC221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K03596</w:t>
            </w:r>
          </w:p>
        </w:tc>
        <w:tc>
          <w:tcPr>
            <w:tcW w:w="5097" w:type="dxa"/>
            <w:vAlign w:val="bottom"/>
          </w:tcPr>
          <w:p w14:paraId="254AC521" w14:textId="77777777" w:rsidR="004D2180" w:rsidRPr="00BC221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GTP-binding protein LepA</w:t>
            </w:r>
          </w:p>
        </w:tc>
      </w:tr>
      <w:tr w:rsidR="004D2180" w:rsidRPr="00BC2210" w14:paraId="65D57C56" w14:textId="77777777" w:rsidTr="00BC2210">
        <w:tc>
          <w:tcPr>
            <w:tcW w:w="705" w:type="dxa"/>
            <w:vAlign w:val="bottom"/>
          </w:tcPr>
          <w:p w14:paraId="05A11F9B" w14:textId="77777777" w:rsidR="004D2180" w:rsidRPr="00BC221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1.21</w:t>
            </w:r>
          </w:p>
        </w:tc>
        <w:tc>
          <w:tcPr>
            <w:tcW w:w="2391" w:type="dxa"/>
            <w:vAlign w:val="bottom"/>
          </w:tcPr>
          <w:p w14:paraId="114620D4" w14:textId="77777777" w:rsidR="004D2180" w:rsidRPr="00BC221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-0.25</w:t>
            </w:r>
          </w:p>
        </w:tc>
        <w:tc>
          <w:tcPr>
            <w:tcW w:w="1383" w:type="dxa"/>
            <w:vAlign w:val="bottom"/>
          </w:tcPr>
          <w:p w14:paraId="4A661C3D" w14:textId="77777777" w:rsidR="004D2180" w:rsidRPr="00BC221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K03070</w:t>
            </w:r>
          </w:p>
        </w:tc>
        <w:tc>
          <w:tcPr>
            <w:tcW w:w="5097" w:type="dxa"/>
            <w:vAlign w:val="bottom"/>
          </w:tcPr>
          <w:p w14:paraId="4A5624FB" w14:textId="77777777" w:rsidR="004D2180" w:rsidRPr="00BC221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preprotein translocase subunit SecA</w:t>
            </w:r>
          </w:p>
        </w:tc>
      </w:tr>
      <w:tr w:rsidR="004D2180" w:rsidRPr="00BC2210" w14:paraId="0BEED7FA" w14:textId="77777777" w:rsidTr="00BC2210">
        <w:tc>
          <w:tcPr>
            <w:tcW w:w="705" w:type="dxa"/>
            <w:vAlign w:val="bottom"/>
          </w:tcPr>
          <w:p w14:paraId="4A0FD033" w14:textId="77777777" w:rsidR="004D2180" w:rsidRPr="00BC221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1.17</w:t>
            </w:r>
          </w:p>
        </w:tc>
        <w:tc>
          <w:tcPr>
            <w:tcW w:w="2391" w:type="dxa"/>
            <w:vAlign w:val="bottom"/>
          </w:tcPr>
          <w:p w14:paraId="5BB31003" w14:textId="77777777" w:rsidR="004D2180" w:rsidRPr="00BC221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1383" w:type="dxa"/>
            <w:vAlign w:val="bottom"/>
          </w:tcPr>
          <w:p w14:paraId="7F7A3AF9" w14:textId="77777777" w:rsidR="004D2180" w:rsidRPr="00BC221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K01875</w:t>
            </w:r>
          </w:p>
        </w:tc>
        <w:tc>
          <w:tcPr>
            <w:tcW w:w="5097" w:type="dxa"/>
            <w:vAlign w:val="bottom"/>
          </w:tcPr>
          <w:p w14:paraId="0F355447" w14:textId="77777777" w:rsidR="004D2180" w:rsidRPr="00BC221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seryl-tRNA synthetase [EC:6.1.1.11]</w:t>
            </w:r>
          </w:p>
        </w:tc>
      </w:tr>
      <w:tr w:rsidR="004D2180" w:rsidRPr="00BC2210" w14:paraId="6ED61FFF" w14:textId="77777777" w:rsidTr="00BC2210">
        <w:tc>
          <w:tcPr>
            <w:tcW w:w="705" w:type="dxa"/>
            <w:vAlign w:val="bottom"/>
          </w:tcPr>
          <w:p w14:paraId="64E03D6D" w14:textId="77777777" w:rsidR="004D2180" w:rsidRPr="00BC221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0.99</w:t>
            </w:r>
          </w:p>
        </w:tc>
        <w:tc>
          <w:tcPr>
            <w:tcW w:w="2391" w:type="dxa"/>
            <w:vAlign w:val="bottom"/>
          </w:tcPr>
          <w:p w14:paraId="09A173DD" w14:textId="77777777" w:rsidR="004D2180" w:rsidRPr="00BC221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0.16</w:t>
            </w:r>
          </w:p>
        </w:tc>
        <w:tc>
          <w:tcPr>
            <w:tcW w:w="1383" w:type="dxa"/>
            <w:vAlign w:val="bottom"/>
          </w:tcPr>
          <w:p w14:paraId="11E6A307" w14:textId="77777777" w:rsidR="004D2180" w:rsidRPr="00BC221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K01679</w:t>
            </w:r>
          </w:p>
        </w:tc>
        <w:tc>
          <w:tcPr>
            <w:tcW w:w="5097" w:type="dxa"/>
            <w:vAlign w:val="bottom"/>
          </w:tcPr>
          <w:p w14:paraId="580910CB" w14:textId="77777777" w:rsidR="004D2180" w:rsidRPr="00BC221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fumarate hydratase, class II [EC:4.2.1.2]</w:t>
            </w:r>
          </w:p>
        </w:tc>
      </w:tr>
      <w:tr w:rsidR="004D2180" w:rsidRPr="00BC2210" w14:paraId="462EBD12" w14:textId="77777777" w:rsidTr="00BC2210">
        <w:tc>
          <w:tcPr>
            <w:tcW w:w="705" w:type="dxa"/>
            <w:vAlign w:val="bottom"/>
          </w:tcPr>
          <w:p w14:paraId="27967B31" w14:textId="77777777" w:rsidR="004D2180" w:rsidRPr="00BC221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0.97</w:t>
            </w:r>
          </w:p>
        </w:tc>
        <w:tc>
          <w:tcPr>
            <w:tcW w:w="2391" w:type="dxa"/>
            <w:vAlign w:val="bottom"/>
          </w:tcPr>
          <w:p w14:paraId="5300BC86" w14:textId="77777777" w:rsidR="004D2180" w:rsidRPr="00BC221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383" w:type="dxa"/>
            <w:vAlign w:val="bottom"/>
          </w:tcPr>
          <w:p w14:paraId="5E4D4395" w14:textId="77777777" w:rsidR="004D2180" w:rsidRPr="00BC221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K00383</w:t>
            </w:r>
          </w:p>
        </w:tc>
        <w:tc>
          <w:tcPr>
            <w:tcW w:w="5097" w:type="dxa"/>
            <w:vAlign w:val="bottom"/>
          </w:tcPr>
          <w:p w14:paraId="5526A257" w14:textId="77777777" w:rsidR="004D2180" w:rsidRPr="00BC221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glutathione reductase (NADPH) [EC:1.8.1.7]</w:t>
            </w:r>
          </w:p>
        </w:tc>
      </w:tr>
      <w:tr w:rsidR="004D2180" w:rsidRPr="00BC2210" w14:paraId="753DC102" w14:textId="77777777" w:rsidTr="00BC2210">
        <w:tc>
          <w:tcPr>
            <w:tcW w:w="705" w:type="dxa"/>
            <w:vAlign w:val="bottom"/>
          </w:tcPr>
          <w:p w14:paraId="0A1830BC" w14:textId="77777777" w:rsidR="004D2180" w:rsidRPr="00BC221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0.95</w:t>
            </w:r>
          </w:p>
        </w:tc>
        <w:tc>
          <w:tcPr>
            <w:tcW w:w="2391" w:type="dxa"/>
            <w:vAlign w:val="bottom"/>
          </w:tcPr>
          <w:p w14:paraId="5D1263ED" w14:textId="77777777" w:rsidR="004D2180" w:rsidRPr="00BC221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383" w:type="dxa"/>
            <w:vAlign w:val="bottom"/>
          </w:tcPr>
          <w:p w14:paraId="25906DD1" w14:textId="77777777" w:rsidR="004D2180" w:rsidRPr="00BC221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K06148</w:t>
            </w:r>
          </w:p>
        </w:tc>
        <w:tc>
          <w:tcPr>
            <w:tcW w:w="5097" w:type="dxa"/>
            <w:vAlign w:val="bottom"/>
          </w:tcPr>
          <w:p w14:paraId="30D1A1ED" w14:textId="77777777" w:rsidR="004D2180" w:rsidRPr="00BC221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ATP-binding cassette, subfamily C, bacterial</w:t>
            </w:r>
          </w:p>
        </w:tc>
      </w:tr>
      <w:tr w:rsidR="004D2180" w:rsidRPr="00BC2210" w14:paraId="39517790" w14:textId="77777777" w:rsidTr="00BC2210">
        <w:tc>
          <w:tcPr>
            <w:tcW w:w="705" w:type="dxa"/>
            <w:vAlign w:val="bottom"/>
          </w:tcPr>
          <w:p w14:paraId="5D22679B" w14:textId="77777777" w:rsidR="004D2180" w:rsidRPr="00BC221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0.89</w:t>
            </w:r>
          </w:p>
        </w:tc>
        <w:tc>
          <w:tcPr>
            <w:tcW w:w="2391" w:type="dxa"/>
            <w:vAlign w:val="bottom"/>
          </w:tcPr>
          <w:p w14:paraId="0BED8525" w14:textId="77777777" w:rsidR="004D2180" w:rsidRPr="00BC221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383" w:type="dxa"/>
            <w:vAlign w:val="bottom"/>
          </w:tcPr>
          <w:p w14:paraId="32199C22" w14:textId="77777777" w:rsidR="004D2180" w:rsidRPr="00BC221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K07482</w:t>
            </w:r>
          </w:p>
        </w:tc>
        <w:tc>
          <w:tcPr>
            <w:tcW w:w="5097" w:type="dxa"/>
            <w:vAlign w:val="bottom"/>
          </w:tcPr>
          <w:p w14:paraId="1B8786F7" w14:textId="77777777" w:rsidR="004D2180" w:rsidRPr="00BC221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transposase, IS30 family</w:t>
            </w:r>
          </w:p>
        </w:tc>
      </w:tr>
      <w:tr w:rsidR="004D2180" w:rsidRPr="00BC2210" w14:paraId="3CED9B26" w14:textId="77777777" w:rsidTr="00BC2210">
        <w:tc>
          <w:tcPr>
            <w:tcW w:w="705" w:type="dxa"/>
            <w:vAlign w:val="bottom"/>
          </w:tcPr>
          <w:p w14:paraId="0564B43F" w14:textId="77777777" w:rsidR="004D2180" w:rsidRPr="00BC221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0.89</w:t>
            </w:r>
          </w:p>
        </w:tc>
        <w:tc>
          <w:tcPr>
            <w:tcW w:w="2391" w:type="dxa"/>
            <w:vAlign w:val="bottom"/>
          </w:tcPr>
          <w:p w14:paraId="03637BB4" w14:textId="77777777" w:rsidR="004D2180" w:rsidRPr="00BC221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0.09</w:t>
            </w:r>
          </w:p>
        </w:tc>
        <w:tc>
          <w:tcPr>
            <w:tcW w:w="1383" w:type="dxa"/>
            <w:vAlign w:val="bottom"/>
          </w:tcPr>
          <w:p w14:paraId="1A8D5F51" w14:textId="77777777" w:rsidR="004D2180" w:rsidRPr="00BC221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K01126</w:t>
            </w:r>
          </w:p>
        </w:tc>
        <w:tc>
          <w:tcPr>
            <w:tcW w:w="5097" w:type="dxa"/>
            <w:vAlign w:val="bottom"/>
          </w:tcPr>
          <w:p w14:paraId="3C8E5F5F" w14:textId="77777777" w:rsidR="004D2180" w:rsidRPr="00BC221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glycerophosphoryl diester phosphodiesterase [EC:3.1.4.46]</w:t>
            </w:r>
          </w:p>
        </w:tc>
      </w:tr>
      <w:tr w:rsidR="004D2180" w:rsidRPr="00BC2210" w14:paraId="2425C361" w14:textId="77777777" w:rsidTr="00BC2210">
        <w:tc>
          <w:tcPr>
            <w:tcW w:w="705" w:type="dxa"/>
            <w:vAlign w:val="bottom"/>
          </w:tcPr>
          <w:p w14:paraId="0265E044" w14:textId="77777777" w:rsidR="004D2180" w:rsidRPr="00BC221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0.78</w:t>
            </w:r>
          </w:p>
        </w:tc>
        <w:tc>
          <w:tcPr>
            <w:tcW w:w="2391" w:type="dxa"/>
            <w:vAlign w:val="bottom"/>
          </w:tcPr>
          <w:p w14:paraId="195953EB" w14:textId="77777777" w:rsidR="004D2180" w:rsidRPr="00BC221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383" w:type="dxa"/>
            <w:vAlign w:val="bottom"/>
          </w:tcPr>
          <w:p w14:paraId="12F50F3B" w14:textId="77777777" w:rsidR="004D2180" w:rsidRPr="00BC221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K03778</w:t>
            </w:r>
          </w:p>
        </w:tc>
        <w:tc>
          <w:tcPr>
            <w:tcW w:w="5097" w:type="dxa"/>
            <w:vAlign w:val="bottom"/>
          </w:tcPr>
          <w:p w14:paraId="5E55FF08" w14:textId="77777777" w:rsidR="004D2180" w:rsidRPr="00BC221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D-lactate dehydrogenase [EC:1.1.1.28]</w:t>
            </w:r>
          </w:p>
        </w:tc>
      </w:tr>
      <w:tr w:rsidR="004D2180" w:rsidRPr="00BC2210" w14:paraId="2ABDF775" w14:textId="77777777" w:rsidTr="00BC2210">
        <w:tc>
          <w:tcPr>
            <w:tcW w:w="3096" w:type="dxa"/>
            <w:gridSpan w:val="2"/>
          </w:tcPr>
          <w:p w14:paraId="57C5222D" w14:textId="77777777" w:rsidR="004D2180" w:rsidRPr="00BC2210" w:rsidRDefault="004D2180" w:rsidP="00AE6F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2210">
              <w:rPr>
                <w:rFonts w:ascii="Times New Roman" w:hAnsi="Times New Roman"/>
                <w:b/>
                <w:sz w:val="24"/>
                <w:szCs w:val="24"/>
              </w:rPr>
              <w:t>Type of fatty acid: C12</w:t>
            </w:r>
            <w:r w:rsidR="00366267">
              <w:rPr>
                <w:rFonts w:ascii="Times New Roman" w:hAnsi="Times New Roman"/>
                <w:b/>
                <w:sz w:val="24"/>
                <w:szCs w:val="24"/>
              </w:rPr>
              <w:t>:0</w:t>
            </w:r>
          </w:p>
        </w:tc>
        <w:tc>
          <w:tcPr>
            <w:tcW w:w="6480" w:type="dxa"/>
            <w:gridSpan w:val="2"/>
          </w:tcPr>
          <w:p w14:paraId="40BCEC31" w14:textId="77777777" w:rsidR="004D2180" w:rsidRPr="00BC2210" w:rsidRDefault="004D2180" w:rsidP="004D21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2210">
              <w:rPr>
                <w:rFonts w:ascii="Times New Roman" w:hAnsi="Times New Roman"/>
                <w:b/>
                <w:sz w:val="24"/>
                <w:szCs w:val="24"/>
              </w:rPr>
              <w:t>Percentage of variability explained: 84.4%</w:t>
            </w:r>
          </w:p>
        </w:tc>
      </w:tr>
      <w:tr w:rsidR="00BC2210" w:rsidRPr="00BC2210" w14:paraId="1F81A294" w14:textId="77777777" w:rsidTr="00BC2210">
        <w:tc>
          <w:tcPr>
            <w:tcW w:w="705" w:type="dxa"/>
            <w:vAlign w:val="bottom"/>
          </w:tcPr>
          <w:p w14:paraId="54CB0D4F" w14:textId="77777777" w:rsidR="00BC2210" w:rsidRPr="00BC2210" w:rsidRDefault="00BC2210" w:rsidP="00EE071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VIP</w:t>
            </w:r>
            <w:r w:rsidR="00B359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391" w:type="dxa"/>
            <w:vAlign w:val="bottom"/>
          </w:tcPr>
          <w:p w14:paraId="0CCA6652" w14:textId="77777777" w:rsidR="00BC2210" w:rsidRPr="00BC2210" w:rsidRDefault="00BC2210" w:rsidP="00EE071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Coefficient</w:t>
            </w:r>
          </w:p>
        </w:tc>
        <w:tc>
          <w:tcPr>
            <w:tcW w:w="1383" w:type="dxa"/>
            <w:vAlign w:val="bottom"/>
          </w:tcPr>
          <w:p w14:paraId="4BC40A5E" w14:textId="77777777" w:rsidR="00BC2210" w:rsidRPr="00BC2210" w:rsidRDefault="00BC2210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KEGG ID</w:t>
            </w:r>
          </w:p>
        </w:tc>
        <w:tc>
          <w:tcPr>
            <w:tcW w:w="5097" w:type="dxa"/>
            <w:vAlign w:val="bottom"/>
          </w:tcPr>
          <w:p w14:paraId="3ACE82ED" w14:textId="77777777" w:rsidR="00BC2210" w:rsidRPr="00BC2210" w:rsidRDefault="00BC2210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FUNCTION</w:t>
            </w:r>
          </w:p>
        </w:tc>
      </w:tr>
      <w:tr w:rsidR="004D2180" w:rsidRPr="00BC2210" w14:paraId="11C8BAA7" w14:textId="77777777" w:rsidTr="00BC2210">
        <w:tc>
          <w:tcPr>
            <w:tcW w:w="705" w:type="dxa"/>
            <w:vAlign w:val="bottom"/>
          </w:tcPr>
          <w:p w14:paraId="4B46D17F" w14:textId="77777777" w:rsidR="004D2180" w:rsidRPr="00BC221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1.22</w:t>
            </w:r>
          </w:p>
        </w:tc>
        <w:tc>
          <w:tcPr>
            <w:tcW w:w="2391" w:type="dxa"/>
            <w:vAlign w:val="bottom"/>
          </w:tcPr>
          <w:p w14:paraId="76DFC4C8" w14:textId="77777777" w:rsidR="004D2180" w:rsidRPr="00BC221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-0.22</w:t>
            </w:r>
          </w:p>
        </w:tc>
        <w:tc>
          <w:tcPr>
            <w:tcW w:w="1383" w:type="dxa"/>
            <w:vAlign w:val="bottom"/>
          </w:tcPr>
          <w:p w14:paraId="018D3016" w14:textId="77777777" w:rsidR="004D2180" w:rsidRPr="00BC221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K01875</w:t>
            </w:r>
          </w:p>
        </w:tc>
        <w:tc>
          <w:tcPr>
            <w:tcW w:w="5097" w:type="dxa"/>
            <w:vAlign w:val="bottom"/>
          </w:tcPr>
          <w:p w14:paraId="207A602F" w14:textId="77777777" w:rsidR="004D2180" w:rsidRPr="00BC221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seryl-tRNA synthetase [EC:6.1.1.11]</w:t>
            </w:r>
          </w:p>
        </w:tc>
      </w:tr>
      <w:tr w:rsidR="004D2180" w:rsidRPr="00BC2210" w14:paraId="09764528" w14:textId="77777777" w:rsidTr="00BC2210">
        <w:tc>
          <w:tcPr>
            <w:tcW w:w="705" w:type="dxa"/>
            <w:vAlign w:val="bottom"/>
          </w:tcPr>
          <w:p w14:paraId="5CAD53E6" w14:textId="77777777" w:rsidR="004D2180" w:rsidRPr="00BC221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1.20</w:t>
            </w:r>
          </w:p>
        </w:tc>
        <w:tc>
          <w:tcPr>
            <w:tcW w:w="2391" w:type="dxa"/>
            <w:vAlign w:val="bottom"/>
          </w:tcPr>
          <w:p w14:paraId="00787BBB" w14:textId="77777777" w:rsidR="004D2180" w:rsidRPr="00BC221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-0.29</w:t>
            </w:r>
          </w:p>
        </w:tc>
        <w:tc>
          <w:tcPr>
            <w:tcW w:w="1383" w:type="dxa"/>
            <w:vAlign w:val="bottom"/>
          </w:tcPr>
          <w:p w14:paraId="292F7693" w14:textId="77777777" w:rsidR="004D2180" w:rsidRPr="00BC221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K03070</w:t>
            </w:r>
          </w:p>
        </w:tc>
        <w:tc>
          <w:tcPr>
            <w:tcW w:w="5097" w:type="dxa"/>
            <w:vAlign w:val="bottom"/>
          </w:tcPr>
          <w:p w14:paraId="1CE49D61" w14:textId="77777777" w:rsidR="004D2180" w:rsidRPr="00BC221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preprotein translocase subunit SecA</w:t>
            </w:r>
          </w:p>
        </w:tc>
      </w:tr>
      <w:tr w:rsidR="004D2180" w:rsidRPr="00BC2210" w14:paraId="35743D6E" w14:textId="77777777" w:rsidTr="00BC2210">
        <w:tc>
          <w:tcPr>
            <w:tcW w:w="705" w:type="dxa"/>
            <w:vAlign w:val="bottom"/>
          </w:tcPr>
          <w:p w14:paraId="1947C020" w14:textId="77777777" w:rsidR="004D2180" w:rsidRPr="00BC221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1.03</w:t>
            </w:r>
          </w:p>
        </w:tc>
        <w:tc>
          <w:tcPr>
            <w:tcW w:w="2391" w:type="dxa"/>
            <w:vAlign w:val="bottom"/>
          </w:tcPr>
          <w:p w14:paraId="70A24A60" w14:textId="77777777" w:rsidR="004D2180" w:rsidRPr="00BC221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0.27</w:t>
            </w:r>
          </w:p>
        </w:tc>
        <w:tc>
          <w:tcPr>
            <w:tcW w:w="1383" w:type="dxa"/>
            <w:vAlign w:val="bottom"/>
          </w:tcPr>
          <w:p w14:paraId="1D0C36A8" w14:textId="77777777" w:rsidR="004D2180" w:rsidRPr="00BC221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K14223</w:t>
            </w:r>
          </w:p>
        </w:tc>
        <w:tc>
          <w:tcPr>
            <w:tcW w:w="5097" w:type="dxa"/>
            <w:vAlign w:val="bottom"/>
          </w:tcPr>
          <w:p w14:paraId="78998AF1" w14:textId="77777777" w:rsidR="004D2180" w:rsidRPr="00BC221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tRNA Gln</w:t>
            </w:r>
          </w:p>
        </w:tc>
      </w:tr>
      <w:tr w:rsidR="004D2180" w:rsidRPr="00BC2210" w14:paraId="4A989C95" w14:textId="77777777" w:rsidTr="00BC2210">
        <w:tc>
          <w:tcPr>
            <w:tcW w:w="705" w:type="dxa"/>
            <w:vAlign w:val="bottom"/>
          </w:tcPr>
          <w:p w14:paraId="476584CB" w14:textId="77777777" w:rsidR="004D2180" w:rsidRPr="00BC221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1.00</w:t>
            </w:r>
          </w:p>
        </w:tc>
        <w:tc>
          <w:tcPr>
            <w:tcW w:w="2391" w:type="dxa"/>
            <w:vAlign w:val="bottom"/>
          </w:tcPr>
          <w:p w14:paraId="1CA445CD" w14:textId="77777777" w:rsidR="004D2180" w:rsidRPr="00BC221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383" w:type="dxa"/>
            <w:vAlign w:val="bottom"/>
          </w:tcPr>
          <w:p w14:paraId="65168C15" w14:textId="77777777" w:rsidR="004D2180" w:rsidRPr="00BC221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K06148</w:t>
            </w:r>
          </w:p>
        </w:tc>
        <w:tc>
          <w:tcPr>
            <w:tcW w:w="5097" w:type="dxa"/>
            <w:vAlign w:val="bottom"/>
          </w:tcPr>
          <w:p w14:paraId="2D08EDD4" w14:textId="77777777" w:rsidR="004D2180" w:rsidRPr="00BC221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ATP-binding cassette, subfamily C, bacterial</w:t>
            </w:r>
          </w:p>
        </w:tc>
      </w:tr>
      <w:tr w:rsidR="004D2180" w:rsidRPr="00BC2210" w14:paraId="3435DCCF" w14:textId="77777777" w:rsidTr="00BC2210">
        <w:tc>
          <w:tcPr>
            <w:tcW w:w="705" w:type="dxa"/>
            <w:vAlign w:val="bottom"/>
          </w:tcPr>
          <w:p w14:paraId="5BBBCD4E" w14:textId="77777777" w:rsidR="004D2180" w:rsidRPr="00BC221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0.96</w:t>
            </w:r>
          </w:p>
        </w:tc>
        <w:tc>
          <w:tcPr>
            <w:tcW w:w="2391" w:type="dxa"/>
            <w:vAlign w:val="bottom"/>
          </w:tcPr>
          <w:p w14:paraId="4EC0069F" w14:textId="77777777" w:rsidR="004D2180" w:rsidRPr="00BC221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383" w:type="dxa"/>
            <w:vAlign w:val="bottom"/>
          </w:tcPr>
          <w:p w14:paraId="37CAE112" w14:textId="77777777" w:rsidR="004D2180" w:rsidRPr="00BC221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K00215</w:t>
            </w:r>
          </w:p>
        </w:tc>
        <w:tc>
          <w:tcPr>
            <w:tcW w:w="5097" w:type="dxa"/>
            <w:vAlign w:val="bottom"/>
          </w:tcPr>
          <w:p w14:paraId="7D294B2C" w14:textId="77777777" w:rsidR="004D2180" w:rsidRPr="00BC221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dihydrodipicolinate reductase [EC:1.3.1.26]</w:t>
            </w:r>
          </w:p>
        </w:tc>
      </w:tr>
      <w:tr w:rsidR="004D2180" w:rsidRPr="00BC2210" w14:paraId="7312B529" w14:textId="77777777" w:rsidTr="00BC2210">
        <w:tc>
          <w:tcPr>
            <w:tcW w:w="705" w:type="dxa"/>
            <w:vAlign w:val="bottom"/>
          </w:tcPr>
          <w:p w14:paraId="1164B490" w14:textId="77777777" w:rsidR="004D2180" w:rsidRPr="00BC221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0.96</w:t>
            </w:r>
          </w:p>
        </w:tc>
        <w:tc>
          <w:tcPr>
            <w:tcW w:w="2391" w:type="dxa"/>
            <w:vAlign w:val="bottom"/>
          </w:tcPr>
          <w:p w14:paraId="5F6FB71A" w14:textId="77777777" w:rsidR="004D2180" w:rsidRPr="00BC221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0.19</w:t>
            </w:r>
          </w:p>
        </w:tc>
        <w:tc>
          <w:tcPr>
            <w:tcW w:w="1383" w:type="dxa"/>
            <w:vAlign w:val="bottom"/>
          </w:tcPr>
          <w:p w14:paraId="5BD04286" w14:textId="77777777" w:rsidR="004D2180" w:rsidRPr="00BC221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K01126</w:t>
            </w:r>
          </w:p>
        </w:tc>
        <w:tc>
          <w:tcPr>
            <w:tcW w:w="5097" w:type="dxa"/>
            <w:vAlign w:val="bottom"/>
          </w:tcPr>
          <w:p w14:paraId="5F9505F7" w14:textId="77777777" w:rsidR="004D2180" w:rsidRPr="00BC221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glycerophosphoryl diester phosphodiesterase [EC:3.1.4.46]</w:t>
            </w:r>
          </w:p>
        </w:tc>
      </w:tr>
      <w:tr w:rsidR="004D2180" w:rsidRPr="00BC2210" w14:paraId="40DC2A15" w14:textId="77777777" w:rsidTr="00BC2210">
        <w:tc>
          <w:tcPr>
            <w:tcW w:w="705" w:type="dxa"/>
            <w:vAlign w:val="bottom"/>
          </w:tcPr>
          <w:p w14:paraId="2FBCDD55" w14:textId="77777777" w:rsidR="004D2180" w:rsidRPr="00BC221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0.91</w:t>
            </w:r>
          </w:p>
        </w:tc>
        <w:tc>
          <w:tcPr>
            <w:tcW w:w="2391" w:type="dxa"/>
            <w:vAlign w:val="bottom"/>
          </w:tcPr>
          <w:p w14:paraId="7B83CE08" w14:textId="77777777" w:rsidR="004D2180" w:rsidRPr="00BC221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383" w:type="dxa"/>
            <w:vAlign w:val="bottom"/>
          </w:tcPr>
          <w:p w14:paraId="0A84060A" w14:textId="77777777" w:rsidR="004D2180" w:rsidRPr="00BC221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K00383</w:t>
            </w:r>
          </w:p>
        </w:tc>
        <w:tc>
          <w:tcPr>
            <w:tcW w:w="5097" w:type="dxa"/>
            <w:vAlign w:val="bottom"/>
          </w:tcPr>
          <w:p w14:paraId="05E86E4D" w14:textId="77777777" w:rsidR="004D2180" w:rsidRPr="00BC221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glutathione reductase (NADPH) [EC:1.8.1.7]</w:t>
            </w:r>
          </w:p>
        </w:tc>
      </w:tr>
      <w:tr w:rsidR="004D2180" w:rsidRPr="00BC2210" w14:paraId="703B5F29" w14:textId="77777777" w:rsidTr="00BC2210">
        <w:tc>
          <w:tcPr>
            <w:tcW w:w="705" w:type="dxa"/>
            <w:vAlign w:val="bottom"/>
          </w:tcPr>
          <w:p w14:paraId="5947449D" w14:textId="77777777" w:rsidR="004D2180" w:rsidRPr="00BC221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0.91</w:t>
            </w:r>
          </w:p>
        </w:tc>
        <w:tc>
          <w:tcPr>
            <w:tcW w:w="2391" w:type="dxa"/>
            <w:vAlign w:val="bottom"/>
          </w:tcPr>
          <w:p w14:paraId="1E2024D6" w14:textId="77777777" w:rsidR="004D2180" w:rsidRPr="00BC221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383" w:type="dxa"/>
            <w:vAlign w:val="bottom"/>
          </w:tcPr>
          <w:p w14:paraId="5231EB80" w14:textId="77777777" w:rsidR="004D2180" w:rsidRPr="00BC221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K07482</w:t>
            </w:r>
          </w:p>
        </w:tc>
        <w:tc>
          <w:tcPr>
            <w:tcW w:w="5097" w:type="dxa"/>
            <w:vAlign w:val="bottom"/>
          </w:tcPr>
          <w:p w14:paraId="60246B75" w14:textId="77777777" w:rsidR="004D2180" w:rsidRPr="00BC221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transposase, IS30 family</w:t>
            </w:r>
          </w:p>
        </w:tc>
      </w:tr>
      <w:tr w:rsidR="004D2180" w:rsidRPr="00BC2210" w14:paraId="19001850" w14:textId="77777777" w:rsidTr="00BC2210">
        <w:tc>
          <w:tcPr>
            <w:tcW w:w="705" w:type="dxa"/>
            <w:vAlign w:val="bottom"/>
          </w:tcPr>
          <w:p w14:paraId="30BEAB2C" w14:textId="77777777" w:rsidR="004D2180" w:rsidRPr="00BC221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0.89</w:t>
            </w:r>
          </w:p>
        </w:tc>
        <w:tc>
          <w:tcPr>
            <w:tcW w:w="2391" w:type="dxa"/>
            <w:vAlign w:val="bottom"/>
          </w:tcPr>
          <w:p w14:paraId="1DB97374" w14:textId="77777777" w:rsidR="004D2180" w:rsidRPr="00BC221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383" w:type="dxa"/>
            <w:vAlign w:val="bottom"/>
          </w:tcPr>
          <w:p w14:paraId="6E8EF304" w14:textId="77777777" w:rsidR="004D2180" w:rsidRPr="00BC221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K03531</w:t>
            </w:r>
          </w:p>
        </w:tc>
        <w:tc>
          <w:tcPr>
            <w:tcW w:w="5097" w:type="dxa"/>
            <w:vAlign w:val="bottom"/>
          </w:tcPr>
          <w:p w14:paraId="7D0DE466" w14:textId="77777777" w:rsidR="004D2180" w:rsidRPr="00BC221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cell division protein FtsZ</w:t>
            </w:r>
          </w:p>
        </w:tc>
      </w:tr>
      <w:tr w:rsidR="004D2180" w:rsidRPr="00BC2210" w14:paraId="19131AA7" w14:textId="77777777" w:rsidTr="00BC2210">
        <w:tc>
          <w:tcPr>
            <w:tcW w:w="705" w:type="dxa"/>
            <w:vAlign w:val="bottom"/>
          </w:tcPr>
          <w:p w14:paraId="33B18743" w14:textId="77777777" w:rsidR="004D2180" w:rsidRPr="00BC221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0.84</w:t>
            </w:r>
          </w:p>
        </w:tc>
        <w:tc>
          <w:tcPr>
            <w:tcW w:w="2391" w:type="dxa"/>
            <w:vAlign w:val="bottom"/>
          </w:tcPr>
          <w:p w14:paraId="3C9ED2C8" w14:textId="77777777" w:rsidR="004D2180" w:rsidRPr="00BC2210" w:rsidRDefault="004D218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383" w:type="dxa"/>
            <w:vAlign w:val="bottom"/>
          </w:tcPr>
          <w:p w14:paraId="34091A66" w14:textId="77777777" w:rsidR="004D2180" w:rsidRPr="00BC221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K01923</w:t>
            </w:r>
          </w:p>
        </w:tc>
        <w:tc>
          <w:tcPr>
            <w:tcW w:w="5097" w:type="dxa"/>
            <w:vAlign w:val="bottom"/>
          </w:tcPr>
          <w:p w14:paraId="5C46896E" w14:textId="77777777" w:rsidR="004D2180" w:rsidRPr="00BC2210" w:rsidRDefault="004D21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phosphoribosylaminoimidazole-succinocarboxamide synthase [EC:6.3.2.6]</w:t>
            </w:r>
          </w:p>
        </w:tc>
      </w:tr>
      <w:tr w:rsidR="004D2180" w:rsidRPr="00BC2210" w14:paraId="6CDB4932" w14:textId="77777777" w:rsidTr="00BC2210">
        <w:tc>
          <w:tcPr>
            <w:tcW w:w="3096" w:type="dxa"/>
            <w:gridSpan w:val="2"/>
          </w:tcPr>
          <w:p w14:paraId="0CF23C68" w14:textId="77777777" w:rsidR="004D2180" w:rsidRPr="00BC2210" w:rsidRDefault="004D2180" w:rsidP="00AE6F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2210">
              <w:rPr>
                <w:rFonts w:ascii="Times New Roman" w:hAnsi="Times New Roman"/>
                <w:b/>
                <w:sz w:val="24"/>
                <w:szCs w:val="24"/>
              </w:rPr>
              <w:t>Type of fatty acid: C14</w:t>
            </w:r>
            <w:r w:rsidR="00366267">
              <w:rPr>
                <w:rFonts w:ascii="Times New Roman" w:hAnsi="Times New Roman"/>
                <w:b/>
                <w:sz w:val="24"/>
                <w:szCs w:val="24"/>
              </w:rPr>
              <w:t>:0</w:t>
            </w:r>
          </w:p>
        </w:tc>
        <w:tc>
          <w:tcPr>
            <w:tcW w:w="6480" w:type="dxa"/>
            <w:gridSpan w:val="2"/>
          </w:tcPr>
          <w:p w14:paraId="44041D0D" w14:textId="77777777" w:rsidR="004D2180" w:rsidRPr="00BC2210" w:rsidRDefault="004D2180" w:rsidP="00BC221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2210">
              <w:rPr>
                <w:rFonts w:ascii="Times New Roman" w:hAnsi="Times New Roman"/>
                <w:b/>
                <w:sz w:val="24"/>
                <w:szCs w:val="24"/>
              </w:rPr>
              <w:t xml:space="preserve">Percentage of variability explained: </w:t>
            </w:r>
            <w:r w:rsidR="00BC2210" w:rsidRPr="00BC2210">
              <w:rPr>
                <w:rFonts w:ascii="Times New Roman" w:hAnsi="Times New Roman"/>
                <w:b/>
                <w:sz w:val="24"/>
                <w:szCs w:val="24"/>
              </w:rPr>
              <w:t>76</w:t>
            </w:r>
            <w:r w:rsidRPr="00BC221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C2210" w:rsidRPr="00BC221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BC2210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BC2210" w:rsidRPr="00BC2210" w14:paraId="48831C08" w14:textId="77777777" w:rsidTr="00BC2210">
        <w:tc>
          <w:tcPr>
            <w:tcW w:w="705" w:type="dxa"/>
            <w:vAlign w:val="bottom"/>
          </w:tcPr>
          <w:p w14:paraId="3393FC53" w14:textId="77777777" w:rsidR="00BC2210" w:rsidRPr="00BC2210" w:rsidRDefault="00BC2210" w:rsidP="00EE071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VIP</w:t>
            </w:r>
            <w:r w:rsidR="00B359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391" w:type="dxa"/>
            <w:vAlign w:val="bottom"/>
          </w:tcPr>
          <w:p w14:paraId="4F43CB0D" w14:textId="77777777" w:rsidR="00BC2210" w:rsidRPr="00BC2210" w:rsidRDefault="00BC2210" w:rsidP="00EE071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Coefficient</w:t>
            </w:r>
          </w:p>
        </w:tc>
        <w:tc>
          <w:tcPr>
            <w:tcW w:w="1383" w:type="dxa"/>
            <w:vAlign w:val="bottom"/>
          </w:tcPr>
          <w:p w14:paraId="76D195D3" w14:textId="77777777" w:rsidR="00BC2210" w:rsidRPr="00BC2210" w:rsidRDefault="00BC2210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KEGG ID</w:t>
            </w:r>
          </w:p>
        </w:tc>
        <w:tc>
          <w:tcPr>
            <w:tcW w:w="5097" w:type="dxa"/>
            <w:vAlign w:val="bottom"/>
          </w:tcPr>
          <w:p w14:paraId="616DB344" w14:textId="77777777" w:rsidR="00BC2210" w:rsidRPr="00BC2210" w:rsidRDefault="00BC2210" w:rsidP="00EE07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FUNCTION</w:t>
            </w:r>
          </w:p>
        </w:tc>
      </w:tr>
      <w:tr w:rsidR="00BC2210" w:rsidRPr="00BC2210" w14:paraId="0EFBDDAB" w14:textId="77777777" w:rsidTr="00BC2210">
        <w:tc>
          <w:tcPr>
            <w:tcW w:w="705" w:type="dxa"/>
            <w:vAlign w:val="bottom"/>
          </w:tcPr>
          <w:p w14:paraId="68D7410F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1.21</w:t>
            </w:r>
          </w:p>
        </w:tc>
        <w:tc>
          <w:tcPr>
            <w:tcW w:w="2391" w:type="dxa"/>
            <w:vAlign w:val="bottom"/>
          </w:tcPr>
          <w:p w14:paraId="24E7DAB5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-0.23</w:t>
            </w:r>
          </w:p>
        </w:tc>
        <w:tc>
          <w:tcPr>
            <w:tcW w:w="1383" w:type="dxa"/>
            <w:vAlign w:val="bottom"/>
          </w:tcPr>
          <w:p w14:paraId="6DBE07B3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K03070</w:t>
            </w:r>
          </w:p>
        </w:tc>
        <w:tc>
          <w:tcPr>
            <w:tcW w:w="5097" w:type="dxa"/>
            <w:vAlign w:val="bottom"/>
          </w:tcPr>
          <w:p w14:paraId="2E3A55D7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preprotein translocase subunit SecA</w:t>
            </w:r>
          </w:p>
        </w:tc>
      </w:tr>
      <w:tr w:rsidR="00BC2210" w:rsidRPr="00BC2210" w14:paraId="7255C781" w14:textId="77777777" w:rsidTr="00BC2210">
        <w:tc>
          <w:tcPr>
            <w:tcW w:w="705" w:type="dxa"/>
            <w:vAlign w:val="bottom"/>
          </w:tcPr>
          <w:p w14:paraId="6F73A450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1.17</w:t>
            </w:r>
          </w:p>
        </w:tc>
        <w:tc>
          <w:tcPr>
            <w:tcW w:w="2391" w:type="dxa"/>
            <w:vAlign w:val="bottom"/>
          </w:tcPr>
          <w:p w14:paraId="42737DEF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383" w:type="dxa"/>
            <w:vAlign w:val="bottom"/>
          </w:tcPr>
          <w:p w14:paraId="63B310D0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K01875</w:t>
            </w:r>
          </w:p>
        </w:tc>
        <w:tc>
          <w:tcPr>
            <w:tcW w:w="5097" w:type="dxa"/>
            <w:vAlign w:val="bottom"/>
          </w:tcPr>
          <w:p w14:paraId="6798F758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seryl-tRNA synthetase [EC:6.1.1.11]</w:t>
            </w:r>
          </w:p>
        </w:tc>
      </w:tr>
      <w:tr w:rsidR="00BC2210" w:rsidRPr="00BC2210" w14:paraId="3BF735C1" w14:textId="77777777" w:rsidTr="00BC2210">
        <w:tc>
          <w:tcPr>
            <w:tcW w:w="705" w:type="dxa"/>
            <w:vAlign w:val="bottom"/>
          </w:tcPr>
          <w:p w14:paraId="5FD38637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1.12</w:t>
            </w:r>
          </w:p>
        </w:tc>
        <w:tc>
          <w:tcPr>
            <w:tcW w:w="2391" w:type="dxa"/>
            <w:vAlign w:val="bottom"/>
          </w:tcPr>
          <w:p w14:paraId="50D0CA9D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-0.28</w:t>
            </w:r>
          </w:p>
        </w:tc>
        <w:tc>
          <w:tcPr>
            <w:tcW w:w="1383" w:type="dxa"/>
            <w:vAlign w:val="bottom"/>
          </w:tcPr>
          <w:p w14:paraId="74F9D2AE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K00133</w:t>
            </w:r>
          </w:p>
        </w:tc>
        <w:tc>
          <w:tcPr>
            <w:tcW w:w="5097" w:type="dxa"/>
            <w:vAlign w:val="bottom"/>
          </w:tcPr>
          <w:p w14:paraId="2F1461C3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aspartate-semialdehyde dehydrogenase [EC:1.2.1.11]</w:t>
            </w:r>
          </w:p>
        </w:tc>
      </w:tr>
      <w:tr w:rsidR="00BC2210" w:rsidRPr="00BC2210" w14:paraId="7BE21375" w14:textId="77777777" w:rsidTr="00BC2210">
        <w:tc>
          <w:tcPr>
            <w:tcW w:w="705" w:type="dxa"/>
            <w:vAlign w:val="bottom"/>
          </w:tcPr>
          <w:p w14:paraId="15D604A2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1.03</w:t>
            </w:r>
          </w:p>
        </w:tc>
        <w:tc>
          <w:tcPr>
            <w:tcW w:w="2391" w:type="dxa"/>
            <w:vAlign w:val="bottom"/>
          </w:tcPr>
          <w:p w14:paraId="4E7C7452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0.16</w:t>
            </w:r>
          </w:p>
        </w:tc>
        <w:tc>
          <w:tcPr>
            <w:tcW w:w="1383" w:type="dxa"/>
            <w:vAlign w:val="bottom"/>
          </w:tcPr>
          <w:p w14:paraId="178753D8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K01126</w:t>
            </w:r>
          </w:p>
        </w:tc>
        <w:tc>
          <w:tcPr>
            <w:tcW w:w="5097" w:type="dxa"/>
            <w:vAlign w:val="bottom"/>
          </w:tcPr>
          <w:p w14:paraId="3DA84815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glycerophosphoryl diester phosphodiesterase [EC:3.1.4.46]</w:t>
            </w:r>
          </w:p>
        </w:tc>
      </w:tr>
      <w:tr w:rsidR="00BC2210" w:rsidRPr="00BC2210" w14:paraId="6EEB2747" w14:textId="77777777" w:rsidTr="00BC2210">
        <w:tc>
          <w:tcPr>
            <w:tcW w:w="705" w:type="dxa"/>
            <w:vAlign w:val="bottom"/>
          </w:tcPr>
          <w:p w14:paraId="2B117ACC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0.98</w:t>
            </w:r>
          </w:p>
        </w:tc>
        <w:tc>
          <w:tcPr>
            <w:tcW w:w="2391" w:type="dxa"/>
            <w:vAlign w:val="bottom"/>
          </w:tcPr>
          <w:p w14:paraId="58A0B15C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0.20</w:t>
            </w:r>
          </w:p>
        </w:tc>
        <w:tc>
          <w:tcPr>
            <w:tcW w:w="1383" w:type="dxa"/>
            <w:vAlign w:val="bottom"/>
          </w:tcPr>
          <w:p w14:paraId="27C0FAAD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K14223</w:t>
            </w:r>
          </w:p>
        </w:tc>
        <w:tc>
          <w:tcPr>
            <w:tcW w:w="5097" w:type="dxa"/>
            <w:vAlign w:val="bottom"/>
          </w:tcPr>
          <w:p w14:paraId="315D9A09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tRNA Gln</w:t>
            </w:r>
          </w:p>
        </w:tc>
      </w:tr>
      <w:tr w:rsidR="00BC2210" w:rsidRPr="00BC2210" w14:paraId="4837C47E" w14:textId="77777777" w:rsidTr="00BC2210">
        <w:tc>
          <w:tcPr>
            <w:tcW w:w="705" w:type="dxa"/>
            <w:vAlign w:val="bottom"/>
          </w:tcPr>
          <w:p w14:paraId="4E4ED118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0.94</w:t>
            </w:r>
          </w:p>
        </w:tc>
        <w:tc>
          <w:tcPr>
            <w:tcW w:w="2391" w:type="dxa"/>
            <w:vAlign w:val="bottom"/>
          </w:tcPr>
          <w:p w14:paraId="40B85AC3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383" w:type="dxa"/>
            <w:vAlign w:val="bottom"/>
          </w:tcPr>
          <w:p w14:paraId="7B7ECAE5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K06148</w:t>
            </w:r>
          </w:p>
        </w:tc>
        <w:tc>
          <w:tcPr>
            <w:tcW w:w="5097" w:type="dxa"/>
            <w:vAlign w:val="bottom"/>
          </w:tcPr>
          <w:p w14:paraId="4A3AAE26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ATP-binding cassette, subfamily C, bacterial</w:t>
            </w:r>
          </w:p>
        </w:tc>
      </w:tr>
      <w:tr w:rsidR="00BC2210" w:rsidRPr="00BC2210" w14:paraId="6D835533" w14:textId="77777777" w:rsidTr="00BC2210">
        <w:tc>
          <w:tcPr>
            <w:tcW w:w="705" w:type="dxa"/>
            <w:vAlign w:val="bottom"/>
          </w:tcPr>
          <w:p w14:paraId="1E79E3B4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0.89</w:t>
            </w:r>
          </w:p>
        </w:tc>
        <w:tc>
          <w:tcPr>
            <w:tcW w:w="2391" w:type="dxa"/>
            <w:vAlign w:val="bottom"/>
          </w:tcPr>
          <w:p w14:paraId="45212045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383" w:type="dxa"/>
            <w:vAlign w:val="bottom"/>
          </w:tcPr>
          <w:p w14:paraId="22DFD388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K00383</w:t>
            </w:r>
          </w:p>
        </w:tc>
        <w:tc>
          <w:tcPr>
            <w:tcW w:w="5097" w:type="dxa"/>
            <w:vAlign w:val="bottom"/>
          </w:tcPr>
          <w:p w14:paraId="7FC2C16C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glutathione reductase (NADPH) [EC:1.8.1.7]</w:t>
            </w:r>
          </w:p>
        </w:tc>
      </w:tr>
      <w:tr w:rsidR="00BC2210" w:rsidRPr="00BC2210" w14:paraId="2A34DCF3" w14:textId="77777777" w:rsidTr="00BC2210">
        <w:tc>
          <w:tcPr>
            <w:tcW w:w="705" w:type="dxa"/>
            <w:vAlign w:val="bottom"/>
          </w:tcPr>
          <w:p w14:paraId="6268873A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0.89</w:t>
            </w:r>
          </w:p>
        </w:tc>
        <w:tc>
          <w:tcPr>
            <w:tcW w:w="2391" w:type="dxa"/>
            <w:vAlign w:val="bottom"/>
          </w:tcPr>
          <w:p w14:paraId="5F18A618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383" w:type="dxa"/>
            <w:vAlign w:val="bottom"/>
          </w:tcPr>
          <w:p w14:paraId="4FA8C162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K07482</w:t>
            </w:r>
          </w:p>
        </w:tc>
        <w:tc>
          <w:tcPr>
            <w:tcW w:w="5097" w:type="dxa"/>
            <w:vAlign w:val="bottom"/>
          </w:tcPr>
          <w:p w14:paraId="180F9E34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transposase, IS30 family</w:t>
            </w:r>
          </w:p>
        </w:tc>
      </w:tr>
      <w:tr w:rsidR="00BC2210" w:rsidRPr="00BC2210" w14:paraId="5E60884A" w14:textId="77777777" w:rsidTr="00BC2210">
        <w:tc>
          <w:tcPr>
            <w:tcW w:w="705" w:type="dxa"/>
            <w:vAlign w:val="bottom"/>
          </w:tcPr>
          <w:p w14:paraId="490D28A0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0.85</w:t>
            </w:r>
          </w:p>
        </w:tc>
        <w:tc>
          <w:tcPr>
            <w:tcW w:w="2391" w:type="dxa"/>
            <w:vAlign w:val="bottom"/>
          </w:tcPr>
          <w:p w14:paraId="18DC4D81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383" w:type="dxa"/>
            <w:vAlign w:val="bottom"/>
          </w:tcPr>
          <w:p w14:paraId="56961D5C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K01923</w:t>
            </w:r>
          </w:p>
        </w:tc>
        <w:tc>
          <w:tcPr>
            <w:tcW w:w="5097" w:type="dxa"/>
            <w:vAlign w:val="bottom"/>
          </w:tcPr>
          <w:p w14:paraId="57F147E9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phosphoribosylaminoimidazole-succinocarboxamide synthase [EC:6.3.2.6]</w:t>
            </w:r>
          </w:p>
        </w:tc>
      </w:tr>
      <w:tr w:rsidR="00BC2210" w:rsidRPr="00BC2210" w14:paraId="020EC3DD" w14:textId="77777777" w:rsidTr="00BC2210">
        <w:tc>
          <w:tcPr>
            <w:tcW w:w="705" w:type="dxa"/>
            <w:vAlign w:val="bottom"/>
          </w:tcPr>
          <w:p w14:paraId="38596623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0.83</w:t>
            </w:r>
          </w:p>
        </w:tc>
        <w:tc>
          <w:tcPr>
            <w:tcW w:w="2391" w:type="dxa"/>
            <w:vAlign w:val="bottom"/>
          </w:tcPr>
          <w:p w14:paraId="58B00BBA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0.08</w:t>
            </w:r>
          </w:p>
        </w:tc>
        <w:tc>
          <w:tcPr>
            <w:tcW w:w="1383" w:type="dxa"/>
            <w:vAlign w:val="bottom"/>
          </w:tcPr>
          <w:p w14:paraId="74BED58E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K00525</w:t>
            </w:r>
          </w:p>
        </w:tc>
        <w:tc>
          <w:tcPr>
            <w:tcW w:w="5097" w:type="dxa"/>
            <w:vAlign w:val="bottom"/>
          </w:tcPr>
          <w:p w14:paraId="58139382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ribonucleoside-diphosphate reductase alpha chain [EC:1.17.4.1]</w:t>
            </w:r>
          </w:p>
        </w:tc>
      </w:tr>
      <w:tr w:rsidR="00BC2210" w:rsidRPr="00BC2210" w14:paraId="0867DC04" w14:textId="77777777" w:rsidTr="00BC2210">
        <w:tc>
          <w:tcPr>
            <w:tcW w:w="3096" w:type="dxa"/>
            <w:gridSpan w:val="2"/>
          </w:tcPr>
          <w:p w14:paraId="0B7C9C67" w14:textId="77777777" w:rsidR="00BC2210" w:rsidRPr="00BC2210" w:rsidRDefault="00BC2210" w:rsidP="00AE6F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2210">
              <w:rPr>
                <w:rFonts w:ascii="Times New Roman" w:hAnsi="Times New Roman"/>
                <w:b/>
                <w:sz w:val="24"/>
                <w:szCs w:val="24"/>
              </w:rPr>
              <w:t>Type of fatty acid: C16</w:t>
            </w:r>
            <w:r w:rsidR="00366267">
              <w:rPr>
                <w:rFonts w:ascii="Times New Roman" w:hAnsi="Times New Roman"/>
                <w:b/>
                <w:sz w:val="24"/>
                <w:szCs w:val="24"/>
              </w:rPr>
              <w:t>:0</w:t>
            </w:r>
          </w:p>
        </w:tc>
        <w:tc>
          <w:tcPr>
            <w:tcW w:w="6480" w:type="dxa"/>
            <w:gridSpan w:val="2"/>
          </w:tcPr>
          <w:p w14:paraId="4688C7DA" w14:textId="77777777" w:rsidR="00BC2210" w:rsidRPr="00BC2210" w:rsidRDefault="00BC2210" w:rsidP="00BC221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2210">
              <w:rPr>
                <w:rFonts w:ascii="Times New Roman" w:hAnsi="Times New Roman"/>
                <w:b/>
                <w:sz w:val="24"/>
                <w:szCs w:val="24"/>
              </w:rPr>
              <w:t>Percentage of variability explained: 94.1%</w:t>
            </w:r>
          </w:p>
        </w:tc>
      </w:tr>
      <w:tr w:rsidR="00BC2210" w:rsidRPr="00BC2210" w14:paraId="05BCE13F" w14:textId="77777777" w:rsidTr="00BC2210">
        <w:tc>
          <w:tcPr>
            <w:tcW w:w="705" w:type="dxa"/>
            <w:vAlign w:val="bottom"/>
          </w:tcPr>
          <w:p w14:paraId="13704A3E" w14:textId="77777777" w:rsidR="00BC2210" w:rsidRPr="00BC2210" w:rsidRDefault="00BC2210" w:rsidP="00EE071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VIP</w:t>
            </w:r>
            <w:r w:rsidR="00B359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391" w:type="dxa"/>
            <w:vAlign w:val="bottom"/>
          </w:tcPr>
          <w:p w14:paraId="55DCD642" w14:textId="77777777" w:rsidR="00BC2210" w:rsidRPr="00BC2210" w:rsidRDefault="00BC2210" w:rsidP="00EE071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Coefficient</w:t>
            </w:r>
          </w:p>
        </w:tc>
        <w:tc>
          <w:tcPr>
            <w:tcW w:w="1383" w:type="dxa"/>
            <w:vAlign w:val="bottom"/>
          </w:tcPr>
          <w:p w14:paraId="1414827D" w14:textId="77777777" w:rsidR="00BC2210" w:rsidRPr="00BC2210" w:rsidRDefault="00BC2210" w:rsidP="00EE0712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KEGG ID</w:t>
            </w:r>
          </w:p>
        </w:tc>
        <w:tc>
          <w:tcPr>
            <w:tcW w:w="5097" w:type="dxa"/>
            <w:vAlign w:val="bottom"/>
          </w:tcPr>
          <w:p w14:paraId="71DEA716" w14:textId="77777777" w:rsidR="00BC2210" w:rsidRPr="00BC2210" w:rsidRDefault="00BC2210" w:rsidP="00EE0712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FUNCTION</w:t>
            </w:r>
          </w:p>
        </w:tc>
      </w:tr>
      <w:tr w:rsidR="00BC2210" w:rsidRPr="00BC2210" w14:paraId="5908A171" w14:textId="77777777" w:rsidTr="00BC2210">
        <w:tc>
          <w:tcPr>
            <w:tcW w:w="705" w:type="dxa"/>
            <w:vAlign w:val="bottom"/>
          </w:tcPr>
          <w:p w14:paraId="3A19D0E1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1.19</w:t>
            </w:r>
          </w:p>
        </w:tc>
        <w:tc>
          <w:tcPr>
            <w:tcW w:w="2391" w:type="dxa"/>
            <w:vAlign w:val="bottom"/>
          </w:tcPr>
          <w:p w14:paraId="0B6F1AEA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383" w:type="dxa"/>
            <w:vAlign w:val="bottom"/>
          </w:tcPr>
          <w:p w14:paraId="406827F3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K02956</w:t>
            </w:r>
          </w:p>
        </w:tc>
        <w:tc>
          <w:tcPr>
            <w:tcW w:w="5097" w:type="dxa"/>
            <w:vAlign w:val="bottom"/>
          </w:tcPr>
          <w:p w14:paraId="76D15DCE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small subunit ribosomal protein S15</w:t>
            </w:r>
          </w:p>
        </w:tc>
      </w:tr>
      <w:tr w:rsidR="00BC2210" w:rsidRPr="00BC2210" w14:paraId="0A0CB5DE" w14:textId="77777777" w:rsidTr="00BC2210">
        <w:tc>
          <w:tcPr>
            <w:tcW w:w="705" w:type="dxa"/>
            <w:vAlign w:val="bottom"/>
          </w:tcPr>
          <w:p w14:paraId="3B2664C3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1.13</w:t>
            </w:r>
          </w:p>
        </w:tc>
        <w:tc>
          <w:tcPr>
            <w:tcW w:w="2391" w:type="dxa"/>
            <w:vAlign w:val="bottom"/>
          </w:tcPr>
          <w:p w14:paraId="4AF45838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0.18</w:t>
            </w:r>
          </w:p>
        </w:tc>
        <w:tc>
          <w:tcPr>
            <w:tcW w:w="1383" w:type="dxa"/>
            <w:vAlign w:val="bottom"/>
          </w:tcPr>
          <w:p w14:paraId="1AE92BD8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K07496</w:t>
            </w:r>
          </w:p>
        </w:tc>
        <w:tc>
          <w:tcPr>
            <w:tcW w:w="5097" w:type="dxa"/>
            <w:vAlign w:val="bottom"/>
          </w:tcPr>
          <w:p w14:paraId="7E43CC97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putative transposase</w:t>
            </w:r>
          </w:p>
        </w:tc>
      </w:tr>
      <w:tr w:rsidR="00BC2210" w:rsidRPr="00BC2210" w14:paraId="3577C03E" w14:textId="77777777" w:rsidTr="00BC2210">
        <w:tc>
          <w:tcPr>
            <w:tcW w:w="705" w:type="dxa"/>
            <w:vAlign w:val="bottom"/>
          </w:tcPr>
          <w:p w14:paraId="24A9C69D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1.09</w:t>
            </w:r>
          </w:p>
        </w:tc>
        <w:tc>
          <w:tcPr>
            <w:tcW w:w="2391" w:type="dxa"/>
            <w:vAlign w:val="bottom"/>
          </w:tcPr>
          <w:p w14:paraId="20353B05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0.24</w:t>
            </w:r>
          </w:p>
        </w:tc>
        <w:tc>
          <w:tcPr>
            <w:tcW w:w="1383" w:type="dxa"/>
            <w:vAlign w:val="bottom"/>
          </w:tcPr>
          <w:p w14:paraId="3525FB52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K04761</w:t>
            </w:r>
          </w:p>
        </w:tc>
        <w:tc>
          <w:tcPr>
            <w:tcW w:w="5097" w:type="dxa"/>
            <w:vAlign w:val="bottom"/>
          </w:tcPr>
          <w:p w14:paraId="0D273DBA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LysR family transcriptional regulator, hydrogen peroxide-inducible genes activator</w:t>
            </w:r>
          </w:p>
        </w:tc>
      </w:tr>
      <w:tr w:rsidR="00BC2210" w:rsidRPr="00BC2210" w14:paraId="7DD47EDF" w14:textId="77777777" w:rsidTr="00BC2210">
        <w:tc>
          <w:tcPr>
            <w:tcW w:w="705" w:type="dxa"/>
            <w:vAlign w:val="bottom"/>
          </w:tcPr>
          <w:p w14:paraId="4E16E2CA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1.08</w:t>
            </w:r>
          </w:p>
        </w:tc>
        <w:tc>
          <w:tcPr>
            <w:tcW w:w="2391" w:type="dxa"/>
            <w:vAlign w:val="bottom"/>
          </w:tcPr>
          <w:p w14:paraId="5F07382C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0.18</w:t>
            </w:r>
          </w:p>
        </w:tc>
        <w:tc>
          <w:tcPr>
            <w:tcW w:w="1383" w:type="dxa"/>
            <w:vAlign w:val="bottom"/>
          </w:tcPr>
          <w:p w14:paraId="3302D331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K02334</w:t>
            </w:r>
          </w:p>
        </w:tc>
        <w:tc>
          <w:tcPr>
            <w:tcW w:w="5097" w:type="dxa"/>
            <w:vAlign w:val="bottom"/>
          </w:tcPr>
          <w:p w14:paraId="0E6CC529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DNA polymerase bacteriophage-type [EC:2.7.7.7]</w:t>
            </w:r>
          </w:p>
        </w:tc>
      </w:tr>
      <w:tr w:rsidR="00BC2210" w:rsidRPr="00BC2210" w14:paraId="43E6984E" w14:textId="77777777" w:rsidTr="00BC2210">
        <w:tc>
          <w:tcPr>
            <w:tcW w:w="705" w:type="dxa"/>
            <w:vAlign w:val="bottom"/>
          </w:tcPr>
          <w:p w14:paraId="5C142E11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1.03</w:t>
            </w:r>
          </w:p>
        </w:tc>
        <w:tc>
          <w:tcPr>
            <w:tcW w:w="2391" w:type="dxa"/>
            <w:vAlign w:val="bottom"/>
          </w:tcPr>
          <w:p w14:paraId="0D38222A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0.13</w:t>
            </w:r>
          </w:p>
        </w:tc>
        <w:tc>
          <w:tcPr>
            <w:tcW w:w="1383" w:type="dxa"/>
            <w:vAlign w:val="bottom"/>
          </w:tcPr>
          <w:p w14:paraId="3D834C85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K01679</w:t>
            </w:r>
          </w:p>
        </w:tc>
        <w:tc>
          <w:tcPr>
            <w:tcW w:w="5097" w:type="dxa"/>
            <w:vAlign w:val="bottom"/>
          </w:tcPr>
          <w:p w14:paraId="711B6B0C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fumarate hydratase, class II [EC:4.2.1.2]</w:t>
            </w:r>
          </w:p>
        </w:tc>
      </w:tr>
      <w:tr w:rsidR="00BC2210" w:rsidRPr="00BC2210" w14:paraId="2C184940" w14:textId="77777777" w:rsidTr="00BC2210">
        <w:tc>
          <w:tcPr>
            <w:tcW w:w="705" w:type="dxa"/>
            <w:vAlign w:val="bottom"/>
          </w:tcPr>
          <w:p w14:paraId="006DC660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1.03</w:t>
            </w:r>
          </w:p>
        </w:tc>
        <w:tc>
          <w:tcPr>
            <w:tcW w:w="2391" w:type="dxa"/>
            <w:vAlign w:val="bottom"/>
          </w:tcPr>
          <w:p w14:paraId="0E6002C8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0.20</w:t>
            </w:r>
          </w:p>
        </w:tc>
        <w:tc>
          <w:tcPr>
            <w:tcW w:w="1383" w:type="dxa"/>
            <w:vAlign w:val="bottom"/>
          </w:tcPr>
          <w:p w14:paraId="14576516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K05795</w:t>
            </w:r>
          </w:p>
        </w:tc>
        <w:tc>
          <w:tcPr>
            <w:tcW w:w="5097" w:type="dxa"/>
            <w:vAlign w:val="bottom"/>
          </w:tcPr>
          <w:p w14:paraId="77CDC555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tellurium resistance protein TerD</w:t>
            </w:r>
          </w:p>
        </w:tc>
      </w:tr>
      <w:tr w:rsidR="00BC2210" w:rsidRPr="00BC2210" w14:paraId="3CA71209" w14:textId="77777777" w:rsidTr="00BC2210">
        <w:tc>
          <w:tcPr>
            <w:tcW w:w="705" w:type="dxa"/>
            <w:vAlign w:val="bottom"/>
          </w:tcPr>
          <w:p w14:paraId="3ABEE5C1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0.91</w:t>
            </w:r>
          </w:p>
        </w:tc>
        <w:tc>
          <w:tcPr>
            <w:tcW w:w="2391" w:type="dxa"/>
            <w:vAlign w:val="bottom"/>
          </w:tcPr>
          <w:p w14:paraId="4880FE38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383" w:type="dxa"/>
            <w:vAlign w:val="bottom"/>
          </w:tcPr>
          <w:p w14:paraId="17A593C5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K07030</w:t>
            </w:r>
          </w:p>
        </w:tc>
        <w:tc>
          <w:tcPr>
            <w:tcW w:w="5097" w:type="dxa"/>
            <w:vAlign w:val="bottom"/>
          </w:tcPr>
          <w:p w14:paraId="4622B5D9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uncharacterized protein</w:t>
            </w:r>
          </w:p>
        </w:tc>
      </w:tr>
      <w:tr w:rsidR="00BC2210" w:rsidRPr="00BC2210" w14:paraId="67D45007" w14:textId="77777777" w:rsidTr="00BC2210">
        <w:tc>
          <w:tcPr>
            <w:tcW w:w="705" w:type="dxa"/>
            <w:vAlign w:val="bottom"/>
          </w:tcPr>
          <w:p w14:paraId="706BB2B1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0.88</w:t>
            </w:r>
          </w:p>
        </w:tc>
        <w:tc>
          <w:tcPr>
            <w:tcW w:w="2391" w:type="dxa"/>
            <w:vAlign w:val="bottom"/>
          </w:tcPr>
          <w:p w14:paraId="6EB31ED1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383" w:type="dxa"/>
            <w:vAlign w:val="bottom"/>
          </w:tcPr>
          <w:p w14:paraId="68B23521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K00383</w:t>
            </w:r>
          </w:p>
        </w:tc>
        <w:tc>
          <w:tcPr>
            <w:tcW w:w="5097" w:type="dxa"/>
            <w:vAlign w:val="bottom"/>
          </w:tcPr>
          <w:p w14:paraId="17AD20E9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glutathione reductase (NADPH) [EC:1.8.1.7]</w:t>
            </w:r>
          </w:p>
        </w:tc>
      </w:tr>
      <w:tr w:rsidR="00BC2210" w:rsidRPr="00BC2210" w14:paraId="69A68AAA" w14:textId="77777777" w:rsidTr="00BC2210">
        <w:tc>
          <w:tcPr>
            <w:tcW w:w="3096" w:type="dxa"/>
            <w:gridSpan w:val="2"/>
          </w:tcPr>
          <w:p w14:paraId="570EFE06" w14:textId="77777777" w:rsidR="00BC2210" w:rsidRPr="00BC2210" w:rsidRDefault="00BC2210" w:rsidP="00AE6F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2210">
              <w:rPr>
                <w:rFonts w:ascii="Times New Roman" w:hAnsi="Times New Roman"/>
                <w:b/>
                <w:sz w:val="24"/>
                <w:szCs w:val="24"/>
              </w:rPr>
              <w:t>Type of fatty acid: ALNA</w:t>
            </w:r>
          </w:p>
        </w:tc>
        <w:tc>
          <w:tcPr>
            <w:tcW w:w="6480" w:type="dxa"/>
            <w:gridSpan w:val="2"/>
          </w:tcPr>
          <w:p w14:paraId="75341214" w14:textId="77777777" w:rsidR="00BC2210" w:rsidRPr="00BC2210" w:rsidRDefault="00BC2210" w:rsidP="00EE07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2210">
              <w:rPr>
                <w:rFonts w:ascii="Times New Roman" w:hAnsi="Times New Roman"/>
                <w:b/>
                <w:sz w:val="24"/>
                <w:szCs w:val="24"/>
              </w:rPr>
              <w:t>Percentage of variability explained: 94.1%</w:t>
            </w:r>
          </w:p>
        </w:tc>
      </w:tr>
      <w:tr w:rsidR="00BC2210" w:rsidRPr="00BC2210" w14:paraId="6E125EF8" w14:textId="77777777" w:rsidTr="00BC2210">
        <w:tc>
          <w:tcPr>
            <w:tcW w:w="705" w:type="dxa"/>
            <w:vAlign w:val="bottom"/>
          </w:tcPr>
          <w:p w14:paraId="35229046" w14:textId="77777777" w:rsidR="00BC2210" w:rsidRPr="00BC2210" w:rsidRDefault="00BC2210" w:rsidP="00EE071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VIP</w:t>
            </w:r>
            <w:r w:rsidR="00B359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391" w:type="dxa"/>
            <w:vAlign w:val="bottom"/>
          </w:tcPr>
          <w:p w14:paraId="0A059238" w14:textId="77777777" w:rsidR="00BC2210" w:rsidRPr="00BC2210" w:rsidRDefault="00BC2210" w:rsidP="00EE071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Coefficient</w:t>
            </w:r>
          </w:p>
        </w:tc>
        <w:tc>
          <w:tcPr>
            <w:tcW w:w="1383" w:type="dxa"/>
            <w:vAlign w:val="bottom"/>
          </w:tcPr>
          <w:p w14:paraId="12C71815" w14:textId="77777777" w:rsidR="00BC2210" w:rsidRPr="00BC2210" w:rsidRDefault="00BC2210" w:rsidP="00EE0712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KEGG ID</w:t>
            </w:r>
          </w:p>
        </w:tc>
        <w:tc>
          <w:tcPr>
            <w:tcW w:w="5097" w:type="dxa"/>
            <w:vAlign w:val="bottom"/>
          </w:tcPr>
          <w:p w14:paraId="7AF397C5" w14:textId="77777777" w:rsidR="00BC2210" w:rsidRPr="00BC2210" w:rsidRDefault="00BC2210" w:rsidP="00EE0712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FUNCTION</w:t>
            </w:r>
          </w:p>
        </w:tc>
      </w:tr>
      <w:tr w:rsidR="00BC2210" w:rsidRPr="00BC2210" w14:paraId="4EAD1946" w14:textId="77777777" w:rsidTr="00BC2210">
        <w:tc>
          <w:tcPr>
            <w:tcW w:w="705" w:type="dxa"/>
            <w:vAlign w:val="bottom"/>
          </w:tcPr>
          <w:p w14:paraId="51D23A6B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1.39</w:t>
            </w:r>
          </w:p>
        </w:tc>
        <w:tc>
          <w:tcPr>
            <w:tcW w:w="2391" w:type="dxa"/>
            <w:vAlign w:val="bottom"/>
          </w:tcPr>
          <w:p w14:paraId="0917EB1F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-0.29</w:t>
            </w:r>
          </w:p>
        </w:tc>
        <w:tc>
          <w:tcPr>
            <w:tcW w:w="1383" w:type="dxa"/>
            <w:vAlign w:val="bottom"/>
          </w:tcPr>
          <w:p w14:paraId="75A3CC57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K02334</w:t>
            </w:r>
          </w:p>
        </w:tc>
        <w:tc>
          <w:tcPr>
            <w:tcW w:w="5097" w:type="dxa"/>
            <w:vAlign w:val="bottom"/>
          </w:tcPr>
          <w:p w14:paraId="27E31BC5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DNA polymerase bacteriophage-type [EC:2.7.7.7]</w:t>
            </w:r>
          </w:p>
        </w:tc>
      </w:tr>
      <w:tr w:rsidR="00BC2210" w:rsidRPr="00BC2210" w14:paraId="13CE97AC" w14:textId="77777777" w:rsidTr="00BC2210">
        <w:tc>
          <w:tcPr>
            <w:tcW w:w="705" w:type="dxa"/>
            <w:vAlign w:val="bottom"/>
          </w:tcPr>
          <w:p w14:paraId="61AF81EC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1.20</w:t>
            </w:r>
          </w:p>
        </w:tc>
        <w:tc>
          <w:tcPr>
            <w:tcW w:w="2391" w:type="dxa"/>
            <w:vAlign w:val="bottom"/>
          </w:tcPr>
          <w:p w14:paraId="25181F5D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-0.23</w:t>
            </w:r>
          </w:p>
        </w:tc>
        <w:tc>
          <w:tcPr>
            <w:tcW w:w="1383" w:type="dxa"/>
            <w:vAlign w:val="bottom"/>
          </w:tcPr>
          <w:p w14:paraId="29780A74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K09687</w:t>
            </w:r>
          </w:p>
        </w:tc>
        <w:tc>
          <w:tcPr>
            <w:tcW w:w="5097" w:type="dxa"/>
            <w:vAlign w:val="bottom"/>
          </w:tcPr>
          <w:p w14:paraId="7D35CB8B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antibiotic transport system ATP-binding protein</w:t>
            </w:r>
          </w:p>
        </w:tc>
      </w:tr>
      <w:tr w:rsidR="00BC2210" w:rsidRPr="00BC2210" w14:paraId="1877B37E" w14:textId="77777777" w:rsidTr="00BC2210">
        <w:tc>
          <w:tcPr>
            <w:tcW w:w="705" w:type="dxa"/>
            <w:vAlign w:val="bottom"/>
          </w:tcPr>
          <w:p w14:paraId="779D64D8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1.19</w:t>
            </w:r>
          </w:p>
        </w:tc>
        <w:tc>
          <w:tcPr>
            <w:tcW w:w="2391" w:type="dxa"/>
            <w:vAlign w:val="bottom"/>
          </w:tcPr>
          <w:p w14:paraId="6C32979F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0.23</w:t>
            </w:r>
          </w:p>
        </w:tc>
        <w:tc>
          <w:tcPr>
            <w:tcW w:w="1383" w:type="dxa"/>
            <w:vAlign w:val="bottom"/>
          </w:tcPr>
          <w:p w14:paraId="6BEF90FE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K03596</w:t>
            </w:r>
          </w:p>
        </w:tc>
        <w:tc>
          <w:tcPr>
            <w:tcW w:w="5097" w:type="dxa"/>
            <w:vAlign w:val="bottom"/>
          </w:tcPr>
          <w:p w14:paraId="609A3F35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GTP-binding protein LepA</w:t>
            </w:r>
          </w:p>
        </w:tc>
      </w:tr>
      <w:tr w:rsidR="00BC2210" w:rsidRPr="00BC2210" w14:paraId="3114927D" w14:textId="77777777" w:rsidTr="00BC2210">
        <w:tc>
          <w:tcPr>
            <w:tcW w:w="705" w:type="dxa"/>
            <w:vAlign w:val="bottom"/>
          </w:tcPr>
          <w:p w14:paraId="432D9714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1.09</w:t>
            </w:r>
          </w:p>
        </w:tc>
        <w:tc>
          <w:tcPr>
            <w:tcW w:w="2391" w:type="dxa"/>
            <w:vAlign w:val="bottom"/>
          </w:tcPr>
          <w:p w14:paraId="4709BDD8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383" w:type="dxa"/>
            <w:vAlign w:val="bottom"/>
          </w:tcPr>
          <w:p w14:paraId="5BC4F0AB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K01679</w:t>
            </w:r>
          </w:p>
        </w:tc>
        <w:tc>
          <w:tcPr>
            <w:tcW w:w="5097" w:type="dxa"/>
            <w:vAlign w:val="bottom"/>
          </w:tcPr>
          <w:p w14:paraId="2D51AADC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fumarate hydratase, class II [EC:4.2.1.2]</w:t>
            </w:r>
          </w:p>
        </w:tc>
      </w:tr>
      <w:tr w:rsidR="00BC2210" w:rsidRPr="00BC2210" w14:paraId="0CAB8320" w14:textId="77777777" w:rsidTr="00BC2210">
        <w:tc>
          <w:tcPr>
            <w:tcW w:w="705" w:type="dxa"/>
            <w:vAlign w:val="bottom"/>
          </w:tcPr>
          <w:p w14:paraId="7D4493B5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1.02</w:t>
            </w:r>
          </w:p>
        </w:tc>
        <w:tc>
          <w:tcPr>
            <w:tcW w:w="2391" w:type="dxa"/>
            <w:vAlign w:val="bottom"/>
          </w:tcPr>
          <w:p w14:paraId="4AE37FD6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-0.24</w:t>
            </w:r>
          </w:p>
        </w:tc>
        <w:tc>
          <w:tcPr>
            <w:tcW w:w="1383" w:type="dxa"/>
            <w:vAlign w:val="bottom"/>
          </w:tcPr>
          <w:p w14:paraId="14AC22F7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K03569</w:t>
            </w:r>
          </w:p>
        </w:tc>
        <w:tc>
          <w:tcPr>
            <w:tcW w:w="5097" w:type="dxa"/>
            <w:vAlign w:val="bottom"/>
          </w:tcPr>
          <w:p w14:paraId="2AC618A0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rod shape-determining protein MreB and related proteins</w:t>
            </w:r>
          </w:p>
        </w:tc>
      </w:tr>
      <w:tr w:rsidR="00BC2210" w:rsidRPr="00BC2210" w14:paraId="0CB515B7" w14:textId="77777777" w:rsidTr="00BC2210">
        <w:tc>
          <w:tcPr>
            <w:tcW w:w="705" w:type="dxa"/>
            <w:vAlign w:val="bottom"/>
          </w:tcPr>
          <w:p w14:paraId="2AD223AA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0.87</w:t>
            </w:r>
          </w:p>
        </w:tc>
        <w:tc>
          <w:tcPr>
            <w:tcW w:w="2391" w:type="dxa"/>
            <w:vAlign w:val="bottom"/>
          </w:tcPr>
          <w:p w14:paraId="5AAEFDB5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383" w:type="dxa"/>
            <w:vAlign w:val="bottom"/>
          </w:tcPr>
          <w:p w14:paraId="0647F780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K00383</w:t>
            </w:r>
          </w:p>
        </w:tc>
        <w:tc>
          <w:tcPr>
            <w:tcW w:w="5097" w:type="dxa"/>
            <w:vAlign w:val="bottom"/>
          </w:tcPr>
          <w:p w14:paraId="11EEAED0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glutathione reductase (NADPH) [EC:1.8.1.7]</w:t>
            </w:r>
          </w:p>
        </w:tc>
      </w:tr>
      <w:tr w:rsidR="00BC2210" w:rsidRPr="00BC2210" w14:paraId="7ED8216B" w14:textId="77777777" w:rsidTr="00BC2210">
        <w:tc>
          <w:tcPr>
            <w:tcW w:w="705" w:type="dxa"/>
            <w:vAlign w:val="bottom"/>
          </w:tcPr>
          <w:p w14:paraId="1A0ED125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0.77</w:t>
            </w:r>
          </w:p>
        </w:tc>
        <w:tc>
          <w:tcPr>
            <w:tcW w:w="2391" w:type="dxa"/>
            <w:vAlign w:val="bottom"/>
          </w:tcPr>
          <w:p w14:paraId="457A2CBE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383" w:type="dxa"/>
            <w:vAlign w:val="bottom"/>
          </w:tcPr>
          <w:p w14:paraId="7B13469E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K01961</w:t>
            </w:r>
          </w:p>
        </w:tc>
        <w:tc>
          <w:tcPr>
            <w:tcW w:w="5097" w:type="dxa"/>
            <w:vAlign w:val="bottom"/>
          </w:tcPr>
          <w:p w14:paraId="2D89142F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acetyl-CoA carboxylase, biotin carboxylase subunit [EC:6.4.1.2 6.3.4.14]</w:t>
            </w:r>
          </w:p>
        </w:tc>
      </w:tr>
      <w:tr w:rsidR="00BC2210" w:rsidRPr="00BC2210" w14:paraId="01382B67" w14:textId="77777777" w:rsidTr="00BC2210">
        <w:tc>
          <w:tcPr>
            <w:tcW w:w="705" w:type="dxa"/>
            <w:vAlign w:val="bottom"/>
          </w:tcPr>
          <w:p w14:paraId="4486F79D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0.77</w:t>
            </w:r>
          </w:p>
        </w:tc>
        <w:tc>
          <w:tcPr>
            <w:tcW w:w="2391" w:type="dxa"/>
            <w:vAlign w:val="bottom"/>
          </w:tcPr>
          <w:p w14:paraId="08D611B0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383" w:type="dxa"/>
            <w:vAlign w:val="bottom"/>
          </w:tcPr>
          <w:p w14:paraId="177143A3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K03325</w:t>
            </w:r>
          </w:p>
        </w:tc>
        <w:tc>
          <w:tcPr>
            <w:tcW w:w="5097" w:type="dxa"/>
            <w:vAlign w:val="bottom"/>
          </w:tcPr>
          <w:p w14:paraId="6F3C8E9E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arsenite transporter, ACR3 family</w:t>
            </w:r>
          </w:p>
        </w:tc>
      </w:tr>
      <w:tr w:rsidR="00BC2210" w:rsidRPr="00BC2210" w14:paraId="6BD28110" w14:textId="77777777" w:rsidTr="00BC2210">
        <w:tc>
          <w:tcPr>
            <w:tcW w:w="705" w:type="dxa"/>
            <w:vAlign w:val="bottom"/>
          </w:tcPr>
          <w:p w14:paraId="62E5C663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0.76</w:t>
            </w:r>
          </w:p>
        </w:tc>
        <w:tc>
          <w:tcPr>
            <w:tcW w:w="2391" w:type="dxa"/>
            <w:vAlign w:val="bottom"/>
          </w:tcPr>
          <w:p w14:paraId="23F8B81B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383" w:type="dxa"/>
            <w:vAlign w:val="bottom"/>
          </w:tcPr>
          <w:p w14:paraId="17BBB795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K07482</w:t>
            </w:r>
          </w:p>
        </w:tc>
        <w:tc>
          <w:tcPr>
            <w:tcW w:w="5097" w:type="dxa"/>
            <w:vAlign w:val="bottom"/>
          </w:tcPr>
          <w:p w14:paraId="177E8574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transposase, IS30 family</w:t>
            </w:r>
          </w:p>
        </w:tc>
      </w:tr>
      <w:tr w:rsidR="00BC2210" w:rsidRPr="00BC2210" w14:paraId="68338F74" w14:textId="77777777" w:rsidTr="00BC2210">
        <w:tc>
          <w:tcPr>
            <w:tcW w:w="705" w:type="dxa"/>
            <w:vAlign w:val="bottom"/>
          </w:tcPr>
          <w:p w14:paraId="05AE3F6C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0.71</w:t>
            </w:r>
          </w:p>
        </w:tc>
        <w:tc>
          <w:tcPr>
            <w:tcW w:w="2391" w:type="dxa"/>
            <w:vAlign w:val="bottom"/>
          </w:tcPr>
          <w:p w14:paraId="08C3C869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383" w:type="dxa"/>
            <w:vAlign w:val="bottom"/>
          </w:tcPr>
          <w:p w14:paraId="59EC2422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K01126</w:t>
            </w:r>
          </w:p>
        </w:tc>
        <w:tc>
          <w:tcPr>
            <w:tcW w:w="5097" w:type="dxa"/>
            <w:vAlign w:val="bottom"/>
          </w:tcPr>
          <w:p w14:paraId="53330AD6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glycerophosphoryl diester phosphodiesterase [EC:3.1.4.46]</w:t>
            </w:r>
          </w:p>
        </w:tc>
      </w:tr>
      <w:tr w:rsidR="00BC2210" w:rsidRPr="00BC2210" w14:paraId="260E3C95" w14:textId="77777777" w:rsidTr="00BC2210">
        <w:tc>
          <w:tcPr>
            <w:tcW w:w="3096" w:type="dxa"/>
            <w:gridSpan w:val="2"/>
          </w:tcPr>
          <w:p w14:paraId="1D133B92" w14:textId="77777777" w:rsidR="00BC2210" w:rsidRPr="00BC2210" w:rsidRDefault="00BC2210" w:rsidP="00AE6F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2210">
              <w:rPr>
                <w:rFonts w:ascii="Times New Roman" w:hAnsi="Times New Roman"/>
                <w:b/>
                <w:sz w:val="24"/>
                <w:szCs w:val="24"/>
              </w:rPr>
              <w:t>Type of fatty acid: MUFA</w:t>
            </w:r>
          </w:p>
        </w:tc>
        <w:tc>
          <w:tcPr>
            <w:tcW w:w="6480" w:type="dxa"/>
            <w:gridSpan w:val="2"/>
          </w:tcPr>
          <w:p w14:paraId="05E10F22" w14:textId="77777777" w:rsidR="00BC2210" w:rsidRPr="00BC2210" w:rsidRDefault="00BC2210" w:rsidP="00BC221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2210">
              <w:rPr>
                <w:rFonts w:ascii="Times New Roman" w:hAnsi="Times New Roman"/>
                <w:b/>
                <w:sz w:val="24"/>
                <w:szCs w:val="24"/>
              </w:rPr>
              <w:t>Percentage of variability explained: 85.7%</w:t>
            </w:r>
          </w:p>
        </w:tc>
      </w:tr>
      <w:tr w:rsidR="00BC2210" w:rsidRPr="00BC2210" w14:paraId="1ACBF814" w14:textId="77777777" w:rsidTr="00BC2210">
        <w:tc>
          <w:tcPr>
            <w:tcW w:w="705" w:type="dxa"/>
            <w:vAlign w:val="bottom"/>
          </w:tcPr>
          <w:p w14:paraId="0B36E092" w14:textId="77777777" w:rsidR="00BC2210" w:rsidRPr="00BC2210" w:rsidRDefault="00BC2210" w:rsidP="00EE071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VIP</w:t>
            </w:r>
            <w:r w:rsidR="00B359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391" w:type="dxa"/>
            <w:vAlign w:val="bottom"/>
          </w:tcPr>
          <w:p w14:paraId="5351FC9B" w14:textId="77777777" w:rsidR="00BC2210" w:rsidRPr="00BC2210" w:rsidRDefault="00BC2210" w:rsidP="00EE071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Coefficient</w:t>
            </w:r>
          </w:p>
        </w:tc>
        <w:tc>
          <w:tcPr>
            <w:tcW w:w="1383" w:type="dxa"/>
            <w:vAlign w:val="bottom"/>
          </w:tcPr>
          <w:p w14:paraId="0B54AFA9" w14:textId="77777777" w:rsidR="00BC2210" w:rsidRPr="00BC2210" w:rsidRDefault="00BC2210" w:rsidP="00EE0712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KEGG ID</w:t>
            </w:r>
          </w:p>
        </w:tc>
        <w:tc>
          <w:tcPr>
            <w:tcW w:w="5097" w:type="dxa"/>
            <w:vAlign w:val="bottom"/>
          </w:tcPr>
          <w:p w14:paraId="4AE3A8B5" w14:textId="77777777" w:rsidR="00BC2210" w:rsidRPr="00BC2210" w:rsidRDefault="00BC2210" w:rsidP="00EE0712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FUNCTION</w:t>
            </w:r>
          </w:p>
        </w:tc>
      </w:tr>
      <w:tr w:rsidR="00BC2210" w:rsidRPr="00BC2210" w14:paraId="3FFCBD7A" w14:textId="77777777" w:rsidTr="00BC2210">
        <w:tc>
          <w:tcPr>
            <w:tcW w:w="705" w:type="dxa"/>
            <w:vAlign w:val="bottom"/>
          </w:tcPr>
          <w:p w14:paraId="1DF8E651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1.21</w:t>
            </w:r>
          </w:p>
        </w:tc>
        <w:tc>
          <w:tcPr>
            <w:tcW w:w="2391" w:type="dxa"/>
            <w:vAlign w:val="bottom"/>
          </w:tcPr>
          <w:p w14:paraId="70A87D1A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0.24</w:t>
            </w:r>
          </w:p>
        </w:tc>
        <w:tc>
          <w:tcPr>
            <w:tcW w:w="1383" w:type="dxa"/>
            <w:vAlign w:val="bottom"/>
          </w:tcPr>
          <w:p w14:paraId="0AD439D2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K03070</w:t>
            </w:r>
          </w:p>
        </w:tc>
        <w:tc>
          <w:tcPr>
            <w:tcW w:w="5097" w:type="dxa"/>
            <w:vAlign w:val="bottom"/>
          </w:tcPr>
          <w:p w14:paraId="0ABAEC02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preprotein translocase subunit SecA</w:t>
            </w:r>
          </w:p>
        </w:tc>
      </w:tr>
      <w:tr w:rsidR="00BC2210" w:rsidRPr="00BC2210" w14:paraId="22B1B26D" w14:textId="77777777" w:rsidTr="00BC2210">
        <w:tc>
          <w:tcPr>
            <w:tcW w:w="705" w:type="dxa"/>
            <w:vAlign w:val="bottom"/>
          </w:tcPr>
          <w:p w14:paraId="5DFDC65D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1.20</w:t>
            </w:r>
          </w:p>
        </w:tc>
        <w:tc>
          <w:tcPr>
            <w:tcW w:w="2391" w:type="dxa"/>
            <w:vAlign w:val="bottom"/>
          </w:tcPr>
          <w:p w14:paraId="6BAFBDD7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383" w:type="dxa"/>
            <w:vAlign w:val="bottom"/>
          </w:tcPr>
          <w:p w14:paraId="5012DC10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K03596</w:t>
            </w:r>
          </w:p>
        </w:tc>
        <w:tc>
          <w:tcPr>
            <w:tcW w:w="5097" w:type="dxa"/>
            <w:vAlign w:val="bottom"/>
          </w:tcPr>
          <w:p w14:paraId="7E912E7F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GTP-binding protein LepA</w:t>
            </w:r>
          </w:p>
        </w:tc>
      </w:tr>
      <w:tr w:rsidR="00BC2210" w:rsidRPr="00BC2210" w14:paraId="024F816D" w14:textId="77777777" w:rsidTr="00BC2210">
        <w:tc>
          <w:tcPr>
            <w:tcW w:w="705" w:type="dxa"/>
            <w:vAlign w:val="bottom"/>
          </w:tcPr>
          <w:p w14:paraId="1616D5D8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1.16</w:t>
            </w:r>
          </w:p>
        </w:tc>
        <w:tc>
          <w:tcPr>
            <w:tcW w:w="2391" w:type="dxa"/>
            <w:vAlign w:val="bottom"/>
          </w:tcPr>
          <w:p w14:paraId="05167592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0.18</w:t>
            </w:r>
          </w:p>
        </w:tc>
        <w:tc>
          <w:tcPr>
            <w:tcW w:w="1383" w:type="dxa"/>
            <w:vAlign w:val="bottom"/>
          </w:tcPr>
          <w:p w14:paraId="49A91B0F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K01875</w:t>
            </w:r>
          </w:p>
        </w:tc>
        <w:tc>
          <w:tcPr>
            <w:tcW w:w="5097" w:type="dxa"/>
            <w:vAlign w:val="bottom"/>
          </w:tcPr>
          <w:p w14:paraId="777FF10D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seryl-tRNA synthetase [EC:6.1.1.11]</w:t>
            </w:r>
          </w:p>
        </w:tc>
      </w:tr>
      <w:tr w:rsidR="00BC2210" w:rsidRPr="00BC2210" w14:paraId="700C7D58" w14:textId="77777777" w:rsidTr="00BC2210">
        <w:tc>
          <w:tcPr>
            <w:tcW w:w="705" w:type="dxa"/>
            <w:vAlign w:val="bottom"/>
          </w:tcPr>
          <w:p w14:paraId="3F24F642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1.08</w:t>
            </w:r>
          </w:p>
        </w:tc>
        <w:tc>
          <w:tcPr>
            <w:tcW w:w="2391" w:type="dxa"/>
            <w:vAlign w:val="bottom"/>
          </w:tcPr>
          <w:p w14:paraId="08081CA5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-0.25</w:t>
            </w:r>
          </w:p>
        </w:tc>
        <w:tc>
          <w:tcPr>
            <w:tcW w:w="1383" w:type="dxa"/>
            <w:vAlign w:val="bottom"/>
          </w:tcPr>
          <w:p w14:paraId="3A3FA82E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K03569</w:t>
            </w:r>
          </w:p>
        </w:tc>
        <w:tc>
          <w:tcPr>
            <w:tcW w:w="5097" w:type="dxa"/>
            <w:vAlign w:val="bottom"/>
          </w:tcPr>
          <w:p w14:paraId="3723B611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rod shape-determining protein MreB and related proteins</w:t>
            </w:r>
          </w:p>
        </w:tc>
      </w:tr>
      <w:tr w:rsidR="00BC2210" w:rsidRPr="00BC2210" w14:paraId="605C2A3C" w14:textId="77777777" w:rsidTr="00BC2210">
        <w:tc>
          <w:tcPr>
            <w:tcW w:w="705" w:type="dxa"/>
            <w:vAlign w:val="bottom"/>
          </w:tcPr>
          <w:p w14:paraId="2A318AA3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0.93</w:t>
            </w:r>
          </w:p>
        </w:tc>
        <w:tc>
          <w:tcPr>
            <w:tcW w:w="2391" w:type="dxa"/>
            <w:vAlign w:val="bottom"/>
          </w:tcPr>
          <w:p w14:paraId="49A057D2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383" w:type="dxa"/>
            <w:vAlign w:val="bottom"/>
          </w:tcPr>
          <w:p w14:paraId="2755ED81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K00383</w:t>
            </w:r>
          </w:p>
        </w:tc>
        <w:tc>
          <w:tcPr>
            <w:tcW w:w="5097" w:type="dxa"/>
            <w:vAlign w:val="bottom"/>
          </w:tcPr>
          <w:p w14:paraId="26853C04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glutathione reductase (NADPH) [EC:1.8.1.7]</w:t>
            </w:r>
          </w:p>
        </w:tc>
      </w:tr>
      <w:tr w:rsidR="00BC2210" w:rsidRPr="00BC2210" w14:paraId="68F830BA" w14:textId="77777777" w:rsidTr="00BC2210">
        <w:tc>
          <w:tcPr>
            <w:tcW w:w="705" w:type="dxa"/>
            <w:vAlign w:val="bottom"/>
          </w:tcPr>
          <w:p w14:paraId="4ACD3642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0.93</w:t>
            </w:r>
          </w:p>
        </w:tc>
        <w:tc>
          <w:tcPr>
            <w:tcW w:w="2391" w:type="dxa"/>
            <w:vAlign w:val="bottom"/>
          </w:tcPr>
          <w:p w14:paraId="3DA7627C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383" w:type="dxa"/>
            <w:vAlign w:val="bottom"/>
          </w:tcPr>
          <w:p w14:paraId="597A0716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K06148</w:t>
            </w:r>
          </w:p>
        </w:tc>
        <w:tc>
          <w:tcPr>
            <w:tcW w:w="5097" w:type="dxa"/>
            <w:vAlign w:val="bottom"/>
          </w:tcPr>
          <w:p w14:paraId="396EC13E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ATP-binding cassette, subfamily C, bacterial</w:t>
            </w:r>
          </w:p>
        </w:tc>
      </w:tr>
      <w:tr w:rsidR="00BC2210" w:rsidRPr="00BC2210" w14:paraId="1CBE7E9E" w14:textId="77777777" w:rsidTr="00BC2210">
        <w:tc>
          <w:tcPr>
            <w:tcW w:w="705" w:type="dxa"/>
            <w:vAlign w:val="bottom"/>
          </w:tcPr>
          <w:p w14:paraId="14723B2C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0.91</w:t>
            </w:r>
          </w:p>
        </w:tc>
        <w:tc>
          <w:tcPr>
            <w:tcW w:w="2391" w:type="dxa"/>
            <w:vAlign w:val="bottom"/>
          </w:tcPr>
          <w:p w14:paraId="7D54B42A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383" w:type="dxa"/>
            <w:vAlign w:val="bottom"/>
          </w:tcPr>
          <w:p w14:paraId="35909D67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K01126</w:t>
            </w:r>
          </w:p>
        </w:tc>
        <w:tc>
          <w:tcPr>
            <w:tcW w:w="5097" w:type="dxa"/>
            <w:vAlign w:val="bottom"/>
          </w:tcPr>
          <w:p w14:paraId="07F352DC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glycerophosphoryl diester phosphodiesterase [EC:3.1.4.46]</w:t>
            </w:r>
          </w:p>
        </w:tc>
      </w:tr>
      <w:tr w:rsidR="00BC2210" w:rsidRPr="00BC2210" w14:paraId="525BB1ED" w14:textId="77777777" w:rsidTr="00BC2210">
        <w:tc>
          <w:tcPr>
            <w:tcW w:w="705" w:type="dxa"/>
            <w:vAlign w:val="bottom"/>
          </w:tcPr>
          <w:p w14:paraId="530C2BD2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0.90</w:t>
            </w:r>
          </w:p>
        </w:tc>
        <w:tc>
          <w:tcPr>
            <w:tcW w:w="2391" w:type="dxa"/>
            <w:vAlign w:val="bottom"/>
          </w:tcPr>
          <w:p w14:paraId="14F9E884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383" w:type="dxa"/>
            <w:vAlign w:val="bottom"/>
          </w:tcPr>
          <w:p w14:paraId="5259BF88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K07482</w:t>
            </w:r>
          </w:p>
        </w:tc>
        <w:tc>
          <w:tcPr>
            <w:tcW w:w="5097" w:type="dxa"/>
            <w:vAlign w:val="bottom"/>
          </w:tcPr>
          <w:p w14:paraId="5815AB5B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transposase, IS30 family</w:t>
            </w:r>
          </w:p>
        </w:tc>
      </w:tr>
      <w:tr w:rsidR="00BC2210" w:rsidRPr="00BC2210" w14:paraId="646D076D" w14:textId="77777777" w:rsidTr="00BC2210">
        <w:tc>
          <w:tcPr>
            <w:tcW w:w="705" w:type="dxa"/>
            <w:vAlign w:val="bottom"/>
          </w:tcPr>
          <w:p w14:paraId="22C5B235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0.80</w:t>
            </w:r>
          </w:p>
        </w:tc>
        <w:tc>
          <w:tcPr>
            <w:tcW w:w="2391" w:type="dxa"/>
            <w:vAlign w:val="bottom"/>
          </w:tcPr>
          <w:p w14:paraId="15525E51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383" w:type="dxa"/>
            <w:vAlign w:val="bottom"/>
          </w:tcPr>
          <w:p w14:paraId="13F912B5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K03778</w:t>
            </w:r>
          </w:p>
        </w:tc>
        <w:tc>
          <w:tcPr>
            <w:tcW w:w="5097" w:type="dxa"/>
            <w:vAlign w:val="bottom"/>
          </w:tcPr>
          <w:p w14:paraId="554F75F4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D-lactate dehydrogenase [EC:1.1.1.28]</w:t>
            </w:r>
          </w:p>
        </w:tc>
      </w:tr>
      <w:tr w:rsidR="00BC2210" w:rsidRPr="00BC2210" w14:paraId="0CD7C8A3" w14:textId="77777777" w:rsidTr="00BC2210">
        <w:tc>
          <w:tcPr>
            <w:tcW w:w="3096" w:type="dxa"/>
            <w:gridSpan w:val="2"/>
          </w:tcPr>
          <w:p w14:paraId="45C2CF1E" w14:textId="77777777" w:rsidR="00BC2210" w:rsidRPr="00BC2210" w:rsidRDefault="00BC2210" w:rsidP="00AE6F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2210">
              <w:rPr>
                <w:rFonts w:ascii="Times New Roman" w:hAnsi="Times New Roman"/>
                <w:b/>
                <w:sz w:val="24"/>
                <w:szCs w:val="24"/>
              </w:rPr>
              <w:t>Type of fatty acid: PUFA</w:t>
            </w:r>
          </w:p>
        </w:tc>
        <w:tc>
          <w:tcPr>
            <w:tcW w:w="6480" w:type="dxa"/>
            <w:gridSpan w:val="2"/>
          </w:tcPr>
          <w:p w14:paraId="5D9088AA" w14:textId="77777777" w:rsidR="00BC2210" w:rsidRPr="00BC2210" w:rsidRDefault="00BC2210" w:rsidP="00BC221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2210">
              <w:rPr>
                <w:rFonts w:ascii="Times New Roman" w:hAnsi="Times New Roman"/>
                <w:b/>
                <w:sz w:val="24"/>
                <w:szCs w:val="24"/>
              </w:rPr>
              <w:t>Percentage of variability explained: 89.1%</w:t>
            </w:r>
          </w:p>
        </w:tc>
      </w:tr>
      <w:tr w:rsidR="00BC2210" w:rsidRPr="00BC2210" w14:paraId="3F58775F" w14:textId="77777777" w:rsidTr="00BC2210">
        <w:tc>
          <w:tcPr>
            <w:tcW w:w="705" w:type="dxa"/>
            <w:vAlign w:val="bottom"/>
          </w:tcPr>
          <w:p w14:paraId="4D38D7C0" w14:textId="77777777" w:rsidR="00BC2210" w:rsidRPr="00BC2210" w:rsidRDefault="00BC2210" w:rsidP="00EE071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VIP</w:t>
            </w:r>
            <w:r w:rsidR="00B359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391" w:type="dxa"/>
            <w:vAlign w:val="bottom"/>
          </w:tcPr>
          <w:p w14:paraId="18B9C5FB" w14:textId="77777777" w:rsidR="00BC2210" w:rsidRPr="00BC2210" w:rsidRDefault="00BC2210" w:rsidP="00EE071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Coefficient</w:t>
            </w:r>
          </w:p>
        </w:tc>
        <w:tc>
          <w:tcPr>
            <w:tcW w:w="1383" w:type="dxa"/>
            <w:vAlign w:val="bottom"/>
          </w:tcPr>
          <w:p w14:paraId="29ECF0DF" w14:textId="77777777" w:rsidR="00BC2210" w:rsidRPr="00BC2210" w:rsidRDefault="00BC2210" w:rsidP="00EE0712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KEGG ID</w:t>
            </w:r>
          </w:p>
        </w:tc>
        <w:tc>
          <w:tcPr>
            <w:tcW w:w="5097" w:type="dxa"/>
            <w:vAlign w:val="bottom"/>
          </w:tcPr>
          <w:p w14:paraId="01E167D1" w14:textId="77777777" w:rsidR="00BC2210" w:rsidRPr="00BC2210" w:rsidRDefault="00BC2210" w:rsidP="00EE0712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FUNCTION</w:t>
            </w:r>
          </w:p>
        </w:tc>
      </w:tr>
      <w:tr w:rsidR="00BC2210" w:rsidRPr="00BC2210" w14:paraId="437424E9" w14:textId="77777777" w:rsidTr="00BC2210">
        <w:tc>
          <w:tcPr>
            <w:tcW w:w="705" w:type="dxa"/>
            <w:vAlign w:val="bottom"/>
          </w:tcPr>
          <w:p w14:paraId="3FE84511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1.26</w:t>
            </w:r>
          </w:p>
        </w:tc>
        <w:tc>
          <w:tcPr>
            <w:tcW w:w="2391" w:type="dxa"/>
            <w:vAlign w:val="bottom"/>
          </w:tcPr>
          <w:p w14:paraId="4CAE6794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0.23</w:t>
            </w:r>
          </w:p>
        </w:tc>
        <w:tc>
          <w:tcPr>
            <w:tcW w:w="1383" w:type="dxa"/>
            <w:vAlign w:val="bottom"/>
          </w:tcPr>
          <w:p w14:paraId="59C880C4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K06020</w:t>
            </w:r>
          </w:p>
        </w:tc>
        <w:tc>
          <w:tcPr>
            <w:tcW w:w="5097" w:type="dxa"/>
            <w:vAlign w:val="bottom"/>
          </w:tcPr>
          <w:p w14:paraId="7C00BD89" w14:textId="77777777" w:rsidR="00BC2210" w:rsidRPr="00BC2210" w:rsidRDefault="00BC2210">
            <w:pPr>
              <w:rPr>
                <w:rFonts w:ascii="Times New Roman" w:hAnsi="Times New Roman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sz w:val="24"/>
                <w:szCs w:val="24"/>
              </w:rPr>
              <w:t>energy-dependent translational throttle protein EttA</w:t>
            </w:r>
          </w:p>
        </w:tc>
      </w:tr>
      <w:tr w:rsidR="00BC2210" w:rsidRPr="00BC2210" w14:paraId="2B13C254" w14:textId="77777777" w:rsidTr="00BC2210">
        <w:tc>
          <w:tcPr>
            <w:tcW w:w="705" w:type="dxa"/>
            <w:vAlign w:val="bottom"/>
          </w:tcPr>
          <w:p w14:paraId="59B8C719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1.17</w:t>
            </w:r>
          </w:p>
        </w:tc>
        <w:tc>
          <w:tcPr>
            <w:tcW w:w="2391" w:type="dxa"/>
            <w:vAlign w:val="bottom"/>
          </w:tcPr>
          <w:p w14:paraId="20BAFCB9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0.17</w:t>
            </w:r>
          </w:p>
        </w:tc>
        <w:tc>
          <w:tcPr>
            <w:tcW w:w="1383" w:type="dxa"/>
            <w:vAlign w:val="bottom"/>
          </w:tcPr>
          <w:p w14:paraId="407E1B9A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K01682</w:t>
            </w:r>
          </w:p>
        </w:tc>
        <w:tc>
          <w:tcPr>
            <w:tcW w:w="5097" w:type="dxa"/>
            <w:vAlign w:val="bottom"/>
          </w:tcPr>
          <w:p w14:paraId="40F5A6FB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aconitate hydratase 2 [EC:4.2.1.3]</w:t>
            </w:r>
          </w:p>
        </w:tc>
      </w:tr>
      <w:tr w:rsidR="00BC2210" w:rsidRPr="00BC2210" w14:paraId="050C5AEE" w14:textId="77777777" w:rsidTr="00BC2210">
        <w:tc>
          <w:tcPr>
            <w:tcW w:w="705" w:type="dxa"/>
            <w:vAlign w:val="bottom"/>
          </w:tcPr>
          <w:p w14:paraId="3012CD82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1.15</w:t>
            </w:r>
          </w:p>
        </w:tc>
        <w:tc>
          <w:tcPr>
            <w:tcW w:w="2391" w:type="dxa"/>
            <w:vAlign w:val="bottom"/>
          </w:tcPr>
          <w:p w14:paraId="5C62C885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383" w:type="dxa"/>
            <w:vAlign w:val="bottom"/>
          </w:tcPr>
          <w:p w14:paraId="54B37D6B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K01625</w:t>
            </w:r>
          </w:p>
        </w:tc>
        <w:tc>
          <w:tcPr>
            <w:tcW w:w="5097" w:type="dxa"/>
            <w:vAlign w:val="bottom"/>
          </w:tcPr>
          <w:p w14:paraId="04DF4951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2-dehydro-3-deoxyphosphogluconate aldolase / 4-hydroxy-2-oxoglutarate aldolase [EC:4.1.2.14 4.1.3.16]</w:t>
            </w:r>
          </w:p>
        </w:tc>
      </w:tr>
      <w:tr w:rsidR="00BC2210" w:rsidRPr="00BC2210" w14:paraId="0E1B483B" w14:textId="77777777" w:rsidTr="00BC2210">
        <w:tc>
          <w:tcPr>
            <w:tcW w:w="705" w:type="dxa"/>
            <w:vAlign w:val="bottom"/>
          </w:tcPr>
          <w:p w14:paraId="46092045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1.07</w:t>
            </w:r>
          </w:p>
        </w:tc>
        <w:tc>
          <w:tcPr>
            <w:tcW w:w="2391" w:type="dxa"/>
            <w:vAlign w:val="bottom"/>
          </w:tcPr>
          <w:p w14:paraId="6727DFAA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-0.34</w:t>
            </w:r>
          </w:p>
        </w:tc>
        <w:tc>
          <w:tcPr>
            <w:tcW w:w="1383" w:type="dxa"/>
            <w:vAlign w:val="bottom"/>
          </w:tcPr>
          <w:p w14:paraId="7FBC6C79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K03698</w:t>
            </w:r>
          </w:p>
        </w:tc>
        <w:tc>
          <w:tcPr>
            <w:tcW w:w="5097" w:type="dxa"/>
            <w:vAlign w:val="bottom"/>
          </w:tcPr>
          <w:p w14:paraId="7A9A577D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CMP-binding protein</w:t>
            </w:r>
          </w:p>
        </w:tc>
      </w:tr>
      <w:tr w:rsidR="00BC2210" w:rsidRPr="00BC2210" w14:paraId="75EB19AF" w14:textId="77777777" w:rsidTr="00BC2210">
        <w:tc>
          <w:tcPr>
            <w:tcW w:w="705" w:type="dxa"/>
            <w:vAlign w:val="bottom"/>
          </w:tcPr>
          <w:p w14:paraId="47AEAF9D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1.04</w:t>
            </w:r>
          </w:p>
        </w:tc>
        <w:tc>
          <w:tcPr>
            <w:tcW w:w="2391" w:type="dxa"/>
            <w:vAlign w:val="bottom"/>
          </w:tcPr>
          <w:p w14:paraId="1393EC02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0.07</w:t>
            </w:r>
          </w:p>
        </w:tc>
        <w:tc>
          <w:tcPr>
            <w:tcW w:w="1383" w:type="dxa"/>
            <w:vAlign w:val="bottom"/>
          </w:tcPr>
          <w:p w14:paraId="2CD1D7A1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K07080</w:t>
            </w:r>
          </w:p>
        </w:tc>
        <w:tc>
          <w:tcPr>
            <w:tcW w:w="5097" w:type="dxa"/>
            <w:vAlign w:val="bottom"/>
          </w:tcPr>
          <w:p w14:paraId="0949F93C" w14:textId="77777777" w:rsidR="00BC2210" w:rsidRPr="00BC2210" w:rsidRDefault="00BC221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#N/A</w:t>
            </w:r>
          </w:p>
        </w:tc>
      </w:tr>
      <w:tr w:rsidR="00BC2210" w:rsidRPr="00BC2210" w14:paraId="053A83F0" w14:textId="77777777" w:rsidTr="00BC2210">
        <w:tc>
          <w:tcPr>
            <w:tcW w:w="705" w:type="dxa"/>
            <w:vAlign w:val="bottom"/>
          </w:tcPr>
          <w:p w14:paraId="574532D4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0.92</w:t>
            </w:r>
          </w:p>
        </w:tc>
        <w:tc>
          <w:tcPr>
            <w:tcW w:w="2391" w:type="dxa"/>
            <w:vAlign w:val="bottom"/>
          </w:tcPr>
          <w:p w14:paraId="14BBCA5B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0.13</w:t>
            </w:r>
          </w:p>
        </w:tc>
        <w:tc>
          <w:tcPr>
            <w:tcW w:w="1383" w:type="dxa"/>
            <w:vAlign w:val="bottom"/>
          </w:tcPr>
          <w:p w14:paraId="034EC8A6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K01523</w:t>
            </w:r>
          </w:p>
        </w:tc>
        <w:tc>
          <w:tcPr>
            <w:tcW w:w="5097" w:type="dxa"/>
            <w:vAlign w:val="bottom"/>
          </w:tcPr>
          <w:p w14:paraId="007435A4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phosphoribosyl-ATP pyrophosphohydrolase [EC:3.6.1.31]</w:t>
            </w:r>
          </w:p>
        </w:tc>
      </w:tr>
      <w:tr w:rsidR="00BC2210" w:rsidRPr="00BC2210" w14:paraId="35FE535E" w14:textId="77777777" w:rsidTr="00BC2210">
        <w:tc>
          <w:tcPr>
            <w:tcW w:w="705" w:type="dxa"/>
            <w:vAlign w:val="bottom"/>
          </w:tcPr>
          <w:p w14:paraId="30E450DE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0.87</w:t>
            </w:r>
          </w:p>
        </w:tc>
        <w:tc>
          <w:tcPr>
            <w:tcW w:w="2391" w:type="dxa"/>
            <w:vAlign w:val="bottom"/>
          </w:tcPr>
          <w:p w14:paraId="41FF34B0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383" w:type="dxa"/>
            <w:vAlign w:val="bottom"/>
          </w:tcPr>
          <w:p w14:paraId="76952065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K09922</w:t>
            </w:r>
          </w:p>
        </w:tc>
        <w:tc>
          <w:tcPr>
            <w:tcW w:w="5097" w:type="dxa"/>
            <w:vAlign w:val="bottom"/>
          </w:tcPr>
          <w:p w14:paraId="5208C870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hypothetical protein</w:t>
            </w:r>
          </w:p>
        </w:tc>
      </w:tr>
      <w:tr w:rsidR="00BC2210" w:rsidRPr="00BC2210" w14:paraId="54AD58D6" w14:textId="77777777" w:rsidTr="00BC2210">
        <w:tc>
          <w:tcPr>
            <w:tcW w:w="705" w:type="dxa"/>
            <w:vAlign w:val="bottom"/>
          </w:tcPr>
          <w:p w14:paraId="78D11F74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0.80</w:t>
            </w:r>
          </w:p>
        </w:tc>
        <w:tc>
          <w:tcPr>
            <w:tcW w:w="2391" w:type="dxa"/>
            <w:vAlign w:val="bottom"/>
          </w:tcPr>
          <w:p w14:paraId="09B08AF9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0.14</w:t>
            </w:r>
          </w:p>
        </w:tc>
        <w:tc>
          <w:tcPr>
            <w:tcW w:w="1383" w:type="dxa"/>
            <w:vAlign w:val="bottom"/>
          </w:tcPr>
          <w:p w14:paraId="54D0203D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K01876</w:t>
            </w:r>
          </w:p>
        </w:tc>
        <w:tc>
          <w:tcPr>
            <w:tcW w:w="5097" w:type="dxa"/>
            <w:vAlign w:val="bottom"/>
          </w:tcPr>
          <w:p w14:paraId="4F719D53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aspartyl-tRNA synthetase [EC:6.1.1.12]</w:t>
            </w:r>
          </w:p>
        </w:tc>
      </w:tr>
      <w:tr w:rsidR="00BC2210" w:rsidRPr="00BC2210" w14:paraId="3700BA61" w14:textId="77777777" w:rsidTr="00BC2210">
        <w:tc>
          <w:tcPr>
            <w:tcW w:w="3096" w:type="dxa"/>
            <w:gridSpan w:val="2"/>
          </w:tcPr>
          <w:p w14:paraId="1935E1DC" w14:textId="77777777" w:rsidR="00BC2210" w:rsidRPr="00BC2210" w:rsidRDefault="00BC2210" w:rsidP="00B3596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2210">
              <w:rPr>
                <w:rFonts w:ascii="Times New Roman" w:hAnsi="Times New Roman"/>
                <w:b/>
                <w:sz w:val="24"/>
                <w:szCs w:val="24"/>
              </w:rPr>
              <w:t xml:space="preserve">Type of fatty acid: </w:t>
            </w:r>
            <w:r w:rsidR="00B35967">
              <w:rPr>
                <w:rFonts w:ascii="Times New Roman" w:hAnsi="Times New Roman"/>
                <w:b/>
                <w:sz w:val="24"/>
                <w:szCs w:val="24"/>
              </w:rPr>
              <w:t>n-</w:t>
            </w:r>
            <w:r w:rsidRPr="00BC221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480" w:type="dxa"/>
            <w:gridSpan w:val="2"/>
          </w:tcPr>
          <w:p w14:paraId="43267FC6" w14:textId="77777777" w:rsidR="00BC2210" w:rsidRPr="00BC2210" w:rsidRDefault="00BC2210" w:rsidP="00BC221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2210">
              <w:rPr>
                <w:rFonts w:ascii="Times New Roman" w:hAnsi="Times New Roman"/>
                <w:b/>
                <w:sz w:val="24"/>
                <w:szCs w:val="24"/>
              </w:rPr>
              <w:t>Percentage of variability explained: 81.9%</w:t>
            </w:r>
          </w:p>
        </w:tc>
      </w:tr>
      <w:tr w:rsidR="00BC2210" w:rsidRPr="00BC2210" w14:paraId="75AE55DC" w14:textId="77777777" w:rsidTr="00BC2210">
        <w:tc>
          <w:tcPr>
            <w:tcW w:w="705" w:type="dxa"/>
            <w:vAlign w:val="bottom"/>
          </w:tcPr>
          <w:p w14:paraId="31FAE0D9" w14:textId="77777777" w:rsidR="00BC2210" w:rsidRPr="00BC2210" w:rsidRDefault="00BC2210" w:rsidP="00EE071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VIP</w:t>
            </w:r>
            <w:r w:rsidR="00B359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391" w:type="dxa"/>
            <w:vAlign w:val="bottom"/>
          </w:tcPr>
          <w:p w14:paraId="0090B4DC" w14:textId="77777777" w:rsidR="00BC2210" w:rsidRPr="00BC2210" w:rsidRDefault="00BC2210" w:rsidP="00EE071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Coefficient</w:t>
            </w:r>
          </w:p>
        </w:tc>
        <w:tc>
          <w:tcPr>
            <w:tcW w:w="1383" w:type="dxa"/>
            <w:vAlign w:val="bottom"/>
          </w:tcPr>
          <w:p w14:paraId="4A770F19" w14:textId="77777777" w:rsidR="00BC2210" w:rsidRPr="00BC2210" w:rsidRDefault="00BC2210" w:rsidP="00EE0712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KEGG ID</w:t>
            </w:r>
          </w:p>
        </w:tc>
        <w:tc>
          <w:tcPr>
            <w:tcW w:w="5097" w:type="dxa"/>
            <w:vAlign w:val="bottom"/>
          </w:tcPr>
          <w:p w14:paraId="548B0E3E" w14:textId="77777777" w:rsidR="00BC2210" w:rsidRPr="00BC2210" w:rsidRDefault="00BC2210" w:rsidP="00EE0712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FUNCTION</w:t>
            </w:r>
          </w:p>
        </w:tc>
      </w:tr>
      <w:tr w:rsidR="00BC2210" w:rsidRPr="00BC2210" w14:paraId="58A0840B" w14:textId="77777777" w:rsidTr="00BC2210">
        <w:tc>
          <w:tcPr>
            <w:tcW w:w="705" w:type="dxa"/>
            <w:vAlign w:val="bottom"/>
          </w:tcPr>
          <w:p w14:paraId="3C20C3FF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1.20</w:t>
            </w:r>
          </w:p>
        </w:tc>
        <w:tc>
          <w:tcPr>
            <w:tcW w:w="2391" w:type="dxa"/>
            <w:vAlign w:val="bottom"/>
          </w:tcPr>
          <w:p w14:paraId="500BD6D7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-0.37</w:t>
            </w:r>
          </w:p>
        </w:tc>
        <w:tc>
          <w:tcPr>
            <w:tcW w:w="1383" w:type="dxa"/>
            <w:vAlign w:val="bottom"/>
          </w:tcPr>
          <w:p w14:paraId="713DE1B3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K03569</w:t>
            </w:r>
          </w:p>
        </w:tc>
        <w:tc>
          <w:tcPr>
            <w:tcW w:w="5097" w:type="dxa"/>
            <w:vAlign w:val="bottom"/>
          </w:tcPr>
          <w:p w14:paraId="6E0889EF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rod shape-determining protein MreB and related proteins</w:t>
            </w:r>
          </w:p>
        </w:tc>
      </w:tr>
      <w:tr w:rsidR="00BC2210" w:rsidRPr="00BC2210" w14:paraId="3EB81B4F" w14:textId="77777777" w:rsidTr="00BC2210">
        <w:tc>
          <w:tcPr>
            <w:tcW w:w="705" w:type="dxa"/>
            <w:vAlign w:val="bottom"/>
          </w:tcPr>
          <w:p w14:paraId="20F67B55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1.14</w:t>
            </w:r>
          </w:p>
        </w:tc>
        <w:tc>
          <w:tcPr>
            <w:tcW w:w="2391" w:type="dxa"/>
            <w:vAlign w:val="bottom"/>
          </w:tcPr>
          <w:p w14:paraId="2AE61D7C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1383" w:type="dxa"/>
            <w:vAlign w:val="bottom"/>
          </w:tcPr>
          <w:p w14:paraId="5905DAF6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K02334</w:t>
            </w:r>
          </w:p>
        </w:tc>
        <w:tc>
          <w:tcPr>
            <w:tcW w:w="5097" w:type="dxa"/>
            <w:vAlign w:val="bottom"/>
          </w:tcPr>
          <w:p w14:paraId="50AE030E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DNA polymerase bacteriophage-type [EC:2.7.7.7]</w:t>
            </w:r>
          </w:p>
        </w:tc>
      </w:tr>
      <w:tr w:rsidR="00BC2210" w:rsidRPr="00BC2210" w14:paraId="1DC9D3B6" w14:textId="77777777" w:rsidTr="00BC2210">
        <w:tc>
          <w:tcPr>
            <w:tcW w:w="705" w:type="dxa"/>
            <w:vAlign w:val="bottom"/>
          </w:tcPr>
          <w:p w14:paraId="37FC7CC4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1.09</w:t>
            </w:r>
          </w:p>
        </w:tc>
        <w:tc>
          <w:tcPr>
            <w:tcW w:w="2391" w:type="dxa"/>
            <w:vAlign w:val="bottom"/>
          </w:tcPr>
          <w:p w14:paraId="6C4B4796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0.21</w:t>
            </w:r>
          </w:p>
        </w:tc>
        <w:tc>
          <w:tcPr>
            <w:tcW w:w="1383" w:type="dxa"/>
            <w:vAlign w:val="bottom"/>
          </w:tcPr>
          <w:p w14:paraId="1F064446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K00919</w:t>
            </w:r>
          </w:p>
        </w:tc>
        <w:tc>
          <w:tcPr>
            <w:tcW w:w="5097" w:type="dxa"/>
            <w:vAlign w:val="bottom"/>
          </w:tcPr>
          <w:p w14:paraId="4E75F1CB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4-diphosphocytidyl-2-C-methyl-D-erythritol kinase [EC:2.7.1.148]</w:t>
            </w:r>
          </w:p>
        </w:tc>
      </w:tr>
      <w:tr w:rsidR="00BC2210" w:rsidRPr="00BC2210" w14:paraId="1DCBFD79" w14:textId="77777777" w:rsidTr="00BC2210">
        <w:tc>
          <w:tcPr>
            <w:tcW w:w="705" w:type="dxa"/>
            <w:vAlign w:val="bottom"/>
          </w:tcPr>
          <w:p w14:paraId="62CBB439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1.05</w:t>
            </w:r>
          </w:p>
        </w:tc>
        <w:tc>
          <w:tcPr>
            <w:tcW w:w="2391" w:type="dxa"/>
            <w:vAlign w:val="bottom"/>
          </w:tcPr>
          <w:p w14:paraId="3BCDD702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383" w:type="dxa"/>
            <w:vAlign w:val="bottom"/>
          </w:tcPr>
          <w:p w14:paraId="62BE3B92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K01679</w:t>
            </w:r>
          </w:p>
        </w:tc>
        <w:tc>
          <w:tcPr>
            <w:tcW w:w="5097" w:type="dxa"/>
            <w:vAlign w:val="bottom"/>
          </w:tcPr>
          <w:p w14:paraId="370033B2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fumarate hydratase, class II [EC:4.2.1.2]</w:t>
            </w:r>
          </w:p>
        </w:tc>
      </w:tr>
      <w:tr w:rsidR="00BC2210" w:rsidRPr="00BC2210" w14:paraId="36614374" w14:textId="77777777" w:rsidTr="00BC2210">
        <w:tc>
          <w:tcPr>
            <w:tcW w:w="705" w:type="dxa"/>
            <w:vAlign w:val="bottom"/>
          </w:tcPr>
          <w:p w14:paraId="35C7BB36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1.05</w:t>
            </w:r>
          </w:p>
        </w:tc>
        <w:tc>
          <w:tcPr>
            <w:tcW w:w="2391" w:type="dxa"/>
            <w:vAlign w:val="bottom"/>
          </w:tcPr>
          <w:p w14:paraId="4A65DF8F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383" w:type="dxa"/>
            <w:vAlign w:val="bottom"/>
          </w:tcPr>
          <w:p w14:paraId="413E3BBA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K03596</w:t>
            </w:r>
          </w:p>
        </w:tc>
        <w:tc>
          <w:tcPr>
            <w:tcW w:w="5097" w:type="dxa"/>
            <w:vAlign w:val="bottom"/>
          </w:tcPr>
          <w:p w14:paraId="0B86330D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GTP-binding protein LepA</w:t>
            </w:r>
          </w:p>
        </w:tc>
      </w:tr>
      <w:tr w:rsidR="00BC2210" w:rsidRPr="00BC2210" w14:paraId="3CD4C04E" w14:textId="77777777" w:rsidTr="00BC2210">
        <w:tc>
          <w:tcPr>
            <w:tcW w:w="705" w:type="dxa"/>
            <w:vAlign w:val="bottom"/>
          </w:tcPr>
          <w:p w14:paraId="4C6588CA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1.04</w:t>
            </w:r>
          </w:p>
        </w:tc>
        <w:tc>
          <w:tcPr>
            <w:tcW w:w="2391" w:type="dxa"/>
            <w:vAlign w:val="bottom"/>
          </w:tcPr>
          <w:p w14:paraId="6E3D8A71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383" w:type="dxa"/>
            <w:vAlign w:val="bottom"/>
          </w:tcPr>
          <w:p w14:paraId="49F501D1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K01875</w:t>
            </w:r>
          </w:p>
        </w:tc>
        <w:tc>
          <w:tcPr>
            <w:tcW w:w="5097" w:type="dxa"/>
            <w:vAlign w:val="bottom"/>
          </w:tcPr>
          <w:p w14:paraId="57539700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seryl-tRNA synthetase [EC:6.1.1.11]</w:t>
            </w:r>
          </w:p>
        </w:tc>
      </w:tr>
      <w:tr w:rsidR="00BC2210" w:rsidRPr="00BC2210" w14:paraId="295540BC" w14:textId="77777777" w:rsidTr="00BC2210">
        <w:tc>
          <w:tcPr>
            <w:tcW w:w="705" w:type="dxa"/>
            <w:vAlign w:val="bottom"/>
          </w:tcPr>
          <w:p w14:paraId="48E239FD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1.01</w:t>
            </w:r>
          </w:p>
        </w:tc>
        <w:tc>
          <w:tcPr>
            <w:tcW w:w="2391" w:type="dxa"/>
            <w:vAlign w:val="bottom"/>
          </w:tcPr>
          <w:p w14:paraId="29D78DF5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-0.20</w:t>
            </w:r>
          </w:p>
        </w:tc>
        <w:tc>
          <w:tcPr>
            <w:tcW w:w="1383" w:type="dxa"/>
            <w:vAlign w:val="bottom"/>
          </w:tcPr>
          <w:p w14:paraId="4D6DAAD2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K00100</w:t>
            </w:r>
          </w:p>
        </w:tc>
        <w:tc>
          <w:tcPr>
            <w:tcW w:w="5097" w:type="dxa"/>
            <w:vAlign w:val="bottom"/>
          </w:tcPr>
          <w:p w14:paraId="033F2AAF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butanol dehydrogenase</w:t>
            </w:r>
          </w:p>
        </w:tc>
      </w:tr>
      <w:tr w:rsidR="00BC2210" w:rsidRPr="00BC2210" w14:paraId="2A65EC36" w14:textId="77777777" w:rsidTr="00BC2210">
        <w:tc>
          <w:tcPr>
            <w:tcW w:w="705" w:type="dxa"/>
            <w:vAlign w:val="bottom"/>
          </w:tcPr>
          <w:p w14:paraId="46A138E0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0.82</w:t>
            </w:r>
          </w:p>
        </w:tc>
        <w:tc>
          <w:tcPr>
            <w:tcW w:w="2391" w:type="dxa"/>
            <w:vAlign w:val="bottom"/>
          </w:tcPr>
          <w:p w14:paraId="320FCC48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-0.21</w:t>
            </w:r>
          </w:p>
        </w:tc>
        <w:tc>
          <w:tcPr>
            <w:tcW w:w="1383" w:type="dxa"/>
            <w:vAlign w:val="bottom"/>
          </w:tcPr>
          <w:p w14:paraId="231CB702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K03325</w:t>
            </w:r>
          </w:p>
        </w:tc>
        <w:tc>
          <w:tcPr>
            <w:tcW w:w="5097" w:type="dxa"/>
            <w:vAlign w:val="bottom"/>
          </w:tcPr>
          <w:p w14:paraId="1FA57AD4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arsenite transporter, ACR3 family</w:t>
            </w:r>
          </w:p>
        </w:tc>
      </w:tr>
      <w:tr w:rsidR="00BC2210" w:rsidRPr="00BC2210" w14:paraId="41B28F8D" w14:textId="77777777" w:rsidTr="00BC2210">
        <w:tc>
          <w:tcPr>
            <w:tcW w:w="705" w:type="dxa"/>
            <w:vAlign w:val="bottom"/>
          </w:tcPr>
          <w:p w14:paraId="23239B40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0.81</w:t>
            </w:r>
          </w:p>
        </w:tc>
        <w:tc>
          <w:tcPr>
            <w:tcW w:w="2391" w:type="dxa"/>
            <w:vAlign w:val="bottom"/>
          </w:tcPr>
          <w:p w14:paraId="2807B29B" w14:textId="77777777" w:rsidR="00BC2210" w:rsidRPr="00BC2210" w:rsidRDefault="00BC22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383" w:type="dxa"/>
            <w:vAlign w:val="bottom"/>
          </w:tcPr>
          <w:p w14:paraId="4A5B9B4E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K00088</w:t>
            </w:r>
          </w:p>
        </w:tc>
        <w:tc>
          <w:tcPr>
            <w:tcW w:w="5097" w:type="dxa"/>
            <w:vAlign w:val="bottom"/>
          </w:tcPr>
          <w:p w14:paraId="3761E59D" w14:textId="77777777" w:rsidR="00BC2210" w:rsidRPr="00BC2210" w:rsidRDefault="00BC22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210">
              <w:rPr>
                <w:rFonts w:ascii="Times New Roman" w:hAnsi="Times New Roman"/>
                <w:color w:val="000000"/>
                <w:sz w:val="24"/>
                <w:szCs w:val="24"/>
              </w:rPr>
              <w:t>IMP dehydrogenase [EC:1.1.1.205]</w:t>
            </w:r>
          </w:p>
        </w:tc>
      </w:tr>
    </w:tbl>
    <w:p w14:paraId="7A39F40D" w14:textId="77777777" w:rsidR="00AD6DC7" w:rsidRPr="007733D0" w:rsidRDefault="00B35967" w:rsidP="0013741F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*</w:t>
      </w:r>
      <w:r w:rsidRPr="00B359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Variable importance for projection (VIP)</w:t>
      </w:r>
    </w:p>
    <w:sectPr w:rsidR="00AD6DC7" w:rsidRPr="007733D0" w:rsidSect="00096831">
      <w:pgSz w:w="12240" w:h="15840"/>
      <w:pgMar w:top="1440" w:right="1440" w:bottom="1440" w:left="1440" w:header="720" w:footer="720" w:gutter="0"/>
      <w:lnNumType w:countBy="1" w:restart="continuous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73EF36" w14:textId="77777777" w:rsidR="00A11A59" w:rsidRDefault="00A11A59" w:rsidP="00457AA8">
      <w:pPr>
        <w:spacing w:after="0" w:line="240" w:lineRule="auto"/>
      </w:pPr>
      <w:r>
        <w:separator/>
      </w:r>
    </w:p>
  </w:endnote>
  <w:endnote w:type="continuationSeparator" w:id="0">
    <w:p w14:paraId="4D2B1A05" w14:textId="77777777" w:rsidR="00A11A59" w:rsidRDefault="00A11A59" w:rsidP="00457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048780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FFBF7D" w14:textId="77777777" w:rsidR="005941E1" w:rsidRDefault="005941E1">
        <w:pPr>
          <w:pStyle w:val="Pieddepag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14:paraId="57622A00" w14:textId="77777777" w:rsidR="005941E1" w:rsidRDefault="005941E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122CA8" w14:textId="77777777" w:rsidR="00A11A59" w:rsidRDefault="00A11A59" w:rsidP="00457AA8">
      <w:pPr>
        <w:spacing w:after="0" w:line="240" w:lineRule="auto"/>
      </w:pPr>
      <w:r>
        <w:separator/>
      </w:r>
    </w:p>
  </w:footnote>
  <w:footnote w:type="continuationSeparator" w:id="0">
    <w:p w14:paraId="632B15AA" w14:textId="77777777" w:rsidR="00A11A59" w:rsidRDefault="00A11A59" w:rsidP="00457A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B438FC"/>
    <w:multiLevelType w:val="hybridMultilevel"/>
    <w:tmpl w:val="98300CB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E232EC"/>
    <w:multiLevelType w:val="hybridMultilevel"/>
    <w:tmpl w:val="824C289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336CF7"/>
    <w:multiLevelType w:val="hybridMultilevel"/>
    <w:tmpl w:val="37C4E93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298" w:hanging="360"/>
      </w:pPr>
    </w:lvl>
    <w:lvl w:ilvl="2" w:tplc="0809001B" w:tentative="1">
      <w:start w:val="1"/>
      <w:numFmt w:val="lowerRoman"/>
      <w:lvlText w:val="%3."/>
      <w:lvlJc w:val="right"/>
      <w:pPr>
        <w:ind w:left="2018" w:hanging="180"/>
      </w:pPr>
    </w:lvl>
    <w:lvl w:ilvl="3" w:tplc="0809000F" w:tentative="1">
      <w:start w:val="1"/>
      <w:numFmt w:val="decimal"/>
      <w:lvlText w:val="%4."/>
      <w:lvlJc w:val="left"/>
      <w:pPr>
        <w:ind w:left="2738" w:hanging="360"/>
      </w:pPr>
    </w:lvl>
    <w:lvl w:ilvl="4" w:tplc="08090019" w:tentative="1">
      <w:start w:val="1"/>
      <w:numFmt w:val="lowerLetter"/>
      <w:lvlText w:val="%5."/>
      <w:lvlJc w:val="left"/>
      <w:pPr>
        <w:ind w:left="3458" w:hanging="360"/>
      </w:pPr>
    </w:lvl>
    <w:lvl w:ilvl="5" w:tplc="0809001B" w:tentative="1">
      <w:start w:val="1"/>
      <w:numFmt w:val="lowerRoman"/>
      <w:lvlText w:val="%6."/>
      <w:lvlJc w:val="right"/>
      <w:pPr>
        <w:ind w:left="4178" w:hanging="180"/>
      </w:pPr>
    </w:lvl>
    <w:lvl w:ilvl="6" w:tplc="0809000F" w:tentative="1">
      <w:start w:val="1"/>
      <w:numFmt w:val="decimal"/>
      <w:lvlText w:val="%7."/>
      <w:lvlJc w:val="left"/>
      <w:pPr>
        <w:ind w:left="4898" w:hanging="360"/>
      </w:pPr>
    </w:lvl>
    <w:lvl w:ilvl="7" w:tplc="08090019" w:tentative="1">
      <w:start w:val="1"/>
      <w:numFmt w:val="lowerLetter"/>
      <w:lvlText w:val="%8."/>
      <w:lvlJc w:val="left"/>
      <w:pPr>
        <w:ind w:left="5618" w:hanging="360"/>
      </w:pPr>
    </w:lvl>
    <w:lvl w:ilvl="8" w:tplc="080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c AUFFRET">
    <w15:presenceInfo w15:providerId="Windows Live" w15:userId="af7d1cd63e4b80c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AA8"/>
    <w:rsid w:val="0000626A"/>
    <w:rsid w:val="00022C33"/>
    <w:rsid w:val="00026D9F"/>
    <w:rsid w:val="00054D8E"/>
    <w:rsid w:val="00096831"/>
    <w:rsid w:val="000A68EB"/>
    <w:rsid w:val="000D6FD6"/>
    <w:rsid w:val="000E363D"/>
    <w:rsid w:val="0013741F"/>
    <w:rsid w:val="00140628"/>
    <w:rsid w:val="00140B8E"/>
    <w:rsid w:val="001575AD"/>
    <w:rsid w:val="0019058A"/>
    <w:rsid w:val="001C2323"/>
    <w:rsid w:val="001E3069"/>
    <w:rsid w:val="00241420"/>
    <w:rsid w:val="00282AC2"/>
    <w:rsid w:val="002A6D93"/>
    <w:rsid w:val="0035109D"/>
    <w:rsid w:val="00365180"/>
    <w:rsid w:val="00366267"/>
    <w:rsid w:val="00392BE2"/>
    <w:rsid w:val="003A6610"/>
    <w:rsid w:val="003C36E2"/>
    <w:rsid w:val="003F4BEE"/>
    <w:rsid w:val="0045663C"/>
    <w:rsid w:val="00457AA8"/>
    <w:rsid w:val="00467C80"/>
    <w:rsid w:val="004831E0"/>
    <w:rsid w:val="004B2B8C"/>
    <w:rsid w:val="004C76ED"/>
    <w:rsid w:val="004D2180"/>
    <w:rsid w:val="005205DF"/>
    <w:rsid w:val="005941E1"/>
    <w:rsid w:val="00617B5B"/>
    <w:rsid w:val="00624568"/>
    <w:rsid w:val="0063543E"/>
    <w:rsid w:val="006628A5"/>
    <w:rsid w:val="00677397"/>
    <w:rsid w:val="006A0FEA"/>
    <w:rsid w:val="007532B3"/>
    <w:rsid w:val="007A5119"/>
    <w:rsid w:val="00803954"/>
    <w:rsid w:val="008F7FD4"/>
    <w:rsid w:val="009A232E"/>
    <w:rsid w:val="00A10A53"/>
    <w:rsid w:val="00A11A59"/>
    <w:rsid w:val="00A53E48"/>
    <w:rsid w:val="00AC6B06"/>
    <w:rsid w:val="00AD6DC7"/>
    <w:rsid w:val="00AE6FA4"/>
    <w:rsid w:val="00B2536C"/>
    <w:rsid w:val="00B26A3A"/>
    <w:rsid w:val="00B35967"/>
    <w:rsid w:val="00B70239"/>
    <w:rsid w:val="00BA6D0F"/>
    <w:rsid w:val="00BC2210"/>
    <w:rsid w:val="00C004B7"/>
    <w:rsid w:val="00C2455F"/>
    <w:rsid w:val="00C5517D"/>
    <w:rsid w:val="00C763A5"/>
    <w:rsid w:val="00CA121C"/>
    <w:rsid w:val="00CA69EC"/>
    <w:rsid w:val="00D16753"/>
    <w:rsid w:val="00D21FE5"/>
    <w:rsid w:val="00D224E6"/>
    <w:rsid w:val="00D7468A"/>
    <w:rsid w:val="00D8215D"/>
    <w:rsid w:val="00DF51CD"/>
    <w:rsid w:val="00E57EA0"/>
    <w:rsid w:val="00E75CE7"/>
    <w:rsid w:val="00E77E0C"/>
    <w:rsid w:val="00EE0712"/>
    <w:rsid w:val="00F25104"/>
    <w:rsid w:val="00F270FB"/>
    <w:rsid w:val="00F762EA"/>
    <w:rsid w:val="00FA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267E8"/>
  <w15:docId w15:val="{AFC4262D-9776-4C1C-954A-AD99B768E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0628"/>
  </w:style>
  <w:style w:type="paragraph" w:styleId="Titre1">
    <w:name w:val="heading 1"/>
    <w:basedOn w:val="Normal"/>
    <w:next w:val="Normal"/>
    <w:link w:val="Titre1Car"/>
    <w:uiPriority w:val="9"/>
    <w:qFormat/>
    <w:rsid w:val="00AD6D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D6DC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57AA8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457A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7AA8"/>
  </w:style>
  <w:style w:type="paragraph" w:styleId="Pieddepage">
    <w:name w:val="footer"/>
    <w:basedOn w:val="Normal"/>
    <w:link w:val="PieddepageCar"/>
    <w:uiPriority w:val="99"/>
    <w:unhideWhenUsed/>
    <w:rsid w:val="00457A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57AA8"/>
  </w:style>
  <w:style w:type="character" w:styleId="Numrodeligne">
    <w:name w:val="line number"/>
    <w:basedOn w:val="Policepardfaut"/>
    <w:uiPriority w:val="99"/>
    <w:semiHidden/>
    <w:unhideWhenUsed/>
    <w:rsid w:val="00457AA8"/>
  </w:style>
  <w:style w:type="character" w:customStyle="1" w:styleId="Titre1Car">
    <w:name w:val="Titre 1 Car"/>
    <w:basedOn w:val="Policepardfaut"/>
    <w:link w:val="Titre1"/>
    <w:uiPriority w:val="9"/>
    <w:rsid w:val="00AD6D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AD6DC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aragraphedeliste">
    <w:name w:val="List Paragraph"/>
    <w:basedOn w:val="Normal"/>
    <w:uiPriority w:val="34"/>
    <w:qFormat/>
    <w:rsid w:val="00AD6DC7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character" w:styleId="lev">
    <w:name w:val="Strong"/>
    <w:basedOn w:val="Policepardfaut"/>
    <w:uiPriority w:val="22"/>
    <w:qFormat/>
    <w:rsid w:val="00AD6DC7"/>
    <w:rPr>
      <w:b/>
      <w:bCs/>
    </w:rPr>
  </w:style>
  <w:style w:type="table" w:styleId="Grilledutableau">
    <w:name w:val="Table Grid"/>
    <w:basedOn w:val="TableauNormal"/>
    <w:uiPriority w:val="39"/>
    <w:rsid w:val="00AD6DC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D6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DC7"/>
    <w:rPr>
      <w:rFonts w:ascii="Tahoma" w:hAnsi="Tahoma" w:cs="Tahoma"/>
      <w:sz w:val="16"/>
      <w:szCs w:val="16"/>
    </w:rPr>
  </w:style>
  <w:style w:type="character" w:styleId="Lienhypertextesuivivisit">
    <w:name w:val="FollowedHyperlink"/>
    <w:basedOn w:val="Policepardfaut"/>
    <w:uiPriority w:val="99"/>
    <w:semiHidden/>
    <w:unhideWhenUsed/>
    <w:rsid w:val="00AD6DC7"/>
    <w:rPr>
      <w:color w:val="800080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AD6DC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6DC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6DC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6DC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6DC7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AD6DC7"/>
    <w:pPr>
      <w:spacing w:after="0" w:line="240" w:lineRule="auto"/>
    </w:pPr>
  </w:style>
  <w:style w:type="paragraph" w:customStyle="1" w:styleId="Title1">
    <w:name w:val="Title1"/>
    <w:basedOn w:val="Normal"/>
    <w:uiPriority w:val="99"/>
    <w:rsid w:val="00AD6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desc">
    <w:name w:val="desc"/>
    <w:basedOn w:val="Normal"/>
    <w:uiPriority w:val="99"/>
    <w:rsid w:val="00AD6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details">
    <w:name w:val="details"/>
    <w:basedOn w:val="Normal"/>
    <w:uiPriority w:val="99"/>
    <w:rsid w:val="00AD6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jrnl">
    <w:name w:val="jrnl"/>
    <w:basedOn w:val="Policepardfaut"/>
    <w:rsid w:val="00AD6DC7"/>
  </w:style>
  <w:style w:type="paragraph" w:styleId="NormalWeb">
    <w:name w:val="Normal (Web)"/>
    <w:basedOn w:val="Normal"/>
    <w:uiPriority w:val="99"/>
    <w:semiHidden/>
    <w:unhideWhenUsed/>
    <w:rsid w:val="00AD6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it">
    <w:name w:val="cit"/>
    <w:basedOn w:val="Policepardfaut"/>
    <w:rsid w:val="00AD6DC7"/>
  </w:style>
  <w:style w:type="character" w:customStyle="1" w:styleId="fm-vol-iss-date">
    <w:name w:val="fm-vol-iss-date"/>
    <w:basedOn w:val="Policepardfaut"/>
    <w:rsid w:val="00AD6DC7"/>
  </w:style>
  <w:style w:type="character" w:customStyle="1" w:styleId="doi">
    <w:name w:val="doi"/>
    <w:basedOn w:val="Policepardfaut"/>
    <w:rsid w:val="00AD6DC7"/>
  </w:style>
  <w:style w:type="character" w:customStyle="1" w:styleId="fm-citation-ids-label">
    <w:name w:val="fm-citation-ids-label"/>
    <w:basedOn w:val="Policepardfaut"/>
    <w:rsid w:val="00AD6DC7"/>
  </w:style>
  <w:style w:type="character" w:styleId="Mentionnonrsolue">
    <w:name w:val="Unresolved Mention"/>
    <w:basedOn w:val="Policepardfaut"/>
    <w:uiPriority w:val="99"/>
    <w:semiHidden/>
    <w:unhideWhenUsed/>
    <w:rsid w:val="005941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enecl85@gmail.com" TargetMode="External"/><Relationship Id="rId13" Type="http://schemas.openxmlformats.org/officeDocument/2006/relationships/hyperlink" Target="mailto:Mick.watson@roslin.ed.ac.uk" TargetMode="Externa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yperlink" Target="mailto:s.stergiadis@reading.ac.uk" TargetMode="External"/><Relationship Id="rId12" Type="http://schemas.openxmlformats.org/officeDocument/2006/relationships/hyperlink" Target="mailto:d.j.humphries@reading.ac.u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Richard.Dewhurst@sruc.ac.uk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Marc.Auffret@danone.com" TargetMode="External"/><Relationship Id="rId10" Type="http://schemas.openxmlformats.org/officeDocument/2006/relationships/hyperlink" Target="mailto:rob.stewart@ed.ac.uk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Marina.mora_ortiz@kcl.ac.uk" TargetMode="External"/><Relationship Id="rId14" Type="http://schemas.openxmlformats.org/officeDocument/2006/relationships/hyperlink" Target="mailto:Rainer.Roehe@sruc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33</Pages>
  <Words>8794</Words>
  <Characters>48372</Characters>
  <Application>Microsoft Office Word</Application>
  <DocSecurity>0</DocSecurity>
  <Lines>403</Lines>
  <Paragraphs>114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SRUC</Company>
  <LinksUpToDate>false</LinksUpToDate>
  <CharactersWithSpaces>57052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Auffret</dc:creator>
  <cp:lastModifiedBy>Marc AUFFRET</cp:lastModifiedBy>
  <cp:revision>5</cp:revision>
  <dcterms:created xsi:type="dcterms:W3CDTF">2020-04-15T16:04:00Z</dcterms:created>
  <dcterms:modified xsi:type="dcterms:W3CDTF">2020-05-10T15:13:00Z</dcterms:modified>
</cp:coreProperties>
</file>