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54804F" w14:textId="77777777" w:rsidR="00FD7448" w:rsidRDefault="00FD7448" w:rsidP="00BD6B14">
      <w:pPr>
        <w:spacing w:line="360" w:lineRule="auto"/>
        <w:rPr>
          <w:b/>
          <w:bCs/>
        </w:rPr>
      </w:pPr>
      <w:r w:rsidRPr="00FD7448">
        <w:rPr>
          <w:b/>
          <w:bCs/>
        </w:rPr>
        <w:t xml:space="preserve">Improving infection control behavior patterns in the home during the COVID-19 pandemic: an observational study of the web-based behavioral intervention ‘Germ </w:t>
      </w:r>
      <w:proofErr w:type="spellStart"/>
      <w:r w:rsidRPr="00FD7448">
        <w:rPr>
          <w:b/>
          <w:bCs/>
        </w:rPr>
        <w:t>Defence</w:t>
      </w:r>
      <w:proofErr w:type="spellEnd"/>
      <w:r w:rsidRPr="00FD7448">
        <w:rPr>
          <w:b/>
          <w:bCs/>
        </w:rPr>
        <w:t>’</w:t>
      </w:r>
    </w:p>
    <w:p w14:paraId="06DF996E" w14:textId="77777777" w:rsidR="00BD6B14" w:rsidRPr="00C57D46" w:rsidRDefault="00BD6B14" w:rsidP="00BD6B14">
      <w:pPr>
        <w:spacing w:line="360" w:lineRule="auto"/>
        <w:rPr>
          <w:b/>
          <w:bCs/>
        </w:rPr>
      </w:pPr>
    </w:p>
    <w:p w14:paraId="6DE15240" w14:textId="1062C4BD" w:rsidR="00BD6B14" w:rsidRPr="00B80E87" w:rsidRDefault="00BD6B14" w:rsidP="00BD6B14">
      <w:pPr>
        <w:spacing w:line="360" w:lineRule="auto"/>
      </w:pPr>
      <w:r w:rsidRPr="00C57D46">
        <w:t>Ben Ainsworth</w:t>
      </w:r>
      <w:r w:rsidRPr="00C57D46">
        <w:rPr>
          <w:vertAlign w:val="superscript"/>
        </w:rPr>
        <w:t>1,2</w:t>
      </w:r>
      <w:r w:rsidR="00B80E87">
        <w:br/>
      </w:r>
      <w:r w:rsidRPr="00C57D46">
        <w:t>Sascha Miller</w:t>
      </w:r>
      <w:r w:rsidRPr="00C57D46">
        <w:rPr>
          <w:vertAlign w:val="superscript"/>
        </w:rPr>
        <w:t>3</w:t>
      </w:r>
      <w:r w:rsidR="00B80E87">
        <w:br/>
      </w:r>
      <w:r w:rsidRPr="00C57D46">
        <w:t>James Denison-Day</w:t>
      </w:r>
      <w:r w:rsidRPr="00C57D46">
        <w:rPr>
          <w:vertAlign w:val="superscript"/>
        </w:rPr>
        <w:t>3</w:t>
      </w:r>
      <w:r w:rsidR="00B80E87">
        <w:br/>
      </w:r>
      <w:r w:rsidRPr="00C57D46">
        <w:t>Beth Stuart</w:t>
      </w:r>
      <w:r w:rsidRPr="00C57D46">
        <w:rPr>
          <w:vertAlign w:val="superscript"/>
        </w:rPr>
        <w:t>4</w:t>
      </w:r>
      <w:r w:rsidR="00B80E87">
        <w:br/>
      </w:r>
      <w:r w:rsidRPr="00C57D46">
        <w:t>Julia Groot</w:t>
      </w:r>
      <w:r w:rsidRPr="00C57D46">
        <w:rPr>
          <w:vertAlign w:val="superscript"/>
        </w:rPr>
        <w:t>1</w:t>
      </w:r>
      <w:r w:rsidR="00B80E87">
        <w:br/>
      </w:r>
      <w:r w:rsidR="006E5069" w:rsidRPr="00C57D46">
        <w:t>Cathy Rice</w:t>
      </w:r>
      <w:r w:rsidR="006E5069" w:rsidRPr="00C57D46">
        <w:rPr>
          <w:vertAlign w:val="superscript"/>
        </w:rPr>
        <w:t>5</w:t>
      </w:r>
      <w:r w:rsidR="00B80E87">
        <w:br/>
      </w:r>
      <w:r w:rsidR="006E5069" w:rsidRPr="00C57D46">
        <w:t>Jennifer Bostock</w:t>
      </w:r>
      <w:r w:rsidR="00456C07" w:rsidRPr="00C57D46">
        <w:rPr>
          <w:vertAlign w:val="superscript"/>
        </w:rPr>
        <w:t>5,6</w:t>
      </w:r>
      <w:r w:rsidR="00B80E87">
        <w:br/>
      </w:r>
      <w:r w:rsidR="006411FD" w:rsidRPr="00C57D46">
        <w:t>Xiao-Yang Hu</w:t>
      </w:r>
      <w:r w:rsidR="006411FD" w:rsidRPr="00C57D46">
        <w:rPr>
          <w:vertAlign w:val="superscript"/>
        </w:rPr>
        <w:t>4</w:t>
      </w:r>
      <w:r w:rsidR="00B80E87">
        <w:br/>
      </w:r>
      <w:r w:rsidR="006411FD" w:rsidRPr="00C57D46">
        <w:t>Kate Morton</w:t>
      </w:r>
      <w:r w:rsidR="006411FD" w:rsidRPr="00C57D46">
        <w:rPr>
          <w:vertAlign w:val="superscript"/>
        </w:rPr>
        <w:t>3</w:t>
      </w:r>
      <w:r w:rsidR="00B80E87">
        <w:br/>
      </w:r>
      <w:r w:rsidR="002F14B5" w:rsidRPr="00C57D46">
        <w:t>Lauren Towler</w:t>
      </w:r>
      <w:r w:rsidR="002F14B5" w:rsidRPr="00C57D46">
        <w:rPr>
          <w:vertAlign w:val="superscript"/>
        </w:rPr>
        <w:t>3</w:t>
      </w:r>
      <w:r w:rsidR="00B80E87">
        <w:rPr>
          <w:vertAlign w:val="superscript"/>
        </w:rPr>
        <w:br/>
      </w:r>
      <w:r w:rsidR="006411FD" w:rsidRPr="00C57D46">
        <w:t>Michael Moore</w:t>
      </w:r>
      <w:r w:rsidR="006411FD" w:rsidRPr="00C57D46">
        <w:rPr>
          <w:vertAlign w:val="superscript"/>
        </w:rPr>
        <w:t>4</w:t>
      </w:r>
      <w:r w:rsidR="00B80E87">
        <w:br/>
      </w:r>
      <w:r w:rsidR="006411FD" w:rsidRPr="00C57D46">
        <w:t>Merlin L Willcox</w:t>
      </w:r>
      <w:r w:rsidR="006411FD" w:rsidRPr="00C57D46">
        <w:rPr>
          <w:vertAlign w:val="superscript"/>
        </w:rPr>
        <w:t>4</w:t>
      </w:r>
      <w:r w:rsidR="00B80E87">
        <w:rPr>
          <w:vertAlign w:val="superscript"/>
        </w:rPr>
        <w:br/>
      </w:r>
      <w:r w:rsidR="006411FD" w:rsidRPr="00C57D46">
        <w:t>Tim Chadborn</w:t>
      </w:r>
      <w:r w:rsidR="004F61F7" w:rsidRPr="00C57D46">
        <w:rPr>
          <w:vertAlign w:val="superscript"/>
        </w:rPr>
        <w:t>8</w:t>
      </w:r>
      <w:r w:rsidR="00B80E87">
        <w:br/>
      </w:r>
      <w:r w:rsidR="006411FD" w:rsidRPr="00C57D46">
        <w:t>Natalie Gold</w:t>
      </w:r>
      <w:r w:rsidR="00F52B7C" w:rsidRPr="00C57D46">
        <w:rPr>
          <w:vertAlign w:val="superscript"/>
        </w:rPr>
        <w:t>8</w:t>
      </w:r>
      <w:r w:rsidR="006411FD" w:rsidRPr="00C57D46">
        <w:rPr>
          <w:vertAlign w:val="superscript"/>
        </w:rPr>
        <w:t>,</w:t>
      </w:r>
      <w:r w:rsidR="004F61F7" w:rsidRPr="00C57D46">
        <w:rPr>
          <w:vertAlign w:val="superscript"/>
        </w:rPr>
        <w:t>9</w:t>
      </w:r>
      <w:r w:rsidR="00B80E87">
        <w:rPr>
          <w:vertAlign w:val="superscript"/>
        </w:rPr>
        <w:br/>
      </w:r>
      <w:r w:rsidR="004F61F7" w:rsidRPr="00C57D46">
        <w:t>Richard Amlôt</w:t>
      </w:r>
      <w:r w:rsidR="004F61F7" w:rsidRPr="00C57D46">
        <w:rPr>
          <w:vertAlign w:val="superscript"/>
        </w:rPr>
        <w:t>7</w:t>
      </w:r>
      <w:r w:rsidR="00B80E87">
        <w:br/>
      </w:r>
      <w:r w:rsidR="00E74133" w:rsidRPr="00C57D46">
        <w:t>Paul Little</w:t>
      </w:r>
      <w:r w:rsidR="00E74133" w:rsidRPr="00C57D46">
        <w:rPr>
          <w:vertAlign w:val="superscript"/>
        </w:rPr>
        <w:t>4</w:t>
      </w:r>
      <w:r w:rsidR="00B80E87">
        <w:rPr>
          <w:vertAlign w:val="superscript"/>
        </w:rPr>
        <w:br/>
      </w:r>
      <w:r w:rsidRPr="00C57D46">
        <w:t>Lucy Yardley</w:t>
      </w:r>
      <w:r w:rsidRPr="00C57D46">
        <w:rPr>
          <w:vertAlign w:val="superscript"/>
        </w:rPr>
        <w:t>3,</w:t>
      </w:r>
      <w:r w:rsidR="00D142DE" w:rsidRPr="00C57D46">
        <w:rPr>
          <w:vertAlign w:val="superscript"/>
        </w:rPr>
        <w:t>10</w:t>
      </w:r>
    </w:p>
    <w:p w14:paraId="781D5310" w14:textId="77777777" w:rsidR="00BD6B14" w:rsidRPr="00C57D46" w:rsidRDefault="00BD6B14" w:rsidP="00BD6B14">
      <w:pPr>
        <w:spacing w:line="360" w:lineRule="auto"/>
        <w:rPr>
          <w:b/>
          <w:bCs/>
        </w:rPr>
      </w:pPr>
    </w:p>
    <w:p w14:paraId="180889B9" w14:textId="77777777" w:rsidR="00BD6B14" w:rsidRPr="00C57D46" w:rsidRDefault="00BD6B14" w:rsidP="00BD6B14">
      <w:pPr>
        <w:pStyle w:val="ListParagraph"/>
        <w:numPr>
          <w:ilvl w:val="0"/>
          <w:numId w:val="13"/>
        </w:numPr>
        <w:spacing w:line="360" w:lineRule="auto"/>
      </w:pPr>
      <w:r w:rsidRPr="00C57D46">
        <w:t>Department of Psychology, University of Bath, UK.</w:t>
      </w:r>
    </w:p>
    <w:p w14:paraId="1A9829E5" w14:textId="77777777" w:rsidR="00BD6B14" w:rsidRPr="00C57D46" w:rsidRDefault="00BD6B14" w:rsidP="00BD6B14">
      <w:pPr>
        <w:pStyle w:val="ListParagraph"/>
        <w:numPr>
          <w:ilvl w:val="0"/>
          <w:numId w:val="13"/>
        </w:numPr>
        <w:spacing w:line="360" w:lineRule="auto"/>
      </w:pPr>
      <w:r w:rsidRPr="00C57D46">
        <w:t>NIHR Biomedical Research Centre, Faculty of Medicine, University of Southampton, UK.</w:t>
      </w:r>
    </w:p>
    <w:p w14:paraId="5A8BE5B2" w14:textId="77777777" w:rsidR="00BD6B14" w:rsidRPr="00C57D46" w:rsidRDefault="00BD6B14" w:rsidP="00BD6B14">
      <w:pPr>
        <w:pStyle w:val="ListParagraph"/>
        <w:numPr>
          <w:ilvl w:val="0"/>
          <w:numId w:val="13"/>
        </w:numPr>
        <w:spacing w:line="360" w:lineRule="auto"/>
      </w:pPr>
      <w:r w:rsidRPr="00C57D46">
        <w:t>School of Psychology, University of Southampton, UK.</w:t>
      </w:r>
    </w:p>
    <w:p w14:paraId="43F7BDA6" w14:textId="77777777" w:rsidR="00BD6B14" w:rsidRPr="00C57D46" w:rsidRDefault="00BD6B14" w:rsidP="00BD6B14">
      <w:pPr>
        <w:pStyle w:val="ListParagraph"/>
        <w:numPr>
          <w:ilvl w:val="0"/>
          <w:numId w:val="13"/>
        </w:numPr>
        <w:spacing w:line="360" w:lineRule="auto"/>
      </w:pPr>
      <w:r w:rsidRPr="00C57D46">
        <w:t>Primary Care Population Sciences</w:t>
      </w:r>
      <w:r w:rsidR="00E74133" w:rsidRPr="00C57D46">
        <w:t xml:space="preserve"> and Medical Education</w:t>
      </w:r>
      <w:r w:rsidRPr="00C57D46">
        <w:t>, University of Southampton, UK.</w:t>
      </w:r>
    </w:p>
    <w:p w14:paraId="123356EF" w14:textId="77777777" w:rsidR="00456C07" w:rsidRPr="00C57D46" w:rsidRDefault="00456C07" w:rsidP="00BD6B14">
      <w:pPr>
        <w:pStyle w:val="ListParagraph"/>
        <w:numPr>
          <w:ilvl w:val="0"/>
          <w:numId w:val="13"/>
        </w:numPr>
        <w:spacing w:line="360" w:lineRule="auto"/>
      </w:pPr>
      <w:r w:rsidRPr="00C57D46">
        <w:t>Public Contributor</w:t>
      </w:r>
    </w:p>
    <w:p w14:paraId="569AC931" w14:textId="77777777" w:rsidR="00456C07" w:rsidRPr="00C57D46" w:rsidRDefault="00456C07" w:rsidP="00456C07">
      <w:pPr>
        <w:pStyle w:val="ListParagraph"/>
        <w:numPr>
          <w:ilvl w:val="0"/>
          <w:numId w:val="13"/>
        </w:numPr>
        <w:spacing w:line="360" w:lineRule="auto"/>
      </w:pPr>
      <w:r w:rsidRPr="00C57D46">
        <w:t>Policy Research Unit, London School of Hygiene &amp; Tropical Medicine, UK.</w:t>
      </w:r>
    </w:p>
    <w:p w14:paraId="0B2549C0" w14:textId="77777777" w:rsidR="00087D3E" w:rsidRPr="00C57D46" w:rsidRDefault="00087D3E" w:rsidP="00087D3E">
      <w:pPr>
        <w:pStyle w:val="ListParagraph"/>
        <w:numPr>
          <w:ilvl w:val="0"/>
          <w:numId w:val="13"/>
        </w:numPr>
        <w:spacing w:line="360" w:lineRule="auto"/>
      </w:pPr>
      <w:proofErr w:type="spellStart"/>
      <w:r w:rsidRPr="00C57D46">
        <w:t>Behavioural</w:t>
      </w:r>
      <w:proofErr w:type="spellEnd"/>
      <w:r w:rsidRPr="00C57D46">
        <w:t xml:space="preserve"> Science Team, Emergency Response Department Science and Technology, Public Health England, UK</w:t>
      </w:r>
    </w:p>
    <w:p w14:paraId="308B0246" w14:textId="77777777" w:rsidR="004F61F7" w:rsidRPr="00C57D46" w:rsidRDefault="004F61F7" w:rsidP="004F61F7">
      <w:pPr>
        <w:pStyle w:val="ListParagraph"/>
        <w:numPr>
          <w:ilvl w:val="0"/>
          <w:numId w:val="13"/>
        </w:numPr>
        <w:spacing w:line="360" w:lineRule="auto"/>
      </w:pPr>
      <w:r w:rsidRPr="00C57D46">
        <w:t xml:space="preserve">Public Health England </w:t>
      </w:r>
      <w:proofErr w:type="spellStart"/>
      <w:r w:rsidRPr="00C57D46">
        <w:t>Behavioural</w:t>
      </w:r>
      <w:proofErr w:type="spellEnd"/>
      <w:r w:rsidRPr="00C57D46">
        <w:t xml:space="preserve"> Insights, Public Health England, UK</w:t>
      </w:r>
    </w:p>
    <w:p w14:paraId="5FE301C2" w14:textId="77777777" w:rsidR="006411FD" w:rsidRPr="00C57D46" w:rsidRDefault="006411FD" w:rsidP="006411FD">
      <w:pPr>
        <w:pStyle w:val="ListParagraph"/>
        <w:numPr>
          <w:ilvl w:val="0"/>
          <w:numId w:val="13"/>
        </w:numPr>
        <w:spacing w:line="360" w:lineRule="auto"/>
      </w:pPr>
      <w:r w:rsidRPr="00C57D46">
        <w:t>Faculty of Philosophy, University of Oxford, UK</w:t>
      </w:r>
    </w:p>
    <w:p w14:paraId="22C75083" w14:textId="77777777" w:rsidR="00FC4BF0" w:rsidRPr="00C57D46" w:rsidRDefault="00D142DE" w:rsidP="00BD6B14">
      <w:pPr>
        <w:pStyle w:val="ListParagraph"/>
        <w:numPr>
          <w:ilvl w:val="0"/>
          <w:numId w:val="13"/>
        </w:numPr>
        <w:spacing w:line="360" w:lineRule="auto"/>
      </w:pPr>
      <w:r w:rsidRPr="00C57D46">
        <w:t>School of Psychological Science</w:t>
      </w:r>
      <w:r w:rsidR="00BD6B14" w:rsidRPr="00C57D46">
        <w:t>, University of Bristol, UK</w:t>
      </w:r>
    </w:p>
    <w:p w14:paraId="53686DAE" w14:textId="77777777" w:rsidR="00FC4BF0" w:rsidRPr="00C57D46" w:rsidRDefault="00FC4BF0" w:rsidP="00FC4BF0">
      <w:pPr>
        <w:spacing w:line="360" w:lineRule="auto"/>
      </w:pPr>
    </w:p>
    <w:p w14:paraId="68449FF9" w14:textId="77777777" w:rsidR="00BD6B14" w:rsidRPr="00C57D46" w:rsidRDefault="00BD6B14" w:rsidP="00FC4BF0">
      <w:pPr>
        <w:spacing w:line="360" w:lineRule="auto"/>
        <w:rPr>
          <w:b/>
          <w:bCs/>
        </w:rPr>
      </w:pPr>
      <w:r w:rsidRPr="00C57D46">
        <w:rPr>
          <w:b/>
          <w:bCs/>
        </w:rPr>
        <w:lastRenderedPageBreak/>
        <w:t xml:space="preserve">Corresponding Author: </w:t>
      </w:r>
    </w:p>
    <w:p w14:paraId="2BBA05A6" w14:textId="77777777" w:rsidR="00043C05" w:rsidRPr="00C57D46" w:rsidRDefault="00043C05" w:rsidP="00043C05">
      <w:r w:rsidRPr="00C57D46">
        <w:t>Ben Ainsworth, PhD</w:t>
      </w:r>
    </w:p>
    <w:p w14:paraId="1A778441" w14:textId="77777777" w:rsidR="00043C05" w:rsidRPr="00C57D46" w:rsidRDefault="00043C05" w:rsidP="00043C05">
      <w:r w:rsidRPr="00C57D46">
        <w:t>University of Bath</w:t>
      </w:r>
    </w:p>
    <w:p w14:paraId="76196802" w14:textId="77777777" w:rsidR="00043C05" w:rsidRPr="00C57D46" w:rsidRDefault="00043C05" w:rsidP="00043C05">
      <w:r w:rsidRPr="00C57D46">
        <w:t>Department of Psychology</w:t>
      </w:r>
    </w:p>
    <w:p w14:paraId="47B80FFC" w14:textId="77777777" w:rsidR="00043C05" w:rsidRPr="00C57D46" w:rsidRDefault="00043C05" w:rsidP="00043C05">
      <w:proofErr w:type="spellStart"/>
      <w:r w:rsidRPr="00C57D46">
        <w:t>Claverton</w:t>
      </w:r>
      <w:proofErr w:type="spellEnd"/>
      <w:r w:rsidRPr="00C57D46">
        <w:t xml:space="preserve"> Down</w:t>
      </w:r>
    </w:p>
    <w:p w14:paraId="7B4A08BD" w14:textId="77777777" w:rsidR="00043C05" w:rsidRPr="00C57D46" w:rsidRDefault="00043C05" w:rsidP="00043C05">
      <w:r w:rsidRPr="00C57D46">
        <w:t>Bath, BA2 7AY</w:t>
      </w:r>
    </w:p>
    <w:p w14:paraId="623E44D3" w14:textId="77777777" w:rsidR="00043C05" w:rsidRPr="00C57D46" w:rsidRDefault="00043C05" w:rsidP="00043C05">
      <w:r w:rsidRPr="00C57D46">
        <w:t>United Kingdom</w:t>
      </w:r>
    </w:p>
    <w:p w14:paraId="09E350C3" w14:textId="77777777" w:rsidR="00043C05" w:rsidRPr="00C57D46" w:rsidRDefault="00043C05" w:rsidP="00043C05">
      <w:r w:rsidRPr="00C57D46">
        <w:t>Phone: +44 (0) 1225 383114</w:t>
      </w:r>
    </w:p>
    <w:p w14:paraId="709DF0D9" w14:textId="77777777" w:rsidR="00043C05" w:rsidRPr="00C57D46" w:rsidRDefault="00043C05" w:rsidP="00772E9E">
      <w:r w:rsidRPr="00C57D46">
        <w:t xml:space="preserve">Email: </w:t>
      </w:r>
      <w:hyperlink r:id="rId8" w:history="1">
        <w:r w:rsidRPr="00C57D46">
          <w:rPr>
            <w:rStyle w:val="Hyperlink"/>
          </w:rPr>
          <w:t>b.ainsworth@bath.ac.uk</w:t>
        </w:r>
      </w:hyperlink>
      <w:r w:rsidRPr="00C57D46">
        <w:t xml:space="preserve"> </w:t>
      </w:r>
    </w:p>
    <w:p w14:paraId="762DB4E2" w14:textId="77777777" w:rsidR="00BD6B14" w:rsidRPr="00C57D46" w:rsidRDefault="00BD6B14" w:rsidP="00BD6B14">
      <w:pPr>
        <w:spacing w:line="360" w:lineRule="auto"/>
      </w:pPr>
    </w:p>
    <w:p w14:paraId="52812C46" w14:textId="38C23C66" w:rsidR="00F6148B" w:rsidRPr="00C57D46" w:rsidRDefault="00BD6B14" w:rsidP="00BD6B14">
      <w:pPr>
        <w:spacing w:line="360" w:lineRule="auto"/>
      </w:pPr>
      <w:r w:rsidRPr="00C57D46">
        <w:rPr>
          <w:b/>
          <w:bCs/>
        </w:rPr>
        <w:t>Keywords:</w:t>
      </w:r>
      <w:r w:rsidRPr="00C57D46">
        <w:t xml:space="preserve"> COVID-19, </w:t>
      </w:r>
      <w:r w:rsidR="00A45220" w:rsidRPr="00C57D46">
        <w:t xml:space="preserve">primary health care, </w:t>
      </w:r>
      <w:r w:rsidRPr="00C57D46">
        <w:t xml:space="preserve">novel coronavirus, </w:t>
      </w:r>
      <w:r w:rsidR="00E52C1F" w:rsidRPr="00C57D46">
        <w:t xml:space="preserve">behavior </w:t>
      </w:r>
      <w:r w:rsidRPr="00C57D46">
        <w:t>change, digital medicine</w:t>
      </w:r>
      <w:r w:rsidR="00A45220" w:rsidRPr="00C57D46">
        <w:t>, infection control.</w:t>
      </w:r>
    </w:p>
    <w:p w14:paraId="408C621B" w14:textId="77777777" w:rsidR="00082A96" w:rsidRPr="00C57D46" w:rsidRDefault="00082A96" w:rsidP="00BD6B14">
      <w:pPr>
        <w:spacing w:line="360" w:lineRule="auto"/>
      </w:pPr>
    </w:p>
    <w:p w14:paraId="649C7621" w14:textId="77777777" w:rsidR="00FD166B" w:rsidRPr="00C57D46" w:rsidRDefault="00FD166B" w:rsidP="00BD6B14">
      <w:pPr>
        <w:spacing w:line="360" w:lineRule="auto"/>
      </w:pPr>
    </w:p>
    <w:p w14:paraId="616CC566" w14:textId="77777777" w:rsidR="00FD166B" w:rsidRDefault="00FD166B" w:rsidP="00BD6B14">
      <w:pPr>
        <w:spacing w:line="360" w:lineRule="auto"/>
      </w:pPr>
    </w:p>
    <w:p w14:paraId="76E2458E" w14:textId="77777777" w:rsidR="00082A96" w:rsidRDefault="00082A96" w:rsidP="00EE7E20">
      <w:pPr>
        <w:spacing w:line="360" w:lineRule="auto"/>
        <w:jc w:val="center"/>
        <w:sectPr w:rsidR="00082A96" w:rsidSect="00B80E87">
          <w:footerReference w:type="even" r:id="rId9"/>
          <w:footerReference w:type="default" r:id="rId10"/>
          <w:headerReference w:type="first" r:id="rId11"/>
          <w:pgSz w:w="11900" w:h="16840"/>
          <w:pgMar w:top="1118" w:right="1440" w:bottom="1440" w:left="1440" w:header="708" w:footer="708" w:gutter="0"/>
          <w:pgNumType w:start="0"/>
          <w:cols w:space="708"/>
          <w:titlePg/>
          <w:docGrid w:linePitch="360"/>
        </w:sectPr>
      </w:pPr>
    </w:p>
    <w:p w14:paraId="61935C3C" w14:textId="77777777" w:rsidR="00F85252" w:rsidRDefault="001B3467" w:rsidP="00C57D46">
      <w:pPr>
        <w:pStyle w:val="Heading2"/>
      </w:pPr>
      <w:r>
        <w:lastRenderedPageBreak/>
        <w:t>A</w:t>
      </w:r>
      <w:r w:rsidR="00F85252">
        <w:t>bstract</w:t>
      </w:r>
    </w:p>
    <w:p w14:paraId="6D46492E" w14:textId="77777777" w:rsidR="00F85252" w:rsidRDefault="00F85252" w:rsidP="00F85252">
      <w:pPr>
        <w:rPr>
          <w:b/>
          <w:bCs/>
        </w:rPr>
      </w:pPr>
    </w:p>
    <w:p w14:paraId="3C724C51" w14:textId="77777777" w:rsidR="00014DCE" w:rsidRDefault="00B03125" w:rsidP="00B03125">
      <w:pPr>
        <w:spacing w:line="360" w:lineRule="auto"/>
      </w:pPr>
      <w:r>
        <w:rPr>
          <w:b/>
          <w:bCs/>
        </w:rPr>
        <w:t>Background</w:t>
      </w:r>
      <w:r w:rsidR="00BD6B14">
        <w:rPr>
          <w:b/>
          <w:bCs/>
        </w:rPr>
        <w:t>:</w:t>
      </w:r>
      <w:r w:rsidR="0029329B">
        <w:t xml:space="preserve"> </w:t>
      </w:r>
      <w:r w:rsidR="00C653C2">
        <w:t xml:space="preserve">To control the COVID-19 pandemic, people should adopt protective </w:t>
      </w:r>
      <w:r w:rsidR="008D78BC">
        <w:t>behavior</w:t>
      </w:r>
      <w:r w:rsidR="00DA314A">
        <w:t>s</w:t>
      </w:r>
      <w:r w:rsidR="00C653C2">
        <w:t xml:space="preserve"> at home (self-isolation, social distancing, putting shopping/packages aside, wearing face-covering, cleaning and disinfecting,</w:t>
      </w:r>
      <w:r w:rsidR="00C653C2" w:rsidRPr="001C638F">
        <w:t xml:space="preserve"> </w:t>
      </w:r>
      <w:r w:rsidR="00C653C2">
        <w:t xml:space="preserve">handwashing). There is currently limited support to help individuals conduct these </w:t>
      </w:r>
      <w:r w:rsidR="008D78BC">
        <w:t>behavior</w:t>
      </w:r>
      <w:r w:rsidR="00DA314A">
        <w:t>s</w:t>
      </w:r>
      <w:r w:rsidR="00C653C2">
        <w:t>.</w:t>
      </w:r>
    </w:p>
    <w:p w14:paraId="07E69AC4" w14:textId="77777777" w:rsidR="00014DCE" w:rsidRPr="00014DCE" w:rsidRDefault="00043C05" w:rsidP="00B03125">
      <w:pPr>
        <w:spacing w:line="360" w:lineRule="auto"/>
        <w:rPr>
          <w:b/>
          <w:bCs/>
        </w:rPr>
      </w:pPr>
      <w:r>
        <w:rPr>
          <w:b/>
          <w:bCs/>
        </w:rPr>
        <w:t>Objectives</w:t>
      </w:r>
      <w:r w:rsidR="00014DCE" w:rsidRPr="00014DCE">
        <w:rPr>
          <w:b/>
          <w:bCs/>
        </w:rPr>
        <w:t xml:space="preserve">: </w:t>
      </w:r>
      <w:r w:rsidR="00014DCE" w:rsidRPr="00014DCE">
        <w:t>We aimed to report</w:t>
      </w:r>
      <w:r w:rsidR="00014DCE">
        <w:t xml:space="preserve"> current household infection control </w:t>
      </w:r>
      <w:r w:rsidR="008D78BC">
        <w:t>behavior</w:t>
      </w:r>
      <w:r w:rsidR="00DA314A">
        <w:t>s</w:t>
      </w:r>
      <w:r w:rsidR="00014DCE">
        <w:t xml:space="preserve"> in the </w:t>
      </w:r>
      <w:proofErr w:type="gramStart"/>
      <w:r w:rsidR="00014DCE">
        <w:t>UK,</w:t>
      </w:r>
      <w:r w:rsidR="00C653C2">
        <w:t xml:space="preserve"> </w:t>
      </w:r>
      <w:r w:rsidR="00014DCE">
        <w:t>and</w:t>
      </w:r>
      <w:proofErr w:type="gramEnd"/>
      <w:r w:rsidR="00014DCE">
        <w:t xml:space="preserve"> examine how they might be improved</w:t>
      </w:r>
      <w:r w:rsidR="00C653C2">
        <w:t>.</w:t>
      </w:r>
    </w:p>
    <w:p w14:paraId="34CC14CA" w14:textId="29A975B1" w:rsidR="00014DCE" w:rsidRDefault="00043C05" w:rsidP="00B03125">
      <w:pPr>
        <w:spacing w:line="360" w:lineRule="auto"/>
      </w:pPr>
      <w:r>
        <w:rPr>
          <w:b/>
          <w:bCs/>
        </w:rPr>
        <w:t>Methods</w:t>
      </w:r>
      <w:r w:rsidR="00014DCE">
        <w:rPr>
          <w:b/>
          <w:bCs/>
        </w:rPr>
        <w:t xml:space="preserve">: </w:t>
      </w:r>
      <w:r w:rsidR="00014DCE" w:rsidRPr="00492B93">
        <w:t xml:space="preserve">This </w:t>
      </w:r>
      <w:r w:rsidR="00014DCE">
        <w:t xml:space="preserve">was a </w:t>
      </w:r>
      <w:r w:rsidR="00014DCE" w:rsidRPr="00492B93">
        <w:t xml:space="preserve">pragmatic, </w:t>
      </w:r>
      <w:r w:rsidR="00014DCE">
        <w:t>cross-sectional</w:t>
      </w:r>
      <w:r w:rsidR="00014DCE" w:rsidRPr="00492B93">
        <w:t xml:space="preserve"> </w:t>
      </w:r>
      <w:r w:rsidR="00014DCE">
        <w:t xml:space="preserve">observational </w:t>
      </w:r>
      <w:r w:rsidR="00014DCE" w:rsidRPr="00492B93">
        <w:t xml:space="preserve">study of anonymous participant data from </w:t>
      </w:r>
      <w:r w:rsidR="00014DCE">
        <w:t xml:space="preserve">Germ </w:t>
      </w:r>
      <w:proofErr w:type="spellStart"/>
      <w:r w:rsidR="00014DCE">
        <w:t>Defence</w:t>
      </w:r>
      <w:proofErr w:type="spellEnd"/>
      <w:r w:rsidR="00014DCE">
        <w:t xml:space="preserve"> (</w:t>
      </w:r>
      <w:hyperlink r:id="rId12" w:history="1">
        <w:r w:rsidR="00014DCE" w:rsidRPr="00237D40">
          <w:rPr>
            <w:rStyle w:val="Hyperlink"/>
          </w:rPr>
          <w:t>https://germdefence.org/</w:t>
        </w:r>
      </w:hyperlink>
      <w:r w:rsidR="00014DCE">
        <w:rPr>
          <w:rStyle w:val="Hyperlink"/>
        </w:rPr>
        <w:t>)</w:t>
      </w:r>
      <w:r w:rsidR="00454473">
        <w:t xml:space="preserve"> between May 6</w:t>
      </w:r>
      <w:r w:rsidR="00454473" w:rsidRPr="00A32610">
        <w:rPr>
          <w:vertAlign w:val="superscript"/>
        </w:rPr>
        <w:t>th</w:t>
      </w:r>
      <w:r w:rsidR="00454473">
        <w:t xml:space="preserve"> and May 24</w:t>
      </w:r>
      <w:r w:rsidR="00454473" w:rsidRPr="00A32610">
        <w:rPr>
          <w:vertAlign w:val="superscript"/>
        </w:rPr>
        <w:t>th</w:t>
      </w:r>
      <w:proofErr w:type="gramStart"/>
      <w:r w:rsidR="00454473">
        <w:t xml:space="preserve"> 2020</w:t>
      </w:r>
      <w:proofErr w:type="gramEnd"/>
      <w:r w:rsidR="00454473">
        <w:t xml:space="preserve">. Germ </w:t>
      </w:r>
      <w:proofErr w:type="spellStart"/>
      <w:r w:rsidR="00454473">
        <w:t>Defence</w:t>
      </w:r>
      <w:proofErr w:type="spellEnd"/>
      <w:r w:rsidR="00454473">
        <w:t xml:space="preserve"> is</w:t>
      </w:r>
      <w:r w:rsidR="00014DCE">
        <w:t xml:space="preserve"> a</w:t>
      </w:r>
      <w:r w:rsidR="00C3662A">
        <w:t>n open access, fully automated,</w:t>
      </w:r>
      <w:r w:rsidR="00014DCE">
        <w:t xml:space="preserve"> website providing behavioral advice for infection control within households</w:t>
      </w:r>
      <w:r w:rsidR="00B87EC1">
        <w:t>.</w:t>
      </w:r>
    </w:p>
    <w:p w14:paraId="14465D15" w14:textId="77777777" w:rsidR="00F85252" w:rsidRPr="0029329B" w:rsidRDefault="001B3467" w:rsidP="00B03125">
      <w:pPr>
        <w:spacing w:line="360" w:lineRule="auto"/>
      </w:pPr>
      <w:r>
        <w:t>28,285</w:t>
      </w:r>
      <w:r w:rsidR="00014DCE">
        <w:t xml:space="preserve"> users </w:t>
      </w:r>
      <w:r>
        <w:t>sought</w:t>
      </w:r>
      <w:r w:rsidR="006F1353">
        <w:t xml:space="preserve"> </w:t>
      </w:r>
      <w:r w:rsidR="00FF1845">
        <w:t xml:space="preserve">advice from four website </w:t>
      </w:r>
      <w:r w:rsidR="00ED7E0F">
        <w:t>pathways</w:t>
      </w:r>
      <w:r w:rsidR="00C47E2B">
        <w:t xml:space="preserve"> </w:t>
      </w:r>
      <w:r w:rsidR="00014DCE">
        <w:t xml:space="preserve">based on household status </w:t>
      </w:r>
      <w:r w:rsidR="00C47E2B">
        <w:t>(</w:t>
      </w:r>
      <w:r w:rsidR="00C653C2">
        <w:t xml:space="preserve">advice </w:t>
      </w:r>
      <w:r w:rsidR="003B5680">
        <w:t xml:space="preserve">to protect themselves generally, to protect </w:t>
      </w:r>
      <w:r w:rsidR="00A96711">
        <w:t xml:space="preserve">others if </w:t>
      </w:r>
      <w:r w:rsidR="003B5680">
        <w:t>the</w:t>
      </w:r>
      <w:r w:rsidR="007726E6">
        <w:t xml:space="preserve"> user was </w:t>
      </w:r>
      <w:r w:rsidR="003B5680">
        <w:t xml:space="preserve">showing symptoms, to protect themselves if </w:t>
      </w:r>
      <w:r w:rsidR="0099351B">
        <w:t xml:space="preserve">household members </w:t>
      </w:r>
      <w:r w:rsidR="003B5680">
        <w:t>were showing symptoms, and to protect a</w:t>
      </w:r>
      <w:r w:rsidR="002B78D8">
        <w:t xml:space="preserve"> </w:t>
      </w:r>
      <w:r w:rsidR="003B5680">
        <w:t>household member</w:t>
      </w:r>
      <w:r w:rsidR="008E5AEC">
        <w:t xml:space="preserve"> who is</w:t>
      </w:r>
      <w:r w:rsidR="00B0224F">
        <w:t xml:space="preserve"> at</w:t>
      </w:r>
      <w:r w:rsidR="008E5AEC">
        <w:t xml:space="preserve"> high risk</w:t>
      </w:r>
      <w:r w:rsidR="00C47E2B">
        <w:t>)</w:t>
      </w:r>
      <w:r w:rsidR="00014DCE">
        <w:t xml:space="preserve">. Users </w:t>
      </w:r>
      <w:r w:rsidR="00C653C2">
        <w:t>reported</w:t>
      </w:r>
      <w:r w:rsidR="00B03125">
        <w:t xml:space="preserve"> current i</w:t>
      </w:r>
      <w:r w:rsidR="00010192">
        <w:t xml:space="preserve">nfection control </w:t>
      </w:r>
      <w:r w:rsidR="008D78BC">
        <w:t>behavior</w:t>
      </w:r>
      <w:r w:rsidR="00DA314A">
        <w:t>s</w:t>
      </w:r>
      <w:r w:rsidR="00010192">
        <w:t xml:space="preserve"> </w:t>
      </w:r>
      <w:r w:rsidR="000534C2">
        <w:t xml:space="preserve">within </w:t>
      </w:r>
      <w:r w:rsidR="00C653C2">
        <w:t>the home</w:t>
      </w:r>
      <w:r w:rsidR="00B03125">
        <w:t>, and</w:t>
      </w:r>
      <w:r w:rsidR="00DC0282">
        <w:t xml:space="preserve"> intention</w:t>
      </w:r>
      <w:r>
        <w:t>s</w:t>
      </w:r>
      <w:r w:rsidR="00DC0282">
        <w:t xml:space="preserve"> to change </w:t>
      </w:r>
      <w:r>
        <w:t xml:space="preserve">these </w:t>
      </w:r>
      <w:r w:rsidR="008D78BC">
        <w:t>behavior</w:t>
      </w:r>
      <w:r w:rsidR="00DA314A">
        <w:t>s</w:t>
      </w:r>
      <w:r w:rsidR="00DC0282">
        <w:t>.</w:t>
      </w:r>
    </w:p>
    <w:p w14:paraId="6A6D9DFB" w14:textId="725074A8" w:rsidR="00FF1845" w:rsidRDefault="00F85252" w:rsidP="00BD6B14">
      <w:pPr>
        <w:spacing w:line="360" w:lineRule="auto"/>
      </w:pPr>
      <w:r w:rsidRPr="00F85252">
        <w:rPr>
          <w:b/>
          <w:bCs/>
        </w:rPr>
        <w:t>Results</w:t>
      </w:r>
      <w:r w:rsidR="001B3467">
        <w:rPr>
          <w:b/>
          <w:bCs/>
        </w:rPr>
        <w:t>:</w:t>
      </w:r>
      <w:r w:rsidR="003B5680">
        <w:t xml:space="preserve"> </w:t>
      </w:r>
      <w:r w:rsidR="00FF1845">
        <w:t xml:space="preserve">Current </w:t>
      </w:r>
      <w:r w:rsidR="008D78BC">
        <w:t>behavior</w:t>
      </w:r>
      <w:r w:rsidR="00DA314A">
        <w:t>s</w:t>
      </w:r>
      <w:r w:rsidR="00FF1845">
        <w:t xml:space="preserve"> varied across</w:t>
      </w:r>
      <w:r w:rsidR="001B3467">
        <w:t xml:space="preserve"> all</w:t>
      </w:r>
      <w:r w:rsidR="00FF1845">
        <w:t xml:space="preserve"> infection control measures</w:t>
      </w:r>
      <w:r w:rsidR="001B3467">
        <w:t xml:space="preserve"> but were between ‘sometimes’ </w:t>
      </w:r>
      <w:r w:rsidR="00C57D46">
        <w:t>(</w:t>
      </w:r>
      <w:r w:rsidR="00197F38">
        <w:t>face covering</w:t>
      </w:r>
      <w:r w:rsidR="00197F38" w:rsidRPr="00197F38">
        <w:rPr>
          <w:rFonts w:cstheme="minorHAnsi"/>
        </w:rPr>
        <w:t xml:space="preserve"> </w:t>
      </w:r>
      <w:r w:rsidR="00197F38" w:rsidRPr="000D5F0A">
        <w:rPr>
          <w:rFonts w:cstheme="minorHAnsi"/>
        </w:rPr>
        <w:t>M 1.61, SD 1.19</w:t>
      </w:r>
      <w:r w:rsidR="00197F38">
        <w:rPr>
          <w:rFonts w:cstheme="minorHAnsi"/>
        </w:rPr>
        <w:t>,</w:t>
      </w:r>
      <w:r w:rsidR="00197F38" w:rsidRPr="00197F38">
        <w:t xml:space="preserve"> </w:t>
      </w:r>
      <w:r w:rsidR="00197F38">
        <w:t xml:space="preserve">socially distance </w:t>
      </w:r>
      <w:r w:rsidR="00197F38" w:rsidRPr="000D5F0A">
        <w:rPr>
          <w:rFonts w:cstheme="minorHAnsi"/>
        </w:rPr>
        <w:t>M 2.40, SD 1.22</w:t>
      </w:r>
      <w:r w:rsidR="00197F38">
        <w:rPr>
          <w:rFonts w:cstheme="minorHAnsi"/>
        </w:rPr>
        <w:t xml:space="preserve">, isolating </w:t>
      </w:r>
      <w:r w:rsidR="00197F38" w:rsidRPr="000D5F0A">
        <w:rPr>
          <w:rFonts w:cstheme="minorHAnsi"/>
        </w:rPr>
        <w:t>M 2.78, SD 1.29</w:t>
      </w:r>
      <w:r w:rsidR="00197F38">
        <w:rPr>
          <w:rFonts w:cstheme="minorHAnsi"/>
        </w:rPr>
        <w:t xml:space="preserve">, </w:t>
      </w:r>
      <w:r w:rsidR="00197F38" w:rsidRPr="000D5F0A">
        <w:rPr>
          <w:rFonts w:cstheme="minorHAnsi"/>
        </w:rPr>
        <w:t>putting packages/shopping aside M 2.75, SD 1.55</w:t>
      </w:r>
      <w:r w:rsidR="00C57D46">
        <w:t xml:space="preserve">) </w:t>
      </w:r>
      <w:r w:rsidR="001B3467">
        <w:t>and ‘quite often’</w:t>
      </w:r>
      <w:r w:rsidR="00C57D46">
        <w:t xml:space="preserve"> (</w:t>
      </w:r>
      <w:r w:rsidR="00197F38" w:rsidRPr="000D5F0A">
        <w:rPr>
          <w:rFonts w:cstheme="minorHAnsi"/>
        </w:rPr>
        <w:t>cleaning/disinfecting M 3.17,</w:t>
      </w:r>
      <w:r w:rsidR="00197F38">
        <w:rPr>
          <w:rFonts w:cstheme="minorHAnsi"/>
        </w:rPr>
        <w:t xml:space="preserve"> SD 1.18</w:t>
      </w:r>
      <w:r w:rsidR="00C57D46">
        <w:t>)</w:t>
      </w:r>
      <w:r w:rsidR="001B3467">
        <w:t>, except handwashing (‘very often’</w:t>
      </w:r>
      <w:r w:rsidR="008D78BC">
        <w:t xml:space="preserve"> M </w:t>
      </w:r>
      <w:r w:rsidR="008D78BC" w:rsidRPr="00491CD4">
        <w:rPr>
          <w:rFonts w:cstheme="minorHAnsi"/>
        </w:rPr>
        <w:t>4.00</w:t>
      </w:r>
      <w:r w:rsidR="008D78BC">
        <w:rPr>
          <w:rFonts w:cstheme="minorHAnsi"/>
        </w:rPr>
        <w:t>, SD</w:t>
      </w:r>
      <w:r w:rsidR="008D78BC" w:rsidRPr="00491CD4">
        <w:rPr>
          <w:rFonts w:cstheme="minorHAnsi"/>
        </w:rPr>
        <w:t xml:space="preserve"> 1.03</w:t>
      </w:r>
      <w:r w:rsidR="001B3467">
        <w:t>)</w:t>
      </w:r>
      <w:r w:rsidR="00787381">
        <w:t>.</w:t>
      </w:r>
      <w:r w:rsidR="001B3467">
        <w:t xml:space="preserve"> </w:t>
      </w:r>
      <w:r w:rsidR="008D78BC">
        <w:t>Behavior</w:t>
      </w:r>
      <w:r w:rsidR="00DA314A">
        <w:t>s</w:t>
      </w:r>
      <w:r w:rsidR="00FF1845" w:rsidRPr="00684005">
        <w:t xml:space="preserve"> </w:t>
      </w:r>
      <w:r w:rsidR="001B3467">
        <w:t>were</w:t>
      </w:r>
      <w:r w:rsidR="00AB0DFF" w:rsidRPr="00684005">
        <w:t xml:space="preserve"> similar </w:t>
      </w:r>
      <w:r w:rsidR="001B3467">
        <w:t xml:space="preserve">regardless of the website pathway used. </w:t>
      </w:r>
      <w:r w:rsidR="003B5680">
        <w:t xml:space="preserve">After using Germ </w:t>
      </w:r>
      <w:proofErr w:type="spellStart"/>
      <w:r w:rsidR="003B5680">
        <w:t>Defence</w:t>
      </w:r>
      <w:proofErr w:type="spellEnd"/>
      <w:r w:rsidR="00BC7E1D">
        <w:t>,</w:t>
      </w:r>
      <w:r w:rsidR="000534C2">
        <w:t xml:space="preserve"> </w:t>
      </w:r>
      <w:r w:rsidR="003B5680">
        <w:t xml:space="preserve">users recorded intentions to improve infection control </w:t>
      </w:r>
      <w:r w:rsidR="00E52C1F">
        <w:t xml:space="preserve">behavior </w:t>
      </w:r>
      <w:r w:rsidR="001B3467">
        <w:t>across</w:t>
      </w:r>
      <w:r w:rsidR="003B5680">
        <w:t xml:space="preserve"> all </w:t>
      </w:r>
      <w:r w:rsidR="00BC7E1D">
        <w:t>website pathways</w:t>
      </w:r>
      <w:r w:rsidR="003B5680">
        <w:t xml:space="preserve"> and </w:t>
      </w:r>
      <w:r w:rsidR="001B3467">
        <w:t xml:space="preserve">for </w:t>
      </w:r>
      <w:r w:rsidR="003B5680">
        <w:t xml:space="preserve">all </w:t>
      </w:r>
      <w:r w:rsidR="008D78BC">
        <w:t>behavior</w:t>
      </w:r>
      <w:r w:rsidR="00DA314A">
        <w:t>s</w:t>
      </w:r>
      <w:r w:rsidR="008D78BC">
        <w:t xml:space="preserve"> (overall average infection control score MD 0.30</w:t>
      </w:r>
      <w:r w:rsidR="001E62E4">
        <w:t>,</w:t>
      </w:r>
      <w:r w:rsidR="008D78BC">
        <w:t xml:space="preserve"> </w:t>
      </w:r>
      <w:proofErr w:type="gramStart"/>
      <w:r w:rsidR="008D78BC">
        <w:t>CI[</w:t>
      </w:r>
      <w:proofErr w:type="gramEnd"/>
      <w:r w:rsidR="008D78BC">
        <w:t>0.29, 0.31]).</w:t>
      </w:r>
    </w:p>
    <w:p w14:paraId="0A529E99" w14:textId="13983EA8" w:rsidR="003B5680" w:rsidRPr="003B5680" w:rsidRDefault="003B5680" w:rsidP="00BD6B14">
      <w:pPr>
        <w:spacing w:line="360" w:lineRule="auto"/>
      </w:pPr>
      <w:r>
        <w:rPr>
          <w:b/>
          <w:bCs/>
        </w:rPr>
        <w:t xml:space="preserve">Conclusions: </w:t>
      </w:r>
      <w:r w:rsidR="001B3467">
        <w:t xml:space="preserve">Self-reported </w:t>
      </w:r>
      <w:r w:rsidR="001B3467" w:rsidRPr="009F4816">
        <w:t xml:space="preserve">infection control </w:t>
      </w:r>
      <w:r w:rsidR="008D78BC">
        <w:t>behavior</w:t>
      </w:r>
      <w:r w:rsidR="00DA314A">
        <w:t>s</w:t>
      </w:r>
      <w:r w:rsidR="001B3467">
        <w:t xml:space="preserve"> other than handwashing</w:t>
      </w:r>
      <w:r w:rsidR="001B3467" w:rsidRPr="009F4816">
        <w:t xml:space="preserve"> </w:t>
      </w:r>
      <w:r w:rsidR="001B3467">
        <w:t>are lower than is optimal for infection prevention</w:t>
      </w:r>
      <w:r w:rsidR="00AD5339">
        <w:t>, although handwashing is much higher</w:t>
      </w:r>
      <w:r w:rsidR="00433B12">
        <w:t>.</w:t>
      </w:r>
      <w:r w:rsidR="00087D3E">
        <w:t xml:space="preserve"> </w:t>
      </w:r>
      <w:r w:rsidR="00C653C2">
        <w:t>A</w:t>
      </w:r>
      <w:r w:rsidR="00AD5339">
        <w:t>dvice using b</w:t>
      </w:r>
      <w:r w:rsidR="004327E4">
        <w:t xml:space="preserve">ehavior change techniques </w:t>
      </w:r>
      <w:r w:rsidR="00087D3E">
        <w:t xml:space="preserve">in Germ </w:t>
      </w:r>
      <w:proofErr w:type="spellStart"/>
      <w:r w:rsidR="00087D3E">
        <w:t>Defence</w:t>
      </w:r>
      <w:proofErr w:type="spellEnd"/>
      <w:r w:rsidR="00087D3E">
        <w:t xml:space="preserve"> led to intention</w:t>
      </w:r>
      <w:r w:rsidR="00B11830">
        <w:t>s</w:t>
      </w:r>
      <w:r w:rsidR="00087D3E">
        <w:t xml:space="preserve"> to </w:t>
      </w:r>
      <w:r w:rsidR="00B11830">
        <w:t>improve</w:t>
      </w:r>
      <w:r w:rsidR="00087D3E">
        <w:t xml:space="preserve"> these </w:t>
      </w:r>
      <w:r w:rsidR="008D78BC">
        <w:t>behavior</w:t>
      </w:r>
      <w:r w:rsidR="00DA314A">
        <w:t>s</w:t>
      </w:r>
      <w:r w:rsidR="00E749B4">
        <w:t xml:space="preserve">. </w:t>
      </w:r>
      <w:r w:rsidR="00C653C2">
        <w:t>P</w:t>
      </w:r>
      <w:r w:rsidR="00476C04">
        <w:t xml:space="preserve">romoting </w:t>
      </w:r>
      <w:r w:rsidR="00AD5339">
        <w:t xml:space="preserve">Germ </w:t>
      </w:r>
      <w:proofErr w:type="spellStart"/>
      <w:r w:rsidR="00AD5339">
        <w:t>Defence</w:t>
      </w:r>
      <w:proofErr w:type="spellEnd"/>
      <w:r w:rsidR="00AD5339">
        <w:t xml:space="preserve"> within national and local public health</w:t>
      </w:r>
      <w:r w:rsidR="00C653C2">
        <w:t>/primary care</w:t>
      </w:r>
      <w:r w:rsidR="00AD5339">
        <w:t xml:space="preserve"> guidance </w:t>
      </w:r>
      <w:r w:rsidR="00476C04">
        <w:t>could</w:t>
      </w:r>
      <w:r w:rsidR="00AD5339">
        <w:t xml:space="preserve"> reduce COVID-19</w:t>
      </w:r>
      <w:r w:rsidR="001B3467">
        <w:t xml:space="preserve"> transmission</w:t>
      </w:r>
      <w:r w:rsidR="00AD5339">
        <w:t>.</w:t>
      </w:r>
    </w:p>
    <w:p w14:paraId="1E9B0317" w14:textId="77777777" w:rsidR="006016C3" w:rsidRDefault="006016C3" w:rsidP="00165755">
      <w:pPr>
        <w:rPr>
          <w:b/>
          <w:bCs/>
        </w:rPr>
        <w:sectPr w:rsidR="006016C3" w:rsidSect="00B80E87">
          <w:pgSz w:w="11900" w:h="16840"/>
          <w:pgMar w:top="1356" w:right="1440" w:bottom="1440" w:left="1440" w:header="708" w:footer="708" w:gutter="0"/>
          <w:cols w:space="708"/>
          <w:docGrid w:linePitch="360"/>
        </w:sectPr>
      </w:pPr>
    </w:p>
    <w:p w14:paraId="3BD242FA" w14:textId="77777777" w:rsidR="00165755" w:rsidRPr="00492B93" w:rsidRDefault="00165755" w:rsidP="00C57D46">
      <w:pPr>
        <w:pStyle w:val="Heading2"/>
      </w:pPr>
      <w:r w:rsidRPr="00492B93">
        <w:lastRenderedPageBreak/>
        <w:t>Introduction</w:t>
      </w:r>
    </w:p>
    <w:p w14:paraId="0C603E73" w14:textId="52A85C9E" w:rsidR="00165755" w:rsidRDefault="00087D3E" w:rsidP="00492B93">
      <w:pPr>
        <w:spacing w:line="360" w:lineRule="auto"/>
      </w:pPr>
      <w:r w:rsidRPr="00492B93">
        <w:t xml:space="preserve">The </w:t>
      </w:r>
      <w:r>
        <w:t>impacts</w:t>
      </w:r>
      <w:r w:rsidRPr="00492B93">
        <w:t xml:space="preserve"> of COVID-19 must primarily be tackled through </w:t>
      </w:r>
      <w:r>
        <w:t xml:space="preserve">changes in behavior </w:t>
      </w:r>
      <w:r w:rsidRPr="00492B93">
        <w:t>undertaken by individuals and societies</w:t>
      </w:r>
      <w:r>
        <w:t>, until a vaccine becomes available</w:t>
      </w:r>
      <w:r w:rsidRPr="00492B93">
        <w:t xml:space="preserve">. </w:t>
      </w:r>
      <w:r w:rsidR="003A2FB3">
        <w:t>In many countries (including the UK)</w:t>
      </w:r>
      <w:r w:rsidR="00DE0999">
        <w:t>,</w:t>
      </w:r>
      <w:r w:rsidR="003A2FB3">
        <w:t xml:space="preserve"> </w:t>
      </w:r>
      <w:r w:rsidR="00E92B94" w:rsidRPr="00492B93">
        <w:t xml:space="preserve">people with COVID-19 </w:t>
      </w:r>
      <w:r>
        <w:t xml:space="preserve">infection </w:t>
      </w:r>
      <w:r w:rsidR="00E92B94" w:rsidRPr="00492B93">
        <w:t xml:space="preserve">are </w:t>
      </w:r>
      <w:r w:rsidR="003A2FB3">
        <w:t>instructed</w:t>
      </w:r>
      <w:r w:rsidR="00E92B94" w:rsidRPr="00492B93">
        <w:t xml:space="preserve"> to remain at home</w:t>
      </w:r>
      <w:r w:rsidR="003A2FB3">
        <w:t>, together with</w:t>
      </w:r>
      <w:r w:rsidR="00E92B94" w:rsidRPr="00492B93">
        <w:t xml:space="preserve"> co-habiting family </w:t>
      </w:r>
      <w:r w:rsidR="003A2FB3">
        <w:t>or other household members</w:t>
      </w:r>
      <w:r w:rsidR="00E92B94" w:rsidRPr="00492B93">
        <w:t xml:space="preserve">, </w:t>
      </w:r>
      <w:r w:rsidR="00D86A27">
        <w:t>to prevent transmission between households. This</w:t>
      </w:r>
      <w:r w:rsidR="00D86A27" w:rsidRPr="00492B93">
        <w:t xml:space="preserve"> increas</w:t>
      </w:r>
      <w:r w:rsidR="00D86A27">
        <w:t>es</w:t>
      </w:r>
      <w:r w:rsidR="00D86A27" w:rsidRPr="00492B93">
        <w:t xml:space="preserve"> </w:t>
      </w:r>
      <w:r w:rsidR="00E92B94" w:rsidRPr="00492B93">
        <w:t xml:space="preserve">the risk of </w:t>
      </w:r>
      <w:r w:rsidR="0060161F">
        <w:t xml:space="preserve">within-household </w:t>
      </w:r>
      <w:r w:rsidR="00E92B94" w:rsidRPr="00492B93">
        <w:t>virus transmission</w:t>
      </w:r>
      <w:r w:rsidR="002E4289" w:rsidRPr="00492B93">
        <w:t xml:space="preserve">. For example, in several environments where inter-household movement is well controlled (such as Taiwan, Ningbo and </w:t>
      </w:r>
      <w:proofErr w:type="spellStart"/>
      <w:r w:rsidR="002E4289" w:rsidRPr="00492B93">
        <w:t>Shenzen</w:t>
      </w:r>
      <w:proofErr w:type="spellEnd"/>
      <w:r w:rsidR="00043C05">
        <w:t xml:space="preserve"> [1-3])</w:t>
      </w:r>
      <w:r w:rsidR="00392286" w:rsidRPr="00492B93">
        <w:t xml:space="preserve"> </w:t>
      </w:r>
      <w:r w:rsidR="002E4289" w:rsidRPr="00492B93">
        <w:t>the virus continues to proliferate within close contacts.</w:t>
      </w:r>
      <w:r w:rsidR="005E27EA" w:rsidRPr="00492B93">
        <w:t xml:space="preserve"> </w:t>
      </w:r>
    </w:p>
    <w:p w14:paraId="63487C25" w14:textId="1FF5EBF9" w:rsidR="002E4289" w:rsidRDefault="00AD5339" w:rsidP="00492B93">
      <w:pPr>
        <w:spacing w:line="360" w:lineRule="auto"/>
      </w:pPr>
      <w:r w:rsidRPr="00492B93">
        <w:t xml:space="preserve">To interrupt these transmission pathways, </w:t>
      </w:r>
      <w:r w:rsidR="00DE0999">
        <w:t>individuals must adopt</w:t>
      </w:r>
      <w:r w:rsidRPr="00492B93">
        <w:t xml:space="preserve"> ‘personal protective </w:t>
      </w:r>
      <w:r w:rsidR="008D78BC">
        <w:t>behavior</w:t>
      </w:r>
      <w:r w:rsidR="00DA314A">
        <w:t>s</w:t>
      </w:r>
      <w:r w:rsidRPr="00492B93">
        <w:t>’</w:t>
      </w:r>
      <w:r w:rsidR="00043C05">
        <w:t xml:space="preserve"> [4]</w:t>
      </w:r>
      <w:r w:rsidRPr="00492B93">
        <w:t xml:space="preserve">. Such target </w:t>
      </w:r>
      <w:r w:rsidR="008D78BC">
        <w:t>behavior</w:t>
      </w:r>
      <w:r w:rsidR="00DA314A">
        <w:t>s</w:t>
      </w:r>
      <w:r w:rsidRPr="00492B93">
        <w:t xml:space="preserve"> include hand</w:t>
      </w:r>
      <w:r w:rsidR="002A0AD2">
        <w:t>washing</w:t>
      </w:r>
      <w:r w:rsidRPr="00492B93">
        <w:t xml:space="preserve">, disinfection of surfaces, thorough cleaning and waste disposal, social distancing within the home (where possible) and wearing </w:t>
      </w:r>
      <w:proofErr w:type="gramStart"/>
      <w:r w:rsidRPr="00492B93">
        <w:t>situationally</w:t>
      </w:r>
      <w:r w:rsidR="00D86A27">
        <w:t>-</w:t>
      </w:r>
      <w:r w:rsidRPr="00492B93">
        <w:t>appropriate</w:t>
      </w:r>
      <w:proofErr w:type="gramEnd"/>
      <w:r w:rsidRPr="00492B93">
        <w:t xml:space="preserve"> personal protective equipment. A recent cohort study in Beijing, China demonstrated that performing these </w:t>
      </w:r>
      <w:r w:rsidR="008D78BC">
        <w:t>behavior</w:t>
      </w:r>
      <w:r w:rsidR="00DA314A">
        <w:t>s</w:t>
      </w:r>
      <w:r w:rsidRPr="00492B93">
        <w:t xml:space="preserve"> could dramatically reduce the likelihood of household transmission, but the highest risk of transmission was prior to symptom onset (typically before such </w:t>
      </w:r>
      <w:r w:rsidR="008D78BC">
        <w:t>behavior</w:t>
      </w:r>
      <w:r w:rsidR="00DA314A">
        <w:t>s</w:t>
      </w:r>
      <w:r w:rsidRPr="00492B93">
        <w:t xml:space="preserve"> are performed)</w:t>
      </w:r>
      <w:r w:rsidR="00043C05">
        <w:t xml:space="preserve"> [5]</w:t>
      </w:r>
      <w:r w:rsidR="00D86A27">
        <w:t xml:space="preserve">. Therefore, </w:t>
      </w:r>
      <w:r w:rsidR="00F35A67">
        <w:t xml:space="preserve">protective </w:t>
      </w:r>
      <w:r w:rsidR="008D78BC">
        <w:t>behavior</w:t>
      </w:r>
      <w:r w:rsidR="00DA314A">
        <w:t>s</w:t>
      </w:r>
      <w:r w:rsidR="00F35A67">
        <w:t xml:space="preserve"> should be </w:t>
      </w:r>
      <w:r w:rsidR="00C0092B">
        <w:t>implemented</w:t>
      </w:r>
      <w:r w:rsidR="00F35A67">
        <w:t xml:space="preserve"> before any household members develop symptoms.</w:t>
      </w:r>
      <w:r>
        <w:t xml:space="preserve"> </w:t>
      </w:r>
      <w:r w:rsidRPr="00492B93">
        <w:t xml:space="preserve">There is substantial individual variation in these </w:t>
      </w:r>
      <w:r w:rsidR="008D78BC">
        <w:t>behavior</w:t>
      </w:r>
      <w:r w:rsidR="00DA314A">
        <w:t>s</w:t>
      </w:r>
      <w:r w:rsidRPr="00492B93">
        <w:t>, which are complex, environmentally and culturally dependent, and influenced by individual attitudes and beliefs</w:t>
      </w:r>
      <w:r w:rsidR="00043C05">
        <w:t xml:space="preserve"> [6]</w:t>
      </w:r>
      <w:r>
        <w:t xml:space="preserve">. </w:t>
      </w:r>
      <w:r w:rsidR="00D86A27">
        <w:t>Changing</w:t>
      </w:r>
      <w:r w:rsidRPr="00492B93">
        <w:t xml:space="preserve"> such complex </w:t>
      </w:r>
      <w:r w:rsidR="008D78BC">
        <w:t>behavior</w:t>
      </w:r>
      <w:r w:rsidR="00DA314A">
        <w:t>s</w:t>
      </w:r>
      <w:r w:rsidRPr="00492B93">
        <w:t xml:space="preserve"> effectively and rapidly within the context of COVID-19 requires an approach based on behavior change theory, evidence and extensive </w:t>
      </w:r>
      <w:r w:rsidR="00D86A27">
        <w:t xml:space="preserve">participatory </w:t>
      </w:r>
      <w:r w:rsidRPr="00492B93">
        <w:t>input</w:t>
      </w:r>
      <w:r w:rsidR="00043C05">
        <w:t xml:space="preserve"> [7]</w:t>
      </w:r>
      <w:r w:rsidRPr="00492B93">
        <w:t>.</w:t>
      </w:r>
    </w:p>
    <w:p w14:paraId="6ECF8462" w14:textId="01AD78F7" w:rsidR="003F15BB" w:rsidRPr="00492B93" w:rsidRDefault="002C050F" w:rsidP="00492B93">
      <w:pPr>
        <w:spacing w:line="360" w:lineRule="auto"/>
      </w:pPr>
      <w:r>
        <w:t xml:space="preserve">Specific guidance for the public on protective </w:t>
      </w:r>
      <w:r w:rsidR="008D78BC">
        <w:t>behavior</w:t>
      </w:r>
      <w:r w:rsidR="00DA314A">
        <w:t>s</w:t>
      </w:r>
      <w:r>
        <w:t xml:space="preserve"> has been developed in many countries and is widely recommended by politicians, the media and public health</w:t>
      </w:r>
      <w:r w:rsidR="00F7511A">
        <w:t>/primary care</w:t>
      </w:r>
      <w:r>
        <w:t xml:space="preserve"> </w:t>
      </w:r>
      <w:r w:rsidR="00F7511A">
        <w:t>networks</w:t>
      </w:r>
      <w:r w:rsidR="00043C05">
        <w:t xml:space="preserve"> [8]</w:t>
      </w:r>
      <w:r>
        <w:t xml:space="preserve">. However, few </w:t>
      </w:r>
      <w:r w:rsidR="00FA6646">
        <w:t>behavioral</w:t>
      </w:r>
      <w:r w:rsidR="00C0092B">
        <w:t xml:space="preserve"> </w:t>
      </w:r>
      <w:r>
        <w:t xml:space="preserve">interventions have been used to support the public in these </w:t>
      </w:r>
      <w:r w:rsidR="008D78BC">
        <w:t>behavior</w:t>
      </w:r>
      <w:r w:rsidR="00DA314A">
        <w:t>s</w:t>
      </w:r>
      <w:r>
        <w:t xml:space="preserve"> within their homes. </w:t>
      </w:r>
      <w:r w:rsidR="00A63D1E">
        <w:t xml:space="preserve">A systematic review by our group has </w:t>
      </w:r>
      <w:r w:rsidR="00450974">
        <w:t>found</w:t>
      </w:r>
      <w:r w:rsidR="00586D88" w:rsidRPr="00492B93">
        <w:t xml:space="preserve"> </w:t>
      </w:r>
      <w:r w:rsidR="003F15BB" w:rsidRPr="00492B93">
        <w:t xml:space="preserve">evidence of </w:t>
      </w:r>
      <w:r w:rsidR="00450974">
        <w:t xml:space="preserve">only </w:t>
      </w:r>
      <w:r w:rsidR="00586D88" w:rsidRPr="00492B93">
        <w:t>one</w:t>
      </w:r>
      <w:r w:rsidR="00450974">
        <w:t xml:space="preserve"> digital</w:t>
      </w:r>
      <w:r w:rsidR="00586D88" w:rsidRPr="00492B93">
        <w:t xml:space="preserve"> intervention</w:t>
      </w:r>
      <w:r w:rsidR="003F15BB" w:rsidRPr="00492B93">
        <w:t xml:space="preserve"> </w:t>
      </w:r>
      <w:r w:rsidR="003505A4">
        <w:t>t</w:t>
      </w:r>
      <w:r w:rsidR="003505A4" w:rsidRPr="003505A4">
        <w:t xml:space="preserve">o date </w:t>
      </w:r>
      <w:r w:rsidR="003F15BB" w:rsidRPr="00492B93">
        <w:t xml:space="preserve">(Germ </w:t>
      </w:r>
      <w:proofErr w:type="spellStart"/>
      <w:r w:rsidR="003F15BB" w:rsidRPr="00492B93">
        <w:t>Defence</w:t>
      </w:r>
      <w:proofErr w:type="spellEnd"/>
      <w:r w:rsidR="00BF0D6D">
        <w:t xml:space="preserve">, </w:t>
      </w:r>
      <w:hyperlink r:id="rId13" w:history="1">
        <w:r w:rsidR="00B05C3A" w:rsidRPr="000E5DEB">
          <w:rPr>
            <w:rStyle w:val="Hyperlink"/>
          </w:rPr>
          <w:t>https://germdefence.org/</w:t>
        </w:r>
      </w:hyperlink>
      <w:r w:rsidR="00B05C3A">
        <w:rPr>
          <w:rStyle w:val="Hyperlink"/>
        </w:rPr>
        <w:t xml:space="preserve"> </w:t>
      </w:r>
      <w:r w:rsidR="00B05C3A">
        <w:t>[9</w:t>
      </w:r>
      <w:r w:rsidR="003F2C4E">
        <w:t>,10</w:t>
      </w:r>
      <w:r w:rsidR="00B05C3A">
        <w:t>])</w:t>
      </w:r>
      <w:r w:rsidR="00586D88" w:rsidRPr="00492B93">
        <w:t xml:space="preserve"> that </w:t>
      </w:r>
      <w:r w:rsidR="0060161F">
        <w:t xml:space="preserve">demonstrably </w:t>
      </w:r>
      <w:r w:rsidR="00A63D1E">
        <w:t>improve</w:t>
      </w:r>
      <w:r w:rsidR="0060161F">
        <w:t>d</w:t>
      </w:r>
      <w:r w:rsidR="00A63D1E">
        <w:t xml:space="preserve"> health outcomes in respiratory tract infections (RTIs)</w:t>
      </w:r>
      <w:r w:rsidR="00586D88" w:rsidRPr="00492B93">
        <w:t xml:space="preserve"> within </w:t>
      </w:r>
      <w:r w:rsidR="003F15BB" w:rsidRPr="00492B93">
        <w:t>households</w:t>
      </w:r>
      <w:r w:rsidR="00C0092B">
        <w:t>.</w:t>
      </w:r>
      <w:r w:rsidR="003F15BB" w:rsidRPr="00492B93">
        <w:t xml:space="preserve"> Germ </w:t>
      </w:r>
      <w:proofErr w:type="spellStart"/>
      <w:r w:rsidR="003F15BB" w:rsidRPr="00492B93">
        <w:t>Defence</w:t>
      </w:r>
      <w:proofErr w:type="spellEnd"/>
      <w:r w:rsidR="003F15BB" w:rsidRPr="00492B93">
        <w:t xml:space="preserve"> is a mobile-friendly websit</w:t>
      </w:r>
      <w:r w:rsidR="002B79BA">
        <w:t>e</w:t>
      </w:r>
      <w:r w:rsidR="003F15BB" w:rsidRPr="00492B93">
        <w:t xml:space="preserve"> that provides targeted, tailored advice about how and why users should use infection control </w:t>
      </w:r>
      <w:r w:rsidR="008D78BC">
        <w:t>behavior</w:t>
      </w:r>
      <w:r w:rsidR="00DA314A">
        <w:t>s</w:t>
      </w:r>
      <w:r w:rsidR="003F15BB" w:rsidRPr="00492B93">
        <w:t xml:space="preserve">, aiming to supplement public health guidance with </w:t>
      </w:r>
      <w:r w:rsidR="00AE0F2E" w:rsidRPr="00492B93">
        <w:t>evidence-</w:t>
      </w:r>
      <w:r w:rsidR="00C91CA8">
        <w:t xml:space="preserve"> and theory-</w:t>
      </w:r>
      <w:r w:rsidR="00AE0F2E" w:rsidRPr="00492B93">
        <w:t>based</w:t>
      </w:r>
      <w:r w:rsidR="003F15BB" w:rsidRPr="00492B93">
        <w:t xml:space="preserve"> behavior change techniques</w:t>
      </w:r>
      <w:r w:rsidR="00043C05">
        <w:t xml:space="preserve"> [</w:t>
      </w:r>
      <w:r w:rsidR="003F2C4E">
        <w:t>11</w:t>
      </w:r>
      <w:r w:rsidR="00043C05">
        <w:t>]</w:t>
      </w:r>
      <w:r w:rsidR="00AE0F2E" w:rsidRPr="00492B93">
        <w:t xml:space="preserve">, </w:t>
      </w:r>
      <w:r w:rsidR="00DA314A" w:rsidRPr="00492B93">
        <w:t>optimized</w:t>
      </w:r>
      <w:r w:rsidR="00AE0F2E" w:rsidRPr="00492B93">
        <w:t xml:space="preserve"> using extensive user feedback</w:t>
      </w:r>
      <w:r w:rsidR="003F15BB" w:rsidRPr="00492B93">
        <w:t xml:space="preserve">. </w:t>
      </w:r>
      <w:r w:rsidR="00C0092B" w:rsidRPr="00492B93">
        <w:t xml:space="preserve"> </w:t>
      </w:r>
      <w:r w:rsidR="00C0092B">
        <w:t>I</w:t>
      </w:r>
      <w:r w:rsidR="00C0092B" w:rsidRPr="00492B93">
        <w:t xml:space="preserve">n a large </w:t>
      </w:r>
      <w:r w:rsidR="00E52C1F">
        <w:t>randomi</w:t>
      </w:r>
      <w:r w:rsidR="00DF76D6">
        <w:t>ze</w:t>
      </w:r>
      <w:r w:rsidR="00C0092B" w:rsidRPr="00492B93">
        <w:t xml:space="preserve">d controlled trial of 20066 people (the PRIMIT trial) during the previous H1N1 </w:t>
      </w:r>
      <w:r w:rsidR="004F4507">
        <w:t xml:space="preserve">(swine flu) </w:t>
      </w:r>
      <w:r w:rsidR="00C0092B" w:rsidRPr="00492B93">
        <w:t>pandemic</w:t>
      </w:r>
      <w:r w:rsidR="00043C05">
        <w:t xml:space="preserve"> [</w:t>
      </w:r>
      <w:r w:rsidR="003F2C4E">
        <w:t>12</w:t>
      </w:r>
      <w:r w:rsidR="00043C05">
        <w:t>]</w:t>
      </w:r>
      <w:r w:rsidR="00C0092B">
        <w:t>, th</w:t>
      </w:r>
      <w:r w:rsidR="00C0092B" w:rsidRPr="00492B93">
        <w:t xml:space="preserve">ose </w:t>
      </w:r>
      <w:r w:rsidR="00E52C1F">
        <w:t>randomize</w:t>
      </w:r>
      <w:r w:rsidR="00C0092B" w:rsidRPr="00492B93">
        <w:t xml:space="preserve">d to use Germ </w:t>
      </w:r>
      <w:proofErr w:type="spellStart"/>
      <w:r w:rsidR="00C0092B" w:rsidRPr="00492B93">
        <w:t>Defence</w:t>
      </w:r>
      <w:proofErr w:type="spellEnd"/>
      <w:r w:rsidR="00C0092B" w:rsidRPr="00492B93">
        <w:t xml:space="preserve"> </w:t>
      </w:r>
      <w:r w:rsidR="00C0092B">
        <w:t>h</w:t>
      </w:r>
      <w:r w:rsidR="00C0092B" w:rsidRPr="00492B93">
        <w:t xml:space="preserve">ad reduced frequency and severity of </w:t>
      </w:r>
      <w:r w:rsidR="0060161F">
        <w:t>RTIs</w:t>
      </w:r>
      <w:r w:rsidR="00C0092B" w:rsidRPr="00492B93">
        <w:t xml:space="preserve"> a</w:t>
      </w:r>
      <w:r w:rsidR="00C0092B">
        <w:t>nd</w:t>
      </w:r>
      <w:r w:rsidR="00C0092B" w:rsidRPr="00492B93">
        <w:t xml:space="preserve"> reduced transmission to household members.</w:t>
      </w:r>
      <w:r w:rsidR="00B05C3A">
        <w:t xml:space="preserve"> </w:t>
      </w:r>
      <w:r w:rsidR="002B79BA">
        <w:t xml:space="preserve">Germ </w:t>
      </w:r>
      <w:proofErr w:type="spellStart"/>
      <w:r w:rsidR="002B79BA">
        <w:t>Defence</w:t>
      </w:r>
      <w:proofErr w:type="spellEnd"/>
      <w:r w:rsidR="002B79BA">
        <w:t xml:space="preserve"> is a freely available resource and the intellectual property is held by the University of Southampton.</w:t>
      </w:r>
    </w:p>
    <w:p w14:paraId="2A16A7DA" w14:textId="6559715F" w:rsidR="00CA3F49" w:rsidRPr="00492B93" w:rsidRDefault="00CA3F49" w:rsidP="00492B93">
      <w:pPr>
        <w:spacing w:line="360" w:lineRule="auto"/>
      </w:pPr>
      <w:r w:rsidRPr="00492B93">
        <w:lastRenderedPageBreak/>
        <w:t xml:space="preserve">Germ </w:t>
      </w:r>
      <w:proofErr w:type="spellStart"/>
      <w:r w:rsidRPr="00492B93">
        <w:t>Defence</w:t>
      </w:r>
      <w:proofErr w:type="spellEnd"/>
      <w:r w:rsidRPr="00492B93">
        <w:t xml:space="preserve"> was rapidly adapted for the COVID-19 pandemic</w:t>
      </w:r>
      <w:r w:rsidR="00AE0F2E" w:rsidRPr="00492B93">
        <w:t xml:space="preserve"> by a team of medical, public health and behavior change experts</w:t>
      </w:r>
      <w:r w:rsidR="00452C4C">
        <w:t>,</w:t>
      </w:r>
      <w:r w:rsidR="00AE0F2E" w:rsidRPr="00492B93">
        <w:t xml:space="preserve"> and public contributors</w:t>
      </w:r>
      <w:r w:rsidRPr="00492B93">
        <w:t>. It was then disseminated through multiple pathways</w:t>
      </w:r>
      <w:r w:rsidR="00A70314">
        <w:t xml:space="preserve"> (primarily but not exclusively in the UK)</w:t>
      </w:r>
      <w:r w:rsidRPr="00492B93">
        <w:t xml:space="preserve"> including public health and primary care networks</w:t>
      </w:r>
      <w:r w:rsidR="00F7511A">
        <w:t xml:space="preserve"> (</w:t>
      </w:r>
      <w:r w:rsidR="00766299">
        <w:t xml:space="preserve">for example, by </w:t>
      </w:r>
      <w:r w:rsidR="00F7511A">
        <w:t>text</w:t>
      </w:r>
      <w:r w:rsidR="00766299">
        <w:t>ing the website link</w:t>
      </w:r>
      <w:r w:rsidR="00F7511A">
        <w:t xml:space="preserve"> to patients via GP practices)</w:t>
      </w:r>
      <w:r w:rsidRPr="00492B93">
        <w:t>, national and local press</w:t>
      </w:r>
      <w:r w:rsidR="003505A4">
        <w:t>,</w:t>
      </w:r>
      <w:r w:rsidR="00EB59E2" w:rsidRPr="00492B93">
        <w:t xml:space="preserve"> television</w:t>
      </w:r>
      <w:r w:rsidRPr="00492B93">
        <w:t xml:space="preserve"> coverage and social media</w:t>
      </w:r>
      <w:r w:rsidR="00492B93">
        <w:t>.</w:t>
      </w:r>
    </w:p>
    <w:p w14:paraId="42322099" w14:textId="77777777" w:rsidR="00CA3F49" w:rsidRPr="00492B93" w:rsidRDefault="00CA3F49" w:rsidP="00492B93">
      <w:pPr>
        <w:spacing w:line="360" w:lineRule="auto"/>
      </w:pPr>
      <w:r w:rsidRPr="00492B93">
        <w:t>In this study, we aimed to:</w:t>
      </w:r>
    </w:p>
    <w:p w14:paraId="1EEE70C9" w14:textId="77777777" w:rsidR="00C66A4E" w:rsidRDefault="00CA3F49" w:rsidP="00772E9E">
      <w:pPr>
        <w:pStyle w:val="ListParagraph"/>
        <w:numPr>
          <w:ilvl w:val="0"/>
          <w:numId w:val="3"/>
        </w:numPr>
        <w:spacing w:line="360" w:lineRule="auto"/>
      </w:pPr>
      <w:r w:rsidRPr="00492B93">
        <w:t xml:space="preserve">Examine current infection control </w:t>
      </w:r>
      <w:r w:rsidR="008D78BC">
        <w:t>behavior</w:t>
      </w:r>
      <w:r w:rsidR="00DA314A">
        <w:t>s</w:t>
      </w:r>
      <w:r w:rsidRPr="00492B93">
        <w:t xml:space="preserve"> </w:t>
      </w:r>
      <w:r w:rsidR="00C2465D">
        <w:t>in UK households</w:t>
      </w:r>
      <w:r w:rsidRPr="00492B93">
        <w:t>.</w:t>
      </w:r>
    </w:p>
    <w:p w14:paraId="3844225A" w14:textId="20C2FBB4" w:rsidR="00C66A4E" w:rsidRDefault="002B79BA" w:rsidP="00772E9E">
      <w:pPr>
        <w:pStyle w:val="ListParagraph"/>
        <w:numPr>
          <w:ilvl w:val="0"/>
          <w:numId w:val="3"/>
        </w:numPr>
        <w:spacing w:line="360" w:lineRule="auto"/>
      </w:pPr>
      <w:r w:rsidRPr="002B79BA">
        <w:t xml:space="preserve">Compare current infection control </w:t>
      </w:r>
      <w:proofErr w:type="spellStart"/>
      <w:r w:rsidRPr="002B79BA">
        <w:t>behaviours</w:t>
      </w:r>
      <w:proofErr w:type="spellEnd"/>
      <w:r w:rsidRPr="002B79BA">
        <w:t xml:space="preserve"> </w:t>
      </w:r>
      <w:ins w:id="0" w:author="Ben Ainsworth" w:date="2021-01-17T20:30:00Z">
        <w:r w:rsidR="00F97EE6">
          <w:t>with</w:t>
        </w:r>
      </w:ins>
      <w:ins w:id="1" w:author="Ben Ainsworth" w:date="2021-01-17T20:29:00Z">
        <w:r w:rsidR="00F97EE6">
          <w:t xml:space="preserve"> </w:t>
        </w:r>
      </w:ins>
      <w:r w:rsidRPr="002B79BA">
        <w:t xml:space="preserve">intentions to change </w:t>
      </w:r>
      <w:proofErr w:type="spellStart"/>
      <w:r w:rsidRPr="002B79BA">
        <w:t>behaviour</w:t>
      </w:r>
      <w:proofErr w:type="spellEnd"/>
      <w:r w:rsidRPr="002B79BA">
        <w:t xml:space="preserve"> after using Germ </w:t>
      </w:r>
      <w:proofErr w:type="spellStart"/>
      <w:r w:rsidRPr="002B79BA">
        <w:t>Defence</w:t>
      </w:r>
      <w:proofErr w:type="spellEnd"/>
      <w:r w:rsidRPr="002B79BA">
        <w:t xml:space="preserve"> to control infection transmission</w:t>
      </w:r>
      <w:r w:rsidRPr="002B79BA" w:rsidDel="002B79BA">
        <w:t xml:space="preserve"> </w:t>
      </w:r>
    </w:p>
    <w:p w14:paraId="32B1AA02" w14:textId="09A14372" w:rsidR="0017218E" w:rsidRPr="00C66A4E" w:rsidRDefault="0017218E" w:rsidP="00C66A4E">
      <w:pPr>
        <w:spacing w:line="360" w:lineRule="auto"/>
        <w:rPr>
          <w:b/>
          <w:bCs/>
          <w:sz w:val="26"/>
          <w:szCs w:val="26"/>
        </w:rPr>
      </w:pPr>
      <w:r w:rsidRPr="00C66A4E">
        <w:rPr>
          <w:b/>
          <w:bCs/>
          <w:sz w:val="26"/>
          <w:szCs w:val="26"/>
        </w:rPr>
        <w:t>Method</w:t>
      </w:r>
      <w:r w:rsidR="00043C05" w:rsidRPr="00C66A4E">
        <w:rPr>
          <w:b/>
          <w:bCs/>
          <w:sz w:val="26"/>
          <w:szCs w:val="26"/>
        </w:rPr>
        <w:t>s</w:t>
      </w:r>
    </w:p>
    <w:p w14:paraId="64D3D708" w14:textId="77777777" w:rsidR="00511D36" w:rsidRPr="00492B93" w:rsidRDefault="00511D36" w:rsidP="00772E9E">
      <w:pPr>
        <w:pStyle w:val="Heading3"/>
      </w:pPr>
      <w:r w:rsidRPr="00492B93">
        <w:t>Design</w:t>
      </w:r>
    </w:p>
    <w:p w14:paraId="2DED329C" w14:textId="174DBC3E" w:rsidR="00511D36" w:rsidRPr="00492B93" w:rsidRDefault="00511D36" w:rsidP="00492B93">
      <w:pPr>
        <w:spacing w:line="360" w:lineRule="auto"/>
      </w:pPr>
      <w:r w:rsidRPr="00492B93">
        <w:t>This was a</w:t>
      </w:r>
      <w:del w:id="2" w:author="Ben Ainsworth" w:date="2021-01-17T20:31:00Z">
        <w:r w:rsidRPr="00492B93" w:rsidDel="00F97EE6">
          <w:delText xml:space="preserve"> pragmatic,</w:delText>
        </w:r>
      </w:del>
      <w:r w:rsidRPr="00492B93">
        <w:t xml:space="preserve"> </w:t>
      </w:r>
      <w:r w:rsidR="00E20376">
        <w:t>cross-sectional</w:t>
      </w:r>
      <w:r w:rsidRPr="00492B93">
        <w:t xml:space="preserve"> </w:t>
      </w:r>
      <w:r w:rsidR="005F5A76">
        <w:t xml:space="preserve">observational </w:t>
      </w:r>
      <w:r w:rsidRPr="00492B93">
        <w:t xml:space="preserve">study of anonymous participant data from an active behavioral intervention. Consent was assumed from website usage and acknowledged in the website privacy policy. </w:t>
      </w:r>
    </w:p>
    <w:p w14:paraId="7FBB694E" w14:textId="77777777" w:rsidR="005F000F" w:rsidRPr="00492B93" w:rsidRDefault="003C25FA" w:rsidP="00772E9E">
      <w:pPr>
        <w:pStyle w:val="Heading3"/>
      </w:pPr>
      <w:r w:rsidRPr="00492B93">
        <w:t>Participants</w:t>
      </w:r>
      <w:r w:rsidR="005A5B79" w:rsidRPr="00492B93">
        <w:t xml:space="preserve"> and Data</w:t>
      </w:r>
    </w:p>
    <w:p w14:paraId="53C3BEFC" w14:textId="44F62379" w:rsidR="000F3AF9" w:rsidRPr="00492B93" w:rsidRDefault="005A5B79" w:rsidP="00492B93">
      <w:pPr>
        <w:spacing w:line="360" w:lineRule="auto"/>
      </w:pPr>
      <w:r w:rsidRPr="00492B93">
        <w:t>The data analy</w:t>
      </w:r>
      <w:r w:rsidR="00E52C1F">
        <w:t>z</w:t>
      </w:r>
      <w:r w:rsidRPr="00492B93">
        <w:t xml:space="preserve">ed </w:t>
      </w:r>
      <w:r w:rsidR="00BB3229">
        <w:t>were</w:t>
      </w:r>
      <w:r w:rsidR="00BB3229" w:rsidRPr="00492B93">
        <w:t xml:space="preserve"> </w:t>
      </w:r>
      <w:r w:rsidRPr="00492B93">
        <w:t xml:space="preserve">collected from users of the Germ </w:t>
      </w:r>
      <w:proofErr w:type="spellStart"/>
      <w:r w:rsidRPr="00492B93">
        <w:t>Defence</w:t>
      </w:r>
      <w:proofErr w:type="spellEnd"/>
      <w:r w:rsidRPr="00492B93">
        <w:t xml:space="preserve"> website</w:t>
      </w:r>
      <w:r w:rsidR="000146EB">
        <w:t xml:space="preserve"> b</w:t>
      </w:r>
      <w:r w:rsidRPr="00492B93">
        <w:t xml:space="preserve">etween </w:t>
      </w:r>
      <w:r w:rsidR="00FA2C01" w:rsidRPr="00492B93">
        <w:t>May 6</w:t>
      </w:r>
      <w:r w:rsidR="000F6FCE">
        <w:t>th</w:t>
      </w:r>
      <w:r w:rsidRPr="00492B93">
        <w:t xml:space="preserve"> and May</w:t>
      </w:r>
      <w:r w:rsidR="00FA2C01" w:rsidRPr="00492B93">
        <w:t xml:space="preserve"> 24</w:t>
      </w:r>
      <w:r w:rsidR="000F6FCE">
        <w:t>th</w:t>
      </w:r>
      <w:proofErr w:type="gramStart"/>
      <w:r w:rsidR="00FA2C01" w:rsidRPr="00492B93">
        <w:t xml:space="preserve"> 2020</w:t>
      </w:r>
      <w:proofErr w:type="gramEnd"/>
      <w:r w:rsidR="000146EB">
        <w:t>.</w:t>
      </w:r>
      <w:r w:rsidR="00FA2C01" w:rsidRPr="00492B93">
        <w:t xml:space="preserve"> </w:t>
      </w:r>
      <w:r w:rsidR="00E412A2">
        <w:t xml:space="preserve">During this period usage was driven by media coverage, and users were encouraged to share the intervention on social media and by email. </w:t>
      </w:r>
      <w:r w:rsidR="000146EB">
        <w:t xml:space="preserve">During this period </w:t>
      </w:r>
      <w:r w:rsidR="001C638F">
        <w:t>70,566</w:t>
      </w:r>
      <w:r w:rsidRPr="00492B93">
        <w:t xml:space="preserve"> </w:t>
      </w:r>
      <w:r w:rsidR="00FD166B">
        <w:t>website hits were recorded</w:t>
      </w:r>
      <w:r w:rsidR="001C638F">
        <w:t>, with 53,125 users completing the introductory content (first three pages)</w:t>
      </w:r>
      <w:r w:rsidR="003F2413">
        <w:t xml:space="preserve"> and 28,285 people completing the core module, which included measures of current and intended </w:t>
      </w:r>
      <w:r w:rsidR="00E52C1F">
        <w:t>behavior</w:t>
      </w:r>
      <w:r w:rsidRPr="00492B93">
        <w:t>.</w:t>
      </w:r>
      <w:r w:rsidR="007025BC">
        <w:t xml:space="preserve"> </w:t>
      </w:r>
      <w:r w:rsidR="00792182" w:rsidRPr="00492B93">
        <w:t>Website usage and engagement data was collected using Google Analytics embedded in the site</w:t>
      </w:r>
      <w:r w:rsidR="00A51B4E">
        <w:t xml:space="preserve"> (see Figure 1 for </w:t>
      </w:r>
      <w:r w:rsidR="003E54D1">
        <w:t xml:space="preserve">full consort </w:t>
      </w:r>
      <w:r w:rsidR="00A51B4E">
        <w:t xml:space="preserve">usage diagram). </w:t>
      </w:r>
    </w:p>
    <w:p w14:paraId="1782A7E2" w14:textId="0970A628" w:rsidR="00637FB8" w:rsidRDefault="00A51B4E" w:rsidP="00492B93">
      <w:pPr>
        <w:spacing w:line="360" w:lineRule="auto"/>
      </w:pPr>
      <w:r w:rsidRPr="00492B93">
        <w:t>Data collection was kept to a minimum to reduce dropout.</w:t>
      </w:r>
      <w:r>
        <w:t xml:space="preserve"> </w:t>
      </w:r>
      <w:r w:rsidR="00792182" w:rsidRPr="00492B93">
        <w:t xml:space="preserve">Behavioral measures were recorded through self-report </w:t>
      </w:r>
      <w:r w:rsidR="001C634C" w:rsidRPr="00492B93">
        <w:t>questions within the website</w:t>
      </w:r>
      <w:r w:rsidR="00BA6D67">
        <w:t xml:space="preserve">, </w:t>
      </w:r>
      <w:r w:rsidR="00BA6D67" w:rsidRPr="00492B93">
        <w:t xml:space="preserve">for current and intended </w:t>
      </w:r>
      <w:r w:rsidR="00E52C1F">
        <w:t>behavior</w:t>
      </w:r>
      <w:r w:rsidR="00637FB8">
        <w:t xml:space="preserve"> (see Table 1)</w:t>
      </w:r>
      <w:r w:rsidR="00CC497B">
        <w:t xml:space="preserve">. </w:t>
      </w:r>
    </w:p>
    <w:p w14:paraId="0A6F56E1" w14:textId="77777777" w:rsidR="00491CD4" w:rsidRDefault="006A03FB" w:rsidP="00DA314A">
      <w:pPr>
        <w:spacing w:line="360" w:lineRule="auto"/>
        <w:rPr>
          <w:b/>
          <w:bCs/>
        </w:rPr>
      </w:pPr>
      <w:r w:rsidRPr="00486C52">
        <w:rPr>
          <w:b/>
          <w:bCs/>
        </w:rPr>
        <w:t xml:space="preserve"> </w:t>
      </w:r>
      <w:r w:rsidR="00491CD4">
        <w:rPr>
          <w:b/>
          <w:bCs/>
        </w:rPr>
        <w:br w:type="page"/>
      </w:r>
    </w:p>
    <w:p w14:paraId="6C64BE0B" w14:textId="77777777" w:rsidR="00637FB8" w:rsidRPr="00491CD4" w:rsidRDefault="00637FB8" w:rsidP="00491CD4">
      <w:pPr>
        <w:spacing w:line="360" w:lineRule="auto"/>
        <w:rPr>
          <w:rFonts w:cstheme="minorHAnsi"/>
          <w:bCs/>
        </w:rPr>
      </w:pPr>
      <w:r w:rsidRPr="00491CD4">
        <w:rPr>
          <w:rFonts w:cstheme="minorHAnsi"/>
          <w:bCs/>
        </w:rPr>
        <w:lastRenderedPageBreak/>
        <w:t xml:space="preserve">Table 1: </w:t>
      </w:r>
      <w:r w:rsidR="00EC3D6A">
        <w:rPr>
          <w:rFonts w:cstheme="minorHAnsi"/>
          <w:bCs/>
        </w:rPr>
        <w:t>Online s</w:t>
      </w:r>
      <w:r w:rsidRPr="00491CD4">
        <w:rPr>
          <w:rFonts w:cstheme="minorHAnsi"/>
          <w:bCs/>
        </w:rPr>
        <w:t xml:space="preserve">elf-report measures recorded during Germ </w:t>
      </w:r>
      <w:proofErr w:type="spellStart"/>
      <w:r w:rsidRPr="00491CD4">
        <w:rPr>
          <w:rFonts w:cstheme="minorHAnsi"/>
          <w:bCs/>
        </w:rPr>
        <w:t>Defence</w:t>
      </w:r>
      <w:proofErr w:type="spellEnd"/>
      <w:r w:rsidRPr="00491CD4">
        <w:rPr>
          <w:rFonts w:cstheme="minorHAnsi"/>
          <w:bCs/>
        </w:rPr>
        <w:t xml:space="preserve"> </w:t>
      </w:r>
      <w:r w:rsidR="00486C52" w:rsidRPr="00491CD4">
        <w:rPr>
          <w:rFonts w:cstheme="minorHAnsi"/>
          <w:bCs/>
        </w:rPr>
        <w:t>intervention</w:t>
      </w:r>
    </w:p>
    <w:tbl>
      <w:tblPr>
        <w:tblStyle w:val="TableGrid"/>
        <w:tblW w:w="9020" w:type="dxa"/>
        <w:tblInd w:w="108" w:type="dxa"/>
        <w:tblBorders>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869"/>
        <w:gridCol w:w="6151"/>
      </w:tblGrid>
      <w:tr w:rsidR="00F97EE6" w:rsidRPr="00491CD4" w14:paraId="6718249B" w14:textId="77777777" w:rsidTr="00F97EE6">
        <w:trPr>
          <w:trHeight w:val="523"/>
          <w:ins w:id="3" w:author="Ben Ainsworth" w:date="2021-01-17T20:34:00Z"/>
        </w:trPr>
        <w:tc>
          <w:tcPr>
            <w:tcW w:w="2869" w:type="dxa"/>
            <w:tcBorders>
              <w:top w:val="single" w:sz="4" w:space="0" w:color="auto"/>
              <w:bottom w:val="single" w:sz="4" w:space="0" w:color="auto"/>
            </w:tcBorders>
            <w:shd w:val="clear" w:color="auto" w:fill="D9D9D9" w:themeFill="background1" w:themeFillShade="D9"/>
            <w:vAlign w:val="bottom"/>
          </w:tcPr>
          <w:p w14:paraId="726DBC82" w14:textId="769C70D2" w:rsidR="00F97EE6" w:rsidRPr="00491CD4" w:rsidRDefault="00F97EE6" w:rsidP="00F97EE6">
            <w:pPr>
              <w:spacing w:after="40" w:line="240" w:lineRule="auto"/>
              <w:jc w:val="center"/>
              <w:rPr>
                <w:ins w:id="4" w:author="Ben Ainsworth" w:date="2021-01-17T20:34:00Z"/>
                <w:rFonts w:cstheme="minorHAnsi"/>
                <w:b/>
                <w:bCs/>
              </w:rPr>
            </w:pPr>
            <w:ins w:id="5" w:author="Ben Ainsworth" w:date="2021-01-17T20:34:00Z">
              <w:r>
                <w:rPr>
                  <w:rFonts w:cstheme="minorHAnsi"/>
                  <w:b/>
                  <w:bCs/>
                </w:rPr>
                <w:t>Behavior</w:t>
              </w:r>
            </w:ins>
          </w:p>
        </w:tc>
        <w:tc>
          <w:tcPr>
            <w:tcW w:w="6151" w:type="dxa"/>
            <w:tcBorders>
              <w:top w:val="single" w:sz="4" w:space="0" w:color="auto"/>
              <w:bottom w:val="single" w:sz="4" w:space="0" w:color="auto"/>
            </w:tcBorders>
            <w:shd w:val="clear" w:color="auto" w:fill="D9D9D9" w:themeFill="background1" w:themeFillShade="D9"/>
            <w:vAlign w:val="bottom"/>
          </w:tcPr>
          <w:p w14:paraId="76E5C088" w14:textId="4303BFB1" w:rsidR="00F97EE6" w:rsidRPr="00491CD4" w:rsidRDefault="00F97EE6" w:rsidP="00F97EE6">
            <w:pPr>
              <w:spacing w:after="40" w:line="240" w:lineRule="auto"/>
              <w:jc w:val="center"/>
              <w:rPr>
                <w:ins w:id="6" w:author="Ben Ainsworth" w:date="2021-01-17T20:34:00Z"/>
                <w:rFonts w:cstheme="minorHAnsi"/>
                <w:b/>
                <w:bCs/>
              </w:rPr>
            </w:pPr>
            <w:ins w:id="7" w:author="Ben Ainsworth" w:date="2021-01-17T20:34:00Z">
              <w:r>
                <w:rPr>
                  <w:rFonts w:cstheme="minorHAnsi"/>
                  <w:b/>
                  <w:bCs/>
                </w:rPr>
                <w:t>Self-report item</w:t>
              </w:r>
            </w:ins>
          </w:p>
        </w:tc>
      </w:tr>
      <w:tr w:rsidR="00F97EE6" w:rsidRPr="00491CD4" w14:paraId="554B01A9" w14:textId="77777777" w:rsidTr="00847D95">
        <w:trPr>
          <w:trHeight w:val="523"/>
        </w:trPr>
        <w:tc>
          <w:tcPr>
            <w:tcW w:w="9020" w:type="dxa"/>
            <w:gridSpan w:val="2"/>
            <w:tcBorders>
              <w:top w:val="single" w:sz="4" w:space="0" w:color="auto"/>
              <w:bottom w:val="single" w:sz="4" w:space="0" w:color="auto"/>
            </w:tcBorders>
            <w:shd w:val="clear" w:color="auto" w:fill="D9D9D9" w:themeFill="background1" w:themeFillShade="D9"/>
            <w:vAlign w:val="bottom"/>
          </w:tcPr>
          <w:p w14:paraId="6FDB90B2" w14:textId="2C1A6F71" w:rsidR="00F97EE6" w:rsidRPr="00491CD4" w:rsidRDefault="00F97EE6" w:rsidP="00491CD4">
            <w:pPr>
              <w:spacing w:after="40" w:line="240" w:lineRule="auto"/>
              <w:rPr>
                <w:rFonts w:cstheme="minorHAnsi"/>
                <w:b/>
                <w:bCs/>
              </w:rPr>
            </w:pPr>
            <w:r w:rsidRPr="00491CD4">
              <w:rPr>
                <w:rFonts w:cstheme="minorHAnsi"/>
                <w:b/>
                <w:bCs/>
              </w:rPr>
              <w:t xml:space="preserve">‘Reducing Illness’ infection control </w:t>
            </w:r>
          </w:p>
        </w:tc>
      </w:tr>
      <w:tr w:rsidR="00637FB8" w:rsidRPr="00491CD4" w14:paraId="2A8612CE" w14:textId="77777777" w:rsidTr="00EB6378">
        <w:trPr>
          <w:trHeight w:val="812"/>
        </w:trPr>
        <w:tc>
          <w:tcPr>
            <w:tcW w:w="2869" w:type="dxa"/>
            <w:tcBorders>
              <w:top w:val="single" w:sz="4" w:space="0" w:color="auto"/>
              <w:bottom w:val="nil"/>
            </w:tcBorders>
            <w:vAlign w:val="center"/>
          </w:tcPr>
          <w:p w14:paraId="398B9A1E" w14:textId="77777777" w:rsidR="00637FB8" w:rsidRPr="00491CD4" w:rsidRDefault="00290FB4" w:rsidP="00491CD4">
            <w:pPr>
              <w:spacing w:after="40" w:line="240" w:lineRule="auto"/>
              <w:rPr>
                <w:rFonts w:cstheme="minorHAnsi"/>
              </w:rPr>
            </w:pPr>
            <w:r w:rsidRPr="00491CD4">
              <w:rPr>
                <w:rFonts w:cstheme="minorHAnsi"/>
                <w:i/>
                <w:iCs/>
              </w:rPr>
              <w:t>Social distancing</w:t>
            </w:r>
          </w:p>
        </w:tc>
        <w:tc>
          <w:tcPr>
            <w:tcW w:w="6151" w:type="dxa"/>
            <w:tcBorders>
              <w:top w:val="single" w:sz="4" w:space="0" w:color="auto"/>
              <w:bottom w:val="nil"/>
            </w:tcBorders>
            <w:vAlign w:val="center"/>
          </w:tcPr>
          <w:p w14:paraId="3BA4560D" w14:textId="77777777" w:rsidR="00637FB8" w:rsidRPr="00491CD4" w:rsidRDefault="00290FB4" w:rsidP="00491CD4">
            <w:pPr>
              <w:spacing w:after="40" w:line="240" w:lineRule="auto"/>
              <w:rPr>
                <w:rFonts w:cstheme="minorHAnsi"/>
              </w:rPr>
            </w:pPr>
            <w:r w:rsidRPr="00491CD4">
              <w:rPr>
                <w:rFonts w:cstheme="minorHAnsi"/>
              </w:rPr>
              <w:t xml:space="preserve">When you were/are with them, how often were you/do you plan to be more than 2 </w:t>
            </w:r>
            <w:proofErr w:type="spellStart"/>
            <w:r w:rsidRPr="00491CD4">
              <w:rPr>
                <w:rFonts w:cstheme="minorHAnsi"/>
              </w:rPr>
              <w:t>metres</w:t>
            </w:r>
            <w:proofErr w:type="spellEnd"/>
            <w:r w:rsidRPr="00491CD4">
              <w:rPr>
                <w:rFonts w:cstheme="minorHAnsi"/>
              </w:rPr>
              <w:t>/6 feet away from the people you live with?</w:t>
            </w:r>
          </w:p>
        </w:tc>
      </w:tr>
      <w:tr w:rsidR="00637FB8" w:rsidRPr="00491CD4" w14:paraId="428666CB" w14:textId="77777777" w:rsidTr="00EB6378">
        <w:trPr>
          <w:trHeight w:val="351"/>
        </w:trPr>
        <w:tc>
          <w:tcPr>
            <w:tcW w:w="2869" w:type="dxa"/>
            <w:tcBorders>
              <w:top w:val="nil"/>
              <w:bottom w:val="nil"/>
            </w:tcBorders>
            <w:vAlign w:val="center"/>
          </w:tcPr>
          <w:p w14:paraId="748C39C1" w14:textId="77777777" w:rsidR="00637FB8" w:rsidRPr="00491CD4" w:rsidRDefault="00290FB4" w:rsidP="00491CD4">
            <w:pPr>
              <w:spacing w:after="40" w:line="240" w:lineRule="auto"/>
              <w:rPr>
                <w:rFonts w:cstheme="minorHAnsi"/>
              </w:rPr>
            </w:pPr>
            <w:r w:rsidRPr="00491CD4">
              <w:rPr>
                <w:rFonts w:cstheme="minorHAnsi"/>
                <w:i/>
                <w:iCs/>
                <w:color w:val="000000"/>
              </w:rPr>
              <w:t>Cleaning/Disinfecting</w:t>
            </w:r>
          </w:p>
        </w:tc>
        <w:tc>
          <w:tcPr>
            <w:tcW w:w="6151" w:type="dxa"/>
            <w:tcBorders>
              <w:top w:val="nil"/>
              <w:bottom w:val="nil"/>
            </w:tcBorders>
            <w:vAlign w:val="center"/>
          </w:tcPr>
          <w:p w14:paraId="4290A7E9" w14:textId="77777777" w:rsidR="00637FB8" w:rsidRPr="00491CD4" w:rsidRDefault="00290FB4" w:rsidP="00491CD4">
            <w:pPr>
              <w:spacing w:after="40" w:line="240" w:lineRule="auto"/>
              <w:rPr>
                <w:rFonts w:cstheme="minorHAnsi"/>
              </w:rPr>
            </w:pPr>
            <w:r w:rsidRPr="00491CD4">
              <w:rPr>
                <w:rFonts w:cstheme="minorHAnsi"/>
                <w:color w:val="000000"/>
              </w:rPr>
              <w:t>How often did you/do you plan to clean things that might have viruses on them?</w:t>
            </w:r>
          </w:p>
        </w:tc>
      </w:tr>
      <w:tr w:rsidR="00637FB8" w:rsidRPr="00491CD4" w14:paraId="5E85F180" w14:textId="77777777" w:rsidTr="00EB6378">
        <w:trPr>
          <w:trHeight w:val="796"/>
        </w:trPr>
        <w:tc>
          <w:tcPr>
            <w:tcW w:w="2869" w:type="dxa"/>
            <w:tcBorders>
              <w:top w:val="nil"/>
              <w:bottom w:val="nil"/>
            </w:tcBorders>
            <w:vAlign w:val="center"/>
          </w:tcPr>
          <w:p w14:paraId="392248B9" w14:textId="77777777" w:rsidR="00637FB8" w:rsidRPr="00491CD4" w:rsidRDefault="00290FB4" w:rsidP="00491CD4">
            <w:pPr>
              <w:spacing w:after="40" w:line="240" w:lineRule="auto"/>
              <w:rPr>
                <w:rFonts w:cstheme="minorHAnsi"/>
                <w:color w:val="000000"/>
              </w:rPr>
            </w:pPr>
            <w:r w:rsidRPr="00491CD4">
              <w:rPr>
                <w:rFonts w:cstheme="minorHAnsi"/>
                <w:i/>
                <w:iCs/>
                <w:color w:val="000000"/>
              </w:rPr>
              <w:t>Putting shopping/packages aside</w:t>
            </w:r>
          </w:p>
        </w:tc>
        <w:tc>
          <w:tcPr>
            <w:tcW w:w="6151" w:type="dxa"/>
            <w:tcBorders>
              <w:top w:val="nil"/>
              <w:bottom w:val="nil"/>
            </w:tcBorders>
            <w:vAlign w:val="center"/>
          </w:tcPr>
          <w:p w14:paraId="734CA5EA" w14:textId="77777777" w:rsidR="00637FB8" w:rsidRPr="00491CD4" w:rsidRDefault="00290FB4" w:rsidP="00491CD4">
            <w:pPr>
              <w:spacing w:after="40" w:line="240" w:lineRule="auto"/>
              <w:rPr>
                <w:rFonts w:cstheme="minorHAnsi"/>
              </w:rPr>
            </w:pPr>
            <w:r w:rsidRPr="00491CD4">
              <w:rPr>
                <w:rFonts w:cstheme="minorHAnsi"/>
                <w:color w:val="000000"/>
              </w:rPr>
              <w:t>How often did you/do you plan to put something aside for at least 1 day that might have viruses on it?</w:t>
            </w:r>
          </w:p>
        </w:tc>
      </w:tr>
      <w:tr w:rsidR="00637FB8" w:rsidRPr="00491CD4" w14:paraId="5B8D9970" w14:textId="77777777" w:rsidTr="00EB6378">
        <w:trPr>
          <w:trHeight w:val="478"/>
        </w:trPr>
        <w:tc>
          <w:tcPr>
            <w:tcW w:w="2869" w:type="dxa"/>
            <w:tcBorders>
              <w:top w:val="nil"/>
              <w:bottom w:val="nil"/>
            </w:tcBorders>
            <w:vAlign w:val="center"/>
          </w:tcPr>
          <w:p w14:paraId="538EA021" w14:textId="77777777" w:rsidR="00637FB8" w:rsidRPr="00491CD4" w:rsidRDefault="00290FB4" w:rsidP="00491CD4">
            <w:pPr>
              <w:spacing w:after="40" w:line="240" w:lineRule="auto"/>
              <w:rPr>
                <w:rFonts w:cstheme="minorHAnsi"/>
                <w:color w:val="000000"/>
                <w:bdr w:val="none" w:sz="0" w:space="0" w:color="auto" w:frame="1"/>
              </w:rPr>
            </w:pPr>
            <w:r w:rsidRPr="00491CD4">
              <w:rPr>
                <w:rFonts w:cstheme="minorHAnsi"/>
                <w:i/>
                <w:iCs/>
                <w:color w:val="000000"/>
              </w:rPr>
              <w:t>Self-isolating</w:t>
            </w:r>
          </w:p>
        </w:tc>
        <w:tc>
          <w:tcPr>
            <w:tcW w:w="6151" w:type="dxa"/>
            <w:tcBorders>
              <w:top w:val="nil"/>
              <w:bottom w:val="nil"/>
            </w:tcBorders>
            <w:vAlign w:val="center"/>
          </w:tcPr>
          <w:p w14:paraId="21A1E9A8" w14:textId="77777777" w:rsidR="00637FB8" w:rsidRPr="00491CD4" w:rsidRDefault="00290FB4" w:rsidP="00491CD4">
            <w:pPr>
              <w:spacing w:after="40" w:line="240" w:lineRule="auto"/>
              <w:rPr>
                <w:rFonts w:cstheme="minorHAnsi"/>
              </w:rPr>
            </w:pPr>
            <w:r w:rsidRPr="00491CD4">
              <w:rPr>
                <w:rFonts w:cstheme="minorHAnsi"/>
                <w:color w:val="000000"/>
              </w:rPr>
              <w:t>How often did you/do you plan to spend time in a room on your own? </w:t>
            </w:r>
          </w:p>
        </w:tc>
      </w:tr>
      <w:tr w:rsidR="00637FB8" w:rsidRPr="00491CD4" w14:paraId="3FAFBD13" w14:textId="77777777" w:rsidTr="00EB6378">
        <w:trPr>
          <w:trHeight w:val="720"/>
        </w:trPr>
        <w:tc>
          <w:tcPr>
            <w:tcW w:w="2869" w:type="dxa"/>
            <w:tcBorders>
              <w:top w:val="nil"/>
              <w:bottom w:val="nil"/>
            </w:tcBorders>
            <w:vAlign w:val="center"/>
          </w:tcPr>
          <w:p w14:paraId="62443B7F" w14:textId="77777777" w:rsidR="00637FB8" w:rsidRPr="00491CD4" w:rsidRDefault="00290FB4" w:rsidP="00491CD4">
            <w:pPr>
              <w:spacing w:after="40" w:line="240" w:lineRule="auto"/>
              <w:rPr>
                <w:rFonts w:cstheme="minorHAnsi"/>
                <w:color w:val="000000"/>
              </w:rPr>
            </w:pPr>
            <w:r w:rsidRPr="00491CD4">
              <w:rPr>
                <w:rFonts w:cstheme="minorHAnsi"/>
                <w:i/>
                <w:iCs/>
                <w:color w:val="000000"/>
                <w:bdr w:val="none" w:sz="0" w:space="0" w:color="auto" w:frame="1"/>
              </w:rPr>
              <w:t>Wearing face coverings</w:t>
            </w:r>
          </w:p>
        </w:tc>
        <w:tc>
          <w:tcPr>
            <w:tcW w:w="6151" w:type="dxa"/>
            <w:tcBorders>
              <w:top w:val="nil"/>
              <w:bottom w:val="nil"/>
            </w:tcBorders>
            <w:vAlign w:val="center"/>
          </w:tcPr>
          <w:p w14:paraId="6EAB60DC" w14:textId="77777777" w:rsidR="00637FB8" w:rsidRPr="00491CD4" w:rsidRDefault="00290FB4" w:rsidP="00491CD4">
            <w:pPr>
              <w:spacing w:after="40" w:line="240" w:lineRule="auto"/>
              <w:rPr>
                <w:rFonts w:cstheme="minorHAnsi"/>
                <w:color w:val="000000"/>
              </w:rPr>
            </w:pPr>
            <w:r w:rsidRPr="00491CD4">
              <w:rPr>
                <w:rFonts w:cstheme="minorHAnsi"/>
                <w:color w:val="000000"/>
              </w:rPr>
              <w:t>How often did you/do you plan to wear a face covering and glasses (and safely remove and clean them) when you are in the same room as other people?</w:t>
            </w:r>
          </w:p>
        </w:tc>
      </w:tr>
      <w:tr w:rsidR="00BA6D67" w:rsidRPr="00491CD4" w14:paraId="080F4B37" w14:textId="77777777" w:rsidTr="00491CD4">
        <w:trPr>
          <w:trHeight w:val="495"/>
        </w:trPr>
        <w:tc>
          <w:tcPr>
            <w:tcW w:w="9020" w:type="dxa"/>
            <w:gridSpan w:val="2"/>
            <w:tcBorders>
              <w:top w:val="nil"/>
              <w:bottom w:val="single" w:sz="4" w:space="0" w:color="auto"/>
            </w:tcBorders>
            <w:shd w:val="clear" w:color="auto" w:fill="D9D9D9" w:themeFill="background1" w:themeFillShade="D9"/>
            <w:vAlign w:val="bottom"/>
          </w:tcPr>
          <w:p w14:paraId="53F56422" w14:textId="41A7B758" w:rsidR="00BA6D67" w:rsidRPr="00491CD4" w:rsidRDefault="00BA6D67" w:rsidP="00491CD4">
            <w:pPr>
              <w:spacing w:after="40" w:line="240" w:lineRule="auto"/>
              <w:rPr>
                <w:rFonts w:cstheme="minorHAnsi"/>
                <w:b/>
                <w:bCs/>
              </w:rPr>
            </w:pPr>
            <w:r w:rsidRPr="00491CD4">
              <w:rPr>
                <w:rFonts w:cstheme="minorHAnsi"/>
                <w:b/>
                <w:bCs/>
              </w:rPr>
              <w:t xml:space="preserve">‘Handwashing’ </w:t>
            </w:r>
            <w:r w:rsidR="00E52C1F">
              <w:rPr>
                <w:rFonts w:cstheme="minorHAnsi"/>
                <w:b/>
                <w:bCs/>
              </w:rPr>
              <w:t>behavior</w:t>
            </w:r>
          </w:p>
        </w:tc>
      </w:tr>
      <w:tr w:rsidR="00290FB4" w:rsidRPr="00491CD4" w14:paraId="70ABE024" w14:textId="77777777" w:rsidTr="00EB6378">
        <w:trPr>
          <w:trHeight w:val="766"/>
        </w:trPr>
        <w:tc>
          <w:tcPr>
            <w:tcW w:w="2869" w:type="dxa"/>
            <w:tcBorders>
              <w:bottom w:val="nil"/>
            </w:tcBorders>
            <w:vAlign w:val="center"/>
          </w:tcPr>
          <w:p w14:paraId="4DC52ECF" w14:textId="77777777" w:rsidR="00290FB4" w:rsidRPr="00491CD4" w:rsidRDefault="00290FB4" w:rsidP="00491CD4">
            <w:pPr>
              <w:spacing w:after="40" w:line="240" w:lineRule="auto"/>
              <w:rPr>
                <w:rFonts w:cstheme="minorHAnsi"/>
              </w:rPr>
            </w:pPr>
            <w:r w:rsidRPr="00491CD4">
              <w:rPr>
                <w:rFonts w:cstheme="minorHAnsi"/>
                <w:i/>
                <w:iCs/>
              </w:rPr>
              <w:t>Before snacking</w:t>
            </w:r>
          </w:p>
        </w:tc>
        <w:tc>
          <w:tcPr>
            <w:tcW w:w="6151" w:type="dxa"/>
            <w:tcBorders>
              <w:bottom w:val="nil"/>
            </w:tcBorders>
            <w:vAlign w:val="center"/>
          </w:tcPr>
          <w:p w14:paraId="20A18D06" w14:textId="77777777" w:rsidR="00290FB4" w:rsidRPr="00491CD4" w:rsidRDefault="00290FB4" w:rsidP="00491CD4">
            <w:pPr>
              <w:spacing w:after="40" w:line="240" w:lineRule="auto"/>
              <w:rPr>
                <w:rFonts w:eastAsiaTheme="minorHAnsi" w:cstheme="minorHAnsi"/>
                <w:color w:val="000000"/>
              </w:rPr>
            </w:pPr>
            <w:r w:rsidRPr="00491CD4">
              <w:rPr>
                <w:rFonts w:cstheme="minorHAnsi"/>
                <w:color w:val="000000"/>
              </w:rPr>
              <w:t xml:space="preserve">How often did you/do you plan to wash your hands </w:t>
            </w:r>
            <w:r w:rsidRPr="00491CD4">
              <w:rPr>
                <w:rFonts w:cstheme="minorHAnsi"/>
              </w:rPr>
              <w:t xml:space="preserve">before I ate/eat with my fingers </w:t>
            </w:r>
            <w:proofErr w:type="gramStart"/>
            <w:r w:rsidRPr="00491CD4">
              <w:rPr>
                <w:rFonts w:cstheme="minorHAnsi"/>
              </w:rPr>
              <w:t>e.g.</w:t>
            </w:r>
            <w:proofErr w:type="gramEnd"/>
            <w:r w:rsidRPr="00491CD4">
              <w:rPr>
                <w:rFonts w:cstheme="minorHAnsi"/>
              </w:rPr>
              <w:t xml:space="preserve"> snack, fruit or sweets?</w:t>
            </w:r>
          </w:p>
        </w:tc>
      </w:tr>
      <w:tr w:rsidR="00290FB4" w:rsidRPr="00491CD4" w14:paraId="1841BD20" w14:textId="77777777" w:rsidTr="00EB6378">
        <w:trPr>
          <w:trHeight w:val="756"/>
        </w:trPr>
        <w:tc>
          <w:tcPr>
            <w:tcW w:w="2869" w:type="dxa"/>
            <w:tcBorders>
              <w:top w:val="nil"/>
              <w:bottom w:val="nil"/>
            </w:tcBorders>
            <w:vAlign w:val="center"/>
          </w:tcPr>
          <w:p w14:paraId="0CC2B16E" w14:textId="77777777" w:rsidR="00290FB4" w:rsidRPr="00491CD4" w:rsidRDefault="00290FB4" w:rsidP="00491CD4">
            <w:pPr>
              <w:spacing w:after="40" w:line="240" w:lineRule="auto"/>
              <w:rPr>
                <w:rFonts w:cstheme="minorHAnsi"/>
              </w:rPr>
            </w:pPr>
            <w:r w:rsidRPr="00491CD4">
              <w:rPr>
                <w:rFonts w:cstheme="minorHAnsi"/>
                <w:i/>
                <w:iCs/>
              </w:rPr>
              <w:t>After coming home</w:t>
            </w:r>
          </w:p>
        </w:tc>
        <w:tc>
          <w:tcPr>
            <w:tcW w:w="6151" w:type="dxa"/>
            <w:tcBorders>
              <w:top w:val="nil"/>
              <w:bottom w:val="nil"/>
            </w:tcBorders>
            <w:vAlign w:val="center"/>
          </w:tcPr>
          <w:p w14:paraId="241D6F40" w14:textId="77777777" w:rsidR="00290FB4" w:rsidRPr="00491CD4" w:rsidRDefault="00290FB4" w:rsidP="00491CD4">
            <w:pPr>
              <w:spacing w:after="40" w:line="240" w:lineRule="auto"/>
              <w:rPr>
                <w:rFonts w:cstheme="minorHAnsi"/>
              </w:rPr>
            </w:pPr>
            <w:r w:rsidRPr="00491CD4">
              <w:rPr>
                <w:rFonts w:cstheme="minorHAnsi"/>
                <w:color w:val="000000"/>
              </w:rPr>
              <w:t>How often did you/do you plan to wash your hands</w:t>
            </w:r>
            <w:r w:rsidRPr="00491CD4">
              <w:rPr>
                <w:rFonts w:cstheme="minorHAnsi"/>
              </w:rPr>
              <w:t xml:space="preserve"> when I came/come into a house </w:t>
            </w:r>
            <w:proofErr w:type="gramStart"/>
            <w:r w:rsidRPr="00491CD4">
              <w:rPr>
                <w:rFonts w:cstheme="minorHAnsi"/>
              </w:rPr>
              <w:t>e.g.</w:t>
            </w:r>
            <w:proofErr w:type="gramEnd"/>
            <w:r w:rsidRPr="00491CD4">
              <w:rPr>
                <w:rFonts w:cstheme="minorHAnsi"/>
              </w:rPr>
              <w:t xml:space="preserve"> after work, shopping, travelling?</w:t>
            </w:r>
          </w:p>
        </w:tc>
      </w:tr>
      <w:tr w:rsidR="00290FB4" w:rsidRPr="00491CD4" w14:paraId="30E3E531" w14:textId="77777777" w:rsidTr="00EB6378">
        <w:trPr>
          <w:trHeight w:val="722"/>
        </w:trPr>
        <w:tc>
          <w:tcPr>
            <w:tcW w:w="2869" w:type="dxa"/>
            <w:tcBorders>
              <w:top w:val="nil"/>
              <w:bottom w:val="nil"/>
            </w:tcBorders>
            <w:vAlign w:val="center"/>
          </w:tcPr>
          <w:p w14:paraId="2D01240E" w14:textId="77777777" w:rsidR="00290FB4" w:rsidRPr="00491CD4" w:rsidRDefault="00290FB4" w:rsidP="00491CD4">
            <w:pPr>
              <w:spacing w:after="40" w:line="240" w:lineRule="auto"/>
              <w:rPr>
                <w:rFonts w:cstheme="minorHAnsi"/>
              </w:rPr>
            </w:pPr>
            <w:r w:rsidRPr="00491CD4">
              <w:rPr>
                <w:rFonts w:cstheme="minorHAnsi"/>
                <w:i/>
                <w:iCs/>
              </w:rPr>
              <w:t>After coughing</w:t>
            </w:r>
          </w:p>
        </w:tc>
        <w:tc>
          <w:tcPr>
            <w:tcW w:w="6151" w:type="dxa"/>
            <w:tcBorders>
              <w:top w:val="nil"/>
              <w:bottom w:val="nil"/>
            </w:tcBorders>
            <w:vAlign w:val="center"/>
          </w:tcPr>
          <w:p w14:paraId="1FD1061A" w14:textId="77777777" w:rsidR="00290FB4" w:rsidRPr="00491CD4" w:rsidRDefault="00290FB4" w:rsidP="00491CD4">
            <w:pPr>
              <w:spacing w:after="40" w:line="240" w:lineRule="auto"/>
              <w:rPr>
                <w:rFonts w:cstheme="minorHAnsi"/>
              </w:rPr>
            </w:pPr>
            <w:r w:rsidRPr="00491CD4">
              <w:rPr>
                <w:rFonts w:cstheme="minorHAnsi"/>
                <w:color w:val="000000"/>
              </w:rPr>
              <w:t>How often did you/do you plan to wash your hands</w:t>
            </w:r>
            <w:r w:rsidRPr="00491CD4">
              <w:rPr>
                <w:rFonts w:cstheme="minorHAnsi"/>
              </w:rPr>
              <w:t xml:space="preserve"> after blowing my nose or sneezing/coughing on my hands?</w:t>
            </w:r>
          </w:p>
        </w:tc>
      </w:tr>
      <w:tr w:rsidR="00290FB4" w:rsidRPr="00491CD4" w14:paraId="76FB1020" w14:textId="77777777" w:rsidTr="00EB6378">
        <w:trPr>
          <w:trHeight w:val="716"/>
        </w:trPr>
        <w:tc>
          <w:tcPr>
            <w:tcW w:w="2869" w:type="dxa"/>
            <w:tcBorders>
              <w:top w:val="nil"/>
              <w:bottom w:val="nil"/>
            </w:tcBorders>
            <w:vAlign w:val="center"/>
          </w:tcPr>
          <w:p w14:paraId="31DC6929" w14:textId="77777777" w:rsidR="00290FB4" w:rsidRPr="00491CD4" w:rsidRDefault="00290FB4" w:rsidP="00491CD4">
            <w:pPr>
              <w:spacing w:after="40" w:line="240" w:lineRule="auto"/>
              <w:rPr>
                <w:rFonts w:cstheme="minorHAnsi"/>
              </w:rPr>
            </w:pPr>
            <w:r w:rsidRPr="00491CD4">
              <w:rPr>
                <w:rFonts w:cstheme="minorHAnsi"/>
                <w:i/>
                <w:iCs/>
              </w:rPr>
              <w:t>After coming into contact with possible carrier</w:t>
            </w:r>
          </w:p>
        </w:tc>
        <w:tc>
          <w:tcPr>
            <w:tcW w:w="6151" w:type="dxa"/>
            <w:tcBorders>
              <w:top w:val="nil"/>
              <w:bottom w:val="nil"/>
            </w:tcBorders>
            <w:vAlign w:val="center"/>
          </w:tcPr>
          <w:p w14:paraId="6FBB13FF" w14:textId="77777777" w:rsidR="00290FB4" w:rsidRPr="00491CD4" w:rsidRDefault="00290FB4" w:rsidP="00491CD4">
            <w:pPr>
              <w:spacing w:after="40" w:line="240" w:lineRule="auto"/>
              <w:rPr>
                <w:rFonts w:cstheme="minorHAnsi"/>
              </w:rPr>
            </w:pPr>
            <w:r w:rsidRPr="00491CD4">
              <w:rPr>
                <w:rFonts w:cstheme="minorHAnsi"/>
                <w:color w:val="000000"/>
              </w:rPr>
              <w:t>How often did you/do you plan to wash your hands</w:t>
            </w:r>
            <w:r w:rsidRPr="00491CD4">
              <w:rPr>
                <w:rFonts w:cstheme="minorHAnsi"/>
              </w:rPr>
              <w:t xml:space="preserve"> after I had been/being close to someone who may have a virus (within 6 feet)</w:t>
            </w:r>
          </w:p>
        </w:tc>
      </w:tr>
      <w:tr w:rsidR="00637FB8" w:rsidRPr="00491CD4" w14:paraId="290F5391" w14:textId="77777777" w:rsidTr="00EB6378">
        <w:trPr>
          <w:trHeight w:val="781"/>
        </w:trPr>
        <w:tc>
          <w:tcPr>
            <w:tcW w:w="2869" w:type="dxa"/>
            <w:tcBorders>
              <w:top w:val="nil"/>
              <w:bottom w:val="nil"/>
            </w:tcBorders>
            <w:vAlign w:val="center"/>
          </w:tcPr>
          <w:p w14:paraId="18A68A72" w14:textId="77777777" w:rsidR="00637FB8" w:rsidRPr="00491CD4" w:rsidRDefault="00290FB4" w:rsidP="00491CD4">
            <w:pPr>
              <w:spacing w:after="40" w:line="240" w:lineRule="auto"/>
              <w:rPr>
                <w:rFonts w:cstheme="minorHAnsi"/>
              </w:rPr>
            </w:pPr>
            <w:r w:rsidRPr="00491CD4">
              <w:rPr>
                <w:rFonts w:cstheme="minorHAnsi"/>
                <w:i/>
                <w:iCs/>
              </w:rPr>
              <w:t>After touching something</w:t>
            </w:r>
          </w:p>
        </w:tc>
        <w:tc>
          <w:tcPr>
            <w:tcW w:w="6151" w:type="dxa"/>
            <w:tcBorders>
              <w:top w:val="nil"/>
              <w:bottom w:val="nil"/>
            </w:tcBorders>
            <w:vAlign w:val="center"/>
          </w:tcPr>
          <w:p w14:paraId="481A03C4" w14:textId="77777777" w:rsidR="00637FB8" w:rsidRPr="00491CD4" w:rsidRDefault="00290FB4" w:rsidP="00491CD4">
            <w:pPr>
              <w:spacing w:after="40" w:line="240" w:lineRule="auto"/>
              <w:rPr>
                <w:rFonts w:cstheme="minorHAnsi"/>
                <w:i/>
                <w:iCs/>
              </w:rPr>
            </w:pPr>
            <w:r w:rsidRPr="00491CD4">
              <w:rPr>
                <w:rFonts w:cstheme="minorHAnsi"/>
                <w:color w:val="000000"/>
              </w:rPr>
              <w:t>How often did you/do you plan to wash your hands af</w:t>
            </w:r>
            <w:r w:rsidRPr="00491CD4">
              <w:rPr>
                <w:rFonts w:cstheme="minorHAnsi"/>
              </w:rPr>
              <w:t xml:space="preserve">ter touching something that lots of other people have touched </w:t>
            </w:r>
            <w:proofErr w:type="gramStart"/>
            <w:r w:rsidRPr="00491CD4">
              <w:rPr>
                <w:rFonts w:cstheme="minorHAnsi"/>
              </w:rPr>
              <w:t>e.g.</w:t>
            </w:r>
            <w:proofErr w:type="gramEnd"/>
            <w:r w:rsidRPr="00491CD4">
              <w:rPr>
                <w:rFonts w:cstheme="minorHAnsi"/>
              </w:rPr>
              <w:t xml:space="preserve"> doors, money or handrails?</w:t>
            </w:r>
          </w:p>
        </w:tc>
      </w:tr>
      <w:tr w:rsidR="00BA6D67" w:rsidRPr="00491CD4" w14:paraId="0F14F560" w14:textId="77777777" w:rsidTr="00491CD4">
        <w:trPr>
          <w:trHeight w:val="479"/>
        </w:trPr>
        <w:tc>
          <w:tcPr>
            <w:tcW w:w="9020" w:type="dxa"/>
            <w:gridSpan w:val="2"/>
            <w:tcBorders>
              <w:top w:val="nil"/>
              <w:bottom w:val="single" w:sz="4" w:space="0" w:color="auto"/>
            </w:tcBorders>
            <w:shd w:val="clear" w:color="auto" w:fill="D9D9D9" w:themeFill="background1" w:themeFillShade="D9"/>
            <w:vAlign w:val="center"/>
          </w:tcPr>
          <w:p w14:paraId="4C05A197" w14:textId="77777777" w:rsidR="00BA6D67" w:rsidRPr="00491CD4" w:rsidRDefault="00BA6D67" w:rsidP="00491CD4">
            <w:pPr>
              <w:spacing w:after="40" w:line="240" w:lineRule="auto"/>
              <w:rPr>
                <w:rFonts w:cstheme="minorHAnsi"/>
                <w:b/>
                <w:bCs/>
                <w:color w:val="000000"/>
              </w:rPr>
            </w:pPr>
            <w:r w:rsidRPr="00491CD4">
              <w:rPr>
                <w:rFonts w:cstheme="minorHAnsi"/>
                <w:b/>
                <w:bCs/>
                <w:color w:val="000000"/>
              </w:rPr>
              <w:t>Website helpfulness (recorded on a scale of 1-10)</w:t>
            </w:r>
          </w:p>
        </w:tc>
      </w:tr>
      <w:tr w:rsidR="00BA6D67" w:rsidRPr="00491CD4" w14:paraId="1C916BCB" w14:textId="77777777" w:rsidTr="00EB6378">
        <w:trPr>
          <w:trHeight w:val="647"/>
        </w:trPr>
        <w:tc>
          <w:tcPr>
            <w:tcW w:w="2869" w:type="dxa"/>
            <w:tcBorders>
              <w:top w:val="single" w:sz="4" w:space="0" w:color="auto"/>
              <w:bottom w:val="single" w:sz="4" w:space="0" w:color="auto"/>
            </w:tcBorders>
            <w:vAlign w:val="center"/>
          </w:tcPr>
          <w:p w14:paraId="32161D59" w14:textId="77777777" w:rsidR="00BA6D67" w:rsidRPr="00491CD4" w:rsidRDefault="00BA6D67" w:rsidP="00491CD4">
            <w:pPr>
              <w:spacing w:after="40" w:line="240" w:lineRule="auto"/>
              <w:rPr>
                <w:rFonts w:cstheme="minorHAnsi"/>
                <w:i/>
                <w:iCs/>
              </w:rPr>
            </w:pPr>
            <w:r w:rsidRPr="00491CD4">
              <w:rPr>
                <w:rFonts w:cstheme="minorHAnsi"/>
                <w:i/>
                <w:iCs/>
              </w:rPr>
              <w:t>Helpfulness score</w:t>
            </w:r>
          </w:p>
        </w:tc>
        <w:tc>
          <w:tcPr>
            <w:tcW w:w="6151" w:type="dxa"/>
            <w:tcBorders>
              <w:top w:val="single" w:sz="4" w:space="0" w:color="auto"/>
              <w:bottom w:val="single" w:sz="4" w:space="0" w:color="auto"/>
            </w:tcBorders>
            <w:vAlign w:val="center"/>
          </w:tcPr>
          <w:p w14:paraId="15709F06" w14:textId="77777777" w:rsidR="00BA6D67" w:rsidRPr="00491CD4" w:rsidRDefault="00BA6D67" w:rsidP="00491CD4">
            <w:pPr>
              <w:spacing w:after="40" w:line="240" w:lineRule="auto"/>
              <w:rPr>
                <w:rFonts w:cstheme="minorHAnsi"/>
              </w:rPr>
            </w:pPr>
            <w:r w:rsidRPr="00491CD4">
              <w:rPr>
                <w:rFonts w:cstheme="minorHAnsi"/>
              </w:rPr>
              <w:t xml:space="preserve">How strongly do you agree or disagree that Germ </w:t>
            </w:r>
            <w:proofErr w:type="spellStart"/>
            <w:r w:rsidRPr="00491CD4">
              <w:rPr>
                <w:rFonts w:cstheme="minorHAnsi"/>
              </w:rPr>
              <w:t>Defence</w:t>
            </w:r>
            <w:proofErr w:type="spellEnd"/>
            <w:r w:rsidRPr="00491CD4">
              <w:rPr>
                <w:rFonts w:cstheme="minorHAnsi"/>
              </w:rPr>
              <w:t xml:space="preserve"> was helpful to you?</w:t>
            </w:r>
          </w:p>
        </w:tc>
      </w:tr>
    </w:tbl>
    <w:p w14:paraId="11E11095" w14:textId="77777777" w:rsidR="000F3AF9" w:rsidRPr="00491CD4" w:rsidRDefault="00637FB8" w:rsidP="00491CD4">
      <w:pPr>
        <w:rPr>
          <w:rFonts w:cstheme="minorHAnsi"/>
        </w:rPr>
      </w:pPr>
      <w:r w:rsidRPr="00491CD4">
        <w:rPr>
          <w:rFonts w:cstheme="minorHAnsi"/>
          <w:b/>
          <w:bCs/>
        </w:rPr>
        <w:t>Note</w:t>
      </w:r>
      <w:r w:rsidRPr="00491CD4">
        <w:rPr>
          <w:rFonts w:cstheme="minorHAnsi"/>
        </w:rPr>
        <w:t>: Measures were all scored on a Likert scale with answers of 1 (Almost never), 2 (sometimes), 3 (quite often), 4 (very often) and 5 (almost always). Users could also answer ‘Not Applicable’ (for example, if they lived alone and therefore did not need to socially isolate within their household).</w:t>
      </w:r>
      <w:r w:rsidR="00290FB4" w:rsidRPr="00491CD4">
        <w:rPr>
          <w:rFonts w:cstheme="minorHAnsi"/>
        </w:rPr>
        <w:t xml:space="preserve"> </w:t>
      </w:r>
    </w:p>
    <w:p w14:paraId="1A8CCE35" w14:textId="77777777" w:rsidR="00A32610" w:rsidRDefault="00A32610" w:rsidP="00491CD4">
      <w:pPr>
        <w:pStyle w:val="Heading3"/>
        <w:rPr>
          <w:rFonts w:asciiTheme="minorHAnsi" w:hAnsiTheme="minorHAnsi" w:cstheme="minorHAnsi"/>
        </w:rPr>
      </w:pPr>
    </w:p>
    <w:p w14:paraId="0245E2B3" w14:textId="7B94E7C8" w:rsidR="006016C3" w:rsidRPr="00491CD4" w:rsidRDefault="006016C3" w:rsidP="00491CD4">
      <w:pPr>
        <w:pStyle w:val="Heading3"/>
        <w:rPr>
          <w:rFonts w:asciiTheme="minorHAnsi" w:hAnsiTheme="minorHAnsi" w:cstheme="minorHAnsi"/>
        </w:rPr>
      </w:pPr>
      <w:r w:rsidRPr="00491CD4">
        <w:rPr>
          <w:rFonts w:asciiTheme="minorHAnsi" w:hAnsiTheme="minorHAnsi" w:cstheme="minorHAnsi"/>
        </w:rPr>
        <w:t>Intervention</w:t>
      </w:r>
    </w:p>
    <w:p w14:paraId="4E1693D7" w14:textId="0AE578F9" w:rsidR="003E54D1" w:rsidRDefault="002347EA" w:rsidP="00492B93">
      <w:pPr>
        <w:spacing w:line="360" w:lineRule="auto"/>
      </w:pPr>
      <w:r w:rsidRPr="00492B93">
        <w:t xml:space="preserve">Germ </w:t>
      </w:r>
      <w:proofErr w:type="spellStart"/>
      <w:r w:rsidRPr="00492B93">
        <w:t>Defence</w:t>
      </w:r>
      <w:proofErr w:type="spellEnd"/>
      <w:r w:rsidRPr="00492B93">
        <w:t xml:space="preserve"> </w:t>
      </w:r>
      <w:r w:rsidR="00475861" w:rsidRPr="00492B93">
        <w:t>c</w:t>
      </w:r>
      <w:r w:rsidR="00AB093A" w:rsidRPr="00492B93">
        <w:t xml:space="preserve">ontent was </w:t>
      </w:r>
      <w:r w:rsidRPr="00492B93">
        <w:t>developed using theoretical modelling and qualitative research</w:t>
      </w:r>
      <w:r w:rsidR="00043C05">
        <w:t xml:space="preserve"> [</w:t>
      </w:r>
      <w:r w:rsidR="003F2C4E">
        <w:t>13</w:t>
      </w:r>
      <w:r w:rsidR="00043C05">
        <w:t>]</w:t>
      </w:r>
      <w:r w:rsidRPr="00492B93">
        <w:t>, in line with the person</w:t>
      </w:r>
      <w:r w:rsidR="00A51B4E">
        <w:t>-</w:t>
      </w:r>
      <w:r w:rsidRPr="00492B93">
        <w:t>based approach</w:t>
      </w:r>
      <w:r w:rsidR="00043C05">
        <w:t xml:space="preserve"> [</w:t>
      </w:r>
      <w:r w:rsidR="003F2C4E">
        <w:t>14</w:t>
      </w:r>
      <w:r w:rsidR="00043C05">
        <w:t>]</w:t>
      </w:r>
      <w:r w:rsidR="00AB093A" w:rsidRPr="00492B93">
        <w:t>, drawing principally on t</w:t>
      </w:r>
      <w:r w:rsidRPr="00492B93">
        <w:t xml:space="preserve">he theory of planned </w:t>
      </w:r>
      <w:r w:rsidR="00E52C1F">
        <w:t>behavior</w:t>
      </w:r>
      <w:r w:rsidR="00043C05">
        <w:t xml:space="preserve"> [</w:t>
      </w:r>
      <w:r w:rsidR="003F2C4E">
        <w:t>15</w:t>
      </w:r>
      <w:r w:rsidR="00043C05">
        <w:t>]</w:t>
      </w:r>
      <w:r w:rsidR="00AB093A" w:rsidRPr="00492B93">
        <w:t>,</w:t>
      </w:r>
      <w:r w:rsidRPr="00492B93">
        <w:t xml:space="preserve"> Leventhal’s common-sense</w:t>
      </w:r>
      <w:r w:rsidR="00AB093A" w:rsidRPr="00492B93">
        <w:t xml:space="preserve"> model of illness</w:t>
      </w:r>
      <w:r w:rsidR="00043C05">
        <w:t xml:space="preserve"> [</w:t>
      </w:r>
      <w:r w:rsidR="003F2C4E">
        <w:t>16</w:t>
      </w:r>
      <w:r w:rsidR="00043C05">
        <w:t>]</w:t>
      </w:r>
      <w:r w:rsidRPr="00492B93">
        <w:t xml:space="preserve"> </w:t>
      </w:r>
      <w:r w:rsidR="00AB093A" w:rsidRPr="00492B93">
        <w:t xml:space="preserve">and </w:t>
      </w:r>
      <w:r w:rsidRPr="00492B93">
        <w:t>protection motivation theory</w:t>
      </w:r>
      <w:r w:rsidR="00043C05">
        <w:t xml:space="preserve"> [</w:t>
      </w:r>
      <w:r w:rsidR="003F2C4E">
        <w:t>17</w:t>
      </w:r>
      <w:r w:rsidR="00043C05">
        <w:t>]</w:t>
      </w:r>
      <w:r w:rsidR="00AB093A" w:rsidRPr="00492B93">
        <w:t xml:space="preserve">. </w:t>
      </w:r>
      <w:r w:rsidR="00074546" w:rsidRPr="00492B93">
        <w:lastRenderedPageBreak/>
        <w:t xml:space="preserve">Intervention content, design and structure were </w:t>
      </w:r>
      <w:r w:rsidR="00DA314A" w:rsidRPr="00492B93">
        <w:t>optimized</w:t>
      </w:r>
      <w:r w:rsidR="00074546" w:rsidRPr="00492B93">
        <w:t xml:space="preserve"> iteratively using in-depth qualitative think-aloud interviews with </w:t>
      </w:r>
      <w:r w:rsidR="00EC6D0F">
        <w:t>public contributors (</w:t>
      </w:r>
      <w:proofErr w:type="gramStart"/>
      <w:r w:rsidR="00EC6D0F">
        <w:t>JB</w:t>
      </w:r>
      <w:r w:rsidR="003E54D1">
        <w:t>,</w:t>
      </w:r>
      <w:r w:rsidR="00EC6D0F">
        <w:t>CR</w:t>
      </w:r>
      <w:proofErr w:type="gramEnd"/>
      <w:r w:rsidR="00EC6D0F">
        <w:t xml:space="preserve">) and members of the </w:t>
      </w:r>
      <w:r w:rsidR="00074546" w:rsidRPr="00492B93">
        <w:t>general publi</w:t>
      </w:r>
      <w:r w:rsidR="00853529">
        <w:t>c</w:t>
      </w:r>
      <w:r w:rsidR="002A0AD2">
        <w:t xml:space="preserve"> in order to ensure </w:t>
      </w:r>
      <w:r w:rsidR="00180003">
        <w:t>the intervention</w:t>
      </w:r>
      <w:r w:rsidR="002A0AD2">
        <w:t xml:space="preserve"> was </w:t>
      </w:r>
      <w:r w:rsidR="00180003">
        <w:t xml:space="preserve">accessible, credible and motivating </w:t>
      </w:r>
      <w:r w:rsidR="002A0AD2">
        <w:t>for as many people as possible</w:t>
      </w:r>
      <w:r w:rsidR="00043C05">
        <w:t xml:space="preserve"> [</w:t>
      </w:r>
      <w:r w:rsidR="003F2C4E">
        <w:t>14</w:t>
      </w:r>
      <w:r w:rsidR="00043C05">
        <w:t>]</w:t>
      </w:r>
      <w:r w:rsidR="002A0AD2">
        <w:t>.</w:t>
      </w:r>
    </w:p>
    <w:p w14:paraId="4247B83D" w14:textId="5A0411B3" w:rsidR="00A32610" w:rsidRDefault="00074546" w:rsidP="00D05C69">
      <w:pPr>
        <w:spacing w:line="360" w:lineRule="auto"/>
      </w:pPr>
      <w:r w:rsidRPr="00492B93">
        <w:t xml:space="preserve">Based on process evaluations of the original </w:t>
      </w:r>
      <w:r w:rsidR="00E52C1F">
        <w:t>randomize</w:t>
      </w:r>
      <w:r w:rsidRPr="00492B93">
        <w:t>d controlled trial</w:t>
      </w:r>
      <w:r w:rsidR="00043C05">
        <w:t xml:space="preserve"> [</w:t>
      </w:r>
      <w:r w:rsidR="003F2C4E">
        <w:t>12</w:t>
      </w:r>
      <w:r w:rsidR="00043C05">
        <w:t>]</w:t>
      </w:r>
      <w:r w:rsidRPr="00492B93">
        <w:t xml:space="preserve"> and a previous public dissemination</w:t>
      </w:r>
      <w:r w:rsidR="00043C05">
        <w:t xml:space="preserve"> [</w:t>
      </w:r>
      <w:r w:rsidR="003F2C4E">
        <w:t>18</w:t>
      </w:r>
      <w:r w:rsidR="00043C05">
        <w:t>]</w:t>
      </w:r>
      <w:r w:rsidRPr="00492B93">
        <w:t xml:space="preserve">, Germ </w:t>
      </w:r>
      <w:proofErr w:type="spellStart"/>
      <w:r w:rsidRPr="00492B93">
        <w:t>Defence</w:t>
      </w:r>
      <w:proofErr w:type="spellEnd"/>
      <w:r w:rsidRPr="00492B93">
        <w:t xml:space="preserve"> has been updated and streamlined for use during the COVID-19 outbreak</w:t>
      </w:r>
      <w:r w:rsidR="00CC497B">
        <w:t xml:space="preserve">, including broadening the </w:t>
      </w:r>
      <w:r w:rsidR="007025BC">
        <w:t xml:space="preserve">infection control </w:t>
      </w:r>
      <w:r w:rsidR="008D78BC">
        <w:t>behavior</w:t>
      </w:r>
      <w:r w:rsidR="00DA314A">
        <w:t>s</w:t>
      </w:r>
      <w:r w:rsidR="007025BC">
        <w:t xml:space="preserve"> that were recommended</w:t>
      </w:r>
      <w:r w:rsidRPr="00492B93">
        <w:t xml:space="preserve">. </w:t>
      </w:r>
      <w:r w:rsidR="00D05C69" w:rsidRPr="00492B93">
        <w:t xml:space="preserve">The </w:t>
      </w:r>
      <w:r w:rsidR="00D05C69" w:rsidRPr="00E412A2">
        <w:t>intervention is a single session, designed to be easily accessible with no sign-up or password required</w:t>
      </w:r>
      <w:r w:rsidR="00E945A3" w:rsidRPr="00E412A2">
        <w:t xml:space="preserve">. </w:t>
      </w:r>
      <w:r w:rsidR="00E412A2" w:rsidRPr="00741256">
        <w:t>Full details of intervention structure and development are reported elsewhere [3,</w:t>
      </w:r>
      <w:r w:rsidR="003F2C4E" w:rsidRPr="00741256">
        <w:t>1</w:t>
      </w:r>
      <w:r w:rsidR="003F2C4E">
        <w:t>5</w:t>
      </w:r>
      <w:r w:rsidR="00E412A2" w:rsidRPr="00741256">
        <w:t>,</w:t>
      </w:r>
      <w:r w:rsidR="003F2C4E" w:rsidRPr="00741256">
        <w:t>1</w:t>
      </w:r>
      <w:r w:rsidR="003F2C4E">
        <w:t>7</w:t>
      </w:r>
      <w:r w:rsidR="00E412A2" w:rsidRPr="00741256">
        <w:t>,</w:t>
      </w:r>
      <w:r w:rsidR="003F2C4E" w:rsidRPr="00741256">
        <w:t>1</w:t>
      </w:r>
      <w:r w:rsidR="003F2C4E">
        <w:t>8</w:t>
      </w:r>
      <w:r w:rsidR="00E412A2" w:rsidRPr="00741256">
        <w:t xml:space="preserve">] and archived copies available at http://archive.germdefence.org/ (see Germ </w:t>
      </w:r>
      <w:proofErr w:type="spellStart"/>
      <w:r w:rsidR="00E412A2" w:rsidRPr="00741256">
        <w:t>Defence</w:t>
      </w:r>
      <w:proofErr w:type="spellEnd"/>
      <w:r w:rsidR="00E412A2" w:rsidRPr="00741256">
        <w:t xml:space="preserve"> v</w:t>
      </w:r>
      <w:r w:rsidR="00E412A2">
        <w:t>3</w:t>
      </w:r>
      <w:r w:rsidR="00E412A2" w:rsidRPr="00741256">
        <w:t xml:space="preserve">). Intervention content was “frozen” during the </w:t>
      </w:r>
      <w:r w:rsidR="00EC3D6A">
        <w:t xml:space="preserve">reported data collection </w:t>
      </w:r>
      <w:r w:rsidR="00E412A2" w:rsidRPr="00741256">
        <w:t>period</w:t>
      </w:r>
      <w:r w:rsidR="00E412A2">
        <w:t xml:space="preserve">. </w:t>
      </w:r>
      <w:r w:rsidR="00E945A3">
        <w:t xml:space="preserve">A </w:t>
      </w:r>
      <w:r w:rsidR="00F21C2A">
        <w:t>structured</w:t>
      </w:r>
      <w:r w:rsidR="00E945A3">
        <w:t xml:space="preserve"> outline of content is available in Table </w:t>
      </w:r>
      <w:r w:rsidR="00C2465D">
        <w:t>2</w:t>
      </w:r>
      <w:r w:rsidR="00E945A3">
        <w:t xml:space="preserve">. </w:t>
      </w:r>
    </w:p>
    <w:p w14:paraId="4DD131CF" w14:textId="77777777" w:rsidR="00B80E87" w:rsidRPr="000F2832" w:rsidRDefault="00B80E87" w:rsidP="00B80E87">
      <w:pPr>
        <w:pStyle w:val="Heading3"/>
      </w:pPr>
      <w:r w:rsidRPr="00492B93">
        <w:t>Statistical analysis</w:t>
      </w:r>
    </w:p>
    <w:p w14:paraId="6D70A5F7" w14:textId="77777777" w:rsidR="00B80E87" w:rsidRPr="00492B93" w:rsidRDefault="00B80E87" w:rsidP="00B80E87">
      <w:pPr>
        <w:spacing w:line="360" w:lineRule="auto"/>
      </w:pPr>
      <w:r w:rsidRPr="00492B93">
        <w:t xml:space="preserve">We included data from all users who accessed the website </w:t>
      </w:r>
      <w:r>
        <w:t>during the study period.</w:t>
      </w:r>
      <w:r w:rsidRPr="00492B93">
        <w:t xml:space="preserve"> </w:t>
      </w:r>
    </w:p>
    <w:p w14:paraId="159BF7C8" w14:textId="77777777" w:rsidR="00B80E87" w:rsidRPr="00492B93" w:rsidRDefault="00B80E87" w:rsidP="00B80E87">
      <w:pPr>
        <w:spacing w:line="360" w:lineRule="auto"/>
      </w:pPr>
      <w:r w:rsidRPr="00492B93">
        <w:t xml:space="preserve">For analysis, users were grouped according to the tailored website </w:t>
      </w:r>
      <w:r>
        <w:t>pathway</w:t>
      </w:r>
      <w:r w:rsidRPr="00492B93">
        <w:t xml:space="preserve"> they selected </w:t>
      </w:r>
      <w:r>
        <w:t xml:space="preserve">within the ‘Reducing illness’ component </w:t>
      </w:r>
      <w:r w:rsidRPr="00492B93">
        <w:t>(‘</w:t>
      </w:r>
      <w:r>
        <w:t>Protect myself generally’</w:t>
      </w:r>
      <w:r w:rsidRPr="00492B93">
        <w:t xml:space="preserve"> vs. ‘</w:t>
      </w:r>
      <w:r>
        <w:t>Protect others if I am showing symptoms</w:t>
      </w:r>
      <w:r w:rsidRPr="00492B93">
        <w:t>’ vs ‘</w:t>
      </w:r>
      <w:r>
        <w:t>Protect myself if a household member</w:t>
      </w:r>
      <w:r w:rsidRPr="00492B93">
        <w:t xml:space="preserve"> has symptoms’ vs. ‘</w:t>
      </w:r>
      <w:r>
        <w:t>Protect a household member at high risk’</w:t>
      </w:r>
      <w:r w:rsidRPr="00492B93">
        <w:t xml:space="preserve">). </w:t>
      </w:r>
      <w:r>
        <w:t>Users</w:t>
      </w:r>
      <w:r w:rsidRPr="00492B93">
        <w:t xml:space="preserve"> could</w:t>
      </w:r>
      <w:r>
        <w:t xml:space="preserve"> also</w:t>
      </w:r>
      <w:r w:rsidRPr="00492B93">
        <w:t xml:space="preserve"> </w:t>
      </w:r>
      <w:r>
        <w:t>view the Handwashing component which</w:t>
      </w:r>
      <w:r w:rsidRPr="00492B93">
        <w:t xml:space="preserve"> was relevant to all groups.</w:t>
      </w:r>
      <w:r>
        <w:t xml:space="preserve"> If they did not view ‘Reducing illness’ they were not included in group comparisons, but handwashing responses were still recorded.</w:t>
      </w:r>
      <w:r w:rsidRPr="00492B93">
        <w:t xml:space="preserve"> Users could complete more than one type of tailored </w:t>
      </w:r>
      <w:proofErr w:type="gramStart"/>
      <w:r>
        <w:t>pathway</w:t>
      </w:r>
      <w:proofErr w:type="gramEnd"/>
      <w:r w:rsidRPr="00492B93">
        <w:t xml:space="preserve"> but we only </w:t>
      </w:r>
      <w:r>
        <w:t xml:space="preserve">analyzed responses for the pathway </w:t>
      </w:r>
      <w:r w:rsidRPr="00492B93">
        <w:t>that was selected first.</w:t>
      </w:r>
    </w:p>
    <w:p w14:paraId="00BFB70C" w14:textId="4C764BF6" w:rsidR="00B80E87" w:rsidDel="009A08F2" w:rsidRDefault="009A08F2" w:rsidP="00B80E87">
      <w:pPr>
        <w:spacing w:line="360" w:lineRule="auto"/>
        <w:rPr>
          <w:del w:id="8" w:author="Ben Ainsworth" w:date="2021-01-18T11:19:00Z"/>
        </w:rPr>
      </w:pPr>
      <w:ins w:id="9" w:author="Ben Ainsworth" w:date="2021-01-18T11:19:00Z">
        <w:r>
          <w:t xml:space="preserve">To understand current infection control </w:t>
        </w:r>
        <w:proofErr w:type="spellStart"/>
        <w:r>
          <w:t>behaviours</w:t>
        </w:r>
        <w:proofErr w:type="spellEnd"/>
        <w:r>
          <w:t xml:space="preserve"> (Aim 1), </w:t>
        </w:r>
      </w:ins>
      <w:del w:id="10" w:author="Ben Ainsworth" w:date="2021-01-18T11:19:00Z">
        <w:r w:rsidR="00B80E87" w:rsidRPr="00492B93" w:rsidDel="009A08F2">
          <w:delText xml:space="preserve">Behavioral </w:delText>
        </w:r>
      </w:del>
      <w:ins w:id="11" w:author="Ben Ainsworth" w:date="2021-01-18T11:19:00Z">
        <w:r>
          <w:t>b</w:t>
        </w:r>
        <w:r w:rsidRPr="00492B93">
          <w:t xml:space="preserve">ehavioral </w:t>
        </w:r>
      </w:ins>
      <w:r w:rsidR="00B80E87" w:rsidRPr="00492B93">
        <w:t xml:space="preserve">measures were analyzed individually, and also collapsed together to form an ‘average infection control </w:t>
      </w:r>
      <w:r w:rsidR="00B80E87">
        <w:t>behavior</w:t>
      </w:r>
      <w:r w:rsidR="00B80E87" w:rsidRPr="00492B93">
        <w:t>’ score. When users completed a plan more than once</w:t>
      </w:r>
      <w:r w:rsidR="00B80E87">
        <w:t xml:space="preserve"> (</w:t>
      </w:r>
      <w:proofErr w:type="spellStart"/>
      <w:r w:rsidR="00B80E87">
        <w:t>eg.</w:t>
      </w:r>
      <w:proofErr w:type="spellEnd"/>
      <w:r w:rsidR="00B80E87">
        <w:t xml:space="preserve"> if they received website feedback that their initial plan could be further improved)</w:t>
      </w:r>
      <w:r w:rsidR="00B80E87" w:rsidRPr="00492B93">
        <w:t xml:space="preserve"> the ‘final’ plan was used. </w:t>
      </w:r>
      <w:ins w:id="12" w:author="Ben Ainsworth" w:date="2021-01-18T11:19:00Z">
        <w:r>
          <w:t xml:space="preserve"> </w:t>
        </w:r>
      </w:ins>
    </w:p>
    <w:p w14:paraId="55DE0014" w14:textId="18DB759B" w:rsidR="00B80E87" w:rsidRPr="00492B93" w:rsidDel="009A08F2" w:rsidRDefault="00B80E87" w:rsidP="00B80E87">
      <w:pPr>
        <w:spacing w:line="360" w:lineRule="auto"/>
        <w:rPr>
          <w:del w:id="13" w:author="Ben Ainsworth" w:date="2021-01-18T11:19:00Z"/>
        </w:rPr>
      </w:pPr>
      <w:r>
        <w:t xml:space="preserve">If users did not think a behavior was relevant to them (for example, they lived alone so did not need to socially </w:t>
      </w:r>
      <w:proofErr w:type="gramStart"/>
      <w:r>
        <w:t>isolate, or</w:t>
      </w:r>
      <w:proofErr w:type="gramEnd"/>
      <w:r>
        <w:t xml:space="preserve"> could not socially isolate from young children) they could answer ‘not applicable’ – this was coded as missing data and not included in analysis.</w:t>
      </w:r>
      <w:ins w:id="14" w:author="Ben Ainsworth" w:date="2021-01-18T11:19:00Z">
        <w:r w:rsidR="009A08F2">
          <w:t xml:space="preserve"> </w:t>
        </w:r>
      </w:ins>
    </w:p>
    <w:p w14:paraId="012786C5" w14:textId="77777777" w:rsidR="009A08F2" w:rsidRDefault="00B80E87" w:rsidP="00B80E87">
      <w:pPr>
        <w:spacing w:line="360" w:lineRule="auto"/>
        <w:rPr>
          <w:ins w:id="15" w:author="Ben Ainsworth" w:date="2021-01-18T11:19:00Z"/>
        </w:rPr>
      </w:pPr>
      <w:r w:rsidRPr="00492B93">
        <w:t>Linear regression compare</w:t>
      </w:r>
      <w:r>
        <w:t>d</w:t>
      </w:r>
      <w:r w:rsidRPr="00492B93">
        <w:t xml:space="preserve"> between-group scores</w:t>
      </w:r>
      <w:r>
        <w:t xml:space="preserve"> for behavior.  </w:t>
      </w:r>
    </w:p>
    <w:p w14:paraId="40B5EC5D" w14:textId="3EE20103" w:rsidR="00B80E87" w:rsidRDefault="009A08F2" w:rsidP="00B80E87">
      <w:pPr>
        <w:spacing w:line="360" w:lineRule="auto"/>
      </w:pPr>
      <w:ins w:id="16" w:author="Ben Ainsworth" w:date="2021-01-18T11:19:00Z">
        <w:r>
          <w:t xml:space="preserve">To </w:t>
        </w:r>
      </w:ins>
      <w:ins w:id="17" w:author="Ben Ainsworth" w:date="2021-01-18T11:20:00Z">
        <w:r>
          <w:t>compare</w:t>
        </w:r>
        <w:r w:rsidR="00BB0FE5">
          <w:t xml:space="preserve"> current </w:t>
        </w:r>
        <w:proofErr w:type="spellStart"/>
        <w:r w:rsidR="00BB0FE5">
          <w:t>behaviours</w:t>
        </w:r>
        <w:proofErr w:type="spellEnd"/>
        <w:r w:rsidR="00BB0FE5">
          <w:t xml:space="preserve"> with intended </w:t>
        </w:r>
        <w:proofErr w:type="spellStart"/>
        <w:r w:rsidR="00BB0FE5">
          <w:t>behaviour</w:t>
        </w:r>
        <w:proofErr w:type="spellEnd"/>
        <w:r w:rsidR="00BB0FE5">
          <w:t xml:space="preserve"> after using Germ </w:t>
        </w:r>
        <w:proofErr w:type="spellStart"/>
        <w:r w:rsidR="00BB0FE5">
          <w:t>Defence</w:t>
        </w:r>
        <w:proofErr w:type="spellEnd"/>
        <w:r w:rsidR="00BB0FE5">
          <w:t xml:space="preserve"> (Aim 2), linear regression </w:t>
        </w:r>
      </w:ins>
      <w:del w:id="18" w:author="Ben Ainsworth" w:date="2021-01-18T11:20:00Z">
        <w:r w:rsidR="00B80E87" w:rsidDel="00BB0FE5">
          <w:delText xml:space="preserve">Models </w:delText>
        </w:r>
      </w:del>
      <w:ins w:id="19" w:author="Ben Ainsworth" w:date="2021-01-18T11:20:00Z">
        <w:r w:rsidR="00BB0FE5">
          <w:t xml:space="preserve">models </w:t>
        </w:r>
      </w:ins>
      <w:r w:rsidR="00B80E87">
        <w:t>comparing between-group scores for intentions controlled for current behavior</w:t>
      </w:r>
      <w:ins w:id="20" w:author="Ben Ainsworth" w:date="2021-01-18T11:20:00Z">
        <w:r w:rsidR="00BB0FE5">
          <w:t xml:space="preserve"> were </w:t>
        </w:r>
      </w:ins>
      <w:ins w:id="21" w:author="Ben Ainsworth" w:date="2021-01-18T11:31:00Z">
        <w:r w:rsidR="007D4EB6">
          <w:t>used</w:t>
        </w:r>
      </w:ins>
      <w:r w:rsidR="00B80E87">
        <w:t>.  Pa</w:t>
      </w:r>
      <w:r w:rsidR="00B80E87" w:rsidRPr="00492B93">
        <w:t>ired t-test</w:t>
      </w:r>
      <w:ins w:id="22" w:author="Ben Ainsworth" w:date="2021-01-18T11:21:00Z">
        <w:r w:rsidR="00BB0FE5">
          <w:t xml:space="preserve"> comparisons</w:t>
        </w:r>
      </w:ins>
      <w:del w:id="23" w:author="Ben Ainsworth" w:date="2021-01-18T11:21:00Z">
        <w:r w:rsidR="00B80E87" w:rsidRPr="00492B93" w:rsidDel="00BB0FE5">
          <w:delText>s</w:delText>
        </w:r>
      </w:del>
      <w:r w:rsidR="00B80E87" w:rsidRPr="00492B93">
        <w:t xml:space="preserve"> </w:t>
      </w:r>
      <w:del w:id="24" w:author="Ben Ainsworth" w:date="2021-01-18T11:21:00Z">
        <w:r w:rsidR="00B80E87" w:rsidDel="00BB0FE5">
          <w:delText xml:space="preserve">were used to </w:delText>
        </w:r>
      </w:del>
      <w:r w:rsidR="00B80E87" w:rsidRPr="00492B93">
        <w:t>examine</w:t>
      </w:r>
      <w:ins w:id="25" w:author="Ben Ainsworth" w:date="2021-01-18T11:21:00Z">
        <w:r w:rsidR="00BB0FE5">
          <w:t>d</w:t>
        </w:r>
      </w:ins>
      <w:r w:rsidR="00B80E87" w:rsidRPr="00492B93">
        <w:t xml:space="preserve"> the difference between current </w:t>
      </w:r>
      <w:r w:rsidR="00B80E87">
        <w:t>behavior</w:t>
      </w:r>
      <w:r w:rsidR="00B80E87" w:rsidRPr="00492B93">
        <w:t xml:space="preserve"> and intended </w:t>
      </w:r>
      <w:r w:rsidR="00B80E87">
        <w:t>behavior</w:t>
      </w:r>
      <w:r w:rsidR="00B80E87" w:rsidRPr="00492B93">
        <w:t xml:space="preserve"> within groups.</w:t>
      </w:r>
    </w:p>
    <w:p w14:paraId="2767A27C" w14:textId="77777777" w:rsidR="00B80E87" w:rsidRDefault="00B80E87" w:rsidP="00D05C69">
      <w:pPr>
        <w:spacing w:line="360" w:lineRule="auto"/>
      </w:pPr>
    </w:p>
    <w:p w14:paraId="53327C65" w14:textId="40D4E450" w:rsidR="00E945A3" w:rsidRPr="00491CD4" w:rsidRDefault="00E945A3" w:rsidP="00D05C69">
      <w:pPr>
        <w:spacing w:line="360" w:lineRule="auto"/>
        <w:rPr>
          <w:bCs/>
        </w:rPr>
      </w:pPr>
      <w:r w:rsidRPr="00491CD4">
        <w:rPr>
          <w:bCs/>
        </w:rPr>
        <w:t xml:space="preserve">Table </w:t>
      </w:r>
      <w:r w:rsidR="00C2465D" w:rsidRPr="00491CD4">
        <w:rPr>
          <w:bCs/>
        </w:rPr>
        <w:t>2</w:t>
      </w:r>
      <w:r w:rsidRPr="00491CD4">
        <w:rPr>
          <w:bCs/>
        </w:rPr>
        <w:t xml:space="preserve">. A detailed outline of Germ </w:t>
      </w:r>
      <w:proofErr w:type="spellStart"/>
      <w:r w:rsidRPr="00491CD4">
        <w:rPr>
          <w:bCs/>
        </w:rPr>
        <w:t>Defence</w:t>
      </w:r>
      <w:proofErr w:type="spellEnd"/>
      <w:r w:rsidRPr="00491CD4">
        <w:rPr>
          <w:bCs/>
        </w:rPr>
        <w:t xml:space="preserve"> content and structure</w:t>
      </w:r>
    </w:p>
    <w:tbl>
      <w:tblPr>
        <w:tblStyle w:val="TableGrid"/>
        <w:tblW w:w="8789"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6946"/>
      </w:tblGrid>
      <w:tr w:rsidR="00E945A3" w:rsidRPr="00F31559" w14:paraId="42440E16" w14:textId="77777777" w:rsidTr="00EB6378">
        <w:trPr>
          <w:trHeight w:val="663"/>
        </w:trPr>
        <w:tc>
          <w:tcPr>
            <w:tcW w:w="1843" w:type="dxa"/>
            <w:tcBorders>
              <w:bottom w:val="single" w:sz="4" w:space="0" w:color="auto"/>
            </w:tcBorders>
            <w:shd w:val="clear" w:color="auto" w:fill="D9D9D9" w:themeFill="background1" w:themeFillShade="D9"/>
            <w:vAlign w:val="center"/>
          </w:tcPr>
          <w:p w14:paraId="52DAFEA4" w14:textId="77777777" w:rsidR="00E945A3" w:rsidRPr="00772E9E" w:rsidRDefault="00E945A3" w:rsidP="00491CD4">
            <w:pPr>
              <w:spacing w:after="40" w:line="240" w:lineRule="auto"/>
              <w:jc w:val="center"/>
              <w:rPr>
                <w:b/>
                <w:bCs/>
              </w:rPr>
            </w:pPr>
            <w:r w:rsidRPr="00772E9E">
              <w:rPr>
                <w:b/>
                <w:bCs/>
              </w:rPr>
              <w:t>Component</w:t>
            </w:r>
          </w:p>
        </w:tc>
        <w:tc>
          <w:tcPr>
            <w:tcW w:w="6946" w:type="dxa"/>
            <w:tcBorders>
              <w:bottom w:val="single" w:sz="4" w:space="0" w:color="auto"/>
            </w:tcBorders>
            <w:shd w:val="clear" w:color="auto" w:fill="D9D9D9" w:themeFill="background1" w:themeFillShade="D9"/>
            <w:vAlign w:val="center"/>
          </w:tcPr>
          <w:p w14:paraId="3667AC26" w14:textId="77777777" w:rsidR="00E945A3" w:rsidRPr="00772E9E" w:rsidRDefault="00E945A3" w:rsidP="00491CD4">
            <w:pPr>
              <w:spacing w:after="40" w:line="240" w:lineRule="auto"/>
              <w:jc w:val="center"/>
              <w:rPr>
                <w:b/>
                <w:bCs/>
              </w:rPr>
            </w:pPr>
            <w:r w:rsidRPr="00772E9E">
              <w:rPr>
                <w:b/>
                <w:bCs/>
              </w:rPr>
              <w:t>Component Details</w:t>
            </w:r>
          </w:p>
        </w:tc>
      </w:tr>
      <w:tr w:rsidR="00E945A3" w:rsidRPr="00F31559" w14:paraId="6C1C3B42" w14:textId="77777777" w:rsidTr="00EB6378">
        <w:trPr>
          <w:trHeight w:val="804"/>
        </w:trPr>
        <w:tc>
          <w:tcPr>
            <w:tcW w:w="1843" w:type="dxa"/>
            <w:tcBorders>
              <w:top w:val="single" w:sz="4" w:space="0" w:color="auto"/>
              <w:bottom w:val="single" w:sz="4" w:space="0" w:color="auto"/>
            </w:tcBorders>
          </w:tcPr>
          <w:p w14:paraId="47DD4B7E" w14:textId="77777777" w:rsidR="00E945A3" w:rsidRPr="00772E9E" w:rsidRDefault="00E945A3" w:rsidP="00491CD4">
            <w:pPr>
              <w:spacing w:after="40" w:line="240" w:lineRule="auto"/>
              <w:rPr>
                <w:b/>
                <w:bCs/>
              </w:rPr>
            </w:pPr>
            <w:r w:rsidRPr="00772E9E">
              <w:rPr>
                <w:b/>
                <w:bCs/>
              </w:rPr>
              <w:t xml:space="preserve">Introductory content </w:t>
            </w:r>
            <w:r w:rsidRPr="00772E9E">
              <w:rPr>
                <w:b/>
                <w:bCs/>
              </w:rPr>
              <w:br/>
              <w:t>(3 pages)</w:t>
            </w:r>
          </w:p>
        </w:tc>
        <w:tc>
          <w:tcPr>
            <w:tcW w:w="6946" w:type="dxa"/>
            <w:tcBorders>
              <w:top w:val="single" w:sz="4" w:space="0" w:color="auto"/>
              <w:bottom w:val="single" w:sz="4" w:space="0" w:color="auto"/>
            </w:tcBorders>
          </w:tcPr>
          <w:p w14:paraId="0FA5F106" w14:textId="4DC7949E" w:rsidR="00E945A3" w:rsidRPr="00772E9E" w:rsidRDefault="00E945A3" w:rsidP="00491CD4">
            <w:pPr>
              <w:spacing w:after="40" w:line="240" w:lineRule="auto"/>
            </w:pPr>
            <w:r w:rsidRPr="00772E9E">
              <w:t xml:space="preserve">Introductory pages seek to increase users’ perceived risk by </w:t>
            </w:r>
            <w:r w:rsidR="00EB6378" w:rsidRPr="00772E9E">
              <w:t>emphasi</w:t>
            </w:r>
            <w:r w:rsidR="00EB6378">
              <w:t>z</w:t>
            </w:r>
            <w:r w:rsidR="00EB6378" w:rsidRPr="00772E9E">
              <w:t xml:space="preserve">ing </w:t>
            </w:r>
            <w:r w:rsidRPr="00772E9E">
              <w:t xml:space="preserve">the personal and social health consequences of contracting COVID-19. These are followed by messages to increase skills and confidence to reduce exposure to the virus. </w:t>
            </w:r>
          </w:p>
        </w:tc>
      </w:tr>
      <w:tr w:rsidR="00E945A3" w:rsidRPr="00F31559" w14:paraId="2CEB3A38" w14:textId="77777777" w:rsidTr="00EB6378">
        <w:trPr>
          <w:trHeight w:val="3069"/>
        </w:trPr>
        <w:tc>
          <w:tcPr>
            <w:tcW w:w="1843" w:type="dxa"/>
            <w:tcBorders>
              <w:top w:val="single" w:sz="4" w:space="0" w:color="auto"/>
              <w:bottom w:val="single" w:sz="4" w:space="0" w:color="auto"/>
            </w:tcBorders>
          </w:tcPr>
          <w:p w14:paraId="121A4924" w14:textId="77777777" w:rsidR="00E945A3" w:rsidRPr="00772E9E" w:rsidRDefault="00E945A3" w:rsidP="00491CD4">
            <w:pPr>
              <w:spacing w:after="40" w:line="240" w:lineRule="auto"/>
              <w:rPr>
                <w:b/>
                <w:bCs/>
              </w:rPr>
            </w:pPr>
            <w:r w:rsidRPr="00772E9E">
              <w:rPr>
                <w:b/>
                <w:bCs/>
              </w:rPr>
              <w:t xml:space="preserve">Website pathway selection </w:t>
            </w:r>
          </w:p>
          <w:p w14:paraId="1574AECA" w14:textId="77777777" w:rsidR="00E945A3" w:rsidRPr="00772E9E" w:rsidRDefault="00E945A3" w:rsidP="00491CD4">
            <w:pPr>
              <w:spacing w:after="40" w:line="240" w:lineRule="auto"/>
              <w:rPr>
                <w:b/>
                <w:bCs/>
              </w:rPr>
            </w:pPr>
            <w:r w:rsidRPr="00772E9E">
              <w:rPr>
                <w:b/>
                <w:bCs/>
              </w:rPr>
              <w:t>(2 pages)</w:t>
            </w:r>
          </w:p>
        </w:tc>
        <w:tc>
          <w:tcPr>
            <w:tcW w:w="6946" w:type="dxa"/>
            <w:tcBorders>
              <w:top w:val="single" w:sz="4" w:space="0" w:color="auto"/>
              <w:bottom w:val="single" w:sz="4" w:space="0" w:color="auto"/>
            </w:tcBorders>
          </w:tcPr>
          <w:p w14:paraId="38624483" w14:textId="77777777" w:rsidR="00E945A3" w:rsidRPr="00772E9E" w:rsidRDefault="00E945A3" w:rsidP="00491CD4">
            <w:pPr>
              <w:spacing w:after="40" w:line="240" w:lineRule="auto"/>
            </w:pPr>
            <w:r w:rsidRPr="00772E9E">
              <w:t xml:space="preserve">To allow users to choose the advice they consider most personally relevant, the intervention is structured so that users initially select between two components of interest: Handwashing and Reducing Illness. The ‘Reducing Illness’ component is again tailored such that a user selects one of four streams of content (each lasting 11 pages) that is relevant to the user’s situation: 1: to protect themselves generally; 2: to protect others if the user was showing symptoms; 3: to protect themselves if household member(s) showed symptoms; or 4: to protect a household member who is at high risk.  The advice is tailored in this way to encourage users to adopt </w:t>
            </w:r>
            <w:r w:rsidR="008D78BC">
              <w:t>behavior</w:t>
            </w:r>
            <w:r w:rsidR="00DA314A">
              <w:t>s</w:t>
            </w:r>
            <w:r w:rsidRPr="00772E9E">
              <w:t xml:space="preserve"> appropriate to the perceived level and pattern of risk in their household. For example, users in the ‘protect themselves generally’ would vary from very low to very high risk. It was not possible to provide specific tailored advice for every household combination of risks and resources (for example, based on the need and potential for household members to self-isolate within the home); therefore, Germ </w:t>
            </w:r>
            <w:proofErr w:type="spellStart"/>
            <w:r w:rsidRPr="00772E9E">
              <w:t>Defence</w:t>
            </w:r>
            <w:proofErr w:type="spellEnd"/>
            <w:r w:rsidRPr="00772E9E">
              <w:t xml:space="preserve"> aimed to educate users to adopt </w:t>
            </w:r>
            <w:r w:rsidR="008D78BC">
              <w:t>behavior</w:t>
            </w:r>
            <w:r w:rsidR="00DA314A">
              <w:t>s</w:t>
            </w:r>
            <w:r w:rsidRPr="00772E9E">
              <w:t xml:space="preserve"> that were appropriate and feasible for their own circumstances. </w:t>
            </w:r>
          </w:p>
        </w:tc>
      </w:tr>
      <w:tr w:rsidR="00E945A3" w:rsidRPr="00F31559" w14:paraId="1BA46EA4" w14:textId="77777777" w:rsidTr="00EB6378">
        <w:trPr>
          <w:trHeight w:val="1521"/>
        </w:trPr>
        <w:tc>
          <w:tcPr>
            <w:tcW w:w="1843" w:type="dxa"/>
            <w:tcBorders>
              <w:top w:val="single" w:sz="4" w:space="0" w:color="auto"/>
              <w:bottom w:val="single" w:sz="4" w:space="0" w:color="auto"/>
            </w:tcBorders>
          </w:tcPr>
          <w:p w14:paraId="57254E02" w14:textId="6059E255" w:rsidR="00E945A3" w:rsidRPr="00772E9E" w:rsidRDefault="00E945A3" w:rsidP="00491CD4">
            <w:pPr>
              <w:spacing w:after="40" w:line="240" w:lineRule="auto"/>
              <w:rPr>
                <w:b/>
                <w:bCs/>
              </w:rPr>
            </w:pPr>
            <w:r w:rsidRPr="00772E9E">
              <w:rPr>
                <w:b/>
                <w:bCs/>
              </w:rPr>
              <w:t xml:space="preserve">Tailored infection control </w:t>
            </w:r>
            <w:r w:rsidR="00E52C1F">
              <w:rPr>
                <w:b/>
                <w:bCs/>
              </w:rPr>
              <w:t>behavior</w:t>
            </w:r>
            <w:r w:rsidRPr="00772E9E">
              <w:rPr>
                <w:b/>
                <w:bCs/>
              </w:rPr>
              <w:t xml:space="preserve"> advice</w:t>
            </w:r>
          </w:p>
          <w:p w14:paraId="4D2E907F" w14:textId="77777777" w:rsidR="00E945A3" w:rsidRPr="00772E9E" w:rsidRDefault="00F21C2A" w:rsidP="00491CD4">
            <w:pPr>
              <w:spacing w:after="40" w:line="240" w:lineRule="auto"/>
              <w:rPr>
                <w:b/>
                <w:bCs/>
              </w:rPr>
            </w:pPr>
            <w:r w:rsidRPr="00772E9E">
              <w:rPr>
                <w:b/>
                <w:bCs/>
              </w:rPr>
              <w:t>(7 pages)</w:t>
            </w:r>
          </w:p>
        </w:tc>
        <w:tc>
          <w:tcPr>
            <w:tcW w:w="6946" w:type="dxa"/>
            <w:tcBorders>
              <w:top w:val="single" w:sz="4" w:space="0" w:color="auto"/>
              <w:bottom w:val="single" w:sz="4" w:space="0" w:color="auto"/>
            </w:tcBorders>
          </w:tcPr>
          <w:p w14:paraId="0E6A35F3" w14:textId="77777777" w:rsidR="00E945A3" w:rsidRPr="00772E9E" w:rsidRDefault="00E945A3" w:rsidP="00491CD4">
            <w:pPr>
              <w:spacing w:after="40" w:line="240" w:lineRule="auto"/>
            </w:pPr>
            <w:r w:rsidRPr="00772E9E">
              <w:t xml:space="preserve">Clear and detailed advice is then provided for self-isolating, social distancing, disinfecting/cleaning, wearing face-coverings, and putting items aside that may have viruses on them such as shopping/packages. Advice is provided to the extent that users feel is appropriate for the perceived risk. These pages also contain ideas and information on how to structure the home and engage in </w:t>
            </w:r>
            <w:r w:rsidR="008D78BC">
              <w:t>behavior</w:t>
            </w:r>
            <w:r w:rsidR="00DA314A">
              <w:t>s</w:t>
            </w:r>
            <w:r w:rsidRPr="00772E9E">
              <w:t xml:space="preserve"> safely.</w:t>
            </w:r>
            <w:r w:rsidR="00F21C2A" w:rsidRPr="00772E9E">
              <w:t xml:space="preserve"> The handwashing component provides advice focused on handwashing that is relevant to all groups over 5 pages.</w:t>
            </w:r>
          </w:p>
        </w:tc>
      </w:tr>
      <w:tr w:rsidR="00E945A3" w:rsidRPr="00F31559" w14:paraId="2AAF485C" w14:textId="77777777" w:rsidTr="00EB6378">
        <w:trPr>
          <w:trHeight w:val="1184"/>
        </w:trPr>
        <w:tc>
          <w:tcPr>
            <w:tcW w:w="1843" w:type="dxa"/>
            <w:tcBorders>
              <w:top w:val="single" w:sz="4" w:space="0" w:color="auto"/>
              <w:bottom w:val="single" w:sz="4" w:space="0" w:color="auto"/>
            </w:tcBorders>
          </w:tcPr>
          <w:p w14:paraId="0E35485F" w14:textId="77777777" w:rsidR="00E945A3" w:rsidRPr="00772E9E" w:rsidRDefault="00F21C2A" w:rsidP="00491CD4">
            <w:pPr>
              <w:spacing w:after="40" w:line="240" w:lineRule="auto"/>
              <w:rPr>
                <w:b/>
                <w:bCs/>
              </w:rPr>
            </w:pPr>
            <w:r w:rsidRPr="00772E9E">
              <w:rPr>
                <w:b/>
                <w:bCs/>
              </w:rPr>
              <w:t>Goal setting advice (3 pages)</w:t>
            </w:r>
          </w:p>
        </w:tc>
        <w:tc>
          <w:tcPr>
            <w:tcW w:w="6946" w:type="dxa"/>
            <w:tcBorders>
              <w:top w:val="single" w:sz="4" w:space="0" w:color="auto"/>
              <w:bottom w:val="single" w:sz="4" w:space="0" w:color="auto"/>
            </w:tcBorders>
          </w:tcPr>
          <w:p w14:paraId="2D26203B" w14:textId="43841DB8" w:rsidR="00E945A3" w:rsidRPr="00772E9E" w:rsidRDefault="00E945A3" w:rsidP="00491CD4">
            <w:pPr>
              <w:spacing w:after="40" w:line="240" w:lineRule="auto"/>
            </w:pPr>
            <w:r w:rsidRPr="00772E9E">
              <w:t xml:space="preserve">Both the Handwashing and Reducing Illness components contain goal-setting sections where users indicate their </w:t>
            </w:r>
            <w:r w:rsidR="00E52C1F">
              <w:t>behavior</w:t>
            </w:r>
            <w:r w:rsidRPr="00772E9E">
              <w:t xml:space="preserve"> over the past week, view a motivational message, and then plan their </w:t>
            </w:r>
            <w:r w:rsidR="00E52C1F">
              <w:t>behavior</w:t>
            </w:r>
            <w:r w:rsidRPr="00772E9E">
              <w:t xml:space="preserve"> for the future. Users who do not select any improvement are encouraged to review their plan. After completing either Handwashing or Reducing Illness components, users are asked how helpful they found the website.  </w:t>
            </w:r>
          </w:p>
        </w:tc>
      </w:tr>
      <w:tr w:rsidR="00E945A3" w:rsidRPr="00F31559" w14:paraId="5F5139D6" w14:textId="77777777" w:rsidTr="00EB6378">
        <w:trPr>
          <w:trHeight w:val="823"/>
        </w:trPr>
        <w:tc>
          <w:tcPr>
            <w:tcW w:w="1843" w:type="dxa"/>
            <w:tcBorders>
              <w:top w:val="single" w:sz="4" w:space="0" w:color="auto"/>
              <w:bottom w:val="single" w:sz="4" w:space="0" w:color="auto"/>
            </w:tcBorders>
          </w:tcPr>
          <w:p w14:paraId="2177AB7E" w14:textId="77777777" w:rsidR="00E945A3" w:rsidRPr="00772E9E" w:rsidRDefault="00F21C2A" w:rsidP="00491CD4">
            <w:pPr>
              <w:spacing w:after="40" w:line="240" w:lineRule="auto"/>
              <w:rPr>
                <w:b/>
                <w:bCs/>
              </w:rPr>
            </w:pPr>
            <w:r w:rsidRPr="00772E9E">
              <w:rPr>
                <w:b/>
                <w:bCs/>
              </w:rPr>
              <w:t>Additional information</w:t>
            </w:r>
          </w:p>
        </w:tc>
        <w:tc>
          <w:tcPr>
            <w:tcW w:w="6946" w:type="dxa"/>
            <w:tcBorders>
              <w:top w:val="single" w:sz="4" w:space="0" w:color="auto"/>
              <w:bottom w:val="single" w:sz="4" w:space="0" w:color="auto"/>
            </w:tcBorders>
          </w:tcPr>
          <w:p w14:paraId="06FAD1DA" w14:textId="77777777" w:rsidR="00E945A3" w:rsidRPr="00316DBA" w:rsidRDefault="00F21C2A" w:rsidP="00DA314A">
            <w:pPr>
              <w:spacing w:after="40" w:line="240" w:lineRule="auto"/>
            </w:pPr>
            <w:r w:rsidRPr="00772E9E">
              <w:t xml:space="preserve">Users are then able to revisit the first two components, choose from two additional components with more detailed information about the same </w:t>
            </w:r>
            <w:r w:rsidR="008D78BC">
              <w:t>behavior</w:t>
            </w:r>
            <w:r w:rsidR="00DA314A">
              <w:t>s</w:t>
            </w:r>
            <w:r w:rsidRPr="00772E9E">
              <w:t xml:space="preserve"> (</w:t>
            </w:r>
            <w:proofErr w:type="spellStart"/>
            <w:r w:rsidRPr="00772E9E">
              <w:t>eg</w:t>
            </w:r>
            <w:proofErr w:type="spellEnd"/>
            <w:r w:rsidRPr="00772E9E">
              <w:t xml:space="preserve">, how to social distance with young children, how to stop touching your face), or view details about the website. </w:t>
            </w:r>
          </w:p>
        </w:tc>
      </w:tr>
    </w:tbl>
    <w:p w14:paraId="4A24B5EF" w14:textId="77777777" w:rsidR="00E945A3" w:rsidRDefault="00F21C2A" w:rsidP="00D05C69">
      <w:pPr>
        <w:spacing w:line="360" w:lineRule="auto"/>
      </w:pPr>
      <w:r w:rsidRPr="00772E9E">
        <w:rPr>
          <w:b/>
          <w:bCs/>
        </w:rPr>
        <w:t>Note:</w:t>
      </w:r>
      <w:r w:rsidRPr="00316DBA">
        <w:rPr>
          <w:b/>
          <w:bCs/>
        </w:rPr>
        <w:t xml:space="preserve"> </w:t>
      </w:r>
      <w:r w:rsidRPr="00772E9E">
        <w:t>The website, and all associated content, can be accessed for free</w:t>
      </w:r>
      <w:r w:rsidR="00FD184D" w:rsidRPr="00772E9E">
        <w:t xml:space="preserve"> [9].</w:t>
      </w:r>
    </w:p>
    <w:p w14:paraId="1E720C30" w14:textId="77777777" w:rsidR="00B80E87" w:rsidRDefault="00B80E87" w:rsidP="000D5F0A">
      <w:pPr>
        <w:pStyle w:val="Heading2"/>
        <w:spacing w:line="360" w:lineRule="auto"/>
        <w:rPr>
          <w:rFonts w:asciiTheme="minorHAnsi" w:hAnsiTheme="minorHAnsi" w:cstheme="minorHAnsi"/>
        </w:rPr>
      </w:pPr>
    </w:p>
    <w:p w14:paraId="78188F98" w14:textId="77777777" w:rsidR="00B80E87" w:rsidRDefault="00B80E87" w:rsidP="000D5F0A">
      <w:pPr>
        <w:pStyle w:val="Heading2"/>
        <w:spacing w:line="360" w:lineRule="auto"/>
        <w:rPr>
          <w:rFonts w:asciiTheme="minorHAnsi" w:hAnsiTheme="minorHAnsi" w:cstheme="minorHAnsi"/>
        </w:rPr>
      </w:pPr>
    </w:p>
    <w:p w14:paraId="01B48674" w14:textId="184A5E83" w:rsidR="00491CD4" w:rsidRPr="000D5F0A" w:rsidRDefault="00491CD4" w:rsidP="000D5F0A">
      <w:pPr>
        <w:pStyle w:val="Heading2"/>
        <w:spacing w:line="360" w:lineRule="auto"/>
        <w:rPr>
          <w:rFonts w:asciiTheme="minorHAnsi" w:hAnsiTheme="minorHAnsi" w:cstheme="minorHAnsi"/>
        </w:rPr>
      </w:pPr>
      <w:r w:rsidRPr="000D5F0A">
        <w:rPr>
          <w:rFonts w:asciiTheme="minorHAnsi" w:hAnsiTheme="minorHAnsi" w:cstheme="minorHAnsi"/>
        </w:rPr>
        <w:t>Results</w:t>
      </w:r>
    </w:p>
    <w:p w14:paraId="0596D454" w14:textId="77777777" w:rsidR="00491CD4" w:rsidRPr="000D5F0A" w:rsidRDefault="00491CD4" w:rsidP="000D5F0A">
      <w:pPr>
        <w:pStyle w:val="Heading3"/>
        <w:spacing w:line="360" w:lineRule="auto"/>
        <w:rPr>
          <w:rFonts w:asciiTheme="minorHAnsi" w:hAnsiTheme="minorHAnsi" w:cstheme="minorHAnsi"/>
        </w:rPr>
      </w:pPr>
      <w:r w:rsidRPr="000D5F0A">
        <w:rPr>
          <w:rFonts w:asciiTheme="minorHAnsi" w:hAnsiTheme="minorHAnsi" w:cstheme="minorHAnsi"/>
        </w:rPr>
        <w:t xml:space="preserve">Usage of the Germ </w:t>
      </w:r>
      <w:proofErr w:type="spellStart"/>
      <w:r w:rsidRPr="000D5F0A">
        <w:rPr>
          <w:rFonts w:asciiTheme="minorHAnsi" w:hAnsiTheme="minorHAnsi" w:cstheme="minorHAnsi"/>
        </w:rPr>
        <w:t>Defence</w:t>
      </w:r>
      <w:proofErr w:type="spellEnd"/>
      <w:r w:rsidRPr="000D5F0A">
        <w:rPr>
          <w:rFonts w:asciiTheme="minorHAnsi" w:hAnsiTheme="minorHAnsi" w:cstheme="minorHAnsi"/>
        </w:rPr>
        <w:t xml:space="preserve"> website</w:t>
      </w:r>
    </w:p>
    <w:p w14:paraId="065C593D" w14:textId="4A7D9EB4" w:rsidR="00491CD4" w:rsidRDefault="00491CD4" w:rsidP="000D5F0A">
      <w:pPr>
        <w:spacing w:line="360" w:lineRule="auto"/>
        <w:ind w:right="21"/>
        <w:rPr>
          <w:rFonts w:cstheme="minorHAnsi"/>
        </w:rPr>
      </w:pPr>
      <w:r w:rsidRPr="000D5F0A">
        <w:rPr>
          <w:rFonts w:cstheme="minorHAnsi"/>
          <w:color w:val="000000"/>
        </w:rPr>
        <w:t xml:space="preserve">We considered data from 53,125 users who completed at least the initial introductory website pages. Users accessed Germ </w:t>
      </w:r>
      <w:proofErr w:type="spellStart"/>
      <w:r w:rsidRPr="000D5F0A">
        <w:rPr>
          <w:rFonts w:cstheme="minorHAnsi"/>
          <w:color w:val="000000"/>
        </w:rPr>
        <w:t>Defence</w:t>
      </w:r>
      <w:proofErr w:type="spellEnd"/>
      <w:r w:rsidRPr="000D5F0A">
        <w:rPr>
          <w:rFonts w:cstheme="minorHAnsi"/>
          <w:color w:val="000000"/>
        </w:rPr>
        <w:t xml:space="preserve"> from 129 countries (a full consort diagram of usage is presented in Figure 1). 83.7</w:t>
      </w:r>
      <w:proofErr w:type="gramStart"/>
      <w:r w:rsidRPr="000D5F0A">
        <w:rPr>
          <w:rFonts w:cstheme="minorHAnsi"/>
          <w:color w:val="000000"/>
        </w:rPr>
        <w:t>%  (</w:t>
      </w:r>
      <w:proofErr w:type="gramEnd"/>
      <w:r w:rsidRPr="000D5F0A">
        <w:rPr>
          <w:rFonts w:cstheme="minorHAnsi"/>
          <w:color w:val="000000"/>
        </w:rPr>
        <w:t>n = 44,466) of users were from the UK (England 75.6% n = 40,16</w:t>
      </w:r>
      <w:r w:rsidR="00DF76D6">
        <w:rPr>
          <w:rFonts w:cstheme="minorHAnsi"/>
          <w:color w:val="000000"/>
        </w:rPr>
        <w:t>4</w:t>
      </w:r>
      <w:r w:rsidRPr="000D5F0A">
        <w:rPr>
          <w:rFonts w:cstheme="minorHAnsi"/>
          <w:color w:val="000000"/>
        </w:rPr>
        <w:t>, Scotland 4.2% n = 2,2</w:t>
      </w:r>
      <w:r w:rsidR="00DF76D6">
        <w:rPr>
          <w:rFonts w:cstheme="minorHAnsi"/>
          <w:color w:val="000000"/>
        </w:rPr>
        <w:t>04</w:t>
      </w:r>
      <w:r w:rsidRPr="000D5F0A">
        <w:rPr>
          <w:rFonts w:cstheme="minorHAnsi"/>
          <w:color w:val="000000"/>
        </w:rPr>
        <w:t>, Wales 2.8% n = 1,4</w:t>
      </w:r>
      <w:r w:rsidR="00DF76D6">
        <w:rPr>
          <w:rFonts w:cstheme="minorHAnsi"/>
          <w:color w:val="000000"/>
        </w:rPr>
        <w:t>59</w:t>
      </w:r>
      <w:r w:rsidRPr="000D5F0A">
        <w:rPr>
          <w:rFonts w:cstheme="minorHAnsi"/>
          <w:color w:val="000000"/>
        </w:rPr>
        <w:t>, Northern Ireland 1.1% n = 5</w:t>
      </w:r>
      <w:r w:rsidR="00DF76D6">
        <w:rPr>
          <w:rFonts w:cstheme="minorHAnsi"/>
          <w:color w:val="000000"/>
        </w:rPr>
        <w:t>66</w:t>
      </w:r>
      <w:r w:rsidRPr="000D5F0A">
        <w:rPr>
          <w:rFonts w:cstheme="minorHAnsi"/>
          <w:color w:val="000000"/>
        </w:rPr>
        <w:t>, other UK 0.</w:t>
      </w:r>
      <w:r w:rsidR="00DF76D6">
        <w:rPr>
          <w:rFonts w:cstheme="minorHAnsi"/>
          <w:color w:val="000000"/>
        </w:rPr>
        <w:t>1</w:t>
      </w:r>
      <w:r w:rsidRPr="000D5F0A">
        <w:rPr>
          <w:rFonts w:cstheme="minorHAnsi"/>
          <w:color w:val="000000"/>
        </w:rPr>
        <w:t xml:space="preserve">% n = </w:t>
      </w:r>
      <w:r w:rsidR="00DF76D6">
        <w:rPr>
          <w:rFonts w:cstheme="minorHAnsi"/>
          <w:color w:val="000000"/>
        </w:rPr>
        <w:t>73</w:t>
      </w:r>
      <w:r w:rsidRPr="000D5F0A">
        <w:rPr>
          <w:rFonts w:cstheme="minorHAnsi"/>
          <w:color w:val="000000"/>
        </w:rPr>
        <w:t>).</w:t>
      </w:r>
      <w:r w:rsidR="000D436D">
        <w:rPr>
          <w:rFonts w:cstheme="minorHAnsi"/>
          <w:color w:val="000000"/>
        </w:rPr>
        <w:t xml:space="preserve"> </w:t>
      </w:r>
      <w:r w:rsidRPr="000D5F0A">
        <w:rPr>
          <w:rFonts w:cstheme="minorHAnsi"/>
          <w:color w:val="000000"/>
        </w:rPr>
        <w:t xml:space="preserve"> Mean usage lasted 8 minutes 28 seconds, and mean number of pages viewed was 19.9. 54.1% of recorded sessions (</w:t>
      </w:r>
      <w:r w:rsidR="00860AED">
        <w:rPr>
          <w:rFonts w:cstheme="minorHAnsi"/>
          <w:color w:val="000000"/>
        </w:rPr>
        <w:t xml:space="preserve">N </w:t>
      </w:r>
      <w:r w:rsidRPr="000D5F0A">
        <w:rPr>
          <w:rFonts w:cstheme="minorHAnsi"/>
          <w:color w:val="000000"/>
        </w:rPr>
        <w:t>=</w:t>
      </w:r>
      <w:r w:rsidR="00197F38">
        <w:rPr>
          <w:rFonts w:cstheme="minorHAnsi"/>
          <w:color w:val="000000"/>
        </w:rPr>
        <w:t xml:space="preserve"> 28,740</w:t>
      </w:r>
      <w:r w:rsidRPr="000D5F0A">
        <w:rPr>
          <w:rFonts w:cstheme="minorHAnsi"/>
          <w:color w:val="000000"/>
        </w:rPr>
        <w:t xml:space="preserve">) lasted longer than one minute. 54.0% of users (n = </w:t>
      </w:r>
      <w:r w:rsidR="00197F38">
        <w:rPr>
          <w:rFonts w:cstheme="minorHAnsi"/>
          <w:color w:val="000000"/>
        </w:rPr>
        <w:t>28,687</w:t>
      </w:r>
      <w:r w:rsidRPr="000D5F0A">
        <w:rPr>
          <w:rFonts w:cstheme="minorHAnsi"/>
          <w:color w:val="000000"/>
        </w:rPr>
        <w:t xml:space="preserve">) accessed Germ </w:t>
      </w:r>
      <w:proofErr w:type="spellStart"/>
      <w:r w:rsidRPr="000D5F0A">
        <w:rPr>
          <w:rFonts w:cstheme="minorHAnsi"/>
          <w:color w:val="000000"/>
        </w:rPr>
        <w:t>Defence</w:t>
      </w:r>
      <w:proofErr w:type="spellEnd"/>
      <w:r w:rsidRPr="000D5F0A">
        <w:rPr>
          <w:rFonts w:cstheme="minorHAnsi"/>
          <w:color w:val="000000"/>
        </w:rPr>
        <w:t xml:space="preserve"> using a mobile device, 31.0% with a tablet (n = </w:t>
      </w:r>
      <w:r w:rsidR="00197F38">
        <w:rPr>
          <w:rFonts w:cstheme="minorHAnsi"/>
          <w:color w:val="000000"/>
        </w:rPr>
        <w:t>16,469</w:t>
      </w:r>
      <w:r w:rsidRPr="000D5F0A">
        <w:rPr>
          <w:rFonts w:cstheme="minorHAnsi"/>
          <w:color w:val="000000"/>
        </w:rPr>
        <w:t xml:space="preserve">) and 15.0% with a desktop or laptop computer (n = </w:t>
      </w:r>
      <w:r w:rsidR="00197F38">
        <w:rPr>
          <w:rFonts w:cstheme="minorHAnsi"/>
          <w:color w:val="000000"/>
        </w:rPr>
        <w:t>7,968</w:t>
      </w:r>
      <w:r w:rsidRPr="000D5F0A">
        <w:rPr>
          <w:rFonts w:cstheme="minorHAnsi"/>
          <w:color w:val="000000"/>
        </w:rPr>
        <w:t xml:space="preserve">). 10.6% of users were ‘return users’ visiting for a second time (n = </w:t>
      </w:r>
      <w:r w:rsidR="00197F38">
        <w:rPr>
          <w:rFonts w:cstheme="minorHAnsi"/>
          <w:color w:val="000000"/>
        </w:rPr>
        <w:t>5,631</w:t>
      </w:r>
      <w:r w:rsidRPr="000D5F0A">
        <w:rPr>
          <w:rFonts w:cstheme="minorHAnsi"/>
          <w:color w:val="000000"/>
        </w:rPr>
        <w:t xml:space="preserve">). </w:t>
      </w:r>
      <w:r w:rsidR="000D436D">
        <w:rPr>
          <w:rFonts w:cstheme="minorHAnsi"/>
          <w:color w:val="000000"/>
        </w:rPr>
        <w:t xml:space="preserve">Aggregated usage statistics for users outside the UK </w:t>
      </w:r>
      <w:r w:rsidR="00DF76D6">
        <w:rPr>
          <w:rFonts w:cstheme="minorHAnsi"/>
          <w:color w:val="000000"/>
        </w:rPr>
        <w:t>are</w:t>
      </w:r>
      <w:r w:rsidR="000D436D">
        <w:rPr>
          <w:rFonts w:cstheme="minorHAnsi"/>
          <w:color w:val="000000"/>
        </w:rPr>
        <w:t xml:space="preserve"> provided in Appendix A. </w:t>
      </w:r>
      <w:r w:rsidRPr="000D5F0A">
        <w:rPr>
          <w:rFonts w:cstheme="minorHAnsi"/>
          <w:color w:val="000000"/>
        </w:rPr>
        <w:t>Detailed usage for each website component is presented in Figure 1.</w:t>
      </w:r>
      <w:r w:rsidRPr="000D5F0A">
        <w:rPr>
          <w:rFonts w:cstheme="minorHAnsi"/>
        </w:rPr>
        <w:t xml:space="preserve"> Overall mean helpfulness of the website was rated as 7.77 out of 10 (SD 2.31). </w:t>
      </w:r>
    </w:p>
    <w:p w14:paraId="41187737" w14:textId="7A62F291" w:rsidR="00240000" w:rsidRPr="00491CD4" w:rsidRDefault="0080412C" w:rsidP="00240000">
      <w:pPr>
        <w:rPr>
          <w:rFonts w:cstheme="minorHAnsi"/>
          <w:bCs/>
        </w:rPr>
      </w:pPr>
      <w:r w:rsidRPr="0080412C">
        <w:rPr>
          <w:rFonts w:cstheme="minorHAnsi"/>
          <w:noProof/>
        </w:rPr>
        <w:drawing>
          <wp:inline distT="0" distB="0" distL="0" distR="0" wp14:anchorId="41009AFD" wp14:editId="312EB4E3">
            <wp:extent cx="5671185" cy="3308350"/>
            <wp:effectExtent l="0" t="0" r="5715" b="635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14"/>
                    <a:stretch>
                      <a:fillRect/>
                    </a:stretch>
                  </pic:blipFill>
                  <pic:spPr>
                    <a:xfrm>
                      <a:off x="0" y="0"/>
                      <a:ext cx="5671185" cy="3308350"/>
                    </a:xfrm>
                    <a:prstGeom prst="rect">
                      <a:avLst/>
                    </a:prstGeom>
                  </pic:spPr>
                </pic:pic>
              </a:graphicData>
            </a:graphic>
          </wp:inline>
        </w:drawing>
      </w:r>
      <w:r w:rsidR="00240000" w:rsidRPr="00491CD4">
        <w:rPr>
          <w:rFonts w:cstheme="minorHAnsi"/>
          <w:bCs/>
        </w:rPr>
        <w:t xml:space="preserve">Figure 1: A consort diagram of Germ </w:t>
      </w:r>
      <w:proofErr w:type="spellStart"/>
      <w:r w:rsidR="00240000" w:rsidRPr="00491CD4">
        <w:rPr>
          <w:rFonts w:cstheme="minorHAnsi"/>
          <w:bCs/>
        </w:rPr>
        <w:t>Defence</w:t>
      </w:r>
      <w:proofErr w:type="spellEnd"/>
      <w:r w:rsidR="00240000" w:rsidRPr="00491CD4">
        <w:rPr>
          <w:rFonts w:cstheme="minorHAnsi"/>
          <w:bCs/>
        </w:rPr>
        <w:t xml:space="preserve"> website usage (and group categori</w:t>
      </w:r>
      <w:r w:rsidR="00EB6378">
        <w:rPr>
          <w:rFonts w:cstheme="minorHAnsi"/>
          <w:bCs/>
        </w:rPr>
        <w:t>z</w:t>
      </w:r>
      <w:r w:rsidR="00240000" w:rsidRPr="00491CD4">
        <w:rPr>
          <w:rFonts w:cstheme="minorHAnsi"/>
          <w:bCs/>
        </w:rPr>
        <w:t>ation)</w:t>
      </w:r>
    </w:p>
    <w:p w14:paraId="62A25F2E" w14:textId="77777777" w:rsidR="00491CD4" w:rsidRPr="000D5F0A" w:rsidRDefault="00491CD4" w:rsidP="000D5F0A">
      <w:pPr>
        <w:pStyle w:val="Heading3"/>
        <w:spacing w:line="360" w:lineRule="auto"/>
        <w:rPr>
          <w:rFonts w:asciiTheme="minorHAnsi" w:hAnsiTheme="minorHAnsi" w:cstheme="minorHAnsi"/>
        </w:rPr>
      </w:pPr>
      <w:r w:rsidRPr="000D5F0A">
        <w:rPr>
          <w:rFonts w:asciiTheme="minorHAnsi" w:hAnsiTheme="minorHAnsi" w:cstheme="minorHAnsi"/>
        </w:rPr>
        <w:t xml:space="preserve">Infection control </w:t>
      </w:r>
      <w:r w:rsidR="008D78BC">
        <w:rPr>
          <w:rFonts w:asciiTheme="minorHAnsi" w:hAnsiTheme="minorHAnsi" w:cstheme="minorHAnsi"/>
        </w:rPr>
        <w:t>behavior</w:t>
      </w:r>
      <w:r w:rsidR="00DA314A">
        <w:rPr>
          <w:rFonts w:asciiTheme="minorHAnsi" w:hAnsiTheme="minorHAnsi" w:cstheme="minorHAnsi"/>
        </w:rPr>
        <w:t>s</w:t>
      </w:r>
      <w:r w:rsidRPr="000D5F0A">
        <w:rPr>
          <w:rFonts w:asciiTheme="minorHAnsi" w:hAnsiTheme="minorHAnsi" w:cstheme="minorHAnsi"/>
        </w:rPr>
        <w:t xml:space="preserve"> and intended </w:t>
      </w:r>
      <w:r w:rsidR="008D78BC">
        <w:rPr>
          <w:rFonts w:asciiTheme="minorHAnsi" w:hAnsiTheme="minorHAnsi" w:cstheme="minorHAnsi"/>
        </w:rPr>
        <w:t>behavior</w:t>
      </w:r>
      <w:r w:rsidR="00DA314A">
        <w:rPr>
          <w:rFonts w:asciiTheme="minorHAnsi" w:hAnsiTheme="minorHAnsi" w:cstheme="minorHAnsi"/>
        </w:rPr>
        <w:t>s</w:t>
      </w:r>
      <w:r w:rsidRPr="000D5F0A">
        <w:rPr>
          <w:rFonts w:asciiTheme="minorHAnsi" w:hAnsiTheme="minorHAnsi" w:cstheme="minorHAnsi"/>
        </w:rPr>
        <w:t xml:space="preserve"> in users of Germ </w:t>
      </w:r>
      <w:proofErr w:type="spellStart"/>
      <w:r w:rsidRPr="000D5F0A">
        <w:rPr>
          <w:rFonts w:asciiTheme="minorHAnsi" w:hAnsiTheme="minorHAnsi" w:cstheme="minorHAnsi"/>
        </w:rPr>
        <w:t>Defence</w:t>
      </w:r>
      <w:proofErr w:type="spellEnd"/>
    </w:p>
    <w:p w14:paraId="0A2A5EA0" w14:textId="77777777" w:rsidR="00491CD4" w:rsidRPr="000D5F0A" w:rsidRDefault="00491CD4" w:rsidP="000D5F0A">
      <w:pPr>
        <w:spacing w:line="360" w:lineRule="auto"/>
        <w:ind w:right="21"/>
        <w:rPr>
          <w:rFonts w:cstheme="minorHAnsi"/>
        </w:rPr>
      </w:pPr>
      <w:r w:rsidRPr="000D5F0A">
        <w:rPr>
          <w:rFonts w:cstheme="minorHAnsi"/>
        </w:rPr>
        <w:t xml:space="preserve">All groups (protect themselves generally, protect others if the user was showing symptoms, protect themselves if household members were showing symptoms, and protect a household member who is high risk) reported using most current infection </w:t>
      </w:r>
      <w:r w:rsidR="008D78BC">
        <w:rPr>
          <w:rFonts w:cstheme="minorHAnsi"/>
        </w:rPr>
        <w:t>behavior</w:t>
      </w:r>
      <w:r w:rsidR="00DA314A">
        <w:rPr>
          <w:rFonts w:cstheme="minorHAnsi"/>
        </w:rPr>
        <w:t>s</w:t>
      </w:r>
      <w:r w:rsidRPr="000D5F0A">
        <w:rPr>
          <w:rFonts w:cstheme="minorHAnsi"/>
        </w:rPr>
        <w:t xml:space="preserve"> sometimes/quite often within the </w:t>
      </w:r>
      <w:r w:rsidRPr="000D5F0A">
        <w:rPr>
          <w:rFonts w:cstheme="minorHAnsi"/>
        </w:rPr>
        <w:lastRenderedPageBreak/>
        <w:t xml:space="preserve">home. Overall, users reported they would wear a face covering almost never/sometimes (M 1.61, SD 1.19) and would socially distance sometimes/quite often (M 2.40, SD 1.22). Users reported socially isolating in their own room sometimes/quite often (M 2.78, SD 1.29) and putting packages/shopping aside sometimes/quite often (M 2.75, SD 1.55). Users reported cleaning/disinfecting quite often/very often (M 3.17, SD 1.18). </w:t>
      </w:r>
    </w:p>
    <w:p w14:paraId="167CDDB8" w14:textId="77777777" w:rsidR="00491CD4" w:rsidRPr="000D5F0A" w:rsidRDefault="00491CD4" w:rsidP="000D5F0A">
      <w:pPr>
        <w:spacing w:line="360" w:lineRule="auto"/>
        <w:ind w:right="21"/>
        <w:rPr>
          <w:rFonts w:cstheme="minorHAnsi"/>
        </w:rPr>
      </w:pPr>
      <w:r w:rsidRPr="000D5F0A">
        <w:rPr>
          <w:rFonts w:cstheme="minorHAnsi"/>
        </w:rPr>
        <w:t xml:space="preserve">Frequency of the five infection control </w:t>
      </w:r>
      <w:r w:rsidR="008D78BC">
        <w:rPr>
          <w:rFonts w:cstheme="minorHAnsi"/>
        </w:rPr>
        <w:t>behavior</w:t>
      </w:r>
      <w:r w:rsidR="00DA314A">
        <w:rPr>
          <w:rFonts w:cstheme="minorHAnsi"/>
        </w:rPr>
        <w:t>s</w:t>
      </w:r>
      <w:r w:rsidRPr="000D5F0A">
        <w:rPr>
          <w:rFonts w:cstheme="minorHAnsi"/>
        </w:rPr>
        <w:t xml:space="preserve"> from the ‘Reducing Illness’ pathway within each group is reported in Table 3 (with handwashing reported separately below), as well as mean differences and confidence intervals of group comparisons (each group vs. ‘Protect themselves generally’ group). The frequency of </w:t>
      </w:r>
      <w:r w:rsidR="008D78BC">
        <w:rPr>
          <w:rFonts w:cstheme="minorHAnsi"/>
        </w:rPr>
        <w:t>behavior</w:t>
      </w:r>
      <w:r w:rsidR="00DA314A">
        <w:rPr>
          <w:rFonts w:cstheme="minorHAnsi"/>
        </w:rPr>
        <w:t>s</w:t>
      </w:r>
      <w:r w:rsidRPr="000D5F0A">
        <w:rPr>
          <w:rFonts w:cstheme="minorHAnsi"/>
        </w:rPr>
        <w:t xml:space="preserve"> did not vary appreciably between groups; numerically, the ‘Protect themselves generally’ group were least likely to socially distance (M 2.39, SD 1.22). People in the ‘Protect others if user showing symptoms’ group were least likely to clean/disinfect (M 2.95, SD 1.26) and put aside shopping/packages (M 2.39, SD 1.48) but most likely to wear a face covering (M 1.91, SD 1.36). People in ‘Protect themselves if household members showing symptoms’ were most likely to maintain social distance (M 2.57, SD 1.23), and users in ‘Protect household members at high risk’ were least likely to stay in their own room (M 2.64, SD 1.16) and least likely to wear a face covering (M 1.42, SD 0.99)</w:t>
      </w:r>
    </w:p>
    <w:p w14:paraId="4F529B28" w14:textId="662AAE2D" w:rsidR="00491CD4" w:rsidRDefault="00491CD4" w:rsidP="000D5F0A">
      <w:pPr>
        <w:spacing w:line="360" w:lineRule="auto"/>
        <w:ind w:right="21"/>
        <w:rPr>
          <w:rFonts w:cstheme="minorHAnsi"/>
        </w:rPr>
      </w:pPr>
      <w:r w:rsidRPr="000D5F0A">
        <w:rPr>
          <w:rFonts w:cstheme="minorHAnsi"/>
        </w:rPr>
        <w:t>Table 3 show</w:t>
      </w:r>
      <w:r w:rsidR="00450437">
        <w:rPr>
          <w:rFonts w:cstheme="minorHAnsi"/>
        </w:rPr>
        <w:t>s</w:t>
      </w:r>
      <w:r w:rsidRPr="000D5F0A">
        <w:rPr>
          <w:rFonts w:cstheme="minorHAnsi"/>
        </w:rPr>
        <w:t xml:space="preserve"> some small differences in how often participants planned to perform </w:t>
      </w:r>
      <w:r w:rsidR="008D78BC">
        <w:rPr>
          <w:rFonts w:cstheme="minorHAnsi"/>
        </w:rPr>
        <w:t>behavior</w:t>
      </w:r>
      <w:r w:rsidR="00DA314A">
        <w:rPr>
          <w:rFonts w:cstheme="minorHAnsi"/>
        </w:rPr>
        <w:t>s</w:t>
      </w:r>
      <w:r w:rsidRPr="000D5F0A">
        <w:rPr>
          <w:rFonts w:cstheme="minorHAnsi"/>
        </w:rPr>
        <w:t xml:space="preserve"> in the future (corrected for levels of current </w:t>
      </w:r>
      <w:r w:rsidR="00E52C1F">
        <w:rPr>
          <w:rFonts w:cstheme="minorHAnsi"/>
        </w:rPr>
        <w:t>behavior</w:t>
      </w:r>
      <w:r w:rsidRPr="000D5F0A">
        <w:rPr>
          <w:rFonts w:cstheme="minorHAnsi"/>
        </w:rPr>
        <w:t xml:space="preserve">) between groups. Compared to people in the ‘Protect themselves generally’ group, people showing symptoms planned to clean/disinfect and put aside less </w:t>
      </w:r>
      <w:proofErr w:type="gramStart"/>
      <w:r w:rsidRPr="000D5F0A">
        <w:rPr>
          <w:rFonts w:cstheme="minorHAnsi"/>
        </w:rPr>
        <w:t>frequently, but</w:t>
      </w:r>
      <w:proofErr w:type="gramEnd"/>
      <w:r w:rsidRPr="000D5F0A">
        <w:rPr>
          <w:rFonts w:cstheme="minorHAnsi"/>
        </w:rPr>
        <w:t xml:space="preserve"> planned to self-isolate more frequently. People in the ‘Protect themselves from household member with symptoms’ group planned to socially distance and self-isolate more frequently than those in the ‘Protect themselves generally’ group. People looking to protect a high-risk household member planned to conduct all of the </w:t>
      </w:r>
      <w:r w:rsidR="008D78BC">
        <w:rPr>
          <w:rFonts w:cstheme="minorHAnsi"/>
        </w:rPr>
        <w:t>behavior</w:t>
      </w:r>
      <w:r w:rsidR="00DA314A">
        <w:rPr>
          <w:rFonts w:cstheme="minorHAnsi"/>
        </w:rPr>
        <w:t>s</w:t>
      </w:r>
      <w:r w:rsidRPr="000D5F0A">
        <w:rPr>
          <w:rFonts w:cstheme="minorHAnsi"/>
        </w:rPr>
        <w:t xml:space="preserve"> slightly more frequently than the ‘Protect themselves generally’ group.</w:t>
      </w:r>
    </w:p>
    <w:p w14:paraId="68053EBA" w14:textId="541CF59D" w:rsidR="00A32610" w:rsidRPr="000D5F0A" w:rsidRDefault="00A32610" w:rsidP="00A32610">
      <w:pPr>
        <w:spacing w:line="360" w:lineRule="auto"/>
        <w:ind w:right="21"/>
        <w:rPr>
          <w:rFonts w:cstheme="minorHAnsi"/>
        </w:rPr>
      </w:pPr>
      <w:r w:rsidRPr="000D5F0A">
        <w:rPr>
          <w:rFonts w:cstheme="minorHAnsi"/>
        </w:rPr>
        <w:t xml:space="preserve">Paired t-test comparisons examined differences between current and planned </w:t>
      </w:r>
      <w:r>
        <w:rPr>
          <w:rFonts w:cstheme="minorHAnsi"/>
        </w:rPr>
        <w:t>behaviors</w:t>
      </w:r>
      <w:r w:rsidRPr="000D5F0A">
        <w:rPr>
          <w:rFonts w:cstheme="minorHAnsi"/>
        </w:rPr>
        <w:t xml:space="preserve"> after using the Germ </w:t>
      </w:r>
      <w:proofErr w:type="spellStart"/>
      <w:r w:rsidRPr="000D5F0A">
        <w:rPr>
          <w:rFonts w:cstheme="minorHAnsi"/>
        </w:rPr>
        <w:t>Defence</w:t>
      </w:r>
      <w:proofErr w:type="spellEnd"/>
      <w:r w:rsidRPr="000D5F0A">
        <w:rPr>
          <w:rFonts w:cstheme="minorHAnsi"/>
        </w:rPr>
        <w:t xml:space="preserve"> website. Mean difference scores for each group and 95% confidence intervals are reported in Table </w:t>
      </w:r>
      <w:ins w:id="26" w:author="Ben Ainsworth" w:date="2021-01-18T13:11:00Z">
        <w:r w:rsidR="00791EA4">
          <w:rPr>
            <w:rFonts w:cstheme="minorHAnsi"/>
          </w:rPr>
          <w:t>4</w:t>
        </w:r>
      </w:ins>
      <w:del w:id="27" w:author="Ben Ainsworth" w:date="2021-01-18T13:11:00Z">
        <w:r w:rsidRPr="000D5F0A" w:rsidDel="00791EA4">
          <w:rPr>
            <w:rFonts w:cstheme="minorHAnsi"/>
          </w:rPr>
          <w:delText>5</w:delText>
        </w:r>
      </w:del>
      <w:r w:rsidRPr="000D5F0A">
        <w:rPr>
          <w:rFonts w:cstheme="minorHAnsi"/>
        </w:rPr>
        <w:t xml:space="preserve">. The difference between intended and current </w:t>
      </w:r>
      <w:r>
        <w:rPr>
          <w:rFonts w:cstheme="minorHAnsi"/>
        </w:rPr>
        <w:t>behavior</w:t>
      </w:r>
      <w:r w:rsidRPr="000D5F0A">
        <w:rPr>
          <w:rFonts w:cstheme="minorHAnsi"/>
        </w:rPr>
        <w:t xml:space="preserve"> was largest for cleaning/disinfecting (M 0.38, 0.37 to 0.39) and putting aside shopping/packages (M 0.49, 0.47 to 0.50), and lowest for self-isolating (M 0.15, 0.14 to 0.16). Overall, infection control </w:t>
      </w:r>
      <w:r>
        <w:rPr>
          <w:rFonts w:cstheme="minorHAnsi"/>
        </w:rPr>
        <w:t>behaviors</w:t>
      </w:r>
      <w:r w:rsidRPr="000D5F0A">
        <w:rPr>
          <w:rFonts w:cstheme="minorHAnsi"/>
        </w:rPr>
        <w:t xml:space="preserve"> increased (M 0.30, 0.29 to 0.31).</w:t>
      </w:r>
    </w:p>
    <w:p w14:paraId="51AEABE7" w14:textId="1C9D283A" w:rsidR="00A32610" w:rsidRPr="000D5F0A" w:rsidRDefault="00A32610" w:rsidP="00A32610">
      <w:pPr>
        <w:spacing w:line="360" w:lineRule="auto"/>
        <w:ind w:right="21"/>
        <w:rPr>
          <w:rFonts w:cstheme="minorHAnsi"/>
        </w:rPr>
      </w:pPr>
      <w:r w:rsidRPr="000D5F0A">
        <w:rPr>
          <w:rFonts w:cstheme="minorHAnsi"/>
        </w:rPr>
        <w:t xml:space="preserve">Handwashing </w:t>
      </w:r>
      <w:r>
        <w:rPr>
          <w:rFonts w:cstheme="minorHAnsi"/>
        </w:rPr>
        <w:t>behavior</w:t>
      </w:r>
      <w:r w:rsidRPr="000D5F0A">
        <w:rPr>
          <w:rFonts w:cstheme="minorHAnsi"/>
        </w:rPr>
        <w:t xml:space="preserve"> is reported in Table </w:t>
      </w:r>
      <w:ins w:id="28" w:author="Ben Ainsworth" w:date="2021-01-18T13:11:00Z">
        <w:r w:rsidR="00791EA4">
          <w:rPr>
            <w:rFonts w:cstheme="minorHAnsi"/>
          </w:rPr>
          <w:t>5</w:t>
        </w:r>
      </w:ins>
      <w:r w:rsidRPr="000D5F0A">
        <w:rPr>
          <w:rFonts w:cstheme="minorHAnsi"/>
        </w:rPr>
        <w:t xml:space="preserve">. Mean current handwashing </w:t>
      </w:r>
      <w:r>
        <w:rPr>
          <w:rFonts w:cstheme="minorHAnsi"/>
        </w:rPr>
        <w:t>behavior</w:t>
      </w:r>
      <w:r w:rsidRPr="000D5F0A">
        <w:rPr>
          <w:rFonts w:cstheme="minorHAnsi"/>
        </w:rPr>
        <w:t xml:space="preserve"> was higher than other infection control </w:t>
      </w:r>
      <w:r>
        <w:rPr>
          <w:rFonts w:cstheme="minorHAnsi"/>
        </w:rPr>
        <w:t>behaviors</w:t>
      </w:r>
      <w:r w:rsidRPr="000D5F0A">
        <w:rPr>
          <w:rFonts w:cstheme="minorHAnsi"/>
        </w:rPr>
        <w:t xml:space="preserve"> (M 4.04, SD 0.84) with reported intended behavior consistently higher (Mean increase 0.41, 95%CI 0.40 to 0.42). </w:t>
      </w:r>
    </w:p>
    <w:p w14:paraId="31EB685B" w14:textId="77777777" w:rsidR="00A32610" w:rsidRDefault="00A32610" w:rsidP="00112C4D">
      <w:pPr>
        <w:spacing w:line="360" w:lineRule="auto"/>
        <w:sectPr w:rsidR="00A32610" w:rsidSect="00772E9E">
          <w:pgSz w:w="11900" w:h="16840"/>
          <w:pgMar w:top="1440" w:right="1529" w:bottom="1440" w:left="1440" w:header="708" w:footer="708" w:gutter="0"/>
          <w:cols w:space="708"/>
          <w:docGrid w:linePitch="360"/>
        </w:sectPr>
      </w:pPr>
    </w:p>
    <w:p w14:paraId="2F173A07" w14:textId="35059329" w:rsidR="00112C4D" w:rsidRDefault="00112C4D" w:rsidP="00112C4D">
      <w:pPr>
        <w:spacing w:line="360" w:lineRule="auto"/>
      </w:pPr>
      <w:r>
        <w:lastRenderedPageBreak/>
        <w:t>Table 3. Current</w:t>
      </w:r>
      <w:r w:rsidR="00450437">
        <w:t xml:space="preserve"> and intended</w:t>
      </w:r>
      <w:r>
        <w:t xml:space="preserve"> infection control behaviors.</w:t>
      </w:r>
    </w:p>
    <w:tbl>
      <w:tblPr>
        <w:tblStyle w:val="TableGrid"/>
        <w:tblW w:w="5952" w:type="pct"/>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58"/>
        <w:gridCol w:w="852"/>
        <w:gridCol w:w="287"/>
        <w:gridCol w:w="708"/>
        <w:gridCol w:w="1410"/>
        <w:gridCol w:w="583"/>
        <w:gridCol w:w="706"/>
        <w:gridCol w:w="1267"/>
        <w:gridCol w:w="589"/>
        <w:gridCol w:w="708"/>
        <w:gridCol w:w="1397"/>
        <w:gridCol w:w="566"/>
      </w:tblGrid>
      <w:tr w:rsidR="00934B04" w:rsidRPr="002D1E3A" w14:paraId="1598B48A" w14:textId="7482B1E4" w:rsidTr="00555389">
        <w:trPr>
          <w:trHeight w:val="1243"/>
        </w:trPr>
        <w:tc>
          <w:tcPr>
            <w:tcW w:w="733" w:type="pct"/>
            <w:tcBorders>
              <w:top w:val="single" w:sz="4" w:space="0" w:color="auto"/>
              <w:bottom w:val="single" w:sz="4" w:space="0" w:color="auto"/>
            </w:tcBorders>
          </w:tcPr>
          <w:p w14:paraId="58E42723" w14:textId="6733B264" w:rsidR="00CD591E" w:rsidRPr="00CD591E" w:rsidRDefault="00CD591E" w:rsidP="004530DF">
            <w:pPr>
              <w:spacing w:after="40" w:line="240" w:lineRule="auto"/>
              <w:rPr>
                <w:b/>
                <w:bCs/>
                <w:sz w:val="20"/>
                <w:szCs w:val="20"/>
              </w:rPr>
            </w:pPr>
            <w:r w:rsidRPr="00CD591E">
              <w:rPr>
                <w:b/>
                <w:bCs/>
                <w:sz w:val="20"/>
                <w:szCs w:val="20"/>
              </w:rPr>
              <w:t>Group</w:t>
            </w:r>
          </w:p>
        </w:tc>
        <w:tc>
          <w:tcPr>
            <w:tcW w:w="536" w:type="pct"/>
            <w:gridSpan w:val="2"/>
            <w:tcBorders>
              <w:top w:val="single" w:sz="4" w:space="0" w:color="auto"/>
              <w:bottom w:val="single" w:sz="4" w:space="0" w:color="auto"/>
            </w:tcBorders>
          </w:tcPr>
          <w:p w14:paraId="43BE3FA8" w14:textId="77777777" w:rsidR="00CD591E" w:rsidRPr="00CD591E" w:rsidRDefault="00CD591E" w:rsidP="00CD591E">
            <w:pPr>
              <w:spacing w:after="40" w:line="240" w:lineRule="auto"/>
              <w:ind w:right="-101"/>
              <w:rPr>
                <w:b/>
                <w:bCs/>
                <w:sz w:val="20"/>
                <w:szCs w:val="20"/>
              </w:rPr>
            </w:pPr>
            <w:r w:rsidRPr="00CD591E">
              <w:rPr>
                <w:b/>
                <w:bCs/>
                <w:sz w:val="20"/>
                <w:szCs w:val="20"/>
              </w:rPr>
              <w:t xml:space="preserve">Protect themselves generally </w:t>
            </w:r>
          </w:p>
          <w:p w14:paraId="749CF6FB" w14:textId="77777777" w:rsidR="00CD591E" w:rsidRPr="00CD591E" w:rsidRDefault="00CD591E" w:rsidP="004530DF">
            <w:pPr>
              <w:spacing w:after="40" w:line="240" w:lineRule="auto"/>
              <w:rPr>
                <w:b/>
                <w:bCs/>
                <w:sz w:val="20"/>
                <w:szCs w:val="20"/>
              </w:rPr>
            </w:pPr>
            <w:r w:rsidRPr="00CD591E">
              <w:rPr>
                <w:rFonts w:cstheme="minorHAnsi"/>
                <w:b/>
                <w:sz w:val="20"/>
                <w:szCs w:val="20"/>
              </w:rPr>
              <w:t>(N 18,029)</w:t>
            </w:r>
          </w:p>
        </w:tc>
        <w:tc>
          <w:tcPr>
            <w:tcW w:w="1270" w:type="pct"/>
            <w:gridSpan w:val="3"/>
            <w:tcBorders>
              <w:top w:val="single" w:sz="4" w:space="0" w:color="auto"/>
              <w:bottom w:val="single" w:sz="4" w:space="0" w:color="auto"/>
            </w:tcBorders>
          </w:tcPr>
          <w:p w14:paraId="5EB4E28A" w14:textId="77777777" w:rsidR="00CD591E" w:rsidRPr="00CD591E" w:rsidRDefault="00CD591E" w:rsidP="004530DF">
            <w:pPr>
              <w:spacing w:after="40" w:line="240" w:lineRule="auto"/>
              <w:rPr>
                <w:rFonts w:cstheme="minorHAnsi"/>
                <w:b/>
                <w:sz w:val="20"/>
                <w:szCs w:val="20"/>
              </w:rPr>
            </w:pPr>
            <w:r w:rsidRPr="00CD591E">
              <w:rPr>
                <w:rFonts w:cstheme="minorHAnsi"/>
                <w:b/>
                <w:sz w:val="20"/>
                <w:szCs w:val="20"/>
              </w:rPr>
              <w:t>Protect others if user showing symptoms</w:t>
            </w:r>
          </w:p>
          <w:p w14:paraId="42EEBC67" w14:textId="5C63B647" w:rsidR="00CD591E" w:rsidRPr="00CD591E" w:rsidRDefault="00CD591E" w:rsidP="004530DF">
            <w:pPr>
              <w:spacing w:after="40" w:line="240" w:lineRule="auto"/>
              <w:rPr>
                <w:rFonts w:cstheme="minorHAnsi"/>
                <w:b/>
                <w:sz w:val="20"/>
                <w:szCs w:val="20"/>
              </w:rPr>
            </w:pPr>
            <w:r w:rsidRPr="00CD591E">
              <w:rPr>
                <w:rFonts w:cstheme="minorHAnsi"/>
                <w:b/>
                <w:sz w:val="20"/>
                <w:szCs w:val="20"/>
              </w:rPr>
              <w:t>(N 169)</w:t>
            </w:r>
          </w:p>
        </w:tc>
        <w:tc>
          <w:tcPr>
            <w:tcW w:w="1204" w:type="pct"/>
            <w:gridSpan w:val="3"/>
            <w:tcBorders>
              <w:top w:val="single" w:sz="4" w:space="0" w:color="auto"/>
              <w:bottom w:val="single" w:sz="4" w:space="0" w:color="auto"/>
            </w:tcBorders>
          </w:tcPr>
          <w:p w14:paraId="10548378" w14:textId="77777777" w:rsidR="00CD591E" w:rsidRPr="00CD591E" w:rsidRDefault="00CD591E" w:rsidP="004530DF">
            <w:pPr>
              <w:spacing w:after="40" w:line="240" w:lineRule="auto"/>
              <w:rPr>
                <w:rFonts w:cstheme="minorHAnsi"/>
                <w:b/>
                <w:sz w:val="20"/>
                <w:szCs w:val="20"/>
              </w:rPr>
            </w:pPr>
            <w:r w:rsidRPr="00CD591E">
              <w:rPr>
                <w:rFonts w:cstheme="minorHAnsi"/>
                <w:b/>
                <w:sz w:val="20"/>
                <w:szCs w:val="20"/>
              </w:rPr>
              <w:t>Protect themselves if household member showing symptoms</w:t>
            </w:r>
          </w:p>
          <w:p w14:paraId="7EEA9AE5" w14:textId="15443ECE" w:rsidR="00CD591E" w:rsidRPr="00CD591E" w:rsidRDefault="00CD591E" w:rsidP="004530DF">
            <w:pPr>
              <w:spacing w:after="40" w:line="240" w:lineRule="auto"/>
              <w:rPr>
                <w:rFonts w:cstheme="minorHAnsi"/>
                <w:b/>
                <w:sz w:val="20"/>
                <w:szCs w:val="20"/>
              </w:rPr>
            </w:pPr>
            <w:r w:rsidRPr="00CD591E">
              <w:rPr>
                <w:rFonts w:cstheme="minorHAnsi"/>
                <w:b/>
                <w:sz w:val="20"/>
                <w:szCs w:val="20"/>
              </w:rPr>
              <w:t>(N 319)</w:t>
            </w:r>
          </w:p>
        </w:tc>
        <w:tc>
          <w:tcPr>
            <w:tcW w:w="1256" w:type="pct"/>
            <w:gridSpan w:val="3"/>
            <w:tcBorders>
              <w:top w:val="single" w:sz="4" w:space="0" w:color="auto"/>
              <w:bottom w:val="single" w:sz="4" w:space="0" w:color="auto"/>
            </w:tcBorders>
          </w:tcPr>
          <w:p w14:paraId="5C521C1F" w14:textId="77777777" w:rsidR="00CD591E" w:rsidRPr="00CD591E" w:rsidRDefault="00CD591E" w:rsidP="004530DF">
            <w:pPr>
              <w:spacing w:after="40" w:line="240" w:lineRule="auto"/>
              <w:rPr>
                <w:rFonts w:cstheme="minorHAnsi"/>
                <w:b/>
                <w:sz w:val="20"/>
                <w:szCs w:val="20"/>
              </w:rPr>
            </w:pPr>
            <w:r w:rsidRPr="00CD591E">
              <w:rPr>
                <w:rFonts w:cstheme="minorHAnsi"/>
                <w:b/>
                <w:sz w:val="20"/>
                <w:szCs w:val="20"/>
              </w:rPr>
              <w:t>Protect a household member at high risk</w:t>
            </w:r>
          </w:p>
          <w:p w14:paraId="54EF70D6" w14:textId="550DACE6" w:rsidR="00CD591E" w:rsidRPr="00CD591E" w:rsidRDefault="00CD591E" w:rsidP="004530DF">
            <w:pPr>
              <w:spacing w:after="40" w:line="240" w:lineRule="auto"/>
              <w:rPr>
                <w:rFonts w:cstheme="minorHAnsi"/>
                <w:b/>
                <w:sz w:val="20"/>
                <w:szCs w:val="20"/>
              </w:rPr>
            </w:pPr>
            <w:r w:rsidRPr="00CD591E">
              <w:rPr>
                <w:rFonts w:cstheme="minorHAnsi"/>
                <w:b/>
                <w:sz w:val="20"/>
                <w:szCs w:val="20"/>
              </w:rPr>
              <w:t>(N 1,787)</w:t>
            </w:r>
          </w:p>
        </w:tc>
      </w:tr>
      <w:tr w:rsidR="00934B04" w:rsidRPr="002D1E3A" w14:paraId="62FCCD84" w14:textId="00C8A913" w:rsidTr="00555389">
        <w:trPr>
          <w:trHeight w:val="566"/>
        </w:trPr>
        <w:tc>
          <w:tcPr>
            <w:tcW w:w="733" w:type="pct"/>
            <w:tcBorders>
              <w:top w:val="single" w:sz="4" w:space="0" w:color="auto"/>
              <w:bottom w:val="single" w:sz="4" w:space="0" w:color="auto"/>
            </w:tcBorders>
          </w:tcPr>
          <w:p w14:paraId="1E52BF9E" w14:textId="09DF3E6B" w:rsidR="00CD591E" w:rsidRPr="00CD591E" w:rsidRDefault="00CD591E" w:rsidP="004530DF">
            <w:pPr>
              <w:spacing w:after="40" w:line="240" w:lineRule="auto"/>
              <w:rPr>
                <w:rFonts w:cstheme="minorHAnsi"/>
                <w:b/>
                <w:sz w:val="20"/>
                <w:szCs w:val="20"/>
              </w:rPr>
            </w:pPr>
            <w:r w:rsidRPr="00CD591E">
              <w:rPr>
                <w:b/>
                <w:bCs/>
                <w:sz w:val="20"/>
                <w:szCs w:val="20"/>
              </w:rPr>
              <w:t>Current behavior</w:t>
            </w:r>
          </w:p>
        </w:tc>
        <w:tc>
          <w:tcPr>
            <w:tcW w:w="401" w:type="pct"/>
            <w:tcBorders>
              <w:top w:val="single" w:sz="4" w:space="0" w:color="auto"/>
              <w:bottom w:val="single" w:sz="4" w:space="0" w:color="auto"/>
            </w:tcBorders>
          </w:tcPr>
          <w:p w14:paraId="678DCDB0" w14:textId="2621C78B" w:rsidR="00CD591E" w:rsidRPr="00CD591E" w:rsidRDefault="00CD591E" w:rsidP="004530DF">
            <w:pPr>
              <w:spacing w:after="40" w:line="240" w:lineRule="auto"/>
              <w:jc w:val="center"/>
              <w:rPr>
                <w:b/>
                <w:bCs/>
                <w:i/>
                <w:sz w:val="20"/>
                <w:szCs w:val="20"/>
              </w:rPr>
            </w:pPr>
            <w:r w:rsidRPr="00CD591E">
              <w:rPr>
                <w:rFonts w:cstheme="minorHAnsi"/>
                <w:b/>
                <w:i/>
                <w:sz w:val="20"/>
                <w:szCs w:val="20"/>
              </w:rPr>
              <w:t xml:space="preserve">M </w:t>
            </w:r>
            <w:r w:rsidRPr="00CD591E">
              <w:rPr>
                <w:rFonts w:cstheme="minorHAnsi"/>
                <w:b/>
                <w:i/>
                <w:sz w:val="20"/>
                <w:szCs w:val="20"/>
              </w:rPr>
              <w:br/>
              <w:t>(SD)</w:t>
            </w:r>
          </w:p>
        </w:tc>
        <w:tc>
          <w:tcPr>
            <w:tcW w:w="135" w:type="pct"/>
            <w:tcBorders>
              <w:top w:val="single" w:sz="4" w:space="0" w:color="auto"/>
              <w:bottom w:val="single" w:sz="4" w:space="0" w:color="auto"/>
            </w:tcBorders>
          </w:tcPr>
          <w:p w14:paraId="4618C91B" w14:textId="77777777" w:rsidR="00CD591E" w:rsidRPr="00CD591E" w:rsidRDefault="00CD591E" w:rsidP="004530DF">
            <w:pPr>
              <w:spacing w:after="40" w:line="240" w:lineRule="auto"/>
              <w:jc w:val="center"/>
              <w:rPr>
                <w:b/>
                <w:bCs/>
                <w:i/>
                <w:sz w:val="20"/>
                <w:szCs w:val="20"/>
              </w:rPr>
            </w:pPr>
          </w:p>
        </w:tc>
        <w:tc>
          <w:tcPr>
            <w:tcW w:w="333" w:type="pct"/>
            <w:tcBorders>
              <w:top w:val="single" w:sz="4" w:space="0" w:color="auto"/>
              <w:bottom w:val="single" w:sz="4" w:space="0" w:color="auto"/>
            </w:tcBorders>
          </w:tcPr>
          <w:p w14:paraId="3FE7E76D" w14:textId="3DB64601" w:rsidR="00CD591E" w:rsidRPr="00CD591E" w:rsidRDefault="00CD591E" w:rsidP="004530DF">
            <w:pPr>
              <w:spacing w:after="40" w:line="240" w:lineRule="auto"/>
              <w:jc w:val="center"/>
              <w:rPr>
                <w:b/>
                <w:bCs/>
                <w:i/>
                <w:sz w:val="20"/>
                <w:szCs w:val="20"/>
              </w:rPr>
            </w:pPr>
            <w:r w:rsidRPr="00CD591E">
              <w:rPr>
                <w:rFonts w:cstheme="minorHAnsi"/>
                <w:b/>
                <w:i/>
                <w:sz w:val="20"/>
                <w:szCs w:val="20"/>
              </w:rPr>
              <w:t xml:space="preserve">M </w:t>
            </w:r>
            <w:r>
              <w:rPr>
                <w:rFonts w:cstheme="minorHAnsi"/>
                <w:b/>
                <w:i/>
                <w:sz w:val="20"/>
                <w:szCs w:val="20"/>
              </w:rPr>
              <w:br/>
            </w:r>
            <w:r w:rsidRPr="00CD591E">
              <w:rPr>
                <w:rFonts w:cstheme="minorHAnsi"/>
                <w:b/>
                <w:i/>
                <w:sz w:val="20"/>
                <w:szCs w:val="20"/>
              </w:rPr>
              <w:t>(SD)</w:t>
            </w:r>
          </w:p>
        </w:tc>
        <w:tc>
          <w:tcPr>
            <w:tcW w:w="663" w:type="pct"/>
            <w:tcBorders>
              <w:top w:val="single" w:sz="4" w:space="0" w:color="auto"/>
              <w:bottom w:val="single" w:sz="4" w:space="0" w:color="auto"/>
            </w:tcBorders>
          </w:tcPr>
          <w:p w14:paraId="3EA6198A" w14:textId="78F0EC38" w:rsidR="00CD591E" w:rsidRPr="00CD591E" w:rsidRDefault="00CD591E" w:rsidP="00CD591E">
            <w:pPr>
              <w:spacing w:after="40" w:line="240" w:lineRule="auto"/>
              <w:ind w:left="-252" w:right="-248"/>
              <w:jc w:val="center"/>
              <w:rPr>
                <w:b/>
                <w:bCs/>
                <w:i/>
                <w:sz w:val="20"/>
                <w:szCs w:val="20"/>
              </w:rPr>
            </w:pPr>
            <w:r w:rsidRPr="00CD591E">
              <w:rPr>
                <w:b/>
                <w:bCs/>
                <w:i/>
                <w:sz w:val="20"/>
                <w:szCs w:val="20"/>
              </w:rPr>
              <w:t xml:space="preserve">MD </w:t>
            </w:r>
            <w:r w:rsidRPr="00CD591E">
              <w:rPr>
                <w:b/>
                <w:bCs/>
                <w:i/>
                <w:sz w:val="20"/>
                <w:szCs w:val="20"/>
              </w:rPr>
              <w:br/>
              <w:t>(95% CI)</w:t>
            </w:r>
          </w:p>
        </w:tc>
        <w:tc>
          <w:tcPr>
            <w:tcW w:w="274" w:type="pct"/>
            <w:tcBorders>
              <w:top w:val="single" w:sz="4" w:space="0" w:color="auto"/>
              <w:bottom w:val="single" w:sz="4" w:space="0" w:color="auto"/>
            </w:tcBorders>
          </w:tcPr>
          <w:p w14:paraId="38E3FCFC" w14:textId="594FB35A" w:rsidR="00CD591E" w:rsidRPr="009A08F2" w:rsidRDefault="00CD591E" w:rsidP="004530DF">
            <w:pPr>
              <w:spacing w:after="40" w:line="240" w:lineRule="auto"/>
              <w:jc w:val="center"/>
              <w:rPr>
                <w:rFonts w:cstheme="minorHAnsi"/>
                <w:b/>
                <w:i/>
                <w:color w:val="FF0000"/>
                <w:sz w:val="20"/>
                <w:szCs w:val="20"/>
                <w:u w:val="single"/>
              </w:rPr>
            </w:pPr>
            <w:r w:rsidRPr="009A08F2">
              <w:rPr>
                <w:rFonts w:cstheme="minorHAnsi"/>
                <w:b/>
                <w:i/>
                <w:color w:val="FF0000"/>
                <w:sz w:val="20"/>
                <w:szCs w:val="20"/>
                <w:u w:val="single"/>
              </w:rPr>
              <w:t>d</w:t>
            </w:r>
          </w:p>
        </w:tc>
        <w:tc>
          <w:tcPr>
            <w:tcW w:w="332" w:type="pct"/>
            <w:tcBorders>
              <w:top w:val="single" w:sz="4" w:space="0" w:color="auto"/>
              <w:bottom w:val="single" w:sz="4" w:space="0" w:color="auto"/>
            </w:tcBorders>
          </w:tcPr>
          <w:p w14:paraId="2FB1161C" w14:textId="5BBE9196" w:rsidR="00CD591E" w:rsidRDefault="00CD591E" w:rsidP="004530DF">
            <w:pPr>
              <w:spacing w:after="40" w:line="240" w:lineRule="auto"/>
              <w:jc w:val="center"/>
              <w:rPr>
                <w:rFonts w:cstheme="minorHAnsi"/>
                <w:b/>
                <w:i/>
                <w:sz w:val="20"/>
                <w:szCs w:val="20"/>
              </w:rPr>
            </w:pPr>
            <w:r w:rsidRPr="00CD591E">
              <w:rPr>
                <w:rFonts w:cstheme="minorHAnsi"/>
                <w:b/>
                <w:i/>
                <w:sz w:val="20"/>
                <w:szCs w:val="20"/>
              </w:rPr>
              <w:t xml:space="preserve">M </w:t>
            </w:r>
          </w:p>
          <w:p w14:paraId="052E8DEA" w14:textId="47B96DAB" w:rsidR="00CD591E" w:rsidRPr="00CD591E" w:rsidRDefault="00CD591E" w:rsidP="004530DF">
            <w:pPr>
              <w:spacing w:after="40" w:line="240" w:lineRule="auto"/>
              <w:jc w:val="center"/>
              <w:rPr>
                <w:b/>
                <w:bCs/>
                <w:i/>
                <w:sz w:val="20"/>
                <w:szCs w:val="20"/>
              </w:rPr>
            </w:pPr>
            <w:r w:rsidRPr="00CD591E">
              <w:rPr>
                <w:rFonts w:cstheme="minorHAnsi"/>
                <w:b/>
                <w:i/>
                <w:sz w:val="20"/>
                <w:szCs w:val="20"/>
              </w:rPr>
              <w:t>(SD)</w:t>
            </w:r>
          </w:p>
        </w:tc>
        <w:tc>
          <w:tcPr>
            <w:tcW w:w="596" w:type="pct"/>
            <w:tcBorders>
              <w:top w:val="single" w:sz="4" w:space="0" w:color="auto"/>
              <w:bottom w:val="single" w:sz="4" w:space="0" w:color="auto"/>
            </w:tcBorders>
          </w:tcPr>
          <w:p w14:paraId="6607081F" w14:textId="77777777" w:rsidR="00CD591E" w:rsidRPr="00CD591E" w:rsidRDefault="00CD591E" w:rsidP="00CD591E">
            <w:pPr>
              <w:spacing w:after="0" w:line="240" w:lineRule="auto"/>
              <w:ind w:left="-242" w:right="-259"/>
              <w:jc w:val="center"/>
              <w:rPr>
                <w:b/>
                <w:bCs/>
                <w:i/>
                <w:sz w:val="20"/>
                <w:szCs w:val="20"/>
              </w:rPr>
            </w:pPr>
            <w:r w:rsidRPr="00CD591E">
              <w:rPr>
                <w:b/>
                <w:bCs/>
                <w:i/>
                <w:sz w:val="20"/>
                <w:szCs w:val="20"/>
              </w:rPr>
              <w:t>MD</w:t>
            </w:r>
          </w:p>
          <w:p w14:paraId="36CF7D5B" w14:textId="77777777" w:rsidR="00CD591E" w:rsidRPr="00CD591E" w:rsidRDefault="00CD591E" w:rsidP="00CD591E">
            <w:pPr>
              <w:spacing w:after="0" w:line="240" w:lineRule="auto"/>
              <w:ind w:left="-242" w:right="-259"/>
              <w:jc w:val="center"/>
              <w:rPr>
                <w:b/>
                <w:bCs/>
                <w:i/>
                <w:sz w:val="20"/>
                <w:szCs w:val="20"/>
              </w:rPr>
            </w:pPr>
            <w:r w:rsidRPr="00CD591E">
              <w:rPr>
                <w:b/>
                <w:bCs/>
                <w:i/>
                <w:sz w:val="20"/>
                <w:szCs w:val="20"/>
              </w:rPr>
              <w:t>(95% CI)</w:t>
            </w:r>
          </w:p>
        </w:tc>
        <w:tc>
          <w:tcPr>
            <w:tcW w:w="277" w:type="pct"/>
            <w:tcBorders>
              <w:top w:val="single" w:sz="4" w:space="0" w:color="auto"/>
              <w:bottom w:val="single" w:sz="4" w:space="0" w:color="auto"/>
            </w:tcBorders>
          </w:tcPr>
          <w:p w14:paraId="40629502" w14:textId="0480B941" w:rsidR="00CD591E" w:rsidRPr="009A08F2" w:rsidRDefault="00CD591E" w:rsidP="004115BA">
            <w:pPr>
              <w:spacing w:after="0" w:line="240" w:lineRule="auto"/>
              <w:ind w:left="-300" w:right="-231"/>
              <w:jc w:val="center"/>
              <w:rPr>
                <w:rFonts w:cstheme="minorHAnsi"/>
                <w:b/>
                <w:i/>
                <w:color w:val="FF0000"/>
                <w:sz w:val="20"/>
                <w:szCs w:val="20"/>
                <w:u w:val="single"/>
              </w:rPr>
            </w:pPr>
            <w:r w:rsidRPr="009A08F2">
              <w:rPr>
                <w:rFonts w:cstheme="minorHAnsi"/>
                <w:b/>
                <w:i/>
                <w:color w:val="FF0000"/>
                <w:sz w:val="20"/>
                <w:szCs w:val="20"/>
                <w:u w:val="single"/>
              </w:rPr>
              <w:t>d</w:t>
            </w:r>
          </w:p>
        </w:tc>
        <w:tc>
          <w:tcPr>
            <w:tcW w:w="333" w:type="pct"/>
            <w:tcBorders>
              <w:top w:val="single" w:sz="4" w:space="0" w:color="auto"/>
              <w:bottom w:val="single" w:sz="4" w:space="0" w:color="auto"/>
            </w:tcBorders>
          </w:tcPr>
          <w:p w14:paraId="5108DBB5" w14:textId="09453DDA" w:rsidR="00CD591E" w:rsidRPr="00CD591E" w:rsidRDefault="00CD591E" w:rsidP="004530DF">
            <w:pPr>
              <w:spacing w:after="0" w:line="240" w:lineRule="auto"/>
              <w:jc w:val="center"/>
              <w:rPr>
                <w:b/>
                <w:bCs/>
                <w:i/>
                <w:sz w:val="20"/>
                <w:szCs w:val="20"/>
              </w:rPr>
            </w:pPr>
            <w:r w:rsidRPr="00CD591E">
              <w:rPr>
                <w:rFonts w:cstheme="minorHAnsi"/>
                <w:b/>
                <w:i/>
                <w:sz w:val="20"/>
                <w:szCs w:val="20"/>
              </w:rPr>
              <w:t>M (SD)</w:t>
            </w:r>
          </w:p>
        </w:tc>
        <w:tc>
          <w:tcPr>
            <w:tcW w:w="657" w:type="pct"/>
            <w:tcBorders>
              <w:top w:val="single" w:sz="4" w:space="0" w:color="auto"/>
              <w:bottom w:val="single" w:sz="4" w:space="0" w:color="auto"/>
            </w:tcBorders>
          </w:tcPr>
          <w:p w14:paraId="5BE18BD0" w14:textId="77777777" w:rsidR="00CD591E" w:rsidRPr="00CD591E" w:rsidRDefault="00CD591E" w:rsidP="00CD591E">
            <w:pPr>
              <w:spacing w:after="0" w:line="240" w:lineRule="auto"/>
              <w:ind w:left="-249" w:right="-394" w:hanging="141"/>
              <w:jc w:val="center"/>
              <w:rPr>
                <w:b/>
                <w:bCs/>
                <w:i/>
                <w:sz w:val="20"/>
                <w:szCs w:val="20"/>
              </w:rPr>
            </w:pPr>
            <w:r w:rsidRPr="00CD591E">
              <w:rPr>
                <w:b/>
                <w:bCs/>
                <w:i/>
                <w:sz w:val="20"/>
                <w:szCs w:val="20"/>
              </w:rPr>
              <w:t>MD</w:t>
            </w:r>
          </w:p>
          <w:p w14:paraId="76BD9B54" w14:textId="77777777" w:rsidR="00CD591E" w:rsidRPr="00CD591E" w:rsidRDefault="00CD591E" w:rsidP="00CD591E">
            <w:pPr>
              <w:spacing w:after="0" w:line="240" w:lineRule="auto"/>
              <w:ind w:left="-249" w:right="-394" w:hanging="141"/>
              <w:jc w:val="center"/>
              <w:rPr>
                <w:b/>
                <w:bCs/>
                <w:i/>
                <w:sz w:val="20"/>
                <w:szCs w:val="20"/>
              </w:rPr>
            </w:pPr>
            <w:r w:rsidRPr="00CD591E">
              <w:rPr>
                <w:b/>
                <w:bCs/>
                <w:i/>
                <w:sz w:val="20"/>
                <w:szCs w:val="20"/>
              </w:rPr>
              <w:t>(95% CI)</w:t>
            </w:r>
          </w:p>
        </w:tc>
        <w:tc>
          <w:tcPr>
            <w:tcW w:w="266" w:type="pct"/>
            <w:tcBorders>
              <w:top w:val="single" w:sz="4" w:space="0" w:color="auto"/>
              <w:bottom w:val="single" w:sz="4" w:space="0" w:color="auto"/>
            </w:tcBorders>
          </w:tcPr>
          <w:p w14:paraId="2D0ADD86" w14:textId="22E69F79" w:rsidR="00CD591E" w:rsidRPr="009A08F2" w:rsidRDefault="00CD591E" w:rsidP="004115BA">
            <w:pPr>
              <w:spacing w:after="0" w:line="240" w:lineRule="auto"/>
              <w:ind w:right="-480" w:hanging="480"/>
              <w:jc w:val="center"/>
              <w:rPr>
                <w:b/>
                <w:bCs/>
                <w:i/>
                <w:color w:val="FF0000"/>
                <w:sz w:val="20"/>
                <w:szCs w:val="20"/>
                <w:u w:val="single"/>
              </w:rPr>
            </w:pPr>
            <w:r w:rsidRPr="009A08F2">
              <w:rPr>
                <w:b/>
                <w:bCs/>
                <w:i/>
                <w:color w:val="FF0000"/>
                <w:sz w:val="20"/>
                <w:szCs w:val="20"/>
                <w:u w:val="single"/>
              </w:rPr>
              <w:t>d</w:t>
            </w:r>
          </w:p>
        </w:tc>
      </w:tr>
      <w:tr w:rsidR="00934B04" w:rsidRPr="002D1E3A" w14:paraId="1A4A54FF" w14:textId="14E12A30" w:rsidTr="00555389">
        <w:trPr>
          <w:trHeight w:val="520"/>
        </w:trPr>
        <w:tc>
          <w:tcPr>
            <w:tcW w:w="733" w:type="pct"/>
            <w:tcBorders>
              <w:bottom w:val="single" w:sz="4" w:space="0" w:color="auto"/>
            </w:tcBorders>
          </w:tcPr>
          <w:p w14:paraId="266725AC" w14:textId="77777777" w:rsidR="00CD591E" w:rsidRPr="00CD591E" w:rsidRDefault="00CD591E" w:rsidP="00CD591E">
            <w:pPr>
              <w:spacing w:after="40" w:line="240" w:lineRule="auto"/>
              <w:ind w:right="-124"/>
              <w:rPr>
                <w:bCs/>
                <w:sz w:val="20"/>
                <w:szCs w:val="20"/>
              </w:rPr>
            </w:pPr>
            <w:r w:rsidRPr="00CD591E">
              <w:rPr>
                <w:rFonts w:cstheme="minorHAnsi"/>
                <w:sz w:val="20"/>
                <w:szCs w:val="20"/>
              </w:rPr>
              <w:t>Socially distance</w:t>
            </w:r>
          </w:p>
        </w:tc>
        <w:tc>
          <w:tcPr>
            <w:tcW w:w="401" w:type="pct"/>
            <w:tcBorders>
              <w:bottom w:val="single" w:sz="4" w:space="0" w:color="auto"/>
            </w:tcBorders>
            <w:vAlign w:val="center"/>
          </w:tcPr>
          <w:p w14:paraId="5E1CFA18" w14:textId="77777777" w:rsidR="00CD591E" w:rsidRPr="00CD591E" w:rsidRDefault="00CD591E" w:rsidP="00934B04">
            <w:pPr>
              <w:spacing w:after="40" w:line="240" w:lineRule="auto"/>
              <w:jc w:val="center"/>
              <w:rPr>
                <w:bCs/>
                <w:sz w:val="20"/>
                <w:szCs w:val="20"/>
              </w:rPr>
            </w:pPr>
            <w:r w:rsidRPr="00CD591E">
              <w:rPr>
                <w:bCs/>
                <w:sz w:val="20"/>
                <w:szCs w:val="20"/>
              </w:rPr>
              <w:t>2.39 (1.22)</w:t>
            </w:r>
          </w:p>
        </w:tc>
        <w:tc>
          <w:tcPr>
            <w:tcW w:w="135" w:type="pct"/>
            <w:tcBorders>
              <w:bottom w:val="single" w:sz="4" w:space="0" w:color="auto"/>
            </w:tcBorders>
            <w:vAlign w:val="center"/>
          </w:tcPr>
          <w:p w14:paraId="18B356EB" w14:textId="77777777" w:rsidR="00CD591E" w:rsidRPr="00CD591E" w:rsidRDefault="00CD591E" w:rsidP="00934B04">
            <w:pPr>
              <w:spacing w:after="40" w:line="240" w:lineRule="auto"/>
              <w:jc w:val="center"/>
              <w:rPr>
                <w:bCs/>
                <w:sz w:val="20"/>
                <w:szCs w:val="20"/>
              </w:rPr>
            </w:pPr>
          </w:p>
        </w:tc>
        <w:tc>
          <w:tcPr>
            <w:tcW w:w="333" w:type="pct"/>
            <w:tcBorders>
              <w:bottom w:val="single" w:sz="4" w:space="0" w:color="auto"/>
            </w:tcBorders>
            <w:vAlign w:val="center"/>
          </w:tcPr>
          <w:p w14:paraId="331A33F0" w14:textId="77777777" w:rsidR="00CD591E" w:rsidRPr="00CD591E" w:rsidRDefault="00CD591E" w:rsidP="00934B04">
            <w:pPr>
              <w:spacing w:after="40" w:line="240" w:lineRule="auto"/>
              <w:jc w:val="center"/>
              <w:rPr>
                <w:bCs/>
                <w:sz w:val="20"/>
                <w:szCs w:val="20"/>
              </w:rPr>
            </w:pPr>
            <w:r w:rsidRPr="00CD591E">
              <w:rPr>
                <w:bCs/>
                <w:sz w:val="20"/>
                <w:szCs w:val="20"/>
              </w:rPr>
              <w:t>2.52 (1.39)</w:t>
            </w:r>
          </w:p>
        </w:tc>
        <w:tc>
          <w:tcPr>
            <w:tcW w:w="663" w:type="pct"/>
            <w:tcBorders>
              <w:bottom w:val="single" w:sz="4" w:space="0" w:color="auto"/>
            </w:tcBorders>
            <w:vAlign w:val="center"/>
          </w:tcPr>
          <w:p w14:paraId="0F474B5E" w14:textId="77777777" w:rsidR="00CD591E" w:rsidRPr="00CD591E" w:rsidRDefault="00CD591E" w:rsidP="00934B04">
            <w:pPr>
              <w:spacing w:after="0" w:line="240" w:lineRule="auto"/>
              <w:ind w:left="-252" w:right="-248"/>
              <w:jc w:val="center"/>
              <w:rPr>
                <w:bCs/>
                <w:sz w:val="20"/>
                <w:szCs w:val="20"/>
              </w:rPr>
            </w:pPr>
            <w:r w:rsidRPr="00CD591E">
              <w:rPr>
                <w:bCs/>
                <w:sz w:val="20"/>
                <w:szCs w:val="20"/>
              </w:rPr>
              <w:t>0.13</w:t>
            </w:r>
          </w:p>
          <w:p w14:paraId="3D230C12" w14:textId="77777777" w:rsidR="00CD591E" w:rsidRPr="00CD591E" w:rsidRDefault="00CD591E" w:rsidP="00934B04">
            <w:pPr>
              <w:spacing w:after="0" w:line="240" w:lineRule="auto"/>
              <w:ind w:left="-252" w:right="-248"/>
              <w:jc w:val="center"/>
              <w:rPr>
                <w:bCs/>
                <w:sz w:val="20"/>
                <w:szCs w:val="20"/>
              </w:rPr>
            </w:pPr>
            <w:r w:rsidRPr="00CD591E">
              <w:rPr>
                <w:bCs/>
                <w:sz w:val="20"/>
                <w:szCs w:val="20"/>
              </w:rPr>
              <w:t>(-0.07 to 0.33)</w:t>
            </w:r>
          </w:p>
        </w:tc>
        <w:tc>
          <w:tcPr>
            <w:tcW w:w="274" w:type="pct"/>
            <w:tcBorders>
              <w:bottom w:val="single" w:sz="4" w:space="0" w:color="auto"/>
            </w:tcBorders>
            <w:vAlign w:val="center"/>
          </w:tcPr>
          <w:p w14:paraId="014C5BF5" w14:textId="0CEAA0D2" w:rsidR="00CD591E" w:rsidRPr="009A08F2" w:rsidRDefault="004115BA" w:rsidP="00934B04">
            <w:pPr>
              <w:spacing w:after="0" w:line="240" w:lineRule="auto"/>
              <w:jc w:val="center"/>
              <w:rPr>
                <w:bCs/>
                <w:color w:val="FF0000"/>
                <w:sz w:val="20"/>
                <w:szCs w:val="20"/>
                <w:u w:val="single"/>
              </w:rPr>
            </w:pPr>
            <w:r w:rsidRPr="009A08F2">
              <w:rPr>
                <w:bCs/>
                <w:color w:val="FF0000"/>
                <w:sz w:val="20"/>
                <w:szCs w:val="20"/>
                <w:u w:val="single"/>
              </w:rPr>
              <w:t>0.11</w:t>
            </w:r>
          </w:p>
        </w:tc>
        <w:tc>
          <w:tcPr>
            <w:tcW w:w="332" w:type="pct"/>
            <w:tcBorders>
              <w:bottom w:val="single" w:sz="4" w:space="0" w:color="auto"/>
            </w:tcBorders>
            <w:vAlign w:val="center"/>
          </w:tcPr>
          <w:p w14:paraId="0492EDDA" w14:textId="7DBF59F5" w:rsidR="00CD591E" w:rsidRPr="00CD591E" w:rsidRDefault="00CD591E" w:rsidP="00934B04">
            <w:pPr>
              <w:spacing w:after="0" w:line="240" w:lineRule="auto"/>
              <w:jc w:val="center"/>
              <w:rPr>
                <w:bCs/>
                <w:sz w:val="20"/>
                <w:szCs w:val="20"/>
              </w:rPr>
            </w:pPr>
            <w:r w:rsidRPr="00CD591E">
              <w:rPr>
                <w:bCs/>
                <w:sz w:val="20"/>
                <w:szCs w:val="20"/>
              </w:rPr>
              <w:t>2.57</w:t>
            </w:r>
          </w:p>
          <w:p w14:paraId="13BB7979" w14:textId="77777777" w:rsidR="00CD591E" w:rsidRPr="00CD591E" w:rsidRDefault="00CD591E" w:rsidP="00934B04">
            <w:pPr>
              <w:spacing w:after="0" w:line="240" w:lineRule="auto"/>
              <w:jc w:val="center"/>
              <w:rPr>
                <w:bCs/>
                <w:sz w:val="20"/>
                <w:szCs w:val="20"/>
              </w:rPr>
            </w:pPr>
            <w:r w:rsidRPr="00CD591E">
              <w:rPr>
                <w:bCs/>
                <w:sz w:val="20"/>
                <w:szCs w:val="20"/>
              </w:rPr>
              <w:t>(1.23)</w:t>
            </w:r>
          </w:p>
        </w:tc>
        <w:tc>
          <w:tcPr>
            <w:tcW w:w="596" w:type="pct"/>
            <w:tcBorders>
              <w:bottom w:val="single" w:sz="4" w:space="0" w:color="auto"/>
            </w:tcBorders>
            <w:vAlign w:val="center"/>
          </w:tcPr>
          <w:p w14:paraId="1A2FD00E" w14:textId="191FB5F8" w:rsidR="00CD591E" w:rsidRPr="00CD591E" w:rsidRDefault="00CD591E" w:rsidP="00934B04">
            <w:pPr>
              <w:spacing w:after="0" w:line="240" w:lineRule="auto"/>
              <w:ind w:left="-242" w:right="-259"/>
              <w:jc w:val="center"/>
              <w:rPr>
                <w:bCs/>
                <w:sz w:val="20"/>
                <w:szCs w:val="20"/>
              </w:rPr>
            </w:pPr>
            <w:r w:rsidRPr="00CD591E">
              <w:rPr>
                <w:sz w:val="20"/>
                <w:szCs w:val="20"/>
              </w:rPr>
              <w:t xml:space="preserve">0.17 </w:t>
            </w:r>
            <w:r w:rsidRPr="00CD591E">
              <w:rPr>
                <w:sz w:val="20"/>
                <w:szCs w:val="20"/>
              </w:rPr>
              <w:br/>
              <w:t>(0.04 to 0.31)</w:t>
            </w:r>
          </w:p>
        </w:tc>
        <w:tc>
          <w:tcPr>
            <w:tcW w:w="277" w:type="pct"/>
            <w:tcBorders>
              <w:bottom w:val="single" w:sz="4" w:space="0" w:color="auto"/>
            </w:tcBorders>
            <w:vAlign w:val="center"/>
          </w:tcPr>
          <w:p w14:paraId="63A4AF75" w14:textId="0EE6A699" w:rsidR="00CD591E" w:rsidRPr="009A08F2" w:rsidRDefault="004115BA" w:rsidP="00934B04">
            <w:pPr>
              <w:spacing w:after="0" w:line="240" w:lineRule="auto"/>
              <w:ind w:left="-300" w:right="-231"/>
              <w:jc w:val="center"/>
              <w:rPr>
                <w:bCs/>
                <w:color w:val="FF0000"/>
                <w:sz w:val="20"/>
                <w:szCs w:val="20"/>
                <w:u w:val="single"/>
              </w:rPr>
            </w:pPr>
            <w:r w:rsidRPr="009A08F2">
              <w:rPr>
                <w:bCs/>
                <w:color w:val="FF0000"/>
                <w:sz w:val="20"/>
                <w:szCs w:val="20"/>
                <w:u w:val="single"/>
              </w:rPr>
              <w:t>0.15</w:t>
            </w:r>
          </w:p>
        </w:tc>
        <w:tc>
          <w:tcPr>
            <w:tcW w:w="333" w:type="pct"/>
            <w:tcBorders>
              <w:bottom w:val="single" w:sz="4" w:space="0" w:color="auto"/>
            </w:tcBorders>
            <w:vAlign w:val="center"/>
          </w:tcPr>
          <w:p w14:paraId="374D6C4C" w14:textId="20FB4C23" w:rsidR="00CD591E" w:rsidRPr="00CD591E" w:rsidRDefault="00CD591E" w:rsidP="00934B04">
            <w:pPr>
              <w:spacing w:after="0" w:line="240" w:lineRule="auto"/>
              <w:jc w:val="center"/>
              <w:rPr>
                <w:bCs/>
                <w:sz w:val="20"/>
                <w:szCs w:val="20"/>
              </w:rPr>
            </w:pPr>
            <w:r w:rsidRPr="00CD591E">
              <w:rPr>
                <w:bCs/>
                <w:sz w:val="20"/>
                <w:szCs w:val="20"/>
              </w:rPr>
              <w:t>2.51 (1.20)</w:t>
            </w:r>
          </w:p>
        </w:tc>
        <w:tc>
          <w:tcPr>
            <w:tcW w:w="657" w:type="pct"/>
            <w:tcBorders>
              <w:bottom w:val="single" w:sz="4" w:space="0" w:color="auto"/>
            </w:tcBorders>
            <w:vAlign w:val="center"/>
          </w:tcPr>
          <w:p w14:paraId="341B66FA" w14:textId="02045AD9" w:rsidR="00CD591E" w:rsidRPr="00CD591E" w:rsidRDefault="00CD591E" w:rsidP="00934B04">
            <w:pPr>
              <w:spacing w:after="0" w:line="240" w:lineRule="auto"/>
              <w:ind w:left="-249" w:right="-394" w:hanging="141"/>
              <w:jc w:val="center"/>
              <w:rPr>
                <w:sz w:val="20"/>
                <w:szCs w:val="20"/>
              </w:rPr>
            </w:pPr>
            <w:r w:rsidRPr="00CD591E">
              <w:rPr>
                <w:sz w:val="20"/>
                <w:szCs w:val="20"/>
              </w:rPr>
              <w:t xml:space="preserve">0.12 </w:t>
            </w:r>
            <w:r w:rsidRPr="00CD591E">
              <w:rPr>
                <w:sz w:val="20"/>
                <w:szCs w:val="20"/>
              </w:rPr>
              <w:br/>
              <w:t>(0.06 to 0.18)</w:t>
            </w:r>
          </w:p>
        </w:tc>
        <w:tc>
          <w:tcPr>
            <w:tcW w:w="266" w:type="pct"/>
            <w:tcBorders>
              <w:bottom w:val="single" w:sz="4" w:space="0" w:color="auto"/>
            </w:tcBorders>
            <w:vAlign w:val="center"/>
          </w:tcPr>
          <w:p w14:paraId="1D1C1D83" w14:textId="3A2B2124" w:rsidR="00CD591E" w:rsidRPr="009A08F2" w:rsidRDefault="004115BA" w:rsidP="00934B04">
            <w:pPr>
              <w:spacing w:after="0" w:line="240" w:lineRule="auto"/>
              <w:ind w:right="-480" w:hanging="480"/>
              <w:jc w:val="center"/>
              <w:rPr>
                <w:color w:val="FF0000"/>
                <w:sz w:val="20"/>
                <w:szCs w:val="20"/>
                <w:u w:val="single"/>
              </w:rPr>
            </w:pPr>
            <w:r w:rsidRPr="009A08F2">
              <w:rPr>
                <w:color w:val="FF0000"/>
                <w:sz w:val="20"/>
                <w:szCs w:val="20"/>
                <w:u w:val="single"/>
              </w:rPr>
              <w:t>0.10</w:t>
            </w:r>
          </w:p>
        </w:tc>
      </w:tr>
      <w:tr w:rsidR="00934B04" w:rsidRPr="002D1E3A" w14:paraId="36EF0521" w14:textId="5AA4F0E9" w:rsidTr="00555389">
        <w:trPr>
          <w:trHeight w:val="570"/>
        </w:trPr>
        <w:tc>
          <w:tcPr>
            <w:tcW w:w="733" w:type="pct"/>
            <w:tcBorders>
              <w:top w:val="single" w:sz="4" w:space="0" w:color="auto"/>
              <w:bottom w:val="single" w:sz="4" w:space="0" w:color="auto"/>
            </w:tcBorders>
          </w:tcPr>
          <w:p w14:paraId="30AB7BC0" w14:textId="77777777" w:rsidR="00CD591E" w:rsidRPr="00CD591E" w:rsidRDefault="00CD591E" w:rsidP="00CD591E">
            <w:pPr>
              <w:spacing w:after="40" w:line="240" w:lineRule="auto"/>
              <w:ind w:right="-124"/>
              <w:rPr>
                <w:bCs/>
                <w:sz w:val="20"/>
                <w:szCs w:val="20"/>
              </w:rPr>
            </w:pPr>
            <w:r w:rsidRPr="00CD591E">
              <w:rPr>
                <w:rFonts w:cstheme="minorHAnsi"/>
                <w:sz w:val="20"/>
                <w:szCs w:val="20"/>
              </w:rPr>
              <w:t>Clean /disinfect</w:t>
            </w:r>
          </w:p>
        </w:tc>
        <w:tc>
          <w:tcPr>
            <w:tcW w:w="401" w:type="pct"/>
            <w:tcBorders>
              <w:top w:val="single" w:sz="4" w:space="0" w:color="auto"/>
              <w:bottom w:val="single" w:sz="4" w:space="0" w:color="auto"/>
            </w:tcBorders>
            <w:vAlign w:val="center"/>
          </w:tcPr>
          <w:p w14:paraId="3DB748AC" w14:textId="77777777" w:rsidR="00CD591E" w:rsidRPr="00CD591E" w:rsidRDefault="00CD591E" w:rsidP="00934B04">
            <w:pPr>
              <w:spacing w:after="40" w:line="240" w:lineRule="auto"/>
              <w:jc w:val="center"/>
              <w:rPr>
                <w:bCs/>
                <w:sz w:val="20"/>
                <w:szCs w:val="20"/>
              </w:rPr>
            </w:pPr>
            <w:r w:rsidRPr="00CD591E">
              <w:rPr>
                <w:bCs/>
                <w:sz w:val="20"/>
                <w:szCs w:val="20"/>
              </w:rPr>
              <w:t>3.18 (1.18)</w:t>
            </w:r>
          </w:p>
        </w:tc>
        <w:tc>
          <w:tcPr>
            <w:tcW w:w="135" w:type="pct"/>
            <w:tcBorders>
              <w:top w:val="single" w:sz="4" w:space="0" w:color="auto"/>
              <w:bottom w:val="single" w:sz="4" w:space="0" w:color="auto"/>
            </w:tcBorders>
            <w:vAlign w:val="center"/>
          </w:tcPr>
          <w:p w14:paraId="3B6BB2BF" w14:textId="77777777" w:rsidR="00CD591E" w:rsidRPr="00CD591E" w:rsidRDefault="00CD591E" w:rsidP="00934B04">
            <w:pPr>
              <w:spacing w:after="40" w:line="240" w:lineRule="auto"/>
              <w:jc w:val="center"/>
              <w:rPr>
                <w:bCs/>
                <w:sz w:val="20"/>
                <w:szCs w:val="20"/>
              </w:rPr>
            </w:pPr>
          </w:p>
        </w:tc>
        <w:tc>
          <w:tcPr>
            <w:tcW w:w="333" w:type="pct"/>
            <w:tcBorders>
              <w:top w:val="single" w:sz="4" w:space="0" w:color="auto"/>
              <w:bottom w:val="single" w:sz="4" w:space="0" w:color="auto"/>
            </w:tcBorders>
            <w:vAlign w:val="center"/>
          </w:tcPr>
          <w:p w14:paraId="2DB50F12" w14:textId="77777777" w:rsidR="00CD591E" w:rsidRPr="00CD591E" w:rsidRDefault="00CD591E" w:rsidP="00934B04">
            <w:pPr>
              <w:spacing w:after="40" w:line="240" w:lineRule="auto"/>
              <w:jc w:val="center"/>
              <w:rPr>
                <w:bCs/>
                <w:sz w:val="20"/>
                <w:szCs w:val="20"/>
              </w:rPr>
            </w:pPr>
            <w:r w:rsidRPr="00CD591E">
              <w:rPr>
                <w:bCs/>
                <w:sz w:val="20"/>
                <w:szCs w:val="20"/>
              </w:rPr>
              <w:t>2.95 (1.26)</w:t>
            </w:r>
          </w:p>
        </w:tc>
        <w:tc>
          <w:tcPr>
            <w:tcW w:w="663" w:type="pct"/>
            <w:tcBorders>
              <w:top w:val="single" w:sz="4" w:space="0" w:color="auto"/>
              <w:bottom w:val="single" w:sz="4" w:space="0" w:color="auto"/>
            </w:tcBorders>
            <w:vAlign w:val="center"/>
          </w:tcPr>
          <w:p w14:paraId="160FFC89" w14:textId="77777777" w:rsidR="00CD591E" w:rsidRPr="00CD591E" w:rsidRDefault="00CD591E" w:rsidP="00934B04">
            <w:pPr>
              <w:spacing w:after="0" w:line="240" w:lineRule="auto"/>
              <w:ind w:left="-252" w:right="-248"/>
              <w:jc w:val="center"/>
              <w:rPr>
                <w:bCs/>
                <w:sz w:val="20"/>
                <w:szCs w:val="20"/>
              </w:rPr>
            </w:pPr>
            <w:r w:rsidRPr="00CD591E">
              <w:rPr>
                <w:bCs/>
                <w:sz w:val="20"/>
                <w:szCs w:val="20"/>
              </w:rPr>
              <w:t>-0.24</w:t>
            </w:r>
          </w:p>
          <w:p w14:paraId="07D9F531" w14:textId="49E1E5EC" w:rsidR="00CD591E" w:rsidRPr="00CD591E" w:rsidRDefault="00CD591E" w:rsidP="00934B04">
            <w:pPr>
              <w:spacing w:after="0" w:line="240" w:lineRule="auto"/>
              <w:ind w:left="-252" w:right="-248"/>
              <w:jc w:val="center"/>
              <w:rPr>
                <w:bCs/>
                <w:sz w:val="20"/>
                <w:szCs w:val="20"/>
              </w:rPr>
            </w:pPr>
            <w:r w:rsidRPr="00CD591E">
              <w:rPr>
                <w:bCs/>
                <w:sz w:val="20"/>
                <w:szCs w:val="20"/>
              </w:rPr>
              <w:t>(-0.42 to -0.06)</w:t>
            </w:r>
          </w:p>
        </w:tc>
        <w:tc>
          <w:tcPr>
            <w:tcW w:w="274" w:type="pct"/>
            <w:tcBorders>
              <w:top w:val="single" w:sz="4" w:space="0" w:color="auto"/>
              <w:bottom w:val="single" w:sz="4" w:space="0" w:color="auto"/>
            </w:tcBorders>
            <w:vAlign w:val="center"/>
          </w:tcPr>
          <w:p w14:paraId="1BB1CCB2" w14:textId="150A1C6C" w:rsidR="00CD591E" w:rsidRPr="009A08F2" w:rsidRDefault="004115BA" w:rsidP="00934B04">
            <w:pPr>
              <w:spacing w:after="0" w:line="240" w:lineRule="auto"/>
              <w:jc w:val="center"/>
              <w:rPr>
                <w:bCs/>
                <w:color w:val="FF0000"/>
                <w:sz w:val="20"/>
                <w:szCs w:val="20"/>
                <w:u w:val="single"/>
              </w:rPr>
            </w:pPr>
            <w:r w:rsidRPr="009A08F2">
              <w:rPr>
                <w:bCs/>
                <w:color w:val="FF0000"/>
                <w:sz w:val="20"/>
                <w:szCs w:val="20"/>
                <w:u w:val="single"/>
              </w:rPr>
              <w:t>0.20</w:t>
            </w:r>
          </w:p>
        </w:tc>
        <w:tc>
          <w:tcPr>
            <w:tcW w:w="332" w:type="pct"/>
            <w:tcBorders>
              <w:top w:val="single" w:sz="4" w:space="0" w:color="auto"/>
              <w:bottom w:val="single" w:sz="4" w:space="0" w:color="auto"/>
            </w:tcBorders>
            <w:vAlign w:val="center"/>
          </w:tcPr>
          <w:p w14:paraId="4FA018DD" w14:textId="30EB0DDB" w:rsidR="00CD591E" w:rsidRPr="00CD591E" w:rsidRDefault="00CD591E" w:rsidP="00934B04">
            <w:pPr>
              <w:spacing w:after="0" w:line="240" w:lineRule="auto"/>
              <w:jc w:val="center"/>
              <w:rPr>
                <w:bCs/>
                <w:sz w:val="20"/>
                <w:szCs w:val="20"/>
              </w:rPr>
            </w:pPr>
            <w:r w:rsidRPr="00CD591E">
              <w:rPr>
                <w:bCs/>
                <w:sz w:val="20"/>
                <w:szCs w:val="20"/>
              </w:rPr>
              <w:t>3.05</w:t>
            </w:r>
          </w:p>
          <w:p w14:paraId="4BE6BBBD" w14:textId="77777777" w:rsidR="00CD591E" w:rsidRPr="00CD591E" w:rsidRDefault="00CD591E" w:rsidP="00934B04">
            <w:pPr>
              <w:spacing w:after="0" w:line="240" w:lineRule="auto"/>
              <w:jc w:val="center"/>
              <w:rPr>
                <w:bCs/>
                <w:sz w:val="20"/>
                <w:szCs w:val="20"/>
              </w:rPr>
            </w:pPr>
            <w:r w:rsidRPr="00CD591E">
              <w:rPr>
                <w:bCs/>
                <w:sz w:val="20"/>
                <w:szCs w:val="20"/>
              </w:rPr>
              <w:t>(1.18)</w:t>
            </w:r>
          </w:p>
        </w:tc>
        <w:tc>
          <w:tcPr>
            <w:tcW w:w="596" w:type="pct"/>
            <w:tcBorders>
              <w:top w:val="single" w:sz="4" w:space="0" w:color="auto"/>
              <w:bottom w:val="single" w:sz="4" w:space="0" w:color="auto"/>
            </w:tcBorders>
            <w:vAlign w:val="center"/>
          </w:tcPr>
          <w:p w14:paraId="6DBD1940" w14:textId="7094A7B6" w:rsidR="00CD591E" w:rsidRPr="00CD591E" w:rsidRDefault="00CD591E" w:rsidP="00934B04">
            <w:pPr>
              <w:spacing w:after="0" w:line="240" w:lineRule="auto"/>
              <w:ind w:left="-242" w:right="-259"/>
              <w:jc w:val="center"/>
              <w:rPr>
                <w:bCs/>
                <w:sz w:val="20"/>
                <w:szCs w:val="20"/>
              </w:rPr>
            </w:pPr>
            <w:r w:rsidRPr="00CD591E">
              <w:rPr>
                <w:sz w:val="20"/>
                <w:szCs w:val="20"/>
              </w:rPr>
              <w:t xml:space="preserve">0.17 </w:t>
            </w:r>
            <w:r w:rsidRPr="00CD591E">
              <w:rPr>
                <w:sz w:val="20"/>
                <w:szCs w:val="20"/>
              </w:rPr>
              <w:br/>
              <w:t>(0.04 to 0.31)</w:t>
            </w:r>
          </w:p>
        </w:tc>
        <w:tc>
          <w:tcPr>
            <w:tcW w:w="277" w:type="pct"/>
            <w:tcBorders>
              <w:top w:val="single" w:sz="4" w:space="0" w:color="auto"/>
              <w:bottom w:val="single" w:sz="4" w:space="0" w:color="auto"/>
            </w:tcBorders>
            <w:vAlign w:val="center"/>
          </w:tcPr>
          <w:p w14:paraId="5CB105CD" w14:textId="29191E7C" w:rsidR="00CD591E" w:rsidRPr="009A08F2" w:rsidRDefault="004115BA" w:rsidP="00934B04">
            <w:pPr>
              <w:spacing w:after="0" w:line="240" w:lineRule="auto"/>
              <w:ind w:left="-300" w:right="-231"/>
              <w:jc w:val="center"/>
              <w:rPr>
                <w:bCs/>
                <w:color w:val="FF0000"/>
                <w:sz w:val="20"/>
                <w:szCs w:val="20"/>
                <w:u w:val="single"/>
              </w:rPr>
            </w:pPr>
            <w:r w:rsidRPr="009A08F2">
              <w:rPr>
                <w:bCs/>
                <w:color w:val="FF0000"/>
                <w:sz w:val="20"/>
                <w:szCs w:val="20"/>
                <w:u w:val="single"/>
              </w:rPr>
              <w:t>0.11</w:t>
            </w:r>
          </w:p>
        </w:tc>
        <w:tc>
          <w:tcPr>
            <w:tcW w:w="333" w:type="pct"/>
            <w:tcBorders>
              <w:top w:val="single" w:sz="4" w:space="0" w:color="auto"/>
              <w:bottom w:val="single" w:sz="4" w:space="0" w:color="auto"/>
            </w:tcBorders>
            <w:vAlign w:val="center"/>
          </w:tcPr>
          <w:p w14:paraId="0A7E930E" w14:textId="3FEC060D" w:rsidR="00CD591E" w:rsidRPr="00CD591E" w:rsidRDefault="00CD591E" w:rsidP="00934B04">
            <w:pPr>
              <w:spacing w:after="0" w:line="240" w:lineRule="auto"/>
              <w:jc w:val="center"/>
              <w:rPr>
                <w:bCs/>
                <w:sz w:val="20"/>
                <w:szCs w:val="20"/>
              </w:rPr>
            </w:pPr>
            <w:r w:rsidRPr="00CD591E">
              <w:rPr>
                <w:bCs/>
                <w:sz w:val="20"/>
                <w:szCs w:val="20"/>
              </w:rPr>
              <w:t>3.19 (1.17)</w:t>
            </w:r>
          </w:p>
        </w:tc>
        <w:tc>
          <w:tcPr>
            <w:tcW w:w="657" w:type="pct"/>
            <w:tcBorders>
              <w:top w:val="single" w:sz="4" w:space="0" w:color="auto"/>
              <w:bottom w:val="single" w:sz="4" w:space="0" w:color="auto"/>
            </w:tcBorders>
            <w:vAlign w:val="center"/>
          </w:tcPr>
          <w:p w14:paraId="34DC3BA8" w14:textId="77777777" w:rsidR="00CD591E" w:rsidRPr="00CD591E" w:rsidRDefault="00CD591E" w:rsidP="00934B04">
            <w:pPr>
              <w:spacing w:after="0" w:line="240" w:lineRule="auto"/>
              <w:ind w:left="-249" w:right="-394" w:hanging="141"/>
              <w:jc w:val="center"/>
              <w:rPr>
                <w:sz w:val="20"/>
                <w:szCs w:val="20"/>
              </w:rPr>
            </w:pPr>
            <w:r w:rsidRPr="00CD591E">
              <w:rPr>
                <w:sz w:val="20"/>
                <w:szCs w:val="20"/>
              </w:rPr>
              <w:t>0.003</w:t>
            </w:r>
          </w:p>
          <w:p w14:paraId="7FE95F03" w14:textId="77777777" w:rsidR="00CD591E" w:rsidRPr="00CD591E" w:rsidRDefault="00CD591E" w:rsidP="00934B04">
            <w:pPr>
              <w:spacing w:after="0" w:line="240" w:lineRule="auto"/>
              <w:ind w:left="-249" w:right="-394" w:hanging="141"/>
              <w:jc w:val="center"/>
              <w:rPr>
                <w:bCs/>
                <w:sz w:val="20"/>
                <w:szCs w:val="20"/>
              </w:rPr>
            </w:pPr>
            <w:r w:rsidRPr="00CD591E">
              <w:rPr>
                <w:sz w:val="20"/>
                <w:szCs w:val="20"/>
              </w:rPr>
              <w:t>(-0.05 to 0.06)</w:t>
            </w:r>
          </w:p>
        </w:tc>
        <w:tc>
          <w:tcPr>
            <w:tcW w:w="266" w:type="pct"/>
            <w:tcBorders>
              <w:top w:val="single" w:sz="4" w:space="0" w:color="auto"/>
              <w:bottom w:val="single" w:sz="4" w:space="0" w:color="auto"/>
            </w:tcBorders>
            <w:vAlign w:val="center"/>
          </w:tcPr>
          <w:p w14:paraId="04BAF353" w14:textId="4B6C2F76" w:rsidR="00CD591E" w:rsidRPr="009A08F2" w:rsidRDefault="004115BA" w:rsidP="00934B04">
            <w:pPr>
              <w:spacing w:after="0" w:line="240" w:lineRule="auto"/>
              <w:ind w:right="-480" w:hanging="480"/>
              <w:jc w:val="center"/>
              <w:rPr>
                <w:color w:val="FF0000"/>
                <w:sz w:val="20"/>
                <w:szCs w:val="20"/>
                <w:u w:val="single"/>
              </w:rPr>
            </w:pPr>
            <w:r w:rsidRPr="009A08F2">
              <w:rPr>
                <w:color w:val="FF0000"/>
                <w:sz w:val="20"/>
                <w:szCs w:val="20"/>
                <w:u w:val="single"/>
              </w:rPr>
              <w:t>0.00</w:t>
            </w:r>
          </w:p>
        </w:tc>
      </w:tr>
      <w:tr w:rsidR="00934B04" w:rsidRPr="002D1E3A" w14:paraId="6F99E625" w14:textId="13157CB0" w:rsidTr="00555389">
        <w:trPr>
          <w:trHeight w:val="564"/>
        </w:trPr>
        <w:tc>
          <w:tcPr>
            <w:tcW w:w="733" w:type="pct"/>
            <w:tcBorders>
              <w:top w:val="single" w:sz="4" w:space="0" w:color="auto"/>
              <w:bottom w:val="single" w:sz="4" w:space="0" w:color="auto"/>
            </w:tcBorders>
          </w:tcPr>
          <w:p w14:paraId="0AA49364" w14:textId="77777777" w:rsidR="00CD591E" w:rsidRPr="00CD591E" w:rsidRDefault="00CD591E" w:rsidP="00CD591E">
            <w:pPr>
              <w:spacing w:after="40" w:line="240" w:lineRule="auto"/>
              <w:ind w:right="-124"/>
              <w:rPr>
                <w:bCs/>
                <w:sz w:val="20"/>
                <w:szCs w:val="20"/>
              </w:rPr>
            </w:pPr>
            <w:r w:rsidRPr="00CD591E">
              <w:rPr>
                <w:rFonts w:cstheme="minorHAnsi"/>
                <w:sz w:val="20"/>
                <w:szCs w:val="20"/>
              </w:rPr>
              <w:t>Put aside shopping / packages</w:t>
            </w:r>
          </w:p>
        </w:tc>
        <w:tc>
          <w:tcPr>
            <w:tcW w:w="401" w:type="pct"/>
            <w:tcBorders>
              <w:top w:val="single" w:sz="4" w:space="0" w:color="auto"/>
              <w:bottom w:val="single" w:sz="4" w:space="0" w:color="auto"/>
            </w:tcBorders>
            <w:vAlign w:val="center"/>
          </w:tcPr>
          <w:p w14:paraId="66B712FB" w14:textId="77777777" w:rsidR="00CD591E" w:rsidRPr="00CD591E" w:rsidRDefault="00CD591E" w:rsidP="00934B04">
            <w:pPr>
              <w:spacing w:after="40" w:line="240" w:lineRule="auto"/>
              <w:jc w:val="center"/>
              <w:rPr>
                <w:bCs/>
                <w:sz w:val="20"/>
                <w:szCs w:val="20"/>
              </w:rPr>
            </w:pPr>
            <w:r w:rsidRPr="00CD591E">
              <w:rPr>
                <w:bCs/>
                <w:sz w:val="20"/>
                <w:szCs w:val="20"/>
              </w:rPr>
              <w:t>2.74 (1.55)</w:t>
            </w:r>
          </w:p>
        </w:tc>
        <w:tc>
          <w:tcPr>
            <w:tcW w:w="135" w:type="pct"/>
            <w:tcBorders>
              <w:top w:val="single" w:sz="4" w:space="0" w:color="auto"/>
              <w:bottom w:val="single" w:sz="4" w:space="0" w:color="auto"/>
            </w:tcBorders>
            <w:vAlign w:val="center"/>
          </w:tcPr>
          <w:p w14:paraId="1860151B" w14:textId="77777777" w:rsidR="00CD591E" w:rsidRPr="00CD591E" w:rsidRDefault="00CD591E" w:rsidP="00934B04">
            <w:pPr>
              <w:spacing w:after="40" w:line="240" w:lineRule="auto"/>
              <w:jc w:val="center"/>
              <w:rPr>
                <w:bCs/>
                <w:sz w:val="20"/>
                <w:szCs w:val="20"/>
              </w:rPr>
            </w:pPr>
          </w:p>
        </w:tc>
        <w:tc>
          <w:tcPr>
            <w:tcW w:w="333" w:type="pct"/>
            <w:tcBorders>
              <w:top w:val="single" w:sz="4" w:space="0" w:color="auto"/>
              <w:bottom w:val="single" w:sz="4" w:space="0" w:color="auto"/>
            </w:tcBorders>
            <w:vAlign w:val="center"/>
          </w:tcPr>
          <w:p w14:paraId="39167231" w14:textId="77777777" w:rsidR="00CD591E" w:rsidRPr="00CD591E" w:rsidRDefault="00CD591E" w:rsidP="00934B04">
            <w:pPr>
              <w:spacing w:after="40" w:line="240" w:lineRule="auto"/>
              <w:jc w:val="center"/>
              <w:rPr>
                <w:bCs/>
                <w:sz w:val="20"/>
                <w:szCs w:val="20"/>
              </w:rPr>
            </w:pPr>
            <w:r w:rsidRPr="00CD591E">
              <w:rPr>
                <w:bCs/>
                <w:sz w:val="20"/>
                <w:szCs w:val="20"/>
              </w:rPr>
              <w:t>2.39 (1.48)</w:t>
            </w:r>
          </w:p>
        </w:tc>
        <w:tc>
          <w:tcPr>
            <w:tcW w:w="663" w:type="pct"/>
            <w:tcBorders>
              <w:top w:val="single" w:sz="4" w:space="0" w:color="auto"/>
              <w:bottom w:val="single" w:sz="4" w:space="0" w:color="auto"/>
            </w:tcBorders>
            <w:vAlign w:val="center"/>
          </w:tcPr>
          <w:p w14:paraId="2D27A349" w14:textId="77777777" w:rsidR="00CD591E" w:rsidRPr="00CD591E" w:rsidRDefault="00CD591E" w:rsidP="00934B04">
            <w:pPr>
              <w:spacing w:after="0" w:line="240" w:lineRule="auto"/>
              <w:ind w:left="-252" w:right="-248"/>
              <w:jc w:val="center"/>
              <w:rPr>
                <w:bCs/>
                <w:sz w:val="20"/>
                <w:szCs w:val="20"/>
              </w:rPr>
            </w:pPr>
            <w:r w:rsidRPr="00CD591E">
              <w:rPr>
                <w:bCs/>
                <w:sz w:val="20"/>
                <w:szCs w:val="20"/>
              </w:rPr>
              <w:t>-0.35</w:t>
            </w:r>
          </w:p>
          <w:p w14:paraId="64AFE70F" w14:textId="77777777" w:rsidR="00CD591E" w:rsidRPr="00CD591E" w:rsidRDefault="00CD591E" w:rsidP="00934B04">
            <w:pPr>
              <w:spacing w:after="0" w:line="240" w:lineRule="auto"/>
              <w:ind w:left="-252" w:right="-248"/>
              <w:jc w:val="center"/>
              <w:rPr>
                <w:bCs/>
                <w:sz w:val="20"/>
                <w:szCs w:val="20"/>
              </w:rPr>
            </w:pPr>
            <w:r w:rsidRPr="00CD591E">
              <w:rPr>
                <w:bCs/>
                <w:sz w:val="20"/>
                <w:szCs w:val="20"/>
              </w:rPr>
              <w:t>(-0.60 to -0.11)</w:t>
            </w:r>
          </w:p>
        </w:tc>
        <w:tc>
          <w:tcPr>
            <w:tcW w:w="274" w:type="pct"/>
            <w:tcBorders>
              <w:top w:val="single" w:sz="4" w:space="0" w:color="auto"/>
              <w:bottom w:val="single" w:sz="4" w:space="0" w:color="auto"/>
            </w:tcBorders>
            <w:vAlign w:val="center"/>
          </w:tcPr>
          <w:p w14:paraId="07597CCE" w14:textId="5A940154" w:rsidR="00CD591E" w:rsidRPr="009A08F2" w:rsidRDefault="004115BA" w:rsidP="00934B04">
            <w:pPr>
              <w:spacing w:after="0" w:line="240" w:lineRule="auto"/>
              <w:jc w:val="center"/>
              <w:rPr>
                <w:bCs/>
                <w:color w:val="FF0000"/>
                <w:sz w:val="20"/>
                <w:szCs w:val="20"/>
                <w:u w:val="single"/>
              </w:rPr>
            </w:pPr>
            <w:r w:rsidRPr="009A08F2">
              <w:rPr>
                <w:bCs/>
                <w:color w:val="FF0000"/>
                <w:sz w:val="20"/>
                <w:szCs w:val="20"/>
                <w:u w:val="single"/>
              </w:rPr>
              <w:t>0.23</w:t>
            </w:r>
          </w:p>
        </w:tc>
        <w:tc>
          <w:tcPr>
            <w:tcW w:w="332" w:type="pct"/>
            <w:tcBorders>
              <w:top w:val="single" w:sz="4" w:space="0" w:color="auto"/>
              <w:bottom w:val="single" w:sz="4" w:space="0" w:color="auto"/>
            </w:tcBorders>
            <w:vAlign w:val="center"/>
          </w:tcPr>
          <w:p w14:paraId="4B40057D" w14:textId="447F5C28" w:rsidR="00CD591E" w:rsidRPr="00CD591E" w:rsidRDefault="00CD591E" w:rsidP="00934B04">
            <w:pPr>
              <w:spacing w:after="0" w:line="240" w:lineRule="auto"/>
              <w:jc w:val="center"/>
              <w:rPr>
                <w:bCs/>
                <w:sz w:val="20"/>
                <w:szCs w:val="20"/>
              </w:rPr>
            </w:pPr>
            <w:r w:rsidRPr="00CD591E">
              <w:rPr>
                <w:bCs/>
                <w:sz w:val="20"/>
                <w:szCs w:val="20"/>
              </w:rPr>
              <w:t>3.00</w:t>
            </w:r>
          </w:p>
          <w:p w14:paraId="721F5A7C" w14:textId="77777777" w:rsidR="00CD591E" w:rsidRPr="00CD591E" w:rsidRDefault="00CD591E" w:rsidP="00934B04">
            <w:pPr>
              <w:spacing w:after="0" w:line="240" w:lineRule="auto"/>
              <w:jc w:val="center"/>
              <w:rPr>
                <w:bCs/>
                <w:sz w:val="20"/>
                <w:szCs w:val="20"/>
              </w:rPr>
            </w:pPr>
            <w:r w:rsidRPr="00CD591E">
              <w:rPr>
                <w:bCs/>
                <w:sz w:val="20"/>
                <w:szCs w:val="20"/>
              </w:rPr>
              <w:t>(1.49)</w:t>
            </w:r>
          </w:p>
        </w:tc>
        <w:tc>
          <w:tcPr>
            <w:tcW w:w="596" w:type="pct"/>
            <w:tcBorders>
              <w:top w:val="single" w:sz="4" w:space="0" w:color="auto"/>
              <w:bottom w:val="single" w:sz="4" w:space="0" w:color="auto"/>
            </w:tcBorders>
            <w:vAlign w:val="center"/>
          </w:tcPr>
          <w:p w14:paraId="37DF2B3A" w14:textId="11F2DFF0" w:rsidR="00CD591E" w:rsidRPr="00CD591E" w:rsidRDefault="00CD591E" w:rsidP="00934B04">
            <w:pPr>
              <w:spacing w:after="0" w:line="240" w:lineRule="auto"/>
              <w:ind w:left="-242" w:right="-259"/>
              <w:jc w:val="center"/>
              <w:rPr>
                <w:bCs/>
                <w:sz w:val="20"/>
                <w:szCs w:val="20"/>
              </w:rPr>
            </w:pPr>
            <w:r w:rsidRPr="00CD591E">
              <w:rPr>
                <w:sz w:val="20"/>
                <w:szCs w:val="20"/>
              </w:rPr>
              <w:t xml:space="preserve">0.26 </w:t>
            </w:r>
            <w:r w:rsidRPr="00CD591E">
              <w:rPr>
                <w:sz w:val="20"/>
                <w:szCs w:val="20"/>
              </w:rPr>
              <w:br/>
              <w:t>(0.08 to 0.44)</w:t>
            </w:r>
          </w:p>
        </w:tc>
        <w:tc>
          <w:tcPr>
            <w:tcW w:w="277" w:type="pct"/>
            <w:tcBorders>
              <w:top w:val="single" w:sz="4" w:space="0" w:color="auto"/>
              <w:bottom w:val="single" w:sz="4" w:space="0" w:color="auto"/>
            </w:tcBorders>
            <w:vAlign w:val="center"/>
          </w:tcPr>
          <w:p w14:paraId="2477A38A" w14:textId="3A4A6DA4" w:rsidR="00CD591E" w:rsidRPr="009A08F2" w:rsidRDefault="004115BA" w:rsidP="00934B04">
            <w:pPr>
              <w:spacing w:after="0" w:line="240" w:lineRule="auto"/>
              <w:ind w:left="-300" w:right="-231"/>
              <w:jc w:val="center"/>
              <w:rPr>
                <w:bCs/>
                <w:color w:val="FF0000"/>
                <w:sz w:val="20"/>
                <w:szCs w:val="20"/>
                <w:u w:val="single"/>
              </w:rPr>
            </w:pPr>
            <w:r w:rsidRPr="009A08F2">
              <w:rPr>
                <w:bCs/>
                <w:color w:val="FF0000"/>
                <w:sz w:val="20"/>
                <w:szCs w:val="20"/>
                <w:u w:val="single"/>
              </w:rPr>
              <w:t>0.17</w:t>
            </w:r>
          </w:p>
        </w:tc>
        <w:tc>
          <w:tcPr>
            <w:tcW w:w="333" w:type="pct"/>
            <w:tcBorders>
              <w:top w:val="single" w:sz="4" w:space="0" w:color="auto"/>
              <w:bottom w:val="single" w:sz="4" w:space="0" w:color="auto"/>
            </w:tcBorders>
            <w:vAlign w:val="center"/>
          </w:tcPr>
          <w:p w14:paraId="078A245E" w14:textId="0E386497" w:rsidR="00CD591E" w:rsidRPr="00CD591E" w:rsidRDefault="00CD591E" w:rsidP="00934B04">
            <w:pPr>
              <w:spacing w:after="0" w:line="240" w:lineRule="auto"/>
              <w:jc w:val="center"/>
              <w:rPr>
                <w:bCs/>
                <w:sz w:val="20"/>
                <w:szCs w:val="20"/>
              </w:rPr>
            </w:pPr>
            <w:r w:rsidRPr="00CD591E">
              <w:rPr>
                <w:bCs/>
                <w:sz w:val="20"/>
                <w:szCs w:val="20"/>
              </w:rPr>
              <w:t>2.82 (1.59)</w:t>
            </w:r>
          </w:p>
        </w:tc>
        <w:tc>
          <w:tcPr>
            <w:tcW w:w="657" w:type="pct"/>
            <w:tcBorders>
              <w:top w:val="single" w:sz="4" w:space="0" w:color="auto"/>
              <w:bottom w:val="single" w:sz="4" w:space="0" w:color="auto"/>
            </w:tcBorders>
            <w:vAlign w:val="center"/>
          </w:tcPr>
          <w:p w14:paraId="59A1EAE3" w14:textId="77777777" w:rsidR="00CD591E" w:rsidRPr="00CD591E" w:rsidRDefault="00CD591E" w:rsidP="00934B04">
            <w:pPr>
              <w:spacing w:after="0" w:line="240" w:lineRule="auto"/>
              <w:ind w:left="-249" w:right="-394" w:hanging="141"/>
              <w:jc w:val="center"/>
              <w:rPr>
                <w:sz w:val="20"/>
                <w:szCs w:val="20"/>
              </w:rPr>
            </w:pPr>
            <w:r w:rsidRPr="00CD591E">
              <w:rPr>
                <w:sz w:val="20"/>
                <w:szCs w:val="20"/>
              </w:rPr>
              <w:t>0.08</w:t>
            </w:r>
          </w:p>
          <w:p w14:paraId="33BCDDE8" w14:textId="77777777" w:rsidR="00CD591E" w:rsidRPr="00CD591E" w:rsidRDefault="00CD591E" w:rsidP="00934B04">
            <w:pPr>
              <w:spacing w:after="0" w:line="240" w:lineRule="auto"/>
              <w:ind w:left="-249" w:right="-394" w:hanging="141"/>
              <w:jc w:val="center"/>
              <w:rPr>
                <w:bCs/>
                <w:sz w:val="20"/>
                <w:szCs w:val="20"/>
              </w:rPr>
            </w:pPr>
            <w:r w:rsidRPr="00CD591E">
              <w:rPr>
                <w:sz w:val="20"/>
                <w:szCs w:val="20"/>
              </w:rPr>
              <w:t>(0.004 to 0.16)</w:t>
            </w:r>
          </w:p>
        </w:tc>
        <w:tc>
          <w:tcPr>
            <w:tcW w:w="266" w:type="pct"/>
            <w:tcBorders>
              <w:top w:val="single" w:sz="4" w:space="0" w:color="auto"/>
              <w:bottom w:val="single" w:sz="4" w:space="0" w:color="auto"/>
            </w:tcBorders>
            <w:vAlign w:val="center"/>
          </w:tcPr>
          <w:p w14:paraId="3A5D34FE" w14:textId="7205FBC3" w:rsidR="00CD591E" w:rsidRPr="009A08F2" w:rsidRDefault="004115BA" w:rsidP="00934B04">
            <w:pPr>
              <w:spacing w:after="0" w:line="240" w:lineRule="auto"/>
              <w:ind w:right="-480" w:hanging="480"/>
              <w:jc w:val="center"/>
              <w:rPr>
                <w:color w:val="FF0000"/>
                <w:sz w:val="20"/>
                <w:szCs w:val="20"/>
                <w:u w:val="single"/>
              </w:rPr>
            </w:pPr>
            <w:r w:rsidRPr="009A08F2">
              <w:rPr>
                <w:color w:val="FF0000"/>
                <w:sz w:val="20"/>
                <w:szCs w:val="20"/>
                <w:u w:val="single"/>
              </w:rPr>
              <w:t>0.05</w:t>
            </w:r>
          </w:p>
        </w:tc>
      </w:tr>
      <w:tr w:rsidR="00934B04" w:rsidRPr="002D1E3A" w14:paraId="37BFF31B" w14:textId="24C6D1F0" w:rsidTr="00555389">
        <w:trPr>
          <w:trHeight w:val="463"/>
        </w:trPr>
        <w:tc>
          <w:tcPr>
            <w:tcW w:w="733" w:type="pct"/>
            <w:tcBorders>
              <w:top w:val="single" w:sz="4" w:space="0" w:color="auto"/>
              <w:bottom w:val="single" w:sz="4" w:space="0" w:color="auto"/>
            </w:tcBorders>
          </w:tcPr>
          <w:p w14:paraId="7E1F039D" w14:textId="77777777" w:rsidR="00CD591E" w:rsidRPr="00CD591E" w:rsidRDefault="00CD591E" w:rsidP="00CD591E">
            <w:pPr>
              <w:spacing w:after="40" w:line="240" w:lineRule="auto"/>
              <w:ind w:right="-124"/>
              <w:rPr>
                <w:bCs/>
                <w:sz w:val="20"/>
                <w:szCs w:val="20"/>
              </w:rPr>
            </w:pPr>
            <w:r w:rsidRPr="00CD591E">
              <w:rPr>
                <w:rFonts w:cstheme="minorHAnsi"/>
                <w:sz w:val="20"/>
                <w:szCs w:val="20"/>
              </w:rPr>
              <w:t>Self- isolate in own room</w:t>
            </w:r>
          </w:p>
        </w:tc>
        <w:tc>
          <w:tcPr>
            <w:tcW w:w="401" w:type="pct"/>
            <w:tcBorders>
              <w:top w:val="single" w:sz="4" w:space="0" w:color="auto"/>
              <w:bottom w:val="single" w:sz="4" w:space="0" w:color="auto"/>
            </w:tcBorders>
            <w:vAlign w:val="center"/>
          </w:tcPr>
          <w:p w14:paraId="06DA86B7" w14:textId="77777777" w:rsidR="00CD591E" w:rsidRPr="00CD591E" w:rsidRDefault="00CD591E" w:rsidP="00934B04">
            <w:pPr>
              <w:spacing w:after="40" w:line="240" w:lineRule="auto"/>
              <w:jc w:val="center"/>
              <w:rPr>
                <w:bCs/>
                <w:sz w:val="20"/>
                <w:szCs w:val="20"/>
              </w:rPr>
            </w:pPr>
            <w:r w:rsidRPr="00CD591E">
              <w:rPr>
                <w:bCs/>
                <w:sz w:val="20"/>
                <w:szCs w:val="20"/>
              </w:rPr>
              <w:t>2.79 (1.30)</w:t>
            </w:r>
          </w:p>
        </w:tc>
        <w:tc>
          <w:tcPr>
            <w:tcW w:w="135" w:type="pct"/>
            <w:tcBorders>
              <w:top w:val="single" w:sz="4" w:space="0" w:color="auto"/>
              <w:bottom w:val="single" w:sz="4" w:space="0" w:color="auto"/>
            </w:tcBorders>
            <w:vAlign w:val="center"/>
          </w:tcPr>
          <w:p w14:paraId="086EC485" w14:textId="77777777" w:rsidR="00CD591E" w:rsidRPr="00CD591E" w:rsidRDefault="00CD591E" w:rsidP="00934B04">
            <w:pPr>
              <w:spacing w:after="40" w:line="240" w:lineRule="auto"/>
              <w:jc w:val="center"/>
              <w:rPr>
                <w:bCs/>
                <w:sz w:val="20"/>
                <w:szCs w:val="20"/>
              </w:rPr>
            </w:pPr>
          </w:p>
        </w:tc>
        <w:tc>
          <w:tcPr>
            <w:tcW w:w="333" w:type="pct"/>
            <w:tcBorders>
              <w:top w:val="single" w:sz="4" w:space="0" w:color="auto"/>
              <w:bottom w:val="single" w:sz="4" w:space="0" w:color="auto"/>
            </w:tcBorders>
            <w:vAlign w:val="center"/>
          </w:tcPr>
          <w:p w14:paraId="1C75D1F9" w14:textId="77777777" w:rsidR="00CD591E" w:rsidRPr="00CD591E" w:rsidRDefault="00CD591E" w:rsidP="00934B04">
            <w:pPr>
              <w:spacing w:after="40" w:line="240" w:lineRule="auto"/>
              <w:jc w:val="center"/>
              <w:rPr>
                <w:bCs/>
                <w:sz w:val="20"/>
                <w:szCs w:val="20"/>
              </w:rPr>
            </w:pPr>
            <w:r w:rsidRPr="00CD591E">
              <w:rPr>
                <w:bCs/>
                <w:sz w:val="20"/>
                <w:szCs w:val="20"/>
              </w:rPr>
              <w:t>2.85 (1.43)</w:t>
            </w:r>
          </w:p>
        </w:tc>
        <w:tc>
          <w:tcPr>
            <w:tcW w:w="663" w:type="pct"/>
            <w:tcBorders>
              <w:top w:val="single" w:sz="4" w:space="0" w:color="auto"/>
              <w:bottom w:val="single" w:sz="4" w:space="0" w:color="auto"/>
            </w:tcBorders>
            <w:vAlign w:val="center"/>
          </w:tcPr>
          <w:p w14:paraId="6F050503" w14:textId="77777777" w:rsidR="00CD591E" w:rsidRPr="00CD591E" w:rsidRDefault="00CD591E" w:rsidP="00934B04">
            <w:pPr>
              <w:spacing w:after="0" w:line="240" w:lineRule="auto"/>
              <w:ind w:left="-252" w:right="-248"/>
              <w:jc w:val="center"/>
              <w:rPr>
                <w:bCs/>
                <w:sz w:val="20"/>
                <w:szCs w:val="20"/>
              </w:rPr>
            </w:pPr>
            <w:r w:rsidRPr="00CD591E">
              <w:rPr>
                <w:bCs/>
                <w:sz w:val="20"/>
                <w:szCs w:val="20"/>
              </w:rPr>
              <w:t>0.05</w:t>
            </w:r>
          </w:p>
          <w:p w14:paraId="2E9E2FD7" w14:textId="77777777" w:rsidR="00CD591E" w:rsidRPr="00CD591E" w:rsidRDefault="00CD591E" w:rsidP="00934B04">
            <w:pPr>
              <w:spacing w:after="0" w:line="240" w:lineRule="auto"/>
              <w:ind w:left="-252" w:right="-248"/>
              <w:jc w:val="center"/>
              <w:rPr>
                <w:bCs/>
                <w:sz w:val="20"/>
                <w:szCs w:val="20"/>
              </w:rPr>
            </w:pPr>
            <w:r w:rsidRPr="00CD591E">
              <w:rPr>
                <w:bCs/>
                <w:sz w:val="20"/>
                <w:szCs w:val="20"/>
              </w:rPr>
              <w:t>(-0.15 to 0.25)</w:t>
            </w:r>
          </w:p>
        </w:tc>
        <w:tc>
          <w:tcPr>
            <w:tcW w:w="274" w:type="pct"/>
            <w:tcBorders>
              <w:top w:val="single" w:sz="4" w:space="0" w:color="auto"/>
              <w:bottom w:val="single" w:sz="4" w:space="0" w:color="auto"/>
            </w:tcBorders>
            <w:vAlign w:val="center"/>
          </w:tcPr>
          <w:p w14:paraId="4BAC31A1" w14:textId="28196E26" w:rsidR="00CD591E" w:rsidRPr="009A08F2" w:rsidRDefault="004115BA" w:rsidP="00934B04">
            <w:pPr>
              <w:spacing w:after="0" w:line="240" w:lineRule="auto"/>
              <w:jc w:val="center"/>
              <w:rPr>
                <w:bCs/>
                <w:color w:val="FF0000"/>
                <w:sz w:val="20"/>
                <w:szCs w:val="20"/>
                <w:u w:val="single"/>
              </w:rPr>
            </w:pPr>
            <w:r w:rsidRPr="009A08F2">
              <w:rPr>
                <w:bCs/>
                <w:color w:val="FF0000"/>
                <w:sz w:val="20"/>
                <w:szCs w:val="20"/>
                <w:u w:val="single"/>
              </w:rPr>
              <w:t>0.04</w:t>
            </w:r>
          </w:p>
        </w:tc>
        <w:tc>
          <w:tcPr>
            <w:tcW w:w="332" w:type="pct"/>
            <w:tcBorders>
              <w:top w:val="single" w:sz="4" w:space="0" w:color="auto"/>
              <w:bottom w:val="single" w:sz="4" w:space="0" w:color="auto"/>
            </w:tcBorders>
            <w:vAlign w:val="center"/>
          </w:tcPr>
          <w:p w14:paraId="059E0661" w14:textId="64FF3CF3" w:rsidR="00CD591E" w:rsidRPr="00CD591E" w:rsidRDefault="00CD591E" w:rsidP="00934B04">
            <w:pPr>
              <w:spacing w:after="0" w:line="240" w:lineRule="auto"/>
              <w:jc w:val="center"/>
              <w:rPr>
                <w:bCs/>
                <w:sz w:val="20"/>
                <w:szCs w:val="20"/>
              </w:rPr>
            </w:pPr>
            <w:r w:rsidRPr="00CD591E">
              <w:rPr>
                <w:bCs/>
                <w:sz w:val="20"/>
                <w:szCs w:val="20"/>
              </w:rPr>
              <w:t>2.75</w:t>
            </w:r>
          </w:p>
          <w:p w14:paraId="1A675E5A" w14:textId="77777777" w:rsidR="00CD591E" w:rsidRPr="00CD591E" w:rsidRDefault="00CD591E" w:rsidP="00934B04">
            <w:pPr>
              <w:spacing w:after="0" w:line="240" w:lineRule="auto"/>
              <w:jc w:val="center"/>
              <w:rPr>
                <w:bCs/>
                <w:sz w:val="20"/>
                <w:szCs w:val="20"/>
              </w:rPr>
            </w:pPr>
            <w:r w:rsidRPr="00CD591E">
              <w:rPr>
                <w:bCs/>
                <w:sz w:val="20"/>
                <w:szCs w:val="20"/>
              </w:rPr>
              <w:t>(1.26)</w:t>
            </w:r>
          </w:p>
        </w:tc>
        <w:tc>
          <w:tcPr>
            <w:tcW w:w="596" w:type="pct"/>
            <w:tcBorders>
              <w:top w:val="single" w:sz="4" w:space="0" w:color="auto"/>
              <w:bottom w:val="single" w:sz="4" w:space="0" w:color="auto"/>
            </w:tcBorders>
            <w:vAlign w:val="center"/>
          </w:tcPr>
          <w:p w14:paraId="0A9B757F" w14:textId="77777777" w:rsidR="00CD591E" w:rsidRPr="00CD591E" w:rsidRDefault="00CD591E" w:rsidP="00934B04">
            <w:pPr>
              <w:spacing w:after="0" w:line="240" w:lineRule="auto"/>
              <w:ind w:left="-242" w:right="-259"/>
              <w:jc w:val="center"/>
              <w:rPr>
                <w:sz w:val="20"/>
                <w:szCs w:val="20"/>
              </w:rPr>
            </w:pPr>
            <w:r w:rsidRPr="00CD591E">
              <w:rPr>
                <w:sz w:val="20"/>
                <w:szCs w:val="20"/>
              </w:rPr>
              <w:t>-0.04</w:t>
            </w:r>
          </w:p>
          <w:p w14:paraId="08F7319A" w14:textId="77777777" w:rsidR="00CD591E" w:rsidRPr="00CD591E" w:rsidRDefault="00CD591E" w:rsidP="00934B04">
            <w:pPr>
              <w:spacing w:after="0" w:line="240" w:lineRule="auto"/>
              <w:ind w:left="-242" w:right="-259"/>
              <w:jc w:val="center"/>
              <w:rPr>
                <w:bCs/>
                <w:sz w:val="20"/>
                <w:szCs w:val="20"/>
              </w:rPr>
            </w:pPr>
            <w:r w:rsidRPr="00CD591E">
              <w:rPr>
                <w:sz w:val="20"/>
                <w:szCs w:val="20"/>
              </w:rPr>
              <w:t>(-0.19 to 0.10)</w:t>
            </w:r>
          </w:p>
        </w:tc>
        <w:tc>
          <w:tcPr>
            <w:tcW w:w="277" w:type="pct"/>
            <w:tcBorders>
              <w:top w:val="single" w:sz="4" w:space="0" w:color="auto"/>
              <w:bottom w:val="single" w:sz="4" w:space="0" w:color="auto"/>
            </w:tcBorders>
            <w:vAlign w:val="center"/>
          </w:tcPr>
          <w:p w14:paraId="7DDEFF9B" w14:textId="5DAE6952" w:rsidR="00CD591E" w:rsidRPr="009A08F2" w:rsidRDefault="004115BA" w:rsidP="00934B04">
            <w:pPr>
              <w:spacing w:after="0" w:line="240" w:lineRule="auto"/>
              <w:ind w:left="-300" w:right="-231"/>
              <w:jc w:val="center"/>
              <w:rPr>
                <w:bCs/>
                <w:color w:val="FF0000"/>
                <w:sz w:val="20"/>
                <w:szCs w:val="20"/>
                <w:u w:val="single"/>
              </w:rPr>
            </w:pPr>
            <w:r w:rsidRPr="009A08F2">
              <w:rPr>
                <w:bCs/>
                <w:color w:val="FF0000"/>
                <w:sz w:val="20"/>
                <w:szCs w:val="20"/>
                <w:u w:val="single"/>
              </w:rPr>
              <w:t>0.03</w:t>
            </w:r>
          </w:p>
        </w:tc>
        <w:tc>
          <w:tcPr>
            <w:tcW w:w="333" w:type="pct"/>
            <w:tcBorders>
              <w:top w:val="single" w:sz="4" w:space="0" w:color="auto"/>
              <w:bottom w:val="single" w:sz="4" w:space="0" w:color="auto"/>
            </w:tcBorders>
            <w:vAlign w:val="center"/>
          </w:tcPr>
          <w:p w14:paraId="0E3697B9" w14:textId="1CC99ED4" w:rsidR="00CD591E" w:rsidRPr="00CD591E" w:rsidRDefault="00CD591E" w:rsidP="00934B04">
            <w:pPr>
              <w:spacing w:after="0" w:line="240" w:lineRule="auto"/>
              <w:jc w:val="center"/>
              <w:rPr>
                <w:bCs/>
                <w:sz w:val="20"/>
                <w:szCs w:val="20"/>
              </w:rPr>
            </w:pPr>
            <w:r w:rsidRPr="00CD591E">
              <w:rPr>
                <w:bCs/>
                <w:sz w:val="20"/>
                <w:szCs w:val="20"/>
              </w:rPr>
              <w:t>2.64 (1.16)</w:t>
            </w:r>
          </w:p>
        </w:tc>
        <w:tc>
          <w:tcPr>
            <w:tcW w:w="657" w:type="pct"/>
            <w:tcBorders>
              <w:top w:val="single" w:sz="4" w:space="0" w:color="auto"/>
              <w:bottom w:val="single" w:sz="4" w:space="0" w:color="auto"/>
            </w:tcBorders>
            <w:vAlign w:val="center"/>
          </w:tcPr>
          <w:p w14:paraId="5F673F37" w14:textId="77777777" w:rsidR="00CD591E" w:rsidRPr="00CD591E" w:rsidRDefault="00CD591E" w:rsidP="00934B04">
            <w:pPr>
              <w:spacing w:after="0" w:line="240" w:lineRule="auto"/>
              <w:ind w:left="-249" w:right="-394" w:hanging="141"/>
              <w:jc w:val="center"/>
              <w:rPr>
                <w:sz w:val="20"/>
                <w:szCs w:val="20"/>
              </w:rPr>
            </w:pPr>
            <w:r w:rsidRPr="00CD591E">
              <w:rPr>
                <w:sz w:val="20"/>
                <w:szCs w:val="20"/>
              </w:rPr>
              <w:t>-0.15</w:t>
            </w:r>
          </w:p>
          <w:p w14:paraId="37544AA2" w14:textId="369B4810" w:rsidR="00CD591E" w:rsidRPr="00CD591E" w:rsidRDefault="00CD591E" w:rsidP="00934B04">
            <w:pPr>
              <w:spacing w:after="0" w:line="240" w:lineRule="auto"/>
              <w:ind w:left="-249" w:right="-394" w:hanging="141"/>
              <w:jc w:val="center"/>
              <w:rPr>
                <w:sz w:val="20"/>
                <w:szCs w:val="20"/>
              </w:rPr>
            </w:pPr>
            <w:r w:rsidRPr="00CD591E">
              <w:rPr>
                <w:sz w:val="20"/>
                <w:szCs w:val="20"/>
              </w:rPr>
              <w:t>(-0.21 to -0.08)</w:t>
            </w:r>
          </w:p>
        </w:tc>
        <w:tc>
          <w:tcPr>
            <w:tcW w:w="266" w:type="pct"/>
            <w:tcBorders>
              <w:top w:val="single" w:sz="4" w:space="0" w:color="auto"/>
              <w:bottom w:val="single" w:sz="4" w:space="0" w:color="auto"/>
            </w:tcBorders>
            <w:vAlign w:val="center"/>
          </w:tcPr>
          <w:p w14:paraId="7A70999C" w14:textId="47154F35" w:rsidR="00CD591E" w:rsidRPr="009A08F2" w:rsidRDefault="004115BA" w:rsidP="00934B04">
            <w:pPr>
              <w:spacing w:after="0" w:line="240" w:lineRule="auto"/>
              <w:ind w:right="-480" w:hanging="480"/>
              <w:jc w:val="center"/>
              <w:rPr>
                <w:color w:val="FF0000"/>
                <w:sz w:val="20"/>
                <w:szCs w:val="20"/>
                <w:u w:val="single"/>
              </w:rPr>
            </w:pPr>
            <w:r w:rsidRPr="009A08F2">
              <w:rPr>
                <w:color w:val="FF0000"/>
                <w:sz w:val="20"/>
                <w:szCs w:val="20"/>
                <w:u w:val="single"/>
              </w:rPr>
              <w:t>0.11</w:t>
            </w:r>
          </w:p>
        </w:tc>
      </w:tr>
      <w:tr w:rsidR="00934B04" w:rsidRPr="002D1E3A" w14:paraId="5DB8AFB6" w14:textId="4CC1E311" w:rsidTr="00555389">
        <w:trPr>
          <w:trHeight w:val="641"/>
        </w:trPr>
        <w:tc>
          <w:tcPr>
            <w:tcW w:w="733" w:type="pct"/>
            <w:tcBorders>
              <w:top w:val="single" w:sz="4" w:space="0" w:color="auto"/>
              <w:bottom w:val="single" w:sz="4" w:space="0" w:color="auto"/>
            </w:tcBorders>
          </w:tcPr>
          <w:p w14:paraId="59DE2CDF" w14:textId="77777777" w:rsidR="00CD591E" w:rsidRPr="00CD591E" w:rsidRDefault="00CD591E" w:rsidP="00CD591E">
            <w:pPr>
              <w:spacing w:after="40" w:line="240" w:lineRule="auto"/>
              <w:ind w:right="-124"/>
              <w:rPr>
                <w:bCs/>
                <w:sz w:val="20"/>
                <w:szCs w:val="20"/>
              </w:rPr>
            </w:pPr>
            <w:r w:rsidRPr="00CD591E">
              <w:rPr>
                <w:rFonts w:cstheme="minorHAnsi"/>
                <w:sz w:val="20"/>
                <w:szCs w:val="20"/>
              </w:rPr>
              <w:t>Wear face covering</w:t>
            </w:r>
          </w:p>
        </w:tc>
        <w:tc>
          <w:tcPr>
            <w:tcW w:w="401" w:type="pct"/>
            <w:tcBorders>
              <w:top w:val="single" w:sz="4" w:space="0" w:color="auto"/>
              <w:bottom w:val="single" w:sz="4" w:space="0" w:color="auto"/>
            </w:tcBorders>
            <w:vAlign w:val="center"/>
          </w:tcPr>
          <w:p w14:paraId="3B6C4D97" w14:textId="77777777" w:rsidR="00CD591E" w:rsidRPr="00CD591E" w:rsidRDefault="00CD591E" w:rsidP="00934B04">
            <w:pPr>
              <w:spacing w:after="40" w:line="240" w:lineRule="auto"/>
              <w:jc w:val="center"/>
              <w:rPr>
                <w:bCs/>
                <w:sz w:val="20"/>
                <w:szCs w:val="20"/>
              </w:rPr>
            </w:pPr>
            <w:r w:rsidRPr="00CD591E">
              <w:rPr>
                <w:bCs/>
                <w:sz w:val="20"/>
                <w:szCs w:val="20"/>
              </w:rPr>
              <w:t>1.63 (1.21)</w:t>
            </w:r>
          </w:p>
        </w:tc>
        <w:tc>
          <w:tcPr>
            <w:tcW w:w="135" w:type="pct"/>
            <w:tcBorders>
              <w:top w:val="single" w:sz="4" w:space="0" w:color="auto"/>
              <w:bottom w:val="single" w:sz="4" w:space="0" w:color="auto"/>
            </w:tcBorders>
            <w:vAlign w:val="center"/>
          </w:tcPr>
          <w:p w14:paraId="44E966E2" w14:textId="77777777" w:rsidR="00CD591E" w:rsidRPr="00CD591E" w:rsidRDefault="00CD591E" w:rsidP="00934B04">
            <w:pPr>
              <w:spacing w:after="40" w:line="240" w:lineRule="auto"/>
              <w:jc w:val="center"/>
              <w:rPr>
                <w:bCs/>
                <w:sz w:val="20"/>
                <w:szCs w:val="20"/>
              </w:rPr>
            </w:pPr>
          </w:p>
        </w:tc>
        <w:tc>
          <w:tcPr>
            <w:tcW w:w="333" w:type="pct"/>
            <w:tcBorders>
              <w:top w:val="single" w:sz="4" w:space="0" w:color="auto"/>
              <w:bottom w:val="single" w:sz="4" w:space="0" w:color="auto"/>
            </w:tcBorders>
            <w:vAlign w:val="center"/>
          </w:tcPr>
          <w:p w14:paraId="491CBB73" w14:textId="77777777" w:rsidR="00CD591E" w:rsidRPr="00CD591E" w:rsidRDefault="00CD591E" w:rsidP="00934B04">
            <w:pPr>
              <w:spacing w:after="40" w:line="240" w:lineRule="auto"/>
              <w:jc w:val="center"/>
              <w:rPr>
                <w:bCs/>
                <w:sz w:val="20"/>
                <w:szCs w:val="20"/>
              </w:rPr>
            </w:pPr>
            <w:r w:rsidRPr="00CD591E">
              <w:rPr>
                <w:bCs/>
                <w:sz w:val="20"/>
                <w:szCs w:val="20"/>
              </w:rPr>
              <w:t>1.91 (1.36)</w:t>
            </w:r>
          </w:p>
        </w:tc>
        <w:tc>
          <w:tcPr>
            <w:tcW w:w="663" w:type="pct"/>
            <w:tcBorders>
              <w:top w:val="single" w:sz="4" w:space="0" w:color="auto"/>
              <w:bottom w:val="single" w:sz="4" w:space="0" w:color="auto"/>
            </w:tcBorders>
            <w:vAlign w:val="center"/>
          </w:tcPr>
          <w:p w14:paraId="6E501253" w14:textId="77777777" w:rsidR="00CD591E" w:rsidRPr="00CD591E" w:rsidRDefault="00CD591E" w:rsidP="00934B04">
            <w:pPr>
              <w:spacing w:after="0" w:line="240" w:lineRule="auto"/>
              <w:ind w:left="-252" w:right="-248"/>
              <w:jc w:val="center"/>
              <w:rPr>
                <w:sz w:val="20"/>
                <w:szCs w:val="20"/>
              </w:rPr>
            </w:pPr>
            <w:r w:rsidRPr="00CD591E">
              <w:rPr>
                <w:sz w:val="20"/>
                <w:szCs w:val="20"/>
              </w:rPr>
              <w:t>0.28</w:t>
            </w:r>
          </w:p>
          <w:p w14:paraId="10DBFB68" w14:textId="77777777" w:rsidR="00CD591E" w:rsidRPr="00CD591E" w:rsidRDefault="00CD591E" w:rsidP="00934B04">
            <w:pPr>
              <w:spacing w:after="0" w:line="240" w:lineRule="auto"/>
              <w:ind w:left="-252" w:right="-248"/>
              <w:jc w:val="center"/>
              <w:rPr>
                <w:bCs/>
                <w:sz w:val="20"/>
                <w:szCs w:val="20"/>
              </w:rPr>
            </w:pPr>
            <w:r w:rsidRPr="00CD591E">
              <w:rPr>
                <w:sz w:val="20"/>
                <w:szCs w:val="20"/>
              </w:rPr>
              <w:t>(0.07 to 0.49)</w:t>
            </w:r>
          </w:p>
        </w:tc>
        <w:tc>
          <w:tcPr>
            <w:tcW w:w="274" w:type="pct"/>
            <w:tcBorders>
              <w:top w:val="single" w:sz="4" w:space="0" w:color="auto"/>
              <w:bottom w:val="single" w:sz="4" w:space="0" w:color="auto"/>
            </w:tcBorders>
            <w:vAlign w:val="center"/>
          </w:tcPr>
          <w:p w14:paraId="105F5808" w14:textId="22E281DD" w:rsidR="00CD591E" w:rsidRPr="009A08F2" w:rsidRDefault="00934B04" w:rsidP="00934B04">
            <w:pPr>
              <w:spacing w:after="0" w:line="240" w:lineRule="auto"/>
              <w:jc w:val="center"/>
              <w:rPr>
                <w:bCs/>
                <w:color w:val="FF0000"/>
                <w:sz w:val="20"/>
                <w:szCs w:val="20"/>
                <w:u w:val="single"/>
              </w:rPr>
            </w:pPr>
            <w:r w:rsidRPr="009A08F2">
              <w:rPr>
                <w:bCs/>
                <w:color w:val="FF0000"/>
                <w:sz w:val="20"/>
                <w:szCs w:val="20"/>
                <w:u w:val="single"/>
              </w:rPr>
              <w:t>0.24</w:t>
            </w:r>
          </w:p>
        </w:tc>
        <w:tc>
          <w:tcPr>
            <w:tcW w:w="332" w:type="pct"/>
            <w:tcBorders>
              <w:top w:val="single" w:sz="4" w:space="0" w:color="auto"/>
              <w:bottom w:val="single" w:sz="4" w:space="0" w:color="auto"/>
            </w:tcBorders>
            <w:vAlign w:val="center"/>
          </w:tcPr>
          <w:p w14:paraId="624884FE" w14:textId="2ED22EFD" w:rsidR="00CD591E" w:rsidRPr="00CD591E" w:rsidRDefault="00CD591E" w:rsidP="00934B04">
            <w:pPr>
              <w:spacing w:after="0" w:line="240" w:lineRule="auto"/>
              <w:jc w:val="center"/>
              <w:rPr>
                <w:bCs/>
                <w:sz w:val="20"/>
                <w:szCs w:val="20"/>
              </w:rPr>
            </w:pPr>
            <w:r w:rsidRPr="00CD591E">
              <w:rPr>
                <w:bCs/>
                <w:sz w:val="20"/>
                <w:szCs w:val="20"/>
              </w:rPr>
              <w:t>1.75</w:t>
            </w:r>
          </w:p>
          <w:p w14:paraId="1322F7AB" w14:textId="77777777" w:rsidR="00CD591E" w:rsidRPr="00CD591E" w:rsidRDefault="00CD591E" w:rsidP="00934B04">
            <w:pPr>
              <w:spacing w:after="0" w:line="240" w:lineRule="auto"/>
              <w:jc w:val="center"/>
              <w:rPr>
                <w:bCs/>
                <w:sz w:val="20"/>
                <w:szCs w:val="20"/>
              </w:rPr>
            </w:pPr>
            <w:r w:rsidRPr="00CD591E">
              <w:rPr>
                <w:bCs/>
                <w:sz w:val="20"/>
                <w:szCs w:val="20"/>
              </w:rPr>
              <w:t>(1.28)</w:t>
            </w:r>
          </w:p>
        </w:tc>
        <w:tc>
          <w:tcPr>
            <w:tcW w:w="596" w:type="pct"/>
            <w:tcBorders>
              <w:top w:val="single" w:sz="4" w:space="0" w:color="auto"/>
              <w:bottom w:val="single" w:sz="4" w:space="0" w:color="auto"/>
            </w:tcBorders>
            <w:vAlign w:val="center"/>
          </w:tcPr>
          <w:p w14:paraId="3F84041B" w14:textId="77777777" w:rsidR="00CD591E" w:rsidRPr="00CD591E" w:rsidRDefault="00CD591E" w:rsidP="00934B04">
            <w:pPr>
              <w:spacing w:after="0" w:line="240" w:lineRule="auto"/>
              <w:ind w:left="-242" w:right="-259"/>
              <w:jc w:val="center"/>
              <w:rPr>
                <w:sz w:val="20"/>
                <w:szCs w:val="20"/>
              </w:rPr>
            </w:pPr>
            <w:r w:rsidRPr="00CD591E">
              <w:rPr>
                <w:sz w:val="20"/>
                <w:szCs w:val="20"/>
              </w:rPr>
              <w:t>0.12</w:t>
            </w:r>
          </w:p>
          <w:p w14:paraId="469E675C" w14:textId="77777777" w:rsidR="00CD591E" w:rsidRPr="00CD591E" w:rsidRDefault="00CD591E" w:rsidP="00934B04">
            <w:pPr>
              <w:spacing w:after="0" w:line="240" w:lineRule="auto"/>
              <w:ind w:left="-242" w:right="-259"/>
              <w:jc w:val="center"/>
              <w:rPr>
                <w:bCs/>
                <w:sz w:val="20"/>
                <w:szCs w:val="20"/>
              </w:rPr>
            </w:pPr>
            <w:r w:rsidRPr="00CD591E">
              <w:rPr>
                <w:sz w:val="20"/>
                <w:szCs w:val="20"/>
              </w:rPr>
              <w:t>(-0.02 to 0.27)</w:t>
            </w:r>
          </w:p>
        </w:tc>
        <w:tc>
          <w:tcPr>
            <w:tcW w:w="277" w:type="pct"/>
            <w:tcBorders>
              <w:top w:val="single" w:sz="4" w:space="0" w:color="auto"/>
              <w:bottom w:val="single" w:sz="4" w:space="0" w:color="auto"/>
            </w:tcBorders>
            <w:vAlign w:val="center"/>
          </w:tcPr>
          <w:p w14:paraId="0FA9177B" w14:textId="2F0898FC" w:rsidR="00CD591E" w:rsidRPr="009A08F2" w:rsidRDefault="00934B04" w:rsidP="00934B04">
            <w:pPr>
              <w:spacing w:after="0" w:line="240" w:lineRule="auto"/>
              <w:ind w:left="-300" w:right="-231"/>
              <w:jc w:val="center"/>
              <w:rPr>
                <w:bCs/>
                <w:color w:val="FF0000"/>
                <w:sz w:val="20"/>
                <w:szCs w:val="20"/>
                <w:u w:val="single"/>
              </w:rPr>
            </w:pPr>
            <w:r w:rsidRPr="009A08F2">
              <w:rPr>
                <w:bCs/>
                <w:color w:val="FF0000"/>
                <w:sz w:val="20"/>
                <w:szCs w:val="20"/>
                <w:u w:val="single"/>
              </w:rPr>
              <w:t>0.10</w:t>
            </w:r>
          </w:p>
        </w:tc>
        <w:tc>
          <w:tcPr>
            <w:tcW w:w="333" w:type="pct"/>
            <w:tcBorders>
              <w:top w:val="single" w:sz="4" w:space="0" w:color="auto"/>
              <w:bottom w:val="single" w:sz="4" w:space="0" w:color="auto"/>
            </w:tcBorders>
            <w:vAlign w:val="center"/>
          </w:tcPr>
          <w:p w14:paraId="45F00F4F" w14:textId="6F00E048" w:rsidR="00CD591E" w:rsidRPr="00CD591E" w:rsidRDefault="00CD591E" w:rsidP="00934B04">
            <w:pPr>
              <w:spacing w:after="0" w:line="240" w:lineRule="auto"/>
              <w:jc w:val="center"/>
              <w:rPr>
                <w:bCs/>
                <w:sz w:val="20"/>
                <w:szCs w:val="20"/>
              </w:rPr>
            </w:pPr>
            <w:r w:rsidRPr="00CD591E">
              <w:rPr>
                <w:bCs/>
                <w:sz w:val="20"/>
                <w:szCs w:val="20"/>
              </w:rPr>
              <w:t>1.42 (0.99)</w:t>
            </w:r>
          </w:p>
        </w:tc>
        <w:tc>
          <w:tcPr>
            <w:tcW w:w="657" w:type="pct"/>
            <w:tcBorders>
              <w:top w:val="single" w:sz="4" w:space="0" w:color="auto"/>
              <w:bottom w:val="single" w:sz="4" w:space="0" w:color="auto"/>
            </w:tcBorders>
            <w:vAlign w:val="center"/>
          </w:tcPr>
          <w:p w14:paraId="25883034" w14:textId="77777777" w:rsidR="00CD591E" w:rsidRPr="00CD591E" w:rsidRDefault="00CD591E" w:rsidP="00934B04">
            <w:pPr>
              <w:spacing w:after="0" w:line="240" w:lineRule="auto"/>
              <w:ind w:left="-249" w:right="-394" w:hanging="141"/>
              <w:jc w:val="center"/>
              <w:rPr>
                <w:sz w:val="20"/>
                <w:szCs w:val="20"/>
              </w:rPr>
            </w:pPr>
            <w:r w:rsidRPr="00CD591E">
              <w:rPr>
                <w:sz w:val="20"/>
                <w:szCs w:val="20"/>
              </w:rPr>
              <w:t>-0.21</w:t>
            </w:r>
          </w:p>
          <w:p w14:paraId="52673DBF" w14:textId="298B62D5" w:rsidR="00CD591E" w:rsidRPr="00CD591E" w:rsidRDefault="00CD591E" w:rsidP="00934B04">
            <w:pPr>
              <w:spacing w:after="0" w:line="240" w:lineRule="auto"/>
              <w:ind w:left="-249" w:right="-394" w:hanging="141"/>
              <w:jc w:val="center"/>
              <w:rPr>
                <w:sz w:val="20"/>
                <w:szCs w:val="20"/>
              </w:rPr>
            </w:pPr>
            <w:r w:rsidRPr="00CD591E">
              <w:rPr>
                <w:sz w:val="20"/>
                <w:szCs w:val="20"/>
              </w:rPr>
              <w:t>(-0.27 to -0.14)</w:t>
            </w:r>
          </w:p>
        </w:tc>
        <w:tc>
          <w:tcPr>
            <w:tcW w:w="266" w:type="pct"/>
            <w:tcBorders>
              <w:top w:val="single" w:sz="4" w:space="0" w:color="auto"/>
              <w:bottom w:val="single" w:sz="4" w:space="0" w:color="auto"/>
            </w:tcBorders>
            <w:vAlign w:val="center"/>
          </w:tcPr>
          <w:p w14:paraId="4530E482" w14:textId="1B924DB0" w:rsidR="00CD591E" w:rsidRPr="009A08F2" w:rsidRDefault="00934B04" w:rsidP="00934B04">
            <w:pPr>
              <w:spacing w:after="0" w:line="240" w:lineRule="auto"/>
              <w:ind w:left="-242" w:right="-480" w:hanging="309"/>
              <w:jc w:val="center"/>
              <w:rPr>
                <w:color w:val="FF0000"/>
                <w:sz w:val="20"/>
                <w:szCs w:val="20"/>
                <w:u w:val="single"/>
              </w:rPr>
            </w:pPr>
            <w:r w:rsidRPr="009A08F2">
              <w:rPr>
                <w:color w:val="FF0000"/>
                <w:sz w:val="20"/>
                <w:szCs w:val="20"/>
                <w:u w:val="single"/>
              </w:rPr>
              <w:t>0.17</w:t>
            </w:r>
          </w:p>
        </w:tc>
      </w:tr>
      <w:tr w:rsidR="00934B04" w:rsidRPr="002D1E3A" w14:paraId="5832F94F" w14:textId="7FBB2730" w:rsidTr="00555389">
        <w:trPr>
          <w:trHeight w:val="281"/>
        </w:trPr>
        <w:tc>
          <w:tcPr>
            <w:tcW w:w="733" w:type="pct"/>
            <w:tcBorders>
              <w:top w:val="single" w:sz="4" w:space="0" w:color="auto"/>
              <w:bottom w:val="single" w:sz="4" w:space="0" w:color="auto"/>
            </w:tcBorders>
          </w:tcPr>
          <w:p w14:paraId="1139C577" w14:textId="0C3830B9" w:rsidR="00CD591E" w:rsidRPr="00CD591E" w:rsidRDefault="00CD591E" w:rsidP="00CD591E">
            <w:pPr>
              <w:spacing w:after="40" w:line="240" w:lineRule="auto"/>
              <w:ind w:right="-124"/>
              <w:rPr>
                <w:bCs/>
                <w:sz w:val="20"/>
                <w:szCs w:val="20"/>
              </w:rPr>
            </w:pPr>
            <w:r w:rsidRPr="00CD591E">
              <w:rPr>
                <w:rFonts w:cstheme="minorHAnsi"/>
                <w:sz w:val="20"/>
                <w:szCs w:val="20"/>
              </w:rPr>
              <w:t xml:space="preserve">Overall behavior </w:t>
            </w:r>
            <w:proofErr w:type="spellStart"/>
            <w:r w:rsidRPr="00CD591E">
              <w:rPr>
                <w:rFonts w:cstheme="minorHAnsi"/>
                <w:sz w:val="20"/>
                <w:szCs w:val="20"/>
              </w:rPr>
              <w:t>score</w:t>
            </w:r>
            <w:r w:rsidRPr="00CD591E">
              <w:rPr>
                <w:rFonts w:cstheme="minorHAnsi"/>
                <w:sz w:val="20"/>
                <w:szCs w:val="20"/>
                <w:vertAlign w:val="superscript"/>
              </w:rPr>
              <w:t>a</w:t>
            </w:r>
            <w:proofErr w:type="spellEnd"/>
          </w:p>
        </w:tc>
        <w:tc>
          <w:tcPr>
            <w:tcW w:w="401" w:type="pct"/>
            <w:tcBorders>
              <w:top w:val="single" w:sz="4" w:space="0" w:color="auto"/>
              <w:bottom w:val="single" w:sz="4" w:space="0" w:color="auto"/>
            </w:tcBorders>
            <w:vAlign w:val="center"/>
          </w:tcPr>
          <w:p w14:paraId="705932BB" w14:textId="77777777" w:rsidR="00CD591E" w:rsidRPr="00CD591E" w:rsidRDefault="00CD591E" w:rsidP="00934B04">
            <w:pPr>
              <w:spacing w:after="40" w:line="240" w:lineRule="auto"/>
              <w:jc w:val="center"/>
              <w:rPr>
                <w:bCs/>
                <w:sz w:val="20"/>
                <w:szCs w:val="20"/>
              </w:rPr>
            </w:pPr>
            <w:r w:rsidRPr="00CD591E">
              <w:rPr>
                <w:bCs/>
                <w:sz w:val="20"/>
                <w:szCs w:val="20"/>
              </w:rPr>
              <w:t>2.67 (0.91)</w:t>
            </w:r>
          </w:p>
        </w:tc>
        <w:tc>
          <w:tcPr>
            <w:tcW w:w="135" w:type="pct"/>
            <w:tcBorders>
              <w:top w:val="single" w:sz="4" w:space="0" w:color="auto"/>
              <w:bottom w:val="single" w:sz="4" w:space="0" w:color="auto"/>
            </w:tcBorders>
            <w:vAlign w:val="center"/>
          </w:tcPr>
          <w:p w14:paraId="28FC1B3C" w14:textId="77777777" w:rsidR="00CD591E" w:rsidRPr="00CD591E" w:rsidRDefault="00CD591E" w:rsidP="00934B04">
            <w:pPr>
              <w:spacing w:after="40" w:line="240" w:lineRule="auto"/>
              <w:jc w:val="center"/>
              <w:rPr>
                <w:bCs/>
                <w:sz w:val="20"/>
                <w:szCs w:val="20"/>
              </w:rPr>
            </w:pPr>
          </w:p>
        </w:tc>
        <w:tc>
          <w:tcPr>
            <w:tcW w:w="333" w:type="pct"/>
            <w:tcBorders>
              <w:top w:val="single" w:sz="4" w:space="0" w:color="auto"/>
              <w:bottom w:val="single" w:sz="4" w:space="0" w:color="auto"/>
            </w:tcBorders>
            <w:vAlign w:val="center"/>
          </w:tcPr>
          <w:p w14:paraId="6AAD8477" w14:textId="77777777" w:rsidR="00CD591E" w:rsidRPr="00CD591E" w:rsidRDefault="00CD591E" w:rsidP="00934B04">
            <w:pPr>
              <w:spacing w:after="40" w:line="240" w:lineRule="auto"/>
              <w:jc w:val="center"/>
              <w:rPr>
                <w:bCs/>
                <w:sz w:val="20"/>
                <w:szCs w:val="20"/>
              </w:rPr>
            </w:pPr>
            <w:r w:rsidRPr="00CD591E">
              <w:rPr>
                <w:bCs/>
                <w:sz w:val="20"/>
                <w:szCs w:val="20"/>
              </w:rPr>
              <w:t>2.61 (1.08)</w:t>
            </w:r>
          </w:p>
        </w:tc>
        <w:tc>
          <w:tcPr>
            <w:tcW w:w="663" w:type="pct"/>
            <w:tcBorders>
              <w:top w:val="single" w:sz="4" w:space="0" w:color="auto"/>
              <w:bottom w:val="single" w:sz="4" w:space="0" w:color="auto"/>
            </w:tcBorders>
            <w:vAlign w:val="center"/>
          </w:tcPr>
          <w:p w14:paraId="1DBFC7DD" w14:textId="77777777" w:rsidR="00CD591E" w:rsidRPr="00CD591E" w:rsidRDefault="00CD591E" w:rsidP="00934B04">
            <w:pPr>
              <w:spacing w:after="0" w:line="240" w:lineRule="auto"/>
              <w:ind w:left="-252" w:right="-248"/>
              <w:jc w:val="center"/>
              <w:rPr>
                <w:sz w:val="20"/>
                <w:szCs w:val="20"/>
              </w:rPr>
            </w:pPr>
            <w:r w:rsidRPr="00CD591E">
              <w:rPr>
                <w:sz w:val="20"/>
                <w:szCs w:val="20"/>
              </w:rPr>
              <w:t>-0.05</w:t>
            </w:r>
          </w:p>
          <w:p w14:paraId="61631BB6" w14:textId="77777777" w:rsidR="00CD591E" w:rsidRPr="00CD591E" w:rsidRDefault="00CD591E" w:rsidP="00934B04">
            <w:pPr>
              <w:spacing w:after="0" w:line="240" w:lineRule="auto"/>
              <w:ind w:left="-252" w:right="-248"/>
              <w:jc w:val="center"/>
              <w:rPr>
                <w:bCs/>
                <w:sz w:val="20"/>
                <w:szCs w:val="20"/>
              </w:rPr>
            </w:pPr>
            <w:r w:rsidRPr="00CD591E">
              <w:rPr>
                <w:sz w:val="20"/>
                <w:szCs w:val="20"/>
              </w:rPr>
              <w:t>(-0.19 to 0.08)</w:t>
            </w:r>
          </w:p>
        </w:tc>
        <w:tc>
          <w:tcPr>
            <w:tcW w:w="274" w:type="pct"/>
            <w:tcBorders>
              <w:top w:val="single" w:sz="4" w:space="0" w:color="auto"/>
              <w:bottom w:val="single" w:sz="4" w:space="0" w:color="auto"/>
            </w:tcBorders>
            <w:vAlign w:val="center"/>
          </w:tcPr>
          <w:p w14:paraId="68988AD2" w14:textId="4644177F" w:rsidR="00CD591E" w:rsidRPr="009A08F2" w:rsidRDefault="00934B04" w:rsidP="00934B04">
            <w:pPr>
              <w:spacing w:after="0" w:line="240" w:lineRule="auto"/>
              <w:jc w:val="center"/>
              <w:rPr>
                <w:bCs/>
                <w:color w:val="FF0000"/>
                <w:sz w:val="20"/>
                <w:szCs w:val="20"/>
                <w:u w:val="single"/>
              </w:rPr>
            </w:pPr>
            <w:r w:rsidRPr="009A08F2">
              <w:rPr>
                <w:bCs/>
                <w:color w:val="FF0000"/>
                <w:sz w:val="20"/>
                <w:szCs w:val="20"/>
                <w:u w:val="single"/>
              </w:rPr>
              <w:t>0.06</w:t>
            </w:r>
          </w:p>
        </w:tc>
        <w:tc>
          <w:tcPr>
            <w:tcW w:w="332" w:type="pct"/>
            <w:tcBorders>
              <w:top w:val="single" w:sz="4" w:space="0" w:color="auto"/>
              <w:bottom w:val="single" w:sz="4" w:space="0" w:color="auto"/>
            </w:tcBorders>
            <w:vAlign w:val="center"/>
          </w:tcPr>
          <w:p w14:paraId="322AF853" w14:textId="50616B4A" w:rsidR="00CD591E" w:rsidRPr="00CD591E" w:rsidRDefault="00CD591E" w:rsidP="00934B04">
            <w:pPr>
              <w:spacing w:after="0" w:line="240" w:lineRule="auto"/>
              <w:jc w:val="center"/>
              <w:rPr>
                <w:bCs/>
                <w:sz w:val="20"/>
                <w:szCs w:val="20"/>
              </w:rPr>
            </w:pPr>
            <w:r w:rsidRPr="00CD591E">
              <w:rPr>
                <w:bCs/>
                <w:sz w:val="20"/>
                <w:szCs w:val="20"/>
              </w:rPr>
              <w:t>2.68</w:t>
            </w:r>
          </w:p>
          <w:p w14:paraId="35854E83" w14:textId="77777777" w:rsidR="00CD591E" w:rsidRPr="00CD591E" w:rsidRDefault="00CD591E" w:rsidP="00934B04">
            <w:pPr>
              <w:spacing w:after="0" w:line="240" w:lineRule="auto"/>
              <w:jc w:val="center"/>
              <w:rPr>
                <w:bCs/>
                <w:sz w:val="20"/>
                <w:szCs w:val="20"/>
              </w:rPr>
            </w:pPr>
            <w:r w:rsidRPr="00CD591E">
              <w:rPr>
                <w:bCs/>
                <w:sz w:val="20"/>
                <w:szCs w:val="20"/>
              </w:rPr>
              <w:t>0.90)</w:t>
            </w:r>
          </w:p>
        </w:tc>
        <w:tc>
          <w:tcPr>
            <w:tcW w:w="596" w:type="pct"/>
            <w:tcBorders>
              <w:top w:val="single" w:sz="4" w:space="0" w:color="auto"/>
              <w:bottom w:val="single" w:sz="4" w:space="0" w:color="auto"/>
            </w:tcBorders>
            <w:vAlign w:val="center"/>
          </w:tcPr>
          <w:p w14:paraId="5621C092" w14:textId="77777777" w:rsidR="00CD591E" w:rsidRPr="00CD591E" w:rsidRDefault="00CD591E" w:rsidP="00934B04">
            <w:pPr>
              <w:spacing w:after="0" w:line="240" w:lineRule="auto"/>
              <w:ind w:left="-242" w:right="-259"/>
              <w:jc w:val="center"/>
              <w:rPr>
                <w:sz w:val="20"/>
                <w:szCs w:val="20"/>
              </w:rPr>
            </w:pPr>
            <w:r w:rsidRPr="00CD591E">
              <w:rPr>
                <w:sz w:val="20"/>
                <w:szCs w:val="20"/>
              </w:rPr>
              <w:t>0.01</w:t>
            </w:r>
          </w:p>
          <w:p w14:paraId="67E577BB" w14:textId="77777777" w:rsidR="00CD591E" w:rsidRPr="00CD591E" w:rsidRDefault="00CD591E" w:rsidP="00934B04">
            <w:pPr>
              <w:spacing w:after="0" w:line="240" w:lineRule="auto"/>
              <w:ind w:left="-242" w:right="-259"/>
              <w:jc w:val="center"/>
              <w:rPr>
                <w:bCs/>
                <w:sz w:val="20"/>
                <w:szCs w:val="20"/>
              </w:rPr>
            </w:pPr>
            <w:r w:rsidRPr="00CD591E">
              <w:rPr>
                <w:sz w:val="20"/>
                <w:szCs w:val="20"/>
              </w:rPr>
              <w:t>(-0.09 to 0.11)</w:t>
            </w:r>
          </w:p>
        </w:tc>
        <w:tc>
          <w:tcPr>
            <w:tcW w:w="277" w:type="pct"/>
            <w:tcBorders>
              <w:top w:val="single" w:sz="4" w:space="0" w:color="auto"/>
              <w:bottom w:val="single" w:sz="4" w:space="0" w:color="auto"/>
            </w:tcBorders>
            <w:vAlign w:val="center"/>
          </w:tcPr>
          <w:p w14:paraId="5F435E88" w14:textId="22F390B9" w:rsidR="00CD591E" w:rsidRPr="009A08F2" w:rsidRDefault="00934B04" w:rsidP="00934B04">
            <w:pPr>
              <w:spacing w:after="0" w:line="240" w:lineRule="auto"/>
              <w:ind w:left="-300" w:right="-231"/>
              <w:jc w:val="center"/>
              <w:rPr>
                <w:bCs/>
                <w:color w:val="FF0000"/>
                <w:sz w:val="20"/>
                <w:szCs w:val="20"/>
                <w:u w:val="single"/>
              </w:rPr>
            </w:pPr>
            <w:r w:rsidRPr="009A08F2">
              <w:rPr>
                <w:bCs/>
                <w:color w:val="FF0000"/>
                <w:sz w:val="20"/>
                <w:szCs w:val="20"/>
                <w:u w:val="single"/>
              </w:rPr>
              <w:t>0.01</w:t>
            </w:r>
          </w:p>
        </w:tc>
        <w:tc>
          <w:tcPr>
            <w:tcW w:w="333" w:type="pct"/>
            <w:tcBorders>
              <w:top w:val="single" w:sz="4" w:space="0" w:color="auto"/>
              <w:bottom w:val="single" w:sz="4" w:space="0" w:color="auto"/>
            </w:tcBorders>
            <w:vAlign w:val="center"/>
          </w:tcPr>
          <w:p w14:paraId="692F20D7" w14:textId="64F67DC2" w:rsidR="00CD591E" w:rsidRPr="00CD591E" w:rsidRDefault="00CD591E" w:rsidP="00934B04">
            <w:pPr>
              <w:spacing w:after="0" w:line="240" w:lineRule="auto"/>
              <w:jc w:val="center"/>
              <w:rPr>
                <w:bCs/>
                <w:sz w:val="20"/>
                <w:szCs w:val="20"/>
              </w:rPr>
            </w:pPr>
            <w:r w:rsidRPr="00CD591E">
              <w:rPr>
                <w:bCs/>
                <w:sz w:val="20"/>
                <w:szCs w:val="20"/>
              </w:rPr>
              <w:t>2.59 (0.80)</w:t>
            </w:r>
          </w:p>
        </w:tc>
        <w:tc>
          <w:tcPr>
            <w:tcW w:w="657" w:type="pct"/>
            <w:tcBorders>
              <w:top w:val="single" w:sz="4" w:space="0" w:color="auto"/>
              <w:bottom w:val="single" w:sz="4" w:space="0" w:color="auto"/>
            </w:tcBorders>
            <w:vAlign w:val="center"/>
          </w:tcPr>
          <w:p w14:paraId="500BC520" w14:textId="77777777" w:rsidR="00CD591E" w:rsidRPr="00CD591E" w:rsidRDefault="00CD591E" w:rsidP="00934B04">
            <w:pPr>
              <w:spacing w:after="0" w:line="240" w:lineRule="auto"/>
              <w:ind w:left="-249" w:right="-394" w:hanging="141"/>
              <w:jc w:val="center"/>
              <w:rPr>
                <w:sz w:val="20"/>
                <w:szCs w:val="20"/>
              </w:rPr>
            </w:pPr>
            <w:r w:rsidRPr="00CD591E">
              <w:rPr>
                <w:sz w:val="20"/>
                <w:szCs w:val="20"/>
              </w:rPr>
              <w:t>-0.07</w:t>
            </w:r>
          </w:p>
          <w:p w14:paraId="155AD1E5" w14:textId="635B4E6F" w:rsidR="00CD591E" w:rsidRPr="00CD591E" w:rsidRDefault="00CD591E" w:rsidP="00934B04">
            <w:pPr>
              <w:spacing w:after="0" w:line="240" w:lineRule="auto"/>
              <w:ind w:left="-249" w:right="-394" w:hanging="141"/>
              <w:jc w:val="center"/>
              <w:rPr>
                <w:bCs/>
                <w:sz w:val="20"/>
                <w:szCs w:val="20"/>
              </w:rPr>
            </w:pPr>
            <w:r w:rsidRPr="00CD591E">
              <w:rPr>
                <w:sz w:val="20"/>
                <w:szCs w:val="20"/>
              </w:rPr>
              <w:t>(-0.12 to-0.03)</w:t>
            </w:r>
          </w:p>
        </w:tc>
        <w:tc>
          <w:tcPr>
            <w:tcW w:w="266" w:type="pct"/>
            <w:tcBorders>
              <w:top w:val="single" w:sz="4" w:space="0" w:color="auto"/>
              <w:bottom w:val="single" w:sz="4" w:space="0" w:color="auto"/>
            </w:tcBorders>
            <w:vAlign w:val="center"/>
          </w:tcPr>
          <w:p w14:paraId="49DB6615" w14:textId="12F72660" w:rsidR="00CD591E" w:rsidRPr="009A08F2" w:rsidRDefault="00934B04" w:rsidP="00934B04">
            <w:pPr>
              <w:spacing w:after="0" w:line="240" w:lineRule="auto"/>
              <w:ind w:left="-242" w:right="-480" w:hanging="309"/>
              <w:jc w:val="center"/>
              <w:rPr>
                <w:color w:val="FF0000"/>
                <w:sz w:val="20"/>
                <w:szCs w:val="20"/>
                <w:u w:val="single"/>
              </w:rPr>
            </w:pPr>
            <w:r w:rsidRPr="009A08F2">
              <w:rPr>
                <w:color w:val="FF0000"/>
                <w:sz w:val="20"/>
                <w:szCs w:val="20"/>
                <w:u w:val="single"/>
              </w:rPr>
              <w:t>0.08</w:t>
            </w:r>
          </w:p>
        </w:tc>
      </w:tr>
      <w:tr w:rsidR="00934B04" w:rsidRPr="002D1E3A" w14:paraId="67900821" w14:textId="00E80109" w:rsidTr="00555389">
        <w:trPr>
          <w:trHeight w:val="762"/>
        </w:trPr>
        <w:tc>
          <w:tcPr>
            <w:tcW w:w="733" w:type="pct"/>
            <w:tcBorders>
              <w:top w:val="single" w:sz="4" w:space="0" w:color="auto"/>
              <w:bottom w:val="single" w:sz="4" w:space="0" w:color="auto"/>
            </w:tcBorders>
            <w:vAlign w:val="bottom"/>
          </w:tcPr>
          <w:p w14:paraId="3111EB0F" w14:textId="77777777" w:rsidR="00CD591E" w:rsidRPr="00CD591E" w:rsidRDefault="00CD591E" w:rsidP="00CD591E">
            <w:pPr>
              <w:spacing w:after="40" w:line="240" w:lineRule="auto"/>
              <w:ind w:right="-124"/>
              <w:rPr>
                <w:rFonts w:cstheme="minorHAnsi"/>
                <w:sz w:val="20"/>
                <w:szCs w:val="20"/>
              </w:rPr>
            </w:pPr>
            <w:r w:rsidRPr="00CD591E">
              <w:rPr>
                <w:b/>
                <w:bCs/>
                <w:sz w:val="20"/>
                <w:szCs w:val="20"/>
              </w:rPr>
              <w:t>Intended Behavior</w:t>
            </w:r>
          </w:p>
        </w:tc>
        <w:tc>
          <w:tcPr>
            <w:tcW w:w="401" w:type="pct"/>
            <w:tcBorders>
              <w:top w:val="single" w:sz="4" w:space="0" w:color="auto"/>
              <w:bottom w:val="single" w:sz="4" w:space="0" w:color="auto"/>
            </w:tcBorders>
            <w:vAlign w:val="center"/>
          </w:tcPr>
          <w:p w14:paraId="4E69465A" w14:textId="5FA22F3A" w:rsidR="00CD591E" w:rsidRPr="00CD591E" w:rsidRDefault="00CD591E" w:rsidP="00934B04">
            <w:pPr>
              <w:spacing w:after="40" w:line="240" w:lineRule="auto"/>
              <w:jc w:val="center"/>
              <w:rPr>
                <w:rFonts w:cstheme="minorHAnsi"/>
                <w:sz w:val="20"/>
                <w:szCs w:val="20"/>
              </w:rPr>
            </w:pPr>
            <w:r w:rsidRPr="00CD591E">
              <w:rPr>
                <w:rFonts w:cstheme="minorHAnsi"/>
                <w:b/>
                <w:i/>
                <w:sz w:val="20"/>
                <w:szCs w:val="20"/>
              </w:rPr>
              <w:t xml:space="preserve">M </w:t>
            </w:r>
            <w:r w:rsidRPr="00CD591E">
              <w:rPr>
                <w:rFonts w:cstheme="minorHAnsi"/>
                <w:b/>
                <w:i/>
                <w:sz w:val="20"/>
                <w:szCs w:val="20"/>
              </w:rPr>
              <w:br/>
              <w:t>(SD)</w:t>
            </w:r>
          </w:p>
        </w:tc>
        <w:tc>
          <w:tcPr>
            <w:tcW w:w="135" w:type="pct"/>
            <w:tcBorders>
              <w:top w:val="single" w:sz="4" w:space="0" w:color="auto"/>
              <w:bottom w:val="single" w:sz="4" w:space="0" w:color="auto"/>
            </w:tcBorders>
            <w:vAlign w:val="center"/>
          </w:tcPr>
          <w:p w14:paraId="1BC772BD" w14:textId="0D591B8D" w:rsidR="00CD591E" w:rsidRPr="00CD591E" w:rsidRDefault="00CD591E" w:rsidP="00934B04">
            <w:pPr>
              <w:spacing w:after="0" w:line="240" w:lineRule="auto"/>
              <w:ind w:left="-242" w:right="-83"/>
              <w:jc w:val="center"/>
              <w:rPr>
                <w:sz w:val="20"/>
                <w:szCs w:val="20"/>
              </w:rPr>
            </w:pPr>
          </w:p>
        </w:tc>
        <w:tc>
          <w:tcPr>
            <w:tcW w:w="333" w:type="pct"/>
            <w:tcBorders>
              <w:top w:val="single" w:sz="4" w:space="0" w:color="auto"/>
              <w:bottom w:val="single" w:sz="4" w:space="0" w:color="auto"/>
            </w:tcBorders>
            <w:vAlign w:val="center"/>
          </w:tcPr>
          <w:p w14:paraId="4C272E35" w14:textId="2E829A2F" w:rsidR="00CD591E" w:rsidRPr="00CD591E" w:rsidRDefault="00CD591E" w:rsidP="00934B04">
            <w:pPr>
              <w:spacing w:after="0" w:line="240" w:lineRule="auto"/>
              <w:ind w:left="-242" w:right="-83"/>
              <w:jc w:val="center"/>
              <w:rPr>
                <w:sz w:val="20"/>
                <w:szCs w:val="20"/>
              </w:rPr>
            </w:pPr>
            <w:r w:rsidRPr="00CD591E">
              <w:rPr>
                <w:rFonts w:cstheme="minorHAnsi"/>
                <w:b/>
                <w:i/>
                <w:sz w:val="20"/>
                <w:szCs w:val="20"/>
              </w:rPr>
              <w:t xml:space="preserve">M </w:t>
            </w:r>
            <w:r w:rsidRPr="00CD591E">
              <w:rPr>
                <w:rFonts w:cstheme="minorHAnsi"/>
                <w:b/>
                <w:i/>
                <w:sz w:val="20"/>
                <w:szCs w:val="20"/>
              </w:rPr>
              <w:br/>
              <w:t>(SD)</w:t>
            </w:r>
          </w:p>
        </w:tc>
        <w:tc>
          <w:tcPr>
            <w:tcW w:w="663" w:type="pct"/>
            <w:tcBorders>
              <w:top w:val="single" w:sz="4" w:space="0" w:color="auto"/>
              <w:bottom w:val="single" w:sz="4" w:space="0" w:color="auto"/>
            </w:tcBorders>
            <w:vAlign w:val="center"/>
          </w:tcPr>
          <w:p w14:paraId="16247F26" w14:textId="6D2310FA" w:rsidR="00CD591E" w:rsidRPr="00CD591E" w:rsidRDefault="00CD591E" w:rsidP="00934B04">
            <w:pPr>
              <w:spacing w:after="0" w:line="240" w:lineRule="auto"/>
              <w:ind w:left="-252" w:right="-248"/>
              <w:jc w:val="center"/>
              <w:rPr>
                <w:sz w:val="20"/>
                <w:szCs w:val="20"/>
              </w:rPr>
            </w:pPr>
            <w:r w:rsidRPr="00CD591E">
              <w:rPr>
                <w:b/>
                <w:bCs/>
                <w:i/>
                <w:sz w:val="20"/>
                <w:szCs w:val="20"/>
              </w:rPr>
              <w:t xml:space="preserve">MD </w:t>
            </w:r>
            <w:r w:rsidRPr="00CD591E">
              <w:rPr>
                <w:b/>
                <w:bCs/>
                <w:i/>
                <w:sz w:val="20"/>
                <w:szCs w:val="20"/>
              </w:rPr>
              <w:br/>
              <w:t>(95% CI)</w:t>
            </w:r>
            <w:r w:rsidRPr="00CD591E">
              <w:rPr>
                <w:rFonts w:cstheme="minorHAnsi"/>
                <w:sz w:val="20"/>
                <w:szCs w:val="20"/>
                <w:vertAlign w:val="superscript"/>
              </w:rPr>
              <w:t xml:space="preserve"> b</w:t>
            </w:r>
          </w:p>
        </w:tc>
        <w:tc>
          <w:tcPr>
            <w:tcW w:w="274" w:type="pct"/>
            <w:tcBorders>
              <w:top w:val="single" w:sz="4" w:space="0" w:color="auto"/>
              <w:bottom w:val="single" w:sz="4" w:space="0" w:color="auto"/>
            </w:tcBorders>
            <w:vAlign w:val="center"/>
          </w:tcPr>
          <w:p w14:paraId="4409101F" w14:textId="03A1351F" w:rsidR="00CD591E" w:rsidRPr="009A08F2" w:rsidRDefault="009A08F2" w:rsidP="00934B04">
            <w:pPr>
              <w:spacing w:after="0" w:line="240" w:lineRule="auto"/>
              <w:ind w:left="-242" w:right="-83"/>
              <w:jc w:val="center"/>
              <w:rPr>
                <w:rFonts w:cstheme="minorHAnsi"/>
                <w:b/>
                <w:i/>
                <w:color w:val="FF0000"/>
                <w:sz w:val="20"/>
                <w:szCs w:val="20"/>
                <w:u w:val="single"/>
              </w:rPr>
            </w:pPr>
            <w:r>
              <w:rPr>
                <w:rFonts w:cstheme="minorHAnsi"/>
                <w:b/>
                <w:i/>
                <w:color w:val="FF0000"/>
                <w:sz w:val="20"/>
                <w:szCs w:val="20"/>
                <w:u w:val="single"/>
              </w:rPr>
              <w:t>d</w:t>
            </w:r>
          </w:p>
        </w:tc>
        <w:tc>
          <w:tcPr>
            <w:tcW w:w="332" w:type="pct"/>
            <w:tcBorders>
              <w:top w:val="single" w:sz="4" w:space="0" w:color="auto"/>
              <w:bottom w:val="single" w:sz="4" w:space="0" w:color="auto"/>
            </w:tcBorders>
            <w:vAlign w:val="center"/>
          </w:tcPr>
          <w:p w14:paraId="112E8AC2" w14:textId="3F1281C4" w:rsidR="00CD591E" w:rsidRPr="00CD591E" w:rsidRDefault="00CD591E" w:rsidP="00934B04">
            <w:pPr>
              <w:spacing w:after="0" w:line="240" w:lineRule="auto"/>
              <w:ind w:left="-242" w:right="-83"/>
              <w:jc w:val="center"/>
              <w:rPr>
                <w:sz w:val="20"/>
                <w:szCs w:val="20"/>
              </w:rPr>
            </w:pPr>
            <w:r w:rsidRPr="00CD591E">
              <w:rPr>
                <w:rFonts w:cstheme="minorHAnsi"/>
                <w:b/>
                <w:i/>
                <w:sz w:val="20"/>
                <w:szCs w:val="20"/>
              </w:rPr>
              <w:t xml:space="preserve">M </w:t>
            </w:r>
            <w:r w:rsidRPr="00CD591E">
              <w:rPr>
                <w:rFonts w:cstheme="minorHAnsi"/>
                <w:b/>
                <w:i/>
                <w:sz w:val="20"/>
                <w:szCs w:val="20"/>
              </w:rPr>
              <w:br/>
              <w:t>(SD)</w:t>
            </w:r>
          </w:p>
        </w:tc>
        <w:tc>
          <w:tcPr>
            <w:tcW w:w="596" w:type="pct"/>
            <w:tcBorders>
              <w:top w:val="single" w:sz="4" w:space="0" w:color="auto"/>
              <w:bottom w:val="single" w:sz="4" w:space="0" w:color="auto"/>
            </w:tcBorders>
            <w:vAlign w:val="center"/>
          </w:tcPr>
          <w:p w14:paraId="7D065818" w14:textId="77777777" w:rsidR="00CD591E" w:rsidRPr="00CD591E" w:rsidRDefault="00CD591E" w:rsidP="00934B04">
            <w:pPr>
              <w:spacing w:after="0" w:line="240" w:lineRule="auto"/>
              <w:ind w:left="-242" w:right="-259"/>
              <w:jc w:val="center"/>
              <w:rPr>
                <w:b/>
                <w:bCs/>
                <w:i/>
                <w:sz w:val="20"/>
                <w:szCs w:val="20"/>
              </w:rPr>
            </w:pPr>
            <w:r w:rsidRPr="00CD591E">
              <w:rPr>
                <w:b/>
                <w:bCs/>
                <w:i/>
                <w:sz w:val="20"/>
                <w:szCs w:val="20"/>
              </w:rPr>
              <w:t>MD</w:t>
            </w:r>
          </w:p>
          <w:p w14:paraId="418DDF90" w14:textId="6F1B7E55" w:rsidR="00CD591E" w:rsidRPr="00CD591E" w:rsidRDefault="00CD591E" w:rsidP="00934B04">
            <w:pPr>
              <w:spacing w:after="0" w:line="240" w:lineRule="auto"/>
              <w:ind w:left="-242" w:right="-259"/>
              <w:jc w:val="center"/>
              <w:rPr>
                <w:sz w:val="20"/>
                <w:szCs w:val="20"/>
              </w:rPr>
            </w:pPr>
            <w:r w:rsidRPr="00CD591E">
              <w:rPr>
                <w:b/>
                <w:bCs/>
                <w:i/>
                <w:sz w:val="20"/>
                <w:szCs w:val="20"/>
              </w:rPr>
              <w:t>(95% CI)</w:t>
            </w:r>
            <w:r w:rsidRPr="00CD591E">
              <w:rPr>
                <w:rFonts w:cstheme="minorHAnsi"/>
                <w:sz w:val="20"/>
                <w:szCs w:val="20"/>
                <w:vertAlign w:val="superscript"/>
              </w:rPr>
              <w:t xml:space="preserve"> b</w:t>
            </w:r>
          </w:p>
        </w:tc>
        <w:tc>
          <w:tcPr>
            <w:tcW w:w="277" w:type="pct"/>
            <w:tcBorders>
              <w:top w:val="single" w:sz="4" w:space="0" w:color="auto"/>
              <w:bottom w:val="single" w:sz="4" w:space="0" w:color="auto"/>
            </w:tcBorders>
            <w:vAlign w:val="center"/>
          </w:tcPr>
          <w:p w14:paraId="0FF33707" w14:textId="5A7F8F8C" w:rsidR="00CD591E" w:rsidRPr="009A08F2" w:rsidRDefault="009A08F2" w:rsidP="00934B04">
            <w:pPr>
              <w:spacing w:after="0" w:line="240" w:lineRule="auto"/>
              <w:ind w:left="-300" w:right="-231"/>
              <w:jc w:val="center"/>
              <w:rPr>
                <w:rFonts w:cstheme="minorHAnsi"/>
                <w:b/>
                <w:i/>
                <w:color w:val="FF0000"/>
                <w:sz w:val="20"/>
                <w:szCs w:val="20"/>
                <w:u w:val="single"/>
              </w:rPr>
            </w:pPr>
            <w:r>
              <w:rPr>
                <w:rFonts w:cstheme="minorHAnsi"/>
                <w:b/>
                <w:i/>
                <w:color w:val="FF0000"/>
                <w:sz w:val="20"/>
                <w:szCs w:val="20"/>
                <w:u w:val="single"/>
              </w:rPr>
              <w:t>d</w:t>
            </w:r>
          </w:p>
        </w:tc>
        <w:tc>
          <w:tcPr>
            <w:tcW w:w="333" w:type="pct"/>
            <w:tcBorders>
              <w:top w:val="single" w:sz="4" w:space="0" w:color="auto"/>
              <w:bottom w:val="single" w:sz="4" w:space="0" w:color="auto"/>
            </w:tcBorders>
            <w:vAlign w:val="center"/>
          </w:tcPr>
          <w:p w14:paraId="7AC65BCB" w14:textId="368E6631" w:rsidR="00CD591E" w:rsidRPr="00CD591E" w:rsidRDefault="00CD591E" w:rsidP="00934B04">
            <w:pPr>
              <w:spacing w:after="0" w:line="240" w:lineRule="auto"/>
              <w:ind w:left="-242" w:right="-83"/>
              <w:jc w:val="center"/>
              <w:rPr>
                <w:sz w:val="20"/>
                <w:szCs w:val="20"/>
              </w:rPr>
            </w:pPr>
            <w:r w:rsidRPr="00CD591E">
              <w:rPr>
                <w:rFonts w:cstheme="minorHAnsi"/>
                <w:b/>
                <w:i/>
                <w:sz w:val="20"/>
                <w:szCs w:val="20"/>
              </w:rPr>
              <w:t xml:space="preserve">M </w:t>
            </w:r>
            <w:r w:rsidRPr="00CD591E">
              <w:rPr>
                <w:rFonts w:cstheme="minorHAnsi"/>
                <w:b/>
                <w:i/>
                <w:sz w:val="20"/>
                <w:szCs w:val="20"/>
              </w:rPr>
              <w:br/>
              <w:t>(SD)</w:t>
            </w:r>
          </w:p>
        </w:tc>
        <w:tc>
          <w:tcPr>
            <w:tcW w:w="657" w:type="pct"/>
            <w:tcBorders>
              <w:top w:val="single" w:sz="4" w:space="0" w:color="auto"/>
              <w:bottom w:val="single" w:sz="4" w:space="0" w:color="auto"/>
            </w:tcBorders>
            <w:vAlign w:val="center"/>
          </w:tcPr>
          <w:p w14:paraId="70A16D6E" w14:textId="77777777" w:rsidR="00CD591E" w:rsidRPr="00CD591E" w:rsidRDefault="00CD591E" w:rsidP="00934B04">
            <w:pPr>
              <w:spacing w:after="0" w:line="240" w:lineRule="auto"/>
              <w:ind w:left="-249" w:right="-394" w:hanging="141"/>
              <w:jc w:val="center"/>
              <w:rPr>
                <w:b/>
                <w:bCs/>
                <w:i/>
                <w:sz w:val="20"/>
                <w:szCs w:val="20"/>
              </w:rPr>
            </w:pPr>
            <w:r w:rsidRPr="00CD591E">
              <w:rPr>
                <w:b/>
                <w:bCs/>
                <w:i/>
                <w:sz w:val="20"/>
                <w:szCs w:val="20"/>
              </w:rPr>
              <w:t>MD</w:t>
            </w:r>
          </w:p>
          <w:p w14:paraId="76CE689B" w14:textId="4C285B96" w:rsidR="00CD591E" w:rsidRPr="00CD591E" w:rsidRDefault="00CD591E" w:rsidP="00934B04">
            <w:pPr>
              <w:spacing w:after="0" w:line="240" w:lineRule="auto"/>
              <w:ind w:left="-249" w:right="-394" w:hanging="141"/>
              <w:jc w:val="center"/>
              <w:rPr>
                <w:sz w:val="20"/>
                <w:szCs w:val="20"/>
              </w:rPr>
            </w:pPr>
            <w:r w:rsidRPr="00CD591E">
              <w:rPr>
                <w:b/>
                <w:bCs/>
                <w:i/>
                <w:sz w:val="20"/>
                <w:szCs w:val="20"/>
              </w:rPr>
              <w:t>(95% CI)</w:t>
            </w:r>
            <w:r w:rsidRPr="00CD591E">
              <w:rPr>
                <w:rFonts w:cstheme="minorHAnsi"/>
                <w:sz w:val="20"/>
                <w:szCs w:val="20"/>
                <w:vertAlign w:val="superscript"/>
              </w:rPr>
              <w:t xml:space="preserve"> b</w:t>
            </w:r>
          </w:p>
        </w:tc>
        <w:tc>
          <w:tcPr>
            <w:tcW w:w="266" w:type="pct"/>
            <w:tcBorders>
              <w:top w:val="single" w:sz="4" w:space="0" w:color="auto"/>
              <w:bottom w:val="single" w:sz="4" w:space="0" w:color="auto"/>
            </w:tcBorders>
            <w:vAlign w:val="center"/>
          </w:tcPr>
          <w:p w14:paraId="5F7C5BBB" w14:textId="6AB2CAEB" w:rsidR="00CD591E" w:rsidRPr="009A08F2" w:rsidRDefault="009A08F2" w:rsidP="00934B04">
            <w:pPr>
              <w:spacing w:after="0" w:line="240" w:lineRule="auto"/>
              <w:ind w:right="-480" w:hanging="480"/>
              <w:jc w:val="center"/>
              <w:rPr>
                <w:b/>
                <w:bCs/>
                <w:i/>
                <w:color w:val="FF0000"/>
                <w:sz w:val="20"/>
                <w:szCs w:val="20"/>
                <w:u w:val="single"/>
              </w:rPr>
            </w:pPr>
            <w:r>
              <w:rPr>
                <w:b/>
                <w:bCs/>
                <w:i/>
                <w:color w:val="FF0000"/>
                <w:sz w:val="20"/>
                <w:szCs w:val="20"/>
                <w:u w:val="single"/>
              </w:rPr>
              <w:t>d</w:t>
            </w:r>
          </w:p>
        </w:tc>
      </w:tr>
      <w:tr w:rsidR="00934B04" w:rsidRPr="002D1E3A" w14:paraId="7D364070" w14:textId="40D80E3E" w:rsidTr="00555389">
        <w:trPr>
          <w:trHeight w:val="527"/>
        </w:trPr>
        <w:tc>
          <w:tcPr>
            <w:tcW w:w="733" w:type="pct"/>
            <w:tcBorders>
              <w:top w:val="single" w:sz="4" w:space="0" w:color="auto"/>
              <w:bottom w:val="single" w:sz="4" w:space="0" w:color="auto"/>
            </w:tcBorders>
          </w:tcPr>
          <w:p w14:paraId="76450F4A" w14:textId="64BD5002" w:rsidR="00CD591E" w:rsidRPr="00CD591E" w:rsidRDefault="00CD591E" w:rsidP="00CD591E">
            <w:pPr>
              <w:spacing w:after="40" w:line="240" w:lineRule="auto"/>
              <w:ind w:right="-124"/>
              <w:rPr>
                <w:rFonts w:cstheme="minorHAnsi"/>
                <w:sz w:val="20"/>
                <w:szCs w:val="20"/>
              </w:rPr>
            </w:pPr>
            <w:r w:rsidRPr="00CD591E">
              <w:rPr>
                <w:rFonts w:cstheme="minorHAnsi"/>
                <w:sz w:val="20"/>
                <w:szCs w:val="20"/>
              </w:rPr>
              <w:t>Socially distance</w:t>
            </w:r>
          </w:p>
        </w:tc>
        <w:tc>
          <w:tcPr>
            <w:tcW w:w="401" w:type="pct"/>
            <w:tcBorders>
              <w:top w:val="single" w:sz="4" w:space="0" w:color="auto"/>
              <w:bottom w:val="single" w:sz="4" w:space="0" w:color="auto"/>
            </w:tcBorders>
            <w:vAlign w:val="center"/>
          </w:tcPr>
          <w:p w14:paraId="52688AC2" w14:textId="4DB34FE4" w:rsidR="00CD591E" w:rsidRPr="00CD591E" w:rsidRDefault="00CD591E" w:rsidP="00934B04">
            <w:pPr>
              <w:spacing w:after="40" w:line="240" w:lineRule="auto"/>
              <w:jc w:val="center"/>
              <w:rPr>
                <w:bCs/>
                <w:sz w:val="20"/>
                <w:szCs w:val="20"/>
              </w:rPr>
            </w:pPr>
            <w:r w:rsidRPr="00CD591E">
              <w:rPr>
                <w:sz w:val="20"/>
                <w:szCs w:val="20"/>
              </w:rPr>
              <w:t>2.63 (1.28)</w:t>
            </w:r>
          </w:p>
        </w:tc>
        <w:tc>
          <w:tcPr>
            <w:tcW w:w="135" w:type="pct"/>
            <w:tcBorders>
              <w:top w:val="single" w:sz="4" w:space="0" w:color="auto"/>
              <w:bottom w:val="single" w:sz="4" w:space="0" w:color="auto"/>
            </w:tcBorders>
            <w:vAlign w:val="center"/>
          </w:tcPr>
          <w:p w14:paraId="0FA01E81" w14:textId="77777777" w:rsidR="00CD591E" w:rsidRPr="00CD591E" w:rsidRDefault="00CD591E" w:rsidP="00934B04">
            <w:pPr>
              <w:spacing w:after="40" w:line="240" w:lineRule="auto"/>
              <w:jc w:val="center"/>
              <w:rPr>
                <w:bCs/>
                <w:sz w:val="20"/>
                <w:szCs w:val="20"/>
              </w:rPr>
            </w:pPr>
          </w:p>
        </w:tc>
        <w:tc>
          <w:tcPr>
            <w:tcW w:w="333" w:type="pct"/>
            <w:tcBorders>
              <w:top w:val="single" w:sz="4" w:space="0" w:color="auto"/>
              <w:bottom w:val="single" w:sz="4" w:space="0" w:color="auto"/>
            </w:tcBorders>
            <w:vAlign w:val="center"/>
          </w:tcPr>
          <w:p w14:paraId="0CBEEF2B" w14:textId="730CBEA2" w:rsidR="00CD591E" w:rsidRPr="00CD591E" w:rsidRDefault="00CD591E" w:rsidP="00934B04">
            <w:pPr>
              <w:spacing w:after="40" w:line="240" w:lineRule="auto"/>
              <w:jc w:val="center"/>
              <w:rPr>
                <w:bCs/>
                <w:sz w:val="20"/>
                <w:szCs w:val="20"/>
              </w:rPr>
            </w:pPr>
            <w:r w:rsidRPr="00CD591E">
              <w:rPr>
                <w:sz w:val="20"/>
                <w:szCs w:val="20"/>
              </w:rPr>
              <w:t>2.79 (1.47)</w:t>
            </w:r>
          </w:p>
        </w:tc>
        <w:tc>
          <w:tcPr>
            <w:tcW w:w="663" w:type="pct"/>
            <w:tcBorders>
              <w:top w:val="single" w:sz="4" w:space="0" w:color="auto"/>
              <w:bottom w:val="single" w:sz="4" w:space="0" w:color="auto"/>
            </w:tcBorders>
            <w:vAlign w:val="center"/>
          </w:tcPr>
          <w:p w14:paraId="13E9EFDC" w14:textId="4AFA40C4" w:rsidR="00CD591E" w:rsidRPr="00CD591E" w:rsidRDefault="00CD591E" w:rsidP="00934B04">
            <w:pPr>
              <w:spacing w:after="0" w:line="240" w:lineRule="auto"/>
              <w:ind w:left="-252" w:right="-248"/>
              <w:jc w:val="center"/>
              <w:rPr>
                <w:sz w:val="20"/>
                <w:szCs w:val="20"/>
              </w:rPr>
            </w:pPr>
            <w:r w:rsidRPr="00CD591E">
              <w:rPr>
                <w:sz w:val="20"/>
                <w:szCs w:val="20"/>
              </w:rPr>
              <w:t>0.05</w:t>
            </w:r>
            <w:r w:rsidRPr="00CD591E">
              <w:rPr>
                <w:sz w:val="20"/>
                <w:szCs w:val="20"/>
              </w:rPr>
              <w:br/>
              <w:t>(-0.06 to 0.16)</w:t>
            </w:r>
          </w:p>
        </w:tc>
        <w:tc>
          <w:tcPr>
            <w:tcW w:w="274" w:type="pct"/>
            <w:tcBorders>
              <w:top w:val="single" w:sz="4" w:space="0" w:color="auto"/>
              <w:bottom w:val="single" w:sz="4" w:space="0" w:color="auto"/>
            </w:tcBorders>
            <w:vAlign w:val="center"/>
          </w:tcPr>
          <w:p w14:paraId="17B74D27" w14:textId="24F9A515" w:rsidR="00CD591E" w:rsidRPr="009A08F2" w:rsidRDefault="00934B04" w:rsidP="00934B04">
            <w:pPr>
              <w:spacing w:after="0" w:line="240" w:lineRule="auto"/>
              <w:jc w:val="center"/>
              <w:rPr>
                <w:color w:val="FF0000"/>
                <w:sz w:val="20"/>
                <w:szCs w:val="20"/>
                <w:u w:val="single"/>
              </w:rPr>
            </w:pPr>
            <w:r w:rsidRPr="009A08F2">
              <w:rPr>
                <w:color w:val="FF0000"/>
                <w:sz w:val="20"/>
                <w:szCs w:val="20"/>
                <w:u w:val="single"/>
              </w:rPr>
              <w:t>0.12</w:t>
            </w:r>
          </w:p>
        </w:tc>
        <w:tc>
          <w:tcPr>
            <w:tcW w:w="332" w:type="pct"/>
            <w:tcBorders>
              <w:top w:val="single" w:sz="4" w:space="0" w:color="auto"/>
              <w:bottom w:val="single" w:sz="4" w:space="0" w:color="auto"/>
            </w:tcBorders>
            <w:vAlign w:val="center"/>
          </w:tcPr>
          <w:p w14:paraId="7D93790A" w14:textId="445DC562" w:rsidR="00CD591E" w:rsidRPr="00CD591E" w:rsidRDefault="00CD591E" w:rsidP="00934B04">
            <w:pPr>
              <w:spacing w:after="0" w:line="240" w:lineRule="auto"/>
              <w:jc w:val="center"/>
              <w:rPr>
                <w:sz w:val="20"/>
                <w:szCs w:val="20"/>
              </w:rPr>
            </w:pPr>
            <w:r w:rsidRPr="00CD591E">
              <w:rPr>
                <w:sz w:val="20"/>
                <w:szCs w:val="20"/>
              </w:rPr>
              <w:t>2.88</w:t>
            </w:r>
          </w:p>
          <w:p w14:paraId="10A376FC" w14:textId="1D976CAC" w:rsidR="00CD591E" w:rsidRPr="00CD591E" w:rsidRDefault="00CD591E" w:rsidP="00934B04">
            <w:pPr>
              <w:spacing w:after="0" w:line="240" w:lineRule="auto"/>
              <w:jc w:val="center"/>
              <w:rPr>
                <w:bCs/>
                <w:sz w:val="20"/>
                <w:szCs w:val="20"/>
              </w:rPr>
            </w:pPr>
            <w:r w:rsidRPr="00CD591E">
              <w:rPr>
                <w:sz w:val="20"/>
                <w:szCs w:val="20"/>
              </w:rPr>
              <w:t>(1.30)</w:t>
            </w:r>
          </w:p>
        </w:tc>
        <w:tc>
          <w:tcPr>
            <w:tcW w:w="596" w:type="pct"/>
            <w:tcBorders>
              <w:top w:val="single" w:sz="4" w:space="0" w:color="auto"/>
              <w:bottom w:val="single" w:sz="4" w:space="0" w:color="auto"/>
            </w:tcBorders>
            <w:vAlign w:val="center"/>
          </w:tcPr>
          <w:p w14:paraId="6A184D87" w14:textId="5EB7CE81" w:rsidR="00CD591E" w:rsidRPr="00CD591E" w:rsidRDefault="00CD591E" w:rsidP="00934B04">
            <w:pPr>
              <w:spacing w:after="0" w:line="240" w:lineRule="auto"/>
              <w:ind w:left="-242" w:right="-259"/>
              <w:jc w:val="center"/>
              <w:rPr>
                <w:sz w:val="20"/>
                <w:szCs w:val="20"/>
              </w:rPr>
            </w:pPr>
            <w:r w:rsidRPr="00CD591E">
              <w:rPr>
                <w:sz w:val="20"/>
                <w:szCs w:val="20"/>
              </w:rPr>
              <w:t xml:space="preserve">0.12 </w:t>
            </w:r>
            <w:r w:rsidRPr="00CD591E">
              <w:rPr>
                <w:sz w:val="20"/>
                <w:szCs w:val="20"/>
              </w:rPr>
              <w:br/>
              <w:t>(0.05 to 0.20)</w:t>
            </w:r>
          </w:p>
        </w:tc>
        <w:tc>
          <w:tcPr>
            <w:tcW w:w="277" w:type="pct"/>
            <w:tcBorders>
              <w:top w:val="single" w:sz="4" w:space="0" w:color="auto"/>
              <w:bottom w:val="single" w:sz="4" w:space="0" w:color="auto"/>
            </w:tcBorders>
            <w:vAlign w:val="center"/>
          </w:tcPr>
          <w:p w14:paraId="17880737" w14:textId="20014B1C" w:rsidR="00CD591E" w:rsidRPr="009A08F2" w:rsidRDefault="00934B04" w:rsidP="00934B04">
            <w:pPr>
              <w:spacing w:after="0" w:line="240" w:lineRule="auto"/>
              <w:ind w:left="-300" w:right="-231"/>
              <w:jc w:val="center"/>
              <w:rPr>
                <w:color w:val="FF0000"/>
                <w:sz w:val="20"/>
                <w:szCs w:val="20"/>
                <w:u w:val="single"/>
              </w:rPr>
            </w:pPr>
            <w:r w:rsidRPr="009A08F2">
              <w:rPr>
                <w:color w:val="FF0000"/>
                <w:sz w:val="20"/>
                <w:szCs w:val="20"/>
                <w:u w:val="single"/>
              </w:rPr>
              <w:t>0.19</w:t>
            </w:r>
          </w:p>
        </w:tc>
        <w:tc>
          <w:tcPr>
            <w:tcW w:w="333" w:type="pct"/>
            <w:tcBorders>
              <w:top w:val="single" w:sz="4" w:space="0" w:color="auto"/>
              <w:bottom w:val="single" w:sz="4" w:space="0" w:color="auto"/>
            </w:tcBorders>
            <w:vAlign w:val="center"/>
          </w:tcPr>
          <w:p w14:paraId="416325C9" w14:textId="0092B720" w:rsidR="00CD591E" w:rsidRPr="00CD591E" w:rsidRDefault="00CD591E" w:rsidP="00934B04">
            <w:pPr>
              <w:spacing w:after="0" w:line="240" w:lineRule="auto"/>
              <w:jc w:val="center"/>
              <w:rPr>
                <w:bCs/>
                <w:sz w:val="20"/>
                <w:szCs w:val="20"/>
              </w:rPr>
            </w:pPr>
            <w:r w:rsidRPr="00CD591E">
              <w:rPr>
                <w:sz w:val="20"/>
                <w:szCs w:val="20"/>
              </w:rPr>
              <w:t>2.84 (1.27)</w:t>
            </w:r>
          </w:p>
        </w:tc>
        <w:tc>
          <w:tcPr>
            <w:tcW w:w="657" w:type="pct"/>
            <w:tcBorders>
              <w:top w:val="single" w:sz="4" w:space="0" w:color="auto"/>
              <w:bottom w:val="single" w:sz="4" w:space="0" w:color="auto"/>
            </w:tcBorders>
            <w:vAlign w:val="center"/>
          </w:tcPr>
          <w:p w14:paraId="06DA6177" w14:textId="5C6A0FB9" w:rsidR="00CD591E" w:rsidRPr="00CD591E" w:rsidRDefault="00CD591E" w:rsidP="00934B04">
            <w:pPr>
              <w:spacing w:after="0" w:line="240" w:lineRule="auto"/>
              <w:ind w:left="-249" w:right="-394" w:hanging="141"/>
              <w:jc w:val="center"/>
              <w:rPr>
                <w:sz w:val="20"/>
                <w:szCs w:val="20"/>
              </w:rPr>
            </w:pPr>
            <w:r w:rsidRPr="00CD591E">
              <w:rPr>
                <w:sz w:val="20"/>
                <w:szCs w:val="20"/>
              </w:rPr>
              <w:t>0.11</w:t>
            </w:r>
          </w:p>
          <w:p w14:paraId="13AD5F85" w14:textId="02D9B899" w:rsidR="00CD591E" w:rsidRPr="00CD591E" w:rsidRDefault="00CD591E" w:rsidP="00934B04">
            <w:pPr>
              <w:spacing w:after="0" w:line="240" w:lineRule="auto"/>
              <w:ind w:left="-249" w:right="-394" w:hanging="141"/>
              <w:jc w:val="center"/>
              <w:rPr>
                <w:sz w:val="20"/>
                <w:szCs w:val="20"/>
              </w:rPr>
            </w:pPr>
            <w:r w:rsidRPr="00CD591E">
              <w:rPr>
                <w:sz w:val="20"/>
                <w:szCs w:val="20"/>
              </w:rPr>
              <w:t>(0.07 to 0.14)</w:t>
            </w:r>
          </w:p>
        </w:tc>
        <w:tc>
          <w:tcPr>
            <w:tcW w:w="266" w:type="pct"/>
            <w:tcBorders>
              <w:top w:val="single" w:sz="4" w:space="0" w:color="auto"/>
              <w:bottom w:val="single" w:sz="4" w:space="0" w:color="auto"/>
            </w:tcBorders>
            <w:vAlign w:val="center"/>
          </w:tcPr>
          <w:p w14:paraId="3BA748C0" w14:textId="1C737A67" w:rsidR="00CD591E" w:rsidRPr="009A08F2" w:rsidRDefault="00934B04" w:rsidP="00934B04">
            <w:pPr>
              <w:spacing w:after="0" w:line="240" w:lineRule="auto"/>
              <w:ind w:left="-103" w:right="-480" w:hanging="480"/>
              <w:jc w:val="center"/>
              <w:rPr>
                <w:color w:val="FF0000"/>
                <w:sz w:val="20"/>
                <w:szCs w:val="20"/>
                <w:u w:val="single"/>
              </w:rPr>
            </w:pPr>
            <w:r w:rsidRPr="009A08F2">
              <w:rPr>
                <w:color w:val="FF0000"/>
                <w:sz w:val="20"/>
                <w:szCs w:val="20"/>
                <w:u w:val="single"/>
              </w:rPr>
              <w:t>0.16</w:t>
            </w:r>
          </w:p>
        </w:tc>
      </w:tr>
      <w:tr w:rsidR="00934B04" w:rsidRPr="002D1E3A" w14:paraId="180E365A" w14:textId="1B9EBAA1" w:rsidTr="00555389">
        <w:trPr>
          <w:trHeight w:val="421"/>
        </w:trPr>
        <w:tc>
          <w:tcPr>
            <w:tcW w:w="733" w:type="pct"/>
            <w:tcBorders>
              <w:top w:val="single" w:sz="4" w:space="0" w:color="auto"/>
              <w:bottom w:val="single" w:sz="4" w:space="0" w:color="auto"/>
            </w:tcBorders>
          </w:tcPr>
          <w:p w14:paraId="252314AD" w14:textId="758B790E" w:rsidR="00CD591E" w:rsidRPr="00CD591E" w:rsidRDefault="00CD591E" w:rsidP="00CD591E">
            <w:pPr>
              <w:spacing w:after="40" w:line="240" w:lineRule="auto"/>
              <w:ind w:right="-124"/>
              <w:rPr>
                <w:rFonts w:cstheme="minorHAnsi"/>
                <w:sz w:val="20"/>
                <w:szCs w:val="20"/>
              </w:rPr>
            </w:pPr>
            <w:r w:rsidRPr="00CD591E">
              <w:rPr>
                <w:rFonts w:cstheme="minorHAnsi"/>
                <w:sz w:val="20"/>
                <w:szCs w:val="20"/>
              </w:rPr>
              <w:t>Clean /disinfect</w:t>
            </w:r>
          </w:p>
        </w:tc>
        <w:tc>
          <w:tcPr>
            <w:tcW w:w="401" w:type="pct"/>
            <w:tcBorders>
              <w:top w:val="single" w:sz="4" w:space="0" w:color="auto"/>
              <w:bottom w:val="single" w:sz="4" w:space="0" w:color="auto"/>
            </w:tcBorders>
            <w:vAlign w:val="center"/>
          </w:tcPr>
          <w:p w14:paraId="4DDCF974" w14:textId="02B00621" w:rsidR="00CD591E" w:rsidRPr="00CD591E" w:rsidRDefault="00CD591E" w:rsidP="00934B04">
            <w:pPr>
              <w:spacing w:after="40" w:line="240" w:lineRule="auto"/>
              <w:jc w:val="center"/>
              <w:rPr>
                <w:bCs/>
                <w:sz w:val="20"/>
                <w:szCs w:val="20"/>
              </w:rPr>
            </w:pPr>
            <w:r w:rsidRPr="00CD591E">
              <w:rPr>
                <w:sz w:val="20"/>
                <w:szCs w:val="20"/>
              </w:rPr>
              <w:t>3.57 (1.16)</w:t>
            </w:r>
          </w:p>
        </w:tc>
        <w:tc>
          <w:tcPr>
            <w:tcW w:w="135" w:type="pct"/>
            <w:tcBorders>
              <w:top w:val="single" w:sz="4" w:space="0" w:color="auto"/>
              <w:bottom w:val="single" w:sz="4" w:space="0" w:color="auto"/>
            </w:tcBorders>
            <w:vAlign w:val="center"/>
          </w:tcPr>
          <w:p w14:paraId="315AB15B" w14:textId="77777777" w:rsidR="00CD591E" w:rsidRPr="00CD591E" w:rsidRDefault="00CD591E" w:rsidP="00934B04">
            <w:pPr>
              <w:spacing w:after="40" w:line="240" w:lineRule="auto"/>
              <w:jc w:val="center"/>
              <w:rPr>
                <w:bCs/>
                <w:sz w:val="20"/>
                <w:szCs w:val="20"/>
              </w:rPr>
            </w:pPr>
          </w:p>
        </w:tc>
        <w:tc>
          <w:tcPr>
            <w:tcW w:w="333" w:type="pct"/>
            <w:tcBorders>
              <w:top w:val="single" w:sz="4" w:space="0" w:color="auto"/>
              <w:bottom w:val="single" w:sz="4" w:space="0" w:color="auto"/>
            </w:tcBorders>
            <w:vAlign w:val="center"/>
          </w:tcPr>
          <w:p w14:paraId="7F52BE35" w14:textId="35E7C3BB" w:rsidR="00CD591E" w:rsidRPr="00CD591E" w:rsidRDefault="00CD591E" w:rsidP="00934B04">
            <w:pPr>
              <w:spacing w:after="40" w:line="240" w:lineRule="auto"/>
              <w:jc w:val="center"/>
              <w:rPr>
                <w:bCs/>
                <w:sz w:val="20"/>
                <w:szCs w:val="20"/>
              </w:rPr>
            </w:pPr>
            <w:r w:rsidRPr="00CD591E">
              <w:rPr>
                <w:sz w:val="20"/>
                <w:szCs w:val="20"/>
              </w:rPr>
              <w:t>3.18 (1.33)</w:t>
            </w:r>
          </w:p>
        </w:tc>
        <w:tc>
          <w:tcPr>
            <w:tcW w:w="663" w:type="pct"/>
            <w:tcBorders>
              <w:top w:val="single" w:sz="4" w:space="0" w:color="auto"/>
              <w:bottom w:val="single" w:sz="4" w:space="0" w:color="auto"/>
            </w:tcBorders>
            <w:vAlign w:val="center"/>
          </w:tcPr>
          <w:p w14:paraId="174CA911" w14:textId="77777777" w:rsidR="00CD591E" w:rsidRPr="00CD591E" w:rsidRDefault="00CD591E" w:rsidP="00934B04">
            <w:pPr>
              <w:spacing w:after="0" w:line="240" w:lineRule="auto"/>
              <w:ind w:left="-252" w:right="-248"/>
              <w:jc w:val="center"/>
              <w:rPr>
                <w:sz w:val="20"/>
                <w:szCs w:val="20"/>
              </w:rPr>
            </w:pPr>
            <w:r w:rsidRPr="00CD591E">
              <w:rPr>
                <w:sz w:val="20"/>
                <w:szCs w:val="20"/>
              </w:rPr>
              <w:t>-0.14</w:t>
            </w:r>
          </w:p>
          <w:p w14:paraId="2457E267" w14:textId="72FEAA45" w:rsidR="00CD591E" w:rsidRPr="00CD591E" w:rsidRDefault="00CD591E" w:rsidP="00934B04">
            <w:pPr>
              <w:spacing w:after="0" w:line="240" w:lineRule="auto"/>
              <w:ind w:left="-252" w:right="-248"/>
              <w:jc w:val="center"/>
              <w:rPr>
                <w:sz w:val="20"/>
                <w:szCs w:val="20"/>
              </w:rPr>
            </w:pPr>
            <w:r w:rsidRPr="00CD591E">
              <w:rPr>
                <w:sz w:val="20"/>
                <w:szCs w:val="20"/>
              </w:rPr>
              <w:t>(-0.25 to -0.03)</w:t>
            </w:r>
          </w:p>
        </w:tc>
        <w:tc>
          <w:tcPr>
            <w:tcW w:w="274" w:type="pct"/>
            <w:tcBorders>
              <w:top w:val="single" w:sz="4" w:space="0" w:color="auto"/>
              <w:bottom w:val="single" w:sz="4" w:space="0" w:color="auto"/>
            </w:tcBorders>
            <w:vAlign w:val="center"/>
          </w:tcPr>
          <w:p w14:paraId="16DB4488" w14:textId="69FDC185" w:rsidR="00CD591E" w:rsidRPr="009A08F2" w:rsidRDefault="00934B04" w:rsidP="00934B04">
            <w:pPr>
              <w:spacing w:after="0" w:line="240" w:lineRule="auto"/>
              <w:jc w:val="center"/>
              <w:rPr>
                <w:color w:val="FF0000"/>
                <w:sz w:val="20"/>
                <w:szCs w:val="20"/>
                <w:u w:val="single"/>
              </w:rPr>
            </w:pPr>
            <w:r w:rsidRPr="009A08F2">
              <w:rPr>
                <w:color w:val="FF0000"/>
                <w:sz w:val="20"/>
                <w:szCs w:val="20"/>
                <w:u w:val="single"/>
              </w:rPr>
              <w:t>0.33</w:t>
            </w:r>
          </w:p>
        </w:tc>
        <w:tc>
          <w:tcPr>
            <w:tcW w:w="332" w:type="pct"/>
            <w:tcBorders>
              <w:top w:val="single" w:sz="4" w:space="0" w:color="auto"/>
              <w:bottom w:val="single" w:sz="4" w:space="0" w:color="auto"/>
            </w:tcBorders>
            <w:vAlign w:val="center"/>
          </w:tcPr>
          <w:p w14:paraId="5A9559AA" w14:textId="6E1781CB" w:rsidR="00CD591E" w:rsidRPr="00CD591E" w:rsidRDefault="00CD591E" w:rsidP="00934B04">
            <w:pPr>
              <w:spacing w:after="0" w:line="240" w:lineRule="auto"/>
              <w:jc w:val="center"/>
              <w:rPr>
                <w:bCs/>
                <w:sz w:val="20"/>
                <w:szCs w:val="20"/>
              </w:rPr>
            </w:pPr>
            <w:r w:rsidRPr="00CD591E">
              <w:rPr>
                <w:sz w:val="20"/>
                <w:szCs w:val="20"/>
              </w:rPr>
              <w:t>3.46 (1.18)</w:t>
            </w:r>
          </w:p>
        </w:tc>
        <w:tc>
          <w:tcPr>
            <w:tcW w:w="596" w:type="pct"/>
            <w:tcBorders>
              <w:top w:val="single" w:sz="4" w:space="0" w:color="auto"/>
              <w:bottom w:val="single" w:sz="4" w:space="0" w:color="auto"/>
            </w:tcBorders>
            <w:vAlign w:val="center"/>
          </w:tcPr>
          <w:p w14:paraId="098D24E0" w14:textId="77777777" w:rsidR="00CD591E" w:rsidRPr="00CD591E" w:rsidRDefault="00CD591E" w:rsidP="00934B04">
            <w:pPr>
              <w:spacing w:after="0" w:line="240" w:lineRule="auto"/>
              <w:ind w:left="-242" w:right="-259"/>
              <w:jc w:val="center"/>
              <w:rPr>
                <w:sz w:val="20"/>
                <w:szCs w:val="20"/>
              </w:rPr>
            </w:pPr>
            <w:r w:rsidRPr="00CD591E">
              <w:rPr>
                <w:sz w:val="20"/>
                <w:szCs w:val="20"/>
              </w:rPr>
              <w:t>0.001</w:t>
            </w:r>
          </w:p>
          <w:p w14:paraId="2E9DBD34" w14:textId="06CC49F2" w:rsidR="00CD591E" w:rsidRPr="00CD591E" w:rsidRDefault="00CD591E" w:rsidP="00934B04">
            <w:pPr>
              <w:spacing w:after="0" w:line="240" w:lineRule="auto"/>
              <w:ind w:left="-242" w:right="-259"/>
              <w:jc w:val="center"/>
              <w:rPr>
                <w:sz w:val="20"/>
                <w:szCs w:val="20"/>
              </w:rPr>
            </w:pPr>
            <w:r w:rsidRPr="00CD591E">
              <w:rPr>
                <w:sz w:val="20"/>
                <w:szCs w:val="20"/>
              </w:rPr>
              <w:t>(-0.08 to 0.08)</w:t>
            </w:r>
          </w:p>
        </w:tc>
        <w:tc>
          <w:tcPr>
            <w:tcW w:w="277" w:type="pct"/>
            <w:tcBorders>
              <w:top w:val="single" w:sz="4" w:space="0" w:color="auto"/>
              <w:bottom w:val="single" w:sz="4" w:space="0" w:color="auto"/>
            </w:tcBorders>
            <w:vAlign w:val="center"/>
          </w:tcPr>
          <w:p w14:paraId="30C58BA8" w14:textId="68C3716B" w:rsidR="00CD591E" w:rsidRPr="009A08F2" w:rsidRDefault="00934B04" w:rsidP="00934B04">
            <w:pPr>
              <w:spacing w:after="0" w:line="240" w:lineRule="auto"/>
              <w:ind w:left="-300" w:right="-231"/>
              <w:jc w:val="center"/>
              <w:rPr>
                <w:color w:val="FF0000"/>
                <w:sz w:val="20"/>
                <w:szCs w:val="20"/>
                <w:u w:val="single"/>
              </w:rPr>
            </w:pPr>
            <w:r w:rsidRPr="009A08F2">
              <w:rPr>
                <w:color w:val="FF0000"/>
                <w:sz w:val="20"/>
                <w:szCs w:val="20"/>
                <w:u w:val="single"/>
              </w:rPr>
              <w:t>0.09</w:t>
            </w:r>
          </w:p>
        </w:tc>
        <w:tc>
          <w:tcPr>
            <w:tcW w:w="333" w:type="pct"/>
            <w:tcBorders>
              <w:top w:val="single" w:sz="4" w:space="0" w:color="auto"/>
              <w:bottom w:val="single" w:sz="4" w:space="0" w:color="auto"/>
            </w:tcBorders>
            <w:vAlign w:val="center"/>
          </w:tcPr>
          <w:p w14:paraId="747043B0" w14:textId="5889927C" w:rsidR="00CD591E" w:rsidRPr="00CD591E" w:rsidRDefault="00CD591E" w:rsidP="00934B04">
            <w:pPr>
              <w:spacing w:after="0" w:line="240" w:lineRule="auto"/>
              <w:jc w:val="center"/>
              <w:rPr>
                <w:bCs/>
                <w:sz w:val="20"/>
                <w:szCs w:val="20"/>
              </w:rPr>
            </w:pPr>
            <w:r w:rsidRPr="00CD591E">
              <w:rPr>
                <w:sz w:val="20"/>
                <w:szCs w:val="20"/>
              </w:rPr>
              <w:t>3.63 (1.15)</w:t>
            </w:r>
          </w:p>
        </w:tc>
        <w:tc>
          <w:tcPr>
            <w:tcW w:w="657" w:type="pct"/>
            <w:tcBorders>
              <w:top w:val="single" w:sz="4" w:space="0" w:color="auto"/>
              <w:bottom w:val="single" w:sz="4" w:space="0" w:color="auto"/>
            </w:tcBorders>
            <w:vAlign w:val="center"/>
          </w:tcPr>
          <w:p w14:paraId="11E1A1F0" w14:textId="5DC8F1CB" w:rsidR="00CD591E" w:rsidRPr="00CD591E" w:rsidRDefault="00CD591E" w:rsidP="00934B04">
            <w:pPr>
              <w:spacing w:after="0" w:line="240" w:lineRule="auto"/>
              <w:ind w:left="-249" w:right="-394" w:hanging="141"/>
              <w:jc w:val="center"/>
              <w:rPr>
                <w:sz w:val="20"/>
                <w:szCs w:val="20"/>
              </w:rPr>
            </w:pPr>
            <w:r w:rsidRPr="00CD591E">
              <w:rPr>
                <w:sz w:val="20"/>
                <w:szCs w:val="20"/>
              </w:rPr>
              <w:t xml:space="preserve">0.05 </w:t>
            </w:r>
            <w:r w:rsidRPr="00CD591E">
              <w:rPr>
                <w:sz w:val="20"/>
                <w:szCs w:val="20"/>
              </w:rPr>
              <w:br/>
              <w:t>(0.01 to 0.08)</w:t>
            </w:r>
          </w:p>
        </w:tc>
        <w:tc>
          <w:tcPr>
            <w:tcW w:w="266" w:type="pct"/>
            <w:tcBorders>
              <w:top w:val="single" w:sz="4" w:space="0" w:color="auto"/>
              <w:bottom w:val="single" w:sz="4" w:space="0" w:color="auto"/>
            </w:tcBorders>
            <w:vAlign w:val="center"/>
          </w:tcPr>
          <w:p w14:paraId="336A73E7" w14:textId="7DC99FD9" w:rsidR="00CD591E" w:rsidRPr="009A08F2" w:rsidRDefault="00934B04" w:rsidP="00934B04">
            <w:pPr>
              <w:spacing w:after="0" w:line="240" w:lineRule="auto"/>
              <w:ind w:left="-242" w:right="-688" w:hanging="480"/>
              <w:jc w:val="center"/>
              <w:rPr>
                <w:color w:val="FF0000"/>
                <w:sz w:val="20"/>
                <w:szCs w:val="20"/>
                <w:u w:val="single"/>
              </w:rPr>
            </w:pPr>
            <w:r w:rsidRPr="009A08F2">
              <w:rPr>
                <w:color w:val="FF0000"/>
                <w:sz w:val="20"/>
                <w:szCs w:val="20"/>
                <w:u w:val="single"/>
              </w:rPr>
              <w:t>0.05</w:t>
            </w:r>
          </w:p>
        </w:tc>
      </w:tr>
      <w:tr w:rsidR="00934B04" w:rsidRPr="002D1E3A" w14:paraId="0E8E507B" w14:textId="15ED2E5A" w:rsidTr="00555389">
        <w:trPr>
          <w:trHeight w:val="858"/>
        </w:trPr>
        <w:tc>
          <w:tcPr>
            <w:tcW w:w="733" w:type="pct"/>
            <w:tcBorders>
              <w:top w:val="single" w:sz="4" w:space="0" w:color="auto"/>
              <w:bottom w:val="single" w:sz="4" w:space="0" w:color="auto"/>
            </w:tcBorders>
          </w:tcPr>
          <w:p w14:paraId="0B67BFB2" w14:textId="00F0EF83" w:rsidR="00CD591E" w:rsidRPr="00CD591E" w:rsidRDefault="00CD591E" w:rsidP="00CD591E">
            <w:pPr>
              <w:spacing w:after="40" w:line="240" w:lineRule="auto"/>
              <w:ind w:right="-124"/>
              <w:rPr>
                <w:rFonts w:cstheme="minorHAnsi"/>
                <w:sz w:val="20"/>
                <w:szCs w:val="20"/>
              </w:rPr>
            </w:pPr>
            <w:r w:rsidRPr="00CD591E">
              <w:rPr>
                <w:rFonts w:cstheme="minorHAnsi"/>
                <w:sz w:val="20"/>
                <w:szCs w:val="20"/>
              </w:rPr>
              <w:t>Put aside shopping / packages</w:t>
            </w:r>
          </w:p>
        </w:tc>
        <w:tc>
          <w:tcPr>
            <w:tcW w:w="401" w:type="pct"/>
            <w:tcBorders>
              <w:top w:val="single" w:sz="4" w:space="0" w:color="auto"/>
              <w:bottom w:val="single" w:sz="4" w:space="0" w:color="auto"/>
            </w:tcBorders>
            <w:vAlign w:val="center"/>
          </w:tcPr>
          <w:p w14:paraId="2631B4E8" w14:textId="3621243F" w:rsidR="00CD591E" w:rsidRPr="00CD591E" w:rsidRDefault="00CD591E" w:rsidP="00934B04">
            <w:pPr>
              <w:spacing w:after="40" w:line="240" w:lineRule="auto"/>
              <w:jc w:val="center"/>
              <w:rPr>
                <w:bCs/>
                <w:sz w:val="20"/>
                <w:szCs w:val="20"/>
              </w:rPr>
            </w:pPr>
            <w:r w:rsidRPr="00CD591E">
              <w:rPr>
                <w:sz w:val="20"/>
                <w:szCs w:val="20"/>
              </w:rPr>
              <w:t>3.24 (1.52)</w:t>
            </w:r>
          </w:p>
        </w:tc>
        <w:tc>
          <w:tcPr>
            <w:tcW w:w="135" w:type="pct"/>
            <w:tcBorders>
              <w:top w:val="single" w:sz="4" w:space="0" w:color="auto"/>
              <w:bottom w:val="single" w:sz="4" w:space="0" w:color="auto"/>
            </w:tcBorders>
            <w:vAlign w:val="center"/>
          </w:tcPr>
          <w:p w14:paraId="5BF5E652" w14:textId="77777777" w:rsidR="00CD591E" w:rsidRPr="00CD591E" w:rsidRDefault="00CD591E" w:rsidP="00934B04">
            <w:pPr>
              <w:spacing w:after="40" w:line="240" w:lineRule="auto"/>
              <w:jc w:val="center"/>
              <w:rPr>
                <w:bCs/>
                <w:sz w:val="20"/>
                <w:szCs w:val="20"/>
              </w:rPr>
            </w:pPr>
          </w:p>
        </w:tc>
        <w:tc>
          <w:tcPr>
            <w:tcW w:w="333" w:type="pct"/>
            <w:tcBorders>
              <w:top w:val="single" w:sz="4" w:space="0" w:color="auto"/>
              <w:bottom w:val="single" w:sz="4" w:space="0" w:color="auto"/>
            </w:tcBorders>
            <w:vAlign w:val="center"/>
          </w:tcPr>
          <w:p w14:paraId="0391C0EB" w14:textId="30784C72" w:rsidR="00CD591E" w:rsidRPr="00CD591E" w:rsidRDefault="00CD591E" w:rsidP="00934B04">
            <w:pPr>
              <w:spacing w:after="40" w:line="240" w:lineRule="auto"/>
              <w:jc w:val="center"/>
              <w:rPr>
                <w:bCs/>
                <w:sz w:val="20"/>
                <w:szCs w:val="20"/>
              </w:rPr>
            </w:pPr>
            <w:r w:rsidRPr="00CD591E">
              <w:rPr>
                <w:sz w:val="20"/>
                <w:szCs w:val="20"/>
              </w:rPr>
              <w:t>2.73 (1.59)</w:t>
            </w:r>
          </w:p>
        </w:tc>
        <w:tc>
          <w:tcPr>
            <w:tcW w:w="663" w:type="pct"/>
            <w:tcBorders>
              <w:top w:val="single" w:sz="4" w:space="0" w:color="auto"/>
              <w:bottom w:val="single" w:sz="4" w:space="0" w:color="auto"/>
            </w:tcBorders>
            <w:vAlign w:val="center"/>
          </w:tcPr>
          <w:p w14:paraId="12198244" w14:textId="77777777" w:rsidR="00CD591E" w:rsidRPr="00CD591E" w:rsidRDefault="00CD591E" w:rsidP="00934B04">
            <w:pPr>
              <w:spacing w:after="0" w:line="240" w:lineRule="auto"/>
              <w:ind w:left="-252" w:right="-248"/>
              <w:jc w:val="center"/>
              <w:rPr>
                <w:sz w:val="20"/>
                <w:szCs w:val="20"/>
              </w:rPr>
            </w:pPr>
            <w:r w:rsidRPr="00CD591E">
              <w:rPr>
                <w:sz w:val="20"/>
                <w:szCs w:val="20"/>
              </w:rPr>
              <w:t>-0.19</w:t>
            </w:r>
          </w:p>
          <w:p w14:paraId="09A2A4C8" w14:textId="77A71DCD" w:rsidR="00CD591E" w:rsidRPr="00CD591E" w:rsidRDefault="00CD591E" w:rsidP="00934B04">
            <w:pPr>
              <w:spacing w:after="0" w:line="240" w:lineRule="auto"/>
              <w:ind w:left="-252" w:right="-248"/>
              <w:jc w:val="center"/>
              <w:rPr>
                <w:sz w:val="20"/>
                <w:szCs w:val="20"/>
              </w:rPr>
            </w:pPr>
            <w:r w:rsidRPr="00CD591E">
              <w:rPr>
                <w:sz w:val="20"/>
                <w:szCs w:val="20"/>
              </w:rPr>
              <w:t>(-0.34 to -0.04)</w:t>
            </w:r>
          </w:p>
        </w:tc>
        <w:tc>
          <w:tcPr>
            <w:tcW w:w="274" w:type="pct"/>
            <w:tcBorders>
              <w:top w:val="single" w:sz="4" w:space="0" w:color="auto"/>
              <w:bottom w:val="single" w:sz="4" w:space="0" w:color="auto"/>
            </w:tcBorders>
            <w:vAlign w:val="center"/>
          </w:tcPr>
          <w:p w14:paraId="6EEED31D" w14:textId="2E64CDEE" w:rsidR="00CD591E" w:rsidRPr="009A08F2" w:rsidRDefault="00934B04" w:rsidP="00934B04">
            <w:pPr>
              <w:spacing w:after="0" w:line="240" w:lineRule="auto"/>
              <w:jc w:val="center"/>
              <w:rPr>
                <w:color w:val="FF0000"/>
                <w:sz w:val="20"/>
                <w:szCs w:val="20"/>
                <w:u w:val="single"/>
              </w:rPr>
            </w:pPr>
            <w:r w:rsidRPr="009A08F2">
              <w:rPr>
                <w:color w:val="FF0000"/>
                <w:sz w:val="20"/>
                <w:szCs w:val="20"/>
                <w:u w:val="single"/>
              </w:rPr>
              <w:t>0.34</w:t>
            </w:r>
          </w:p>
        </w:tc>
        <w:tc>
          <w:tcPr>
            <w:tcW w:w="332" w:type="pct"/>
            <w:tcBorders>
              <w:top w:val="single" w:sz="4" w:space="0" w:color="auto"/>
              <w:bottom w:val="single" w:sz="4" w:space="0" w:color="auto"/>
            </w:tcBorders>
            <w:vAlign w:val="center"/>
          </w:tcPr>
          <w:p w14:paraId="3F9842FB" w14:textId="74E0CB94" w:rsidR="00CD591E" w:rsidRPr="00CD591E" w:rsidRDefault="00CD591E" w:rsidP="00934B04">
            <w:pPr>
              <w:spacing w:after="0" w:line="240" w:lineRule="auto"/>
              <w:jc w:val="center"/>
              <w:rPr>
                <w:bCs/>
                <w:sz w:val="20"/>
                <w:szCs w:val="20"/>
              </w:rPr>
            </w:pPr>
            <w:r w:rsidRPr="00CD591E">
              <w:rPr>
                <w:sz w:val="20"/>
                <w:szCs w:val="20"/>
              </w:rPr>
              <w:t>3.44 (1.41)</w:t>
            </w:r>
          </w:p>
        </w:tc>
        <w:tc>
          <w:tcPr>
            <w:tcW w:w="596" w:type="pct"/>
            <w:tcBorders>
              <w:top w:val="single" w:sz="4" w:space="0" w:color="auto"/>
              <w:bottom w:val="single" w:sz="4" w:space="0" w:color="auto"/>
            </w:tcBorders>
            <w:vAlign w:val="center"/>
          </w:tcPr>
          <w:p w14:paraId="6C45239C" w14:textId="77777777" w:rsidR="00CD591E" w:rsidRPr="00CD591E" w:rsidRDefault="00CD591E" w:rsidP="00934B04">
            <w:pPr>
              <w:spacing w:after="0" w:line="240" w:lineRule="auto"/>
              <w:ind w:left="-242" w:right="-259"/>
              <w:jc w:val="center"/>
              <w:rPr>
                <w:sz w:val="20"/>
                <w:szCs w:val="20"/>
              </w:rPr>
            </w:pPr>
            <w:r w:rsidRPr="00CD591E">
              <w:rPr>
                <w:sz w:val="20"/>
                <w:szCs w:val="20"/>
              </w:rPr>
              <w:t>-0.02</w:t>
            </w:r>
          </w:p>
          <w:p w14:paraId="4F4E651C" w14:textId="3374115B" w:rsidR="00CD591E" w:rsidRPr="00CD591E" w:rsidRDefault="00CD591E" w:rsidP="00934B04">
            <w:pPr>
              <w:spacing w:after="0" w:line="240" w:lineRule="auto"/>
              <w:ind w:left="-242" w:right="-259"/>
              <w:jc w:val="center"/>
              <w:rPr>
                <w:sz w:val="20"/>
                <w:szCs w:val="20"/>
              </w:rPr>
            </w:pPr>
            <w:r w:rsidRPr="00CD591E">
              <w:rPr>
                <w:sz w:val="20"/>
                <w:szCs w:val="20"/>
              </w:rPr>
              <w:t>(-0.12 to 0.09)</w:t>
            </w:r>
          </w:p>
        </w:tc>
        <w:tc>
          <w:tcPr>
            <w:tcW w:w="277" w:type="pct"/>
            <w:tcBorders>
              <w:top w:val="single" w:sz="4" w:space="0" w:color="auto"/>
              <w:bottom w:val="single" w:sz="4" w:space="0" w:color="auto"/>
            </w:tcBorders>
            <w:vAlign w:val="center"/>
          </w:tcPr>
          <w:p w14:paraId="73623BC7" w14:textId="1410720C" w:rsidR="00CD591E" w:rsidRPr="009A08F2" w:rsidRDefault="00934B04" w:rsidP="00934B04">
            <w:pPr>
              <w:spacing w:after="0" w:line="240" w:lineRule="auto"/>
              <w:ind w:left="-300" w:right="-231"/>
              <w:jc w:val="center"/>
              <w:rPr>
                <w:color w:val="FF0000"/>
                <w:sz w:val="20"/>
                <w:szCs w:val="20"/>
                <w:u w:val="single"/>
              </w:rPr>
            </w:pPr>
            <w:r w:rsidRPr="009A08F2">
              <w:rPr>
                <w:color w:val="FF0000"/>
                <w:sz w:val="20"/>
                <w:szCs w:val="20"/>
                <w:u w:val="single"/>
              </w:rPr>
              <w:t>0.13</w:t>
            </w:r>
          </w:p>
        </w:tc>
        <w:tc>
          <w:tcPr>
            <w:tcW w:w="333" w:type="pct"/>
            <w:tcBorders>
              <w:top w:val="single" w:sz="4" w:space="0" w:color="auto"/>
              <w:bottom w:val="single" w:sz="4" w:space="0" w:color="auto"/>
            </w:tcBorders>
            <w:vAlign w:val="center"/>
          </w:tcPr>
          <w:p w14:paraId="0D89B96B" w14:textId="258B7DB4" w:rsidR="00CD591E" w:rsidRPr="00CD591E" w:rsidRDefault="00CD591E" w:rsidP="00934B04">
            <w:pPr>
              <w:spacing w:after="0" w:line="240" w:lineRule="auto"/>
              <w:jc w:val="center"/>
              <w:rPr>
                <w:bCs/>
                <w:sz w:val="20"/>
                <w:szCs w:val="20"/>
              </w:rPr>
            </w:pPr>
            <w:r w:rsidRPr="00CD591E">
              <w:rPr>
                <w:sz w:val="20"/>
                <w:szCs w:val="20"/>
              </w:rPr>
              <w:t>3.37 (1.52)</w:t>
            </w:r>
          </w:p>
        </w:tc>
        <w:tc>
          <w:tcPr>
            <w:tcW w:w="657" w:type="pct"/>
            <w:tcBorders>
              <w:top w:val="single" w:sz="4" w:space="0" w:color="auto"/>
              <w:bottom w:val="single" w:sz="4" w:space="0" w:color="auto"/>
            </w:tcBorders>
            <w:vAlign w:val="center"/>
          </w:tcPr>
          <w:p w14:paraId="779AF3F7" w14:textId="27CDAF43" w:rsidR="00CD591E" w:rsidRPr="00CD591E" w:rsidRDefault="00CD591E" w:rsidP="00934B04">
            <w:pPr>
              <w:spacing w:after="0" w:line="240" w:lineRule="auto"/>
              <w:ind w:left="-249" w:right="-394" w:hanging="141"/>
              <w:jc w:val="center"/>
              <w:rPr>
                <w:sz w:val="20"/>
                <w:szCs w:val="20"/>
              </w:rPr>
            </w:pPr>
            <w:r w:rsidRPr="00CD591E">
              <w:rPr>
                <w:sz w:val="20"/>
                <w:szCs w:val="20"/>
              </w:rPr>
              <w:t xml:space="preserve">0.06 </w:t>
            </w:r>
            <w:r w:rsidRPr="00CD591E">
              <w:rPr>
                <w:sz w:val="20"/>
                <w:szCs w:val="20"/>
              </w:rPr>
              <w:br/>
              <w:t>(0.01 to 0.11)</w:t>
            </w:r>
          </w:p>
        </w:tc>
        <w:tc>
          <w:tcPr>
            <w:tcW w:w="266" w:type="pct"/>
            <w:tcBorders>
              <w:top w:val="single" w:sz="4" w:space="0" w:color="auto"/>
              <w:bottom w:val="single" w:sz="4" w:space="0" w:color="auto"/>
            </w:tcBorders>
            <w:vAlign w:val="center"/>
          </w:tcPr>
          <w:p w14:paraId="4717E678" w14:textId="0A26C81F" w:rsidR="00CD591E" w:rsidRPr="009A08F2" w:rsidRDefault="00934B04" w:rsidP="00934B04">
            <w:pPr>
              <w:spacing w:after="0" w:line="240" w:lineRule="auto"/>
              <w:ind w:left="-242" w:right="-688" w:hanging="480"/>
              <w:jc w:val="center"/>
              <w:rPr>
                <w:color w:val="FF0000"/>
                <w:sz w:val="20"/>
                <w:szCs w:val="20"/>
                <w:u w:val="single"/>
              </w:rPr>
            </w:pPr>
            <w:r w:rsidRPr="009A08F2">
              <w:rPr>
                <w:color w:val="FF0000"/>
                <w:sz w:val="20"/>
                <w:szCs w:val="20"/>
                <w:u w:val="single"/>
              </w:rPr>
              <w:t>0.08</w:t>
            </w:r>
          </w:p>
        </w:tc>
      </w:tr>
      <w:tr w:rsidR="00934B04" w:rsidRPr="002D1E3A" w14:paraId="71BEEBB7" w14:textId="7AF17723" w:rsidTr="00555389">
        <w:trPr>
          <w:trHeight w:val="426"/>
        </w:trPr>
        <w:tc>
          <w:tcPr>
            <w:tcW w:w="733" w:type="pct"/>
            <w:tcBorders>
              <w:top w:val="single" w:sz="4" w:space="0" w:color="auto"/>
              <w:bottom w:val="single" w:sz="4" w:space="0" w:color="auto"/>
            </w:tcBorders>
          </w:tcPr>
          <w:p w14:paraId="3C5D422A" w14:textId="18C97156" w:rsidR="00CD591E" w:rsidRPr="00CD591E" w:rsidRDefault="00CD591E" w:rsidP="00CD591E">
            <w:pPr>
              <w:spacing w:after="40" w:line="240" w:lineRule="auto"/>
              <w:ind w:right="-124"/>
              <w:rPr>
                <w:rFonts w:cstheme="minorHAnsi"/>
                <w:sz w:val="20"/>
                <w:szCs w:val="20"/>
              </w:rPr>
            </w:pPr>
            <w:r w:rsidRPr="00CD591E">
              <w:rPr>
                <w:rFonts w:cstheme="minorHAnsi"/>
                <w:sz w:val="20"/>
                <w:szCs w:val="20"/>
              </w:rPr>
              <w:t>Self- isolate in own room</w:t>
            </w:r>
          </w:p>
        </w:tc>
        <w:tc>
          <w:tcPr>
            <w:tcW w:w="401" w:type="pct"/>
            <w:tcBorders>
              <w:top w:val="single" w:sz="4" w:space="0" w:color="auto"/>
              <w:bottom w:val="single" w:sz="4" w:space="0" w:color="auto"/>
            </w:tcBorders>
            <w:vAlign w:val="center"/>
          </w:tcPr>
          <w:p w14:paraId="60C01248" w14:textId="030DBB79" w:rsidR="00CD591E" w:rsidRPr="00CD591E" w:rsidRDefault="00CD591E" w:rsidP="00934B04">
            <w:pPr>
              <w:spacing w:after="40" w:line="240" w:lineRule="auto"/>
              <w:jc w:val="center"/>
              <w:rPr>
                <w:bCs/>
                <w:sz w:val="20"/>
                <w:szCs w:val="20"/>
              </w:rPr>
            </w:pPr>
            <w:r w:rsidRPr="00CD591E">
              <w:rPr>
                <w:sz w:val="20"/>
                <w:szCs w:val="20"/>
              </w:rPr>
              <w:t>2.94 (1.28)</w:t>
            </w:r>
          </w:p>
        </w:tc>
        <w:tc>
          <w:tcPr>
            <w:tcW w:w="135" w:type="pct"/>
            <w:tcBorders>
              <w:top w:val="single" w:sz="4" w:space="0" w:color="auto"/>
              <w:bottom w:val="single" w:sz="4" w:space="0" w:color="auto"/>
            </w:tcBorders>
            <w:vAlign w:val="center"/>
          </w:tcPr>
          <w:p w14:paraId="438A49DE" w14:textId="77777777" w:rsidR="00CD591E" w:rsidRPr="00CD591E" w:rsidRDefault="00CD591E" w:rsidP="00934B04">
            <w:pPr>
              <w:spacing w:after="40" w:line="240" w:lineRule="auto"/>
              <w:jc w:val="center"/>
              <w:rPr>
                <w:bCs/>
                <w:sz w:val="20"/>
                <w:szCs w:val="20"/>
              </w:rPr>
            </w:pPr>
          </w:p>
        </w:tc>
        <w:tc>
          <w:tcPr>
            <w:tcW w:w="333" w:type="pct"/>
            <w:tcBorders>
              <w:top w:val="single" w:sz="4" w:space="0" w:color="auto"/>
              <w:bottom w:val="single" w:sz="4" w:space="0" w:color="auto"/>
            </w:tcBorders>
            <w:vAlign w:val="center"/>
          </w:tcPr>
          <w:p w14:paraId="2B40B133" w14:textId="40DDD285" w:rsidR="00CD591E" w:rsidRPr="00CD591E" w:rsidRDefault="00CD591E" w:rsidP="00934B04">
            <w:pPr>
              <w:spacing w:after="40" w:line="240" w:lineRule="auto"/>
              <w:jc w:val="center"/>
              <w:rPr>
                <w:bCs/>
                <w:sz w:val="20"/>
                <w:szCs w:val="20"/>
              </w:rPr>
            </w:pPr>
            <w:r w:rsidRPr="00CD591E">
              <w:rPr>
                <w:sz w:val="20"/>
                <w:szCs w:val="20"/>
              </w:rPr>
              <w:t>3.08 (1.41)</w:t>
            </w:r>
          </w:p>
        </w:tc>
        <w:tc>
          <w:tcPr>
            <w:tcW w:w="663" w:type="pct"/>
            <w:tcBorders>
              <w:top w:val="single" w:sz="4" w:space="0" w:color="auto"/>
              <w:bottom w:val="single" w:sz="4" w:space="0" w:color="auto"/>
            </w:tcBorders>
            <w:vAlign w:val="center"/>
          </w:tcPr>
          <w:p w14:paraId="6BDACC6A" w14:textId="18E20FB0" w:rsidR="00CD591E" w:rsidRPr="00CD591E" w:rsidRDefault="00CD591E" w:rsidP="00934B04">
            <w:pPr>
              <w:spacing w:after="0" w:line="240" w:lineRule="auto"/>
              <w:ind w:left="-252" w:right="-248"/>
              <w:jc w:val="center"/>
              <w:rPr>
                <w:sz w:val="20"/>
                <w:szCs w:val="20"/>
              </w:rPr>
            </w:pPr>
            <w:r w:rsidRPr="00CD591E">
              <w:rPr>
                <w:sz w:val="20"/>
                <w:szCs w:val="20"/>
              </w:rPr>
              <w:t xml:space="preserve">0.10 </w:t>
            </w:r>
            <w:r w:rsidRPr="00CD591E">
              <w:rPr>
                <w:sz w:val="20"/>
                <w:szCs w:val="20"/>
              </w:rPr>
              <w:br/>
              <w:t>(0.02 to 0.18)</w:t>
            </w:r>
          </w:p>
        </w:tc>
        <w:tc>
          <w:tcPr>
            <w:tcW w:w="274" w:type="pct"/>
            <w:tcBorders>
              <w:top w:val="single" w:sz="4" w:space="0" w:color="auto"/>
              <w:bottom w:val="single" w:sz="4" w:space="0" w:color="auto"/>
            </w:tcBorders>
            <w:vAlign w:val="center"/>
          </w:tcPr>
          <w:p w14:paraId="5C88BF21" w14:textId="0909893D" w:rsidR="00CD591E" w:rsidRPr="009A08F2" w:rsidRDefault="00934B04" w:rsidP="00934B04">
            <w:pPr>
              <w:spacing w:after="0" w:line="240" w:lineRule="auto"/>
              <w:jc w:val="center"/>
              <w:rPr>
                <w:color w:val="FF0000"/>
                <w:sz w:val="20"/>
                <w:szCs w:val="20"/>
                <w:u w:val="single"/>
              </w:rPr>
            </w:pPr>
            <w:r w:rsidRPr="009A08F2">
              <w:rPr>
                <w:color w:val="FF0000"/>
                <w:sz w:val="20"/>
                <w:szCs w:val="20"/>
                <w:u w:val="single"/>
              </w:rPr>
              <w:t>0.</w:t>
            </w:r>
            <w:r w:rsidR="00555389" w:rsidRPr="009A08F2">
              <w:rPr>
                <w:color w:val="FF0000"/>
                <w:sz w:val="20"/>
                <w:szCs w:val="20"/>
                <w:u w:val="single"/>
              </w:rPr>
              <w:t>12</w:t>
            </w:r>
          </w:p>
        </w:tc>
        <w:tc>
          <w:tcPr>
            <w:tcW w:w="332" w:type="pct"/>
            <w:tcBorders>
              <w:top w:val="single" w:sz="4" w:space="0" w:color="auto"/>
              <w:bottom w:val="single" w:sz="4" w:space="0" w:color="auto"/>
            </w:tcBorders>
            <w:vAlign w:val="center"/>
          </w:tcPr>
          <w:p w14:paraId="43E0E503" w14:textId="5B260488" w:rsidR="00CD591E" w:rsidRPr="00CD591E" w:rsidRDefault="00CD591E" w:rsidP="00934B04">
            <w:pPr>
              <w:spacing w:after="0" w:line="240" w:lineRule="auto"/>
              <w:jc w:val="center"/>
              <w:rPr>
                <w:bCs/>
                <w:sz w:val="20"/>
                <w:szCs w:val="20"/>
              </w:rPr>
            </w:pPr>
            <w:r w:rsidRPr="00CD591E">
              <w:rPr>
                <w:sz w:val="20"/>
                <w:szCs w:val="20"/>
              </w:rPr>
              <w:t>2.97 (1.23)</w:t>
            </w:r>
          </w:p>
        </w:tc>
        <w:tc>
          <w:tcPr>
            <w:tcW w:w="596" w:type="pct"/>
            <w:tcBorders>
              <w:top w:val="single" w:sz="4" w:space="0" w:color="auto"/>
              <w:bottom w:val="single" w:sz="4" w:space="0" w:color="auto"/>
            </w:tcBorders>
            <w:vAlign w:val="center"/>
          </w:tcPr>
          <w:p w14:paraId="25BE6A26" w14:textId="66F3282F" w:rsidR="00CD591E" w:rsidRPr="00CD591E" w:rsidRDefault="00CD591E" w:rsidP="00934B04">
            <w:pPr>
              <w:spacing w:after="0" w:line="240" w:lineRule="auto"/>
              <w:ind w:left="-242" w:right="-259"/>
              <w:jc w:val="center"/>
              <w:rPr>
                <w:sz w:val="20"/>
                <w:szCs w:val="20"/>
              </w:rPr>
            </w:pPr>
            <w:r w:rsidRPr="00CD591E">
              <w:rPr>
                <w:sz w:val="20"/>
                <w:szCs w:val="20"/>
              </w:rPr>
              <w:t xml:space="preserve">0.07 </w:t>
            </w:r>
            <w:r w:rsidRPr="00CD591E">
              <w:rPr>
                <w:sz w:val="20"/>
                <w:szCs w:val="20"/>
              </w:rPr>
              <w:br/>
              <w:t>(0.01 to 0.13)</w:t>
            </w:r>
          </w:p>
        </w:tc>
        <w:tc>
          <w:tcPr>
            <w:tcW w:w="277" w:type="pct"/>
            <w:tcBorders>
              <w:top w:val="single" w:sz="4" w:space="0" w:color="auto"/>
              <w:bottom w:val="single" w:sz="4" w:space="0" w:color="auto"/>
            </w:tcBorders>
            <w:vAlign w:val="center"/>
          </w:tcPr>
          <w:p w14:paraId="75CBEADA" w14:textId="58EC6D5D" w:rsidR="00CD591E" w:rsidRPr="009A08F2" w:rsidRDefault="00555389" w:rsidP="00934B04">
            <w:pPr>
              <w:spacing w:after="0" w:line="240" w:lineRule="auto"/>
              <w:ind w:left="-300" w:right="-231"/>
              <w:jc w:val="center"/>
              <w:rPr>
                <w:color w:val="FF0000"/>
                <w:sz w:val="20"/>
                <w:szCs w:val="20"/>
                <w:u w:val="single"/>
              </w:rPr>
            </w:pPr>
            <w:r w:rsidRPr="009A08F2">
              <w:rPr>
                <w:color w:val="FF0000"/>
                <w:sz w:val="20"/>
                <w:szCs w:val="20"/>
                <w:u w:val="single"/>
              </w:rPr>
              <w:t>0.03</w:t>
            </w:r>
          </w:p>
        </w:tc>
        <w:tc>
          <w:tcPr>
            <w:tcW w:w="333" w:type="pct"/>
            <w:tcBorders>
              <w:top w:val="single" w:sz="4" w:space="0" w:color="auto"/>
              <w:bottom w:val="single" w:sz="4" w:space="0" w:color="auto"/>
            </w:tcBorders>
            <w:vAlign w:val="center"/>
          </w:tcPr>
          <w:p w14:paraId="14FB0747" w14:textId="1A9C35E2" w:rsidR="00CD591E" w:rsidRPr="00CD591E" w:rsidRDefault="00CD591E" w:rsidP="00934B04">
            <w:pPr>
              <w:spacing w:after="0" w:line="240" w:lineRule="auto"/>
              <w:jc w:val="center"/>
              <w:rPr>
                <w:bCs/>
                <w:sz w:val="20"/>
                <w:szCs w:val="20"/>
              </w:rPr>
            </w:pPr>
            <w:r w:rsidRPr="00CD591E">
              <w:rPr>
                <w:sz w:val="20"/>
                <w:szCs w:val="20"/>
              </w:rPr>
              <w:t>2.87 (1.17)</w:t>
            </w:r>
          </w:p>
        </w:tc>
        <w:tc>
          <w:tcPr>
            <w:tcW w:w="657" w:type="pct"/>
            <w:tcBorders>
              <w:top w:val="single" w:sz="4" w:space="0" w:color="auto"/>
              <w:bottom w:val="single" w:sz="4" w:space="0" w:color="auto"/>
            </w:tcBorders>
            <w:vAlign w:val="center"/>
          </w:tcPr>
          <w:p w14:paraId="7D52EF9A" w14:textId="18FBA46E" w:rsidR="00CD591E" w:rsidRPr="00CD591E" w:rsidRDefault="00CD591E" w:rsidP="00934B04">
            <w:pPr>
              <w:spacing w:after="0" w:line="240" w:lineRule="auto"/>
              <w:ind w:left="-242" w:right="-83"/>
              <w:jc w:val="center"/>
              <w:rPr>
                <w:sz w:val="20"/>
                <w:szCs w:val="20"/>
              </w:rPr>
            </w:pPr>
            <w:r w:rsidRPr="00CD591E">
              <w:rPr>
                <w:sz w:val="20"/>
                <w:szCs w:val="20"/>
              </w:rPr>
              <w:t xml:space="preserve">0.06 </w:t>
            </w:r>
            <w:r w:rsidRPr="00CD591E">
              <w:rPr>
                <w:sz w:val="20"/>
                <w:szCs w:val="20"/>
              </w:rPr>
              <w:br/>
              <w:t>(0.04 to 0.09)</w:t>
            </w:r>
          </w:p>
        </w:tc>
        <w:tc>
          <w:tcPr>
            <w:tcW w:w="266" w:type="pct"/>
            <w:tcBorders>
              <w:top w:val="single" w:sz="4" w:space="0" w:color="auto"/>
              <w:bottom w:val="single" w:sz="4" w:space="0" w:color="auto"/>
            </w:tcBorders>
            <w:vAlign w:val="center"/>
          </w:tcPr>
          <w:p w14:paraId="1C7468FC" w14:textId="2B393922" w:rsidR="00CD591E" w:rsidRPr="009A08F2" w:rsidRDefault="00555389" w:rsidP="00934B04">
            <w:pPr>
              <w:spacing w:after="0" w:line="240" w:lineRule="auto"/>
              <w:ind w:left="-242" w:right="-688" w:hanging="480"/>
              <w:jc w:val="center"/>
              <w:rPr>
                <w:color w:val="FF0000"/>
                <w:sz w:val="20"/>
                <w:szCs w:val="20"/>
                <w:u w:val="single"/>
              </w:rPr>
            </w:pPr>
            <w:r w:rsidRPr="009A08F2">
              <w:rPr>
                <w:color w:val="FF0000"/>
                <w:sz w:val="20"/>
                <w:szCs w:val="20"/>
                <w:u w:val="single"/>
              </w:rPr>
              <w:t>0.05</w:t>
            </w:r>
          </w:p>
        </w:tc>
      </w:tr>
      <w:tr w:rsidR="00934B04" w:rsidRPr="002D1E3A" w14:paraId="7693A36E" w14:textId="38EC5B59" w:rsidTr="00555389">
        <w:trPr>
          <w:trHeight w:val="590"/>
        </w:trPr>
        <w:tc>
          <w:tcPr>
            <w:tcW w:w="733" w:type="pct"/>
            <w:tcBorders>
              <w:top w:val="single" w:sz="4" w:space="0" w:color="auto"/>
              <w:bottom w:val="single" w:sz="4" w:space="0" w:color="auto"/>
            </w:tcBorders>
          </w:tcPr>
          <w:p w14:paraId="11852678" w14:textId="08DFCA69" w:rsidR="00CD591E" w:rsidRPr="00CD591E" w:rsidRDefault="00CD591E" w:rsidP="00CD591E">
            <w:pPr>
              <w:spacing w:after="40" w:line="240" w:lineRule="auto"/>
              <w:ind w:right="-124"/>
              <w:rPr>
                <w:rFonts w:cstheme="minorHAnsi"/>
                <w:sz w:val="20"/>
                <w:szCs w:val="20"/>
              </w:rPr>
            </w:pPr>
            <w:r w:rsidRPr="00CD591E">
              <w:rPr>
                <w:rFonts w:cstheme="minorHAnsi"/>
                <w:sz w:val="20"/>
                <w:szCs w:val="20"/>
              </w:rPr>
              <w:t>Wear face covering</w:t>
            </w:r>
          </w:p>
        </w:tc>
        <w:tc>
          <w:tcPr>
            <w:tcW w:w="401" w:type="pct"/>
            <w:tcBorders>
              <w:top w:val="single" w:sz="4" w:space="0" w:color="auto"/>
              <w:bottom w:val="single" w:sz="4" w:space="0" w:color="auto"/>
            </w:tcBorders>
            <w:vAlign w:val="center"/>
          </w:tcPr>
          <w:p w14:paraId="3C218490" w14:textId="0C64C556" w:rsidR="00CD591E" w:rsidRPr="00CD591E" w:rsidRDefault="00CD591E" w:rsidP="00934B04">
            <w:pPr>
              <w:spacing w:after="40" w:line="240" w:lineRule="auto"/>
              <w:jc w:val="center"/>
              <w:rPr>
                <w:bCs/>
                <w:sz w:val="20"/>
                <w:szCs w:val="20"/>
              </w:rPr>
            </w:pPr>
            <w:r w:rsidRPr="00CD591E">
              <w:rPr>
                <w:sz w:val="20"/>
                <w:szCs w:val="20"/>
              </w:rPr>
              <w:t>1.95 (1.37)</w:t>
            </w:r>
          </w:p>
        </w:tc>
        <w:tc>
          <w:tcPr>
            <w:tcW w:w="135" w:type="pct"/>
            <w:tcBorders>
              <w:top w:val="single" w:sz="4" w:space="0" w:color="auto"/>
              <w:bottom w:val="single" w:sz="4" w:space="0" w:color="auto"/>
            </w:tcBorders>
            <w:vAlign w:val="center"/>
          </w:tcPr>
          <w:p w14:paraId="6CE76047" w14:textId="77777777" w:rsidR="00CD591E" w:rsidRPr="00CD591E" w:rsidRDefault="00CD591E" w:rsidP="00934B04">
            <w:pPr>
              <w:spacing w:after="40" w:line="240" w:lineRule="auto"/>
              <w:jc w:val="center"/>
              <w:rPr>
                <w:bCs/>
                <w:sz w:val="20"/>
                <w:szCs w:val="20"/>
              </w:rPr>
            </w:pPr>
          </w:p>
        </w:tc>
        <w:tc>
          <w:tcPr>
            <w:tcW w:w="333" w:type="pct"/>
            <w:tcBorders>
              <w:top w:val="single" w:sz="4" w:space="0" w:color="auto"/>
              <w:bottom w:val="single" w:sz="4" w:space="0" w:color="auto"/>
            </w:tcBorders>
            <w:vAlign w:val="center"/>
          </w:tcPr>
          <w:p w14:paraId="03656714" w14:textId="10F327A5" w:rsidR="00CD591E" w:rsidRPr="00CD591E" w:rsidRDefault="00CD591E" w:rsidP="00934B04">
            <w:pPr>
              <w:spacing w:after="40" w:line="240" w:lineRule="auto"/>
              <w:jc w:val="center"/>
              <w:rPr>
                <w:bCs/>
                <w:sz w:val="20"/>
                <w:szCs w:val="20"/>
              </w:rPr>
            </w:pPr>
            <w:r w:rsidRPr="00CD591E">
              <w:rPr>
                <w:sz w:val="20"/>
                <w:szCs w:val="20"/>
              </w:rPr>
              <w:t>2.19 (1.50)</w:t>
            </w:r>
          </w:p>
        </w:tc>
        <w:tc>
          <w:tcPr>
            <w:tcW w:w="663" w:type="pct"/>
            <w:tcBorders>
              <w:top w:val="single" w:sz="4" w:space="0" w:color="auto"/>
              <w:bottom w:val="single" w:sz="4" w:space="0" w:color="auto"/>
            </w:tcBorders>
            <w:vAlign w:val="center"/>
          </w:tcPr>
          <w:p w14:paraId="5B44AFA5" w14:textId="77777777" w:rsidR="00CD591E" w:rsidRPr="00CD591E" w:rsidRDefault="00CD591E" w:rsidP="00934B04">
            <w:pPr>
              <w:spacing w:after="0" w:line="240" w:lineRule="auto"/>
              <w:ind w:left="-252" w:right="-248"/>
              <w:jc w:val="center"/>
              <w:rPr>
                <w:sz w:val="20"/>
                <w:szCs w:val="20"/>
              </w:rPr>
            </w:pPr>
            <w:r w:rsidRPr="00CD591E">
              <w:rPr>
                <w:sz w:val="20"/>
                <w:szCs w:val="20"/>
              </w:rPr>
              <w:t>0.03</w:t>
            </w:r>
          </w:p>
          <w:p w14:paraId="6430114D" w14:textId="75132A73" w:rsidR="00CD591E" w:rsidRPr="00CD591E" w:rsidRDefault="00CD591E" w:rsidP="00934B04">
            <w:pPr>
              <w:spacing w:after="0" w:line="240" w:lineRule="auto"/>
              <w:ind w:left="-252" w:right="-248"/>
              <w:jc w:val="center"/>
              <w:rPr>
                <w:sz w:val="20"/>
                <w:szCs w:val="20"/>
              </w:rPr>
            </w:pPr>
            <w:r w:rsidRPr="00CD591E">
              <w:rPr>
                <w:sz w:val="20"/>
                <w:szCs w:val="20"/>
              </w:rPr>
              <w:t>(-0.11 to 0.17)</w:t>
            </w:r>
          </w:p>
        </w:tc>
        <w:tc>
          <w:tcPr>
            <w:tcW w:w="274" w:type="pct"/>
            <w:tcBorders>
              <w:top w:val="single" w:sz="4" w:space="0" w:color="auto"/>
              <w:bottom w:val="single" w:sz="4" w:space="0" w:color="auto"/>
            </w:tcBorders>
            <w:vAlign w:val="center"/>
          </w:tcPr>
          <w:p w14:paraId="33D85929" w14:textId="23B15017" w:rsidR="00CD591E" w:rsidRPr="009A08F2" w:rsidRDefault="00555389" w:rsidP="00934B04">
            <w:pPr>
              <w:spacing w:after="0" w:line="240" w:lineRule="auto"/>
              <w:jc w:val="center"/>
              <w:rPr>
                <w:color w:val="FF0000"/>
                <w:sz w:val="20"/>
                <w:szCs w:val="20"/>
                <w:u w:val="single"/>
              </w:rPr>
            </w:pPr>
            <w:r w:rsidRPr="009A08F2">
              <w:rPr>
                <w:color w:val="FF0000"/>
                <w:sz w:val="20"/>
                <w:szCs w:val="20"/>
                <w:u w:val="single"/>
              </w:rPr>
              <w:t>0.18</w:t>
            </w:r>
          </w:p>
        </w:tc>
        <w:tc>
          <w:tcPr>
            <w:tcW w:w="332" w:type="pct"/>
            <w:tcBorders>
              <w:top w:val="single" w:sz="4" w:space="0" w:color="auto"/>
              <w:bottom w:val="single" w:sz="4" w:space="0" w:color="auto"/>
            </w:tcBorders>
            <w:vAlign w:val="center"/>
          </w:tcPr>
          <w:p w14:paraId="2314A92A" w14:textId="05193A25" w:rsidR="00CD591E" w:rsidRPr="00CD591E" w:rsidRDefault="00CD591E" w:rsidP="00934B04">
            <w:pPr>
              <w:spacing w:after="0" w:line="240" w:lineRule="auto"/>
              <w:jc w:val="center"/>
              <w:rPr>
                <w:bCs/>
                <w:sz w:val="20"/>
                <w:szCs w:val="20"/>
              </w:rPr>
            </w:pPr>
            <w:r w:rsidRPr="00CD591E">
              <w:rPr>
                <w:sz w:val="20"/>
                <w:szCs w:val="20"/>
              </w:rPr>
              <w:t>2.15 (1.47)</w:t>
            </w:r>
          </w:p>
        </w:tc>
        <w:tc>
          <w:tcPr>
            <w:tcW w:w="596" w:type="pct"/>
            <w:tcBorders>
              <w:top w:val="single" w:sz="4" w:space="0" w:color="auto"/>
              <w:bottom w:val="single" w:sz="4" w:space="0" w:color="auto"/>
            </w:tcBorders>
            <w:vAlign w:val="center"/>
          </w:tcPr>
          <w:p w14:paraId="5831EC9F" w14:textId="77777777" w:rsidR="00CD591E" w:rsidRPr="00CD591E" w:rsidRDefault="00CD591E" w:rsidP="00934B04">
            <w:pPr>
              <w:spacing w:after="0" w:line="240" w:lineRule="auto"/>
              <w:ind w:left="-242" w:right="-259"/>
              <w:jc w:val="center"/>
              <w:rPr>
                <w:sz w:val="20"/>
                <w:szCs w:val="20"/>
              </w:rPr>
            </w:pPr>
            <w:r w:rsidRPr="00CD591E">
              <w:rPr>
                <w:sz w:val="20"/>
                <w:szCs w:val="20"/>
              </w:rPr>
              <w:t>0.08</w:t>
            </w:r>
          </w:p>
          <w:p w14:paraId="6AAA8333" w14:textId="0E4F7764" w:rsidR="00CD591E" w:rsidRPr="00CD591E" w:rsidRDefault="00CD591E" w:rsidP="00934B04">
            <w:pPr>
              <w:spacing w:after="0" w:line="240" w:lineRule="auto"/>
              <w:ind w:left="-242" w:right="-259"/>
              <w:jc w:val="center"/>
              <w:rPr>
                <w:sz w:val="20"/>
                <w:szCs w:val="20"/>
              </w:rPr>
            </w:pPr>
            <w:r w:rsidRPr="00CD591E">
              <w:rPr>
                <w:sz w:val="20"/>
                <w:szCs w:val="20"/>
              </w:rPr>
              <w:t>(-0.01 to 0.18)</w:t>
            </w:r>
          </w:p>
        </w:tc>
        <w:tc>
          <w:tcPr>
            <w:tcW w:w="277" w:type="pct"/>
            <w:tcBorders>
              <w:top w:val="single" w:sz="4" w:space="0" w:color="auto"/>
              <w:bottom w:val="single" w:sz="4" w:space="0" w:color="auto"/>
            </w:tcBorders>
            <w:vAlign w:val="center"/>
          </w:tcPr>
          <w:p w14:paraId="5EDE2BCD" w14:textId="5667EB3B" w:rsidR="00CD591E" w:rsidRPr="009A08F2" w:rsidRDefault="00555389" w:rsidP="00934B04">
            <w:pPr>
              <w:spacing w:after="0" w:line="240" w:lineRule="auto"/>
              <w:ind w:left="-300" w:right="-231"/>
              <w:jc w:val="center"/>
              <w:rPr>
                <w:color w:val="FF0000"/>
                <w:sz w:val="20"/>
                <w:szCs w:val="20"/>
                <w:u w:val="single"/>
              </w:rPr>
            </w:pPr>
            <w:r w:rsidRPr="009A08F2">
              <w:rPr>
                <w:color w:val="FF0000"/>
                <w:sz w:val="20"/>
                <w:szCs w:val="20"/>
                <w:u w:val="single"/>
              </w:rPr>
              <w:t>0.15</w:t>
            </w:r>
          </w:p>
        </w:tc>
        <w:tc>
          <w:tcPr>
            <w:tcW w:w="333" w:type="pct"/>
            <w:tcBorders>
              <w:top w:val="single" w:sz="4" w:space="0" w:color="auto"/>
              <w:bottom w:val="single" w:sz="4" w:space="0" w:color="auto"/>
            </w:tcBorders>
            <w:vAlign w:val="center"/>
          </w:tcPr>
          <w:p w14:paraId="2A783EA7" w14:textId="2AFD9F8A" w:rsidR="00CD591E" w:rsidRPr="00CD591E" w:rsidRDefault="00CD591E" w:rsidP="00934B04">
            <w:pPr>
              <w:spacing w:after="0" w:line="240" w:lineRule="auto"/>
              <w:jc w:val="center"/>
              <w:rPr>
                <w:bCs/>
                <w:sz w:val="20"/>
                <w:szCs w:val="20"/>
              </w:rPr>
            </w:pPr>
            <w:r w:rsidRPr="00CD591E">
              <w:rPr>
                <w:sz w:val="20"/>
                <w:szCs w:val="20"/>
              </w:rPr>
              <w:t>1.82 (1.28)</w:t>
            </w:r>
          </w:p>
        </w:tc>
        <w:tc>
          <w:tcPr>
            <w:tcW w:w="657" w:type="pct"/>
            <w:tcBorders>
              <w:top w:val="single" w:sz="4" w:space="0" w:color="auto"/>
              <w:bottom w:val="single" w:sz="4" w:space="0" w:color="auto"/>
            </w:tcBorders>
            <w:vAlign w:val="center"/>
          </w:tcPr>
          <w:p w14:paraId="6208618F" w14:textId="41A744AC" w:rsidR="00CD591E" w:rsidRPr="00CD591E" w:rsidRDefault="00CD591E" w:rsidP="00934B04">
            <w:pPr>
              <w:spacing w:after="0" w:line="240" w:lineRule="auto"/>
              <w:ind w:left="-242" w:right="-83"/>
              <w:jc w:val="center"/>
              <w:rPr>
                <w:sz w:val="20"/>
                <w:szCs w:val="20"/>
              </w:rPr>
            </w:pPr>
            <w:r w:rsidRPr="00CD591E">
              <w:rPr>
                <w:sz w:val="20"/>
                <w:szCs w:val="20"/>
              </w:rPr>
              <w:t xml:space="preserve">0.08 </w:t>
            </w:r>
            <w:r w:rsidRPr="00CD591E">
              <w:rPr>
                <w:sz w:val="20"/>
                <w:szCs w:val="20"/>
              </w:rPr>
              <w:br/>
              <w:t>(0.03 to 0.12)</w:t>
            </w:r>
          </w:p>
        </w:tc>
        <w:tc>
          <w:tcPr>
            <w:tcW w:w="266" w:type="pct"/>
            <w:tcBorders>
              <w:top w:val="single" w:sz="4" w:space="0" w:color="auto"/>
              <w:bottom w:val="single" w:sz="4" w:space="0" w:color="auto"/>
            </w:tcBorders>
            <w:vAlign w:val="center"/>
          </w:tcPr>
          <w:p w14:paraId="5E7929F7" w14:textId="30B4EEC6" w:rsidR="00CD591E" w:rsidRPr="009A08F2" w:rsidRDefault="00555389" w:rsidP="00934B04">
            <w:pPr>
              <w:spacing w:after="0" w:line="240" w:lineRule="auto"/>
              <w:ind w:left="-242" w:right="-688" w:hanging="480"/>
              <w:jc w:val="center"/>
              <w:rPr>
                <w:color w:val="FF0000"/>
                <w:sz w:val="20"/>
                <w:szCs w:val="20"/>
                <w:u w:val="single"/>
              </w:rPr>
            </w:pPr>
            <w:r w:rsidRPr="009A08F2">
              <w:rPr>
                <w:color w:val="FF0000"/>
                <w:sz w:val="20"/>
                <w:szCs w:val="20"/>
                <w:u w:val="single"/>
              </w:rPr>
              <w:t>0.09</w:t>
            </w:r>
          </w:p>
        </w:tc>
      </w:tr>
      <w:tr w:rsidR="00934B04" w:rsidRPr="002D1E3A" w14:paraId="51E78617" w14:textId="694BD141" w:rsidTr="00555389">
        <w:trPr>
          <w:trHeight w:val="698"/>
        </w:trPr>
        <w:tc>
          <w:tcPr>
            <w:tcW w:w="733" w:type="pct"/>
            <w:tcBorders>
              <w:top w:val="single" w:sz="4" w:space="0" w:color="auto"/>
              <w:bottom w:val="single" w:sz="4" w:space="0" w:color="auto"/>
            </w:tcBorders>
          </w:tcPr>
          <w:p w14:paraId="7D8698FF" w14:textId="785504B1" w:rsidR="00CD591E" w:rsidRPr="00CD591E" w:rsidRDefault="00CD591E" w:rsidP="00CD591E">
            <w:pPr>
              <w:spacing w:after="40" w:line="240" w:lineRule="auto"/>
              <w:ind w:right="-124"/>
              <w:rPr>
                <w:rFonts w:cstheme="minorHAnsi"/>
                <w:sz w:val="20"/>
                <w:szCs w:val="20"/>
              </w:rPr>
            </w:pPr>
            <w:r w:rsidRPr="00CD591E">
              <w:rPr>
                <w:rFonts w:cstheme="minorHAnsi"/>
                <w:sz w:val="20"/>
                <w:szCs w:val="20"/>
              </w:rPr>
              <w:t xml:space="preserve">Overall behavior </w:t>
            </w:r>
            <w:proofErr w:type="spellStart"/>
            <w:r w:rsidRPr="00CD591E">
              <w:rPr>
                <w:rFonts w:cstheme="minorHAnsi"/>
                <w:sz w:val="20"/>
                <w:szCs w:val="20"/>
              </w:rPr>
              <w:t>score</w:t>
            </w:r>
            <w:r w:rsidRPr="00CD591E">
              <w:rPr>
                <w:rFonts w:cstheme="minorHAnsi"/>
                <w:sz w:val="20"/>
                <w:szCs w:val="20"/>
                <w:vertAlign w:val="superscript"/>
              </w:rPr>
              <w:t>a</w:t>
            </w:r>
            <w:proofErr w:type="spellEnd"/>
          </w:p>
        </w:tc>
        <w:tc>
          <w:tcPr>
            <w:tcW w:w="401" w:type="pct"/>
            <w:tcBorders>
              <w:top w:val="single" w:sz="4" w:space="0" w:color="auto"/>
              <w:bottom w:val="single" w:sz="4" w:space="0" w:color="auto"/>
            </w:tcBorders>
            <w:vAlign w:val="center"/>
          </w:tcPr>
          <w:p w14:paraId="2FA86548" w14:textId="76814751" w:rsidR="00CD591E" w:rsidRPr="00CD591E" w:rsidRDefault="00CD591E" w:rsidP="00934B04">
            <w:pPr>
              <w:spacing w:after="40" w:line="240" w:lineRule="auto"/>
              <w:jc w:val="center"/>
              <w:rPr>
                <w:bCs/>
                <w:sz w:val="20"/>
                <w:szCs w:val="20"/>
              </w:rPr>
            </w:pPr>
            <w:r w:rsidRPr="00CD591E">
              <w:rPr>
                <w:sz w:val="20"/>
                <w:szCs w:val="20"/>
              </w:rPr>
              <w:t>2.97 (0.96)</w:t>
            </w:r>
          </w:p>
        </w:tc>
        <w:tc>
          <w:tcPr>
            <w:tcW w:w="135" w:type="pct"/>
            <w:tcBorders>
              <w:top w:val="single" w:sz="4" w:space="0" w:color="auto"/>
              <w:bottom w:val="single" w:sz="4" w:space="0" w:color="auto"/>
            </w:tcBorders>
            <w:vAlign w:val="center"/>
          </w:tcPr>
          <w:p w14:paraId="6A42524C" w14:textId="77777777" w:rsidR="00CD591E" w:rsidRPr="00CD591E" w:rsidRDefault="00CD591E" w:rsidP="00934B04">
            <w:pPr>
              <w:spacing w:after="40" w:line="240" w:lineRule="auto"/>
              <w:jc w:val="center"/>
              <w:rPr>
                <w:bCs/>
                <w:sz w:val="20"/>
                <w:szCs w:val="20"/>
              </w:rPr>
            </w:pPr>
          </w:p>
        </w:tc>
        <w:tc>
          <w:tcPr>
            <w:tcW w:w="333" w:type="pct"/>
            <w:tcBorders>
              <w:top w:val="single" w:sz="4" w:space="0" w:color="auto"/>
              <w:bottom w:val="single" w:sz="4" w:space="0" w:color="auto"/>
            </w:tcBorders>
            <w:vAlign w:val="center"/>
          </w:tcPr>
          <w:p w14:paraId="0D5C10F8" w14:textId="5899E75C" w:rsidR="00CD591E" w:rsidRPr="00CD591E" w:rsidRDefault="00CD591E" w:rsidP="00934B04">
            <w:pPr>
              <w:spacing w:after="40" w:line="240" w:lineRule="auto"/>
              <w:jc w:val="center"/>
              <w:rPr>
                <w:bCs/>
                <w:sz w:val="20"/>
                <w:szCs w:val="20"/>
              </w:rPr>
            </w:pPr>
            <w:r w:rsidRPr="00CD591E">
              <w:rPr>
                <w:sz w:val="20"/>
                <w:szCs w:val="20"/>
              </w:rPr>
              <w:t>2.86 (1.20)</w:t>
            </w:r>
          </w:p>
        </w:tc>
        <w:tc>
          <w:tcPr>
            <w:tcW w:w="663" w:type="pct"/>
            <w:tcBorders>
              <w:top w:val="single" w:sz="4" w:space="0" w:color="auto"/>
              <w:bottom w:val="single" w:sz="4" w:space="0" w:color="auto"/>
            </w:tcBorders>
            <w:vAlign w:val="center"/>
          </w:tcPr>
          <w:p w14:paraId="234D94DB" w14:textId="77777777" w:rsidR="00CD591E" w:rsidRPr="00CD591E" w:rsidRDefault="00CD591E" w:rsidP="00934B04">
            <w:pPr>
              <w:spacing w:after="0" w:line="240" w:lineRule="auto"/>
              <w:ind w:left="-252" w:right="-248"/>
              <w:jc w:val="center"/>
              <w:rPr>
                <w:sz w:val="20"/>
                <w:szCs w:val="20"/>
              </w:rPr>
            </w:pPr>
            <w:r w:rsidRPr="00CD591E">
              <w:rPr>
                <w:sz w:val="20"/>
                <w:szCs w:val="20"/>
              </w:rPr>
              <w:t>-0.03</w:t>
            </w:r>
          </w:p>
          <w:p w14:paraId="2003A807" w14:textId="725466A1" w:rsidR="00CD591E" w:rsidRPr="00CD591E" w:rsidRDefault="00CD591E" w:rsidP="00934B04">
            <w:pPr>
              <w:spacing w:after="0" w:line="240" w:lineRule="auto"/>
              <w:ind w:left="-252" w:right="-248"/>
              <w:jc w:val="center"/>
              <w:rPr>
                <w:sz w:val="20"/>
                <w:szCs w:val="20"/>
              </w:rPr>
            </w:pPr>
            <w:r w:rsidRPr="00CD591E">
              <w:rPr>
                <w:sz w:val="20"/>
                <w:szCs w:val="20"/>
              </w:rPr>
              <w:t>(-0.12 to 0.05)</w:t>
            </w:r>
          </w:p>
        </w:tc>
        <w:tc>
          <w:tcPr>
            <w:tcW w:w="274" w:type="pct"/>
            <w:tcBorders>
              <w:top w:val="single" w:sz="4" w:space="0" w:color="auto"/>
              <w:bottom w:val="single" w:sz="4" w:space="0" w:color="auto"/>
            </w:tcBorders>
            <w:vAlign w:val="center"/>
          </w:tcPr>
          <w:p w14:paraId="1700145C" w14:textId="795C08B6" w:rsidR="00CD591E" w:rsidRPr="009A08F2" w:rsidRDefault="00555389" w:rsidP="00934B04">
            <w:pPr>
              <w:spacing w:after="0" w:line="240" w:lineRule="auto"/>
              <w:jc w:val="center"/>
              <w:rPr>
                <w:color w:val="FF0000"/>
                <w:sz w:val="20"/>
                <w:szCs w:val="20"/>
                <w:u w:val="single"/>
              </w:rPr>
            </w:pPr>
            <w:r w:rsidRPr="009A08F2">
              <w:rPr>
                <w:color w:val="FF0000"/>
                <w:sz w:val="20"/>
                <w:szCs w:val="20"/>
                <w:u w:val="single"/>
              </w:rPr>
              <w:t>0.11</w:t>
            </w:r>
          </w:p>
        </w:tc>
        <w:tc>
          <w:tcPr>
            <w:tcW w:w="332" w:type="pct"/>
            <w:tcBorders>
              <w:top w:val="single" w:sz="4" w:space="0" w:color="auto"/>
              <w:bottom w:val="single" w:sz="4" w:space="0" w:color="auto"/>
            </w:tcBorders>
            <w:vAlign w:val="center"/>
          </w:tcPr>
          <w:p w14:paraId="4751D548" w14:textId="0DE14AD2" w:rsidR="00CD591E" w:rsidRPr="00CD591E" w:rsidRDefault="00CD591E" w:rsidP="00934B04">
            <w:pPr>
              <w:spacing w:after="0" w:line="240" w:lineRule="auto"/>
              <w:jc w:val="center"/>
              <w:rPr>
                <w:bCs/>
                <w:sz w:val="20"/>
                <w:szCs w:val="20"/>
              </w:rPr>
            </w:pPr>
            <w:r w:rsidRPr="00CD591E">
              <w:rPr>
                <w:sz w:val="20"/>
                <w:szCs w:val="20"/>
              </w:rPr>
              <w:t>3.01 (0.96)</w:t>
            </w:r>
          </w:p>
        </w:tc>
        <w:tc>
          <w:tcPr>
            <w:tcW w:w="596" w:type="pct"/>
            <w:tcBorders>
              <w:top w:val="single" w:sz="4" w:space="0" w:color="auto"/>
              <w:bottom w:val="single" w:sz="4" w:space="0" w:color="auto"/>
            </w:tcBorders>
            <w:vAlign w:val="center"/>
          </w:tcPr>
          <w:p w14:paraId="2549ECD4" w14:textId="77777777" w:rsidR="00CD591E" w:rsidRPr="00CD591E" w:rsidRDefault="00CD591E" w:rsidP="00934B04">
            <w:pPr>
              <w:spacing w:after="0" w:line="240" w:lineRule="auto"/>
              <w:ind w:left="-242" w:right="-259"/>
              <w:jc w:val="center"/>
              <w:rPr>
                <w:sz w:val="20"/>
                <w:szCs w:val="20"/>
              </w:rPr>
            </w:pPr>
            <w:r w:rsidRPr="00CD591E">
              <w:rPr>
                <w:sz w:val="20"/>
                <w:szCs w:val="20"/>
              </w:rPr>
              <w:t>0.03</w:t>
            </w:r>
          </w:p>
          <w:p w14:paraId="29700299" w14:textId="200F50BE" w:rsidR="00CD591E" w:rsidRPr="00CD591E" w:rsidRDefault="00CD591E" w:rsidP="00934B04">
            <w:pPr>
              <w:spacing w:after="0" w:line="240" w:lineRule="auto"/>
              <w:ind w:left="-242" w:right="-259"/>
              <w:jc w:val="center"/>
              <w:rPr>
                <w:sz w:val="20"/>
                <w:szCs w:val="20"/>
              </w:rPr>
            </w:pPr>
            <w:r w:rsidRPr="00CD591E">
              <w:rPr>
                <w:sz w:val="20"/>
                <w:szCs w:val="20"/>
              </w:rPr>
              <w:t>(-0.03 to 0.09)</w:t>
            </w:r>
          </w:p>
        </w:tc>
        <w:tc>
          <w:tcPr>
            <w:tcW w:w="277" w:type="pct"/>
            <w:tcBorders>
              <w:top w:val="single" w:sz="4" w:space="0" w:color="auto"/>
              <w:bottom w:val="single" w:sz="4" w:space="0" w:color="auto"/>
            </w:tcBorders>
            <w:vAlign w:val="center"/>
          </w:tcPr>
          <w:p w14:paraId="0A122CDE" w14:textId="186040A0" w:rsidR="00CD591E" w:rsidRPr="009A08F2" w:rsidRDefault="00555389" w:rsidP="00934B04">
            <w:pPr>
              <w:spacing w:after="0" w:line="240" w:lineRule="auto"/>
              <w:ind w:left="-300" w:right="-231"/>
              <w:jc w:val="center"/>
              <w:rPr>
                <w:color w:val="FF0000"/>
                <w:sz w:val="20"/>
                <w:szCs w:val="20"/>
                <w:u w:val="single"/>
              </w:rPr>
            </w:pPr>
            <w:r w:rsidRPr="009A08F2">
              <w:rPr>
                <w:color w:val="FF0000"/>
                <w:sz w:val="20"/>
                <w:szCs w:val="20"/>
                <w:u w:val="single"/>
              </w:rPr>
              <w:t>0.04</w:t>
            </w:r>
          </w:p>
        </w:tc>
        <w:tc>
          <w:tcPr>
            <w:tcW w:w="333" w:type="pct"/>
            <w:tcBorders>
              <w:top w:val="single" w:sz="4" w:space="0" w:color="auto"/>
              <w:bottom w:val="single" w:sz="4" w:space="0" w:color="auto"/>
            </w:tcBorders>
            <w:vAlign w:val="center"/>
          </w:tcPr>
          <w:p w14:paraId="49208072" w14:textId="0C4339EF" w:rsidR="00CD591E" w:rsidRPr="00CD591E" w:rsidRDefault="00CD591E" w:rsidP="00934B04">
            <w:pPr>
              <w:spacing w:after="0" w:line="240" w:lineRule="auto"/>
              <w:jc w:val="center"/>
              <w:rPr>
                <w:bCs/>
                <w:sz w:val="20"/>
                <w:szCs w:val="20"/>
              </w:rPr>
            </w:pPr>
            <w:r w:rsidRPr="00CD591E">
              <w:rPr>
                <w:sz w:val="20"/>
                <w:szCs w:val="20"/>
              </w:rPr>
              <w:t>2.97 (0.89)</w:t>
            </w:r>
          </w:p>
        </w:tc>
        <w:tc>
          <w:tcPr>
            <w:tcW w:w="657" w:type="pct"/>
            <w:tcBorders>
              <w:top w:val="single" w:sz="4" w:space="0" w:color="auto"/>
              <w:bottom w:val="single" w:sz="4" w:space="0" w:color="auto"/>
            </w:tcBorders>
            <w:vAlign w:val="center"/>
          </w:tcPr>
          <w:p w14:paraId="7EEC7F95" w14:textId="4139BA95" w:rsidR="00CD591E" w:rsidRPr="00CD591E" w:rsidRDefault="00CD591E" w:rsidP="00934B04">
            <w:pPr>
              <w:spacing w:after="0" w:line="240" w:lineRule="auto"/>
              <w:ind w:left="-242" w:right="-83"/>
              <w:jc w:val="center"/>
              <w:rPr>
                <w:sz w:val="20"/>
                <w:szCs w:val="20"/>
              </w:rPr>
            </w:pPr>
            <w:r w:rsidRPr="00CD591E">
              <w:rPr>
                <w:sz w:val="20"/>
                <w:szCs w:val="20"/>
              </w:rPr>
              <w:t xml:space="preserve">0.06 </w:t>
            </w:r>
            <w:r w:rsidRPr="00CD591E">
              <w:rPr>
                <w:sz w:val="20"/>
                <w:szCs w:val="20"/>
              </w:rPr>
              <w:br/>
              <w:t>(0.03 to 0.08)</w:t>
            </w:r>
          </w:p>
        </w:tc>
        <w:tc>
          <w:tcPr>
            <w:tcW w:w="266" w:type="pct"/>
            <w:tcBorders>
              <w:top w:val="single" w:sz="4" w:space="0" w:color="auto"/>
              <w:bottom w:val="single" w:sz="4" w:space="0" w:color="auto"/>
            </w:tcBorders>
            <w:vAlign w:val="center"/>
          </w:tcPr>
          <w:p w14:paraId="1CA7935E" w14:textId="04E4F889" w:rsidR="00CD591E" w:rsidRPr="009A08F2" w:rsidRDefault="00555389" w:rsidP="00934B04">
            <w:pPr>
              <w:spacing w:after="0" w:line="240" w:lineRule="auto"/>
              <w:ind w:left="-242" w:right="-688" w:hanging="480"/>
              <w:jc w:val="center"/>
              <w:rPr>
                <w:color w:val="FF0000"/>
                <w:sz w:val="20"/>
                <w:szCs w:val="20"/>
                <w:u w:val="single"/>
              </w:rPr>
            </w:pPr>
            <w:r w:rsidRPr="009A08F2">
              <w:rPr>
                <w:color w:val="FF0000"/>
                <w:sz w:val="20"/>
                <w:szCs w:val="20"/>
                <w:u w:val="single"/>
              </w:rPr>
              <w:t>0.00</w:t>
            </w:r>
          </w:p>
        </w:tc>
      </w:tr>
    </w:tbl>
    <w:p w14:paraId="6B21C482" w14:textId="77777777" w:rsidR="00FA15FA" w:rsidRDefault="00112C4D" w:rsidP="00AA3F1E">
      <w:pPr>
        <w:spacing w:after="0" w:line="240" w:lineRule="auto"/>
        <w:ind w:left="-709" w:right="180"/>
      </w:pPr>
      <w:r>
        <w:rPr>
          <w:b/>
          <w:bCs/>
        </w:rPr>
        <w:t xml:space="preserve">Note: </w:t>
      </w:r>
      <w:r w:rsidR="00C66A4E">
        <w:t xml:space="preserve">Between group comparisons compare each group to the ‘Protect themselves generally’ group. </w:t>
      </w:r>
    </w:p>
    <w:p w14:paraId="4DFAB37B" w14:textId="77777777" w:rsidR="007D4EB6" w:rsidRDefault="00112C4D" w:rsidP="007D4EB6">
      <w:pPr>
        <w:spacing w:after="0" w:line="240" w:lineRule="auto"/>
        <w:ind w:left="-709" w:right="180"/>
        <w:rPr>
          <w:ins w:id="29" w:author="Ben Ainsworth" w:date="2021-01-18T11:39:00Z"/>
        </w:rPr>
      </w:pPr>
      <w:r>
        <w:t xml:space="preserve">Scale: 1) Almost never; 2) Sometimes; 3) Quite often; 4) Very often; 5) Almost always. </w:t>
      </w:r>
    </w:p>
    <w:p w14:paraId="15303854" w14:textId="7EF9BDFE" w:rsidR="007D4EB6" w:rsidRPr="007D4EB6" w:rsidRDefault="007D4EB6" w:rsidP="007D4EB6">
      <w:pPr>
        <w:spacing w:after="0" w:line="240" w:lineRule="auto"/>
        <w:ind w:left="-709" w:right="180"/>
        <w:rPr>
          <w:ins w:id="30" w:author="Ben Ainsworth" w:date="2021-01-18T11:39:00Z"/>
          <w:rFonts w:cstheme="minorHAnsi"/>
        </w:rPr>
      </w:pPr>
      <w:ins w:id="31" w:author="Ben Ainsworth" w:date="2021-01-18T11:39:00Z">
        <w:r w:rsidRPr="00AA3F1E">
          <w:t>M = mean, SD = standard deviation, d = Cohen’s d</w:t>
        </w:r>
        <w:r>
          <w:rPr>
            <w:rFonts w:cstheme="minorHAnsi"/>
          </w:rPr>
          <w:t xml:space="preserve"> (reported as the standardized mean difference between </w:t>
        </w:r>
        <w:proofErr w:type="gramStart"/>
        <w:r>
          <w:rPr>
            <w:rFonts w:cstheme="minorHAnsi"/>
          </w:rPr>
          <w:t>the each</w:t>
        </w:r>
        <w:proofErr w:type="gramEnd"/>
        <w:r>
          <w:rPr>
            <w:rFonts w:cstheme="minorHAnsi"/>
          </w:rPr>
          <w:t xml:space="preserve"> group and the comparison group).</w:t>
        </w:r>
      </w:ins>
    </w:p>
    <w:p w14:paraId="3791D840" w14:textId="77777777" w:rsidR="004115BA" w:rsidRDefault="00112C4D" w:rsidP="00AA3F1E">
      <w:pPr>
        <w:spacing w:after="0" w:line="240" w:lineRule="auto"/>
        <w:ind w:left="-709"/>
      </w:pPr>
      <w:proofErr w:type="spellStart"/>
      <w:proofErr w:type="gramStart"/>
      <w:r>
        <w:rPr>
          <w:vertAlign w:val="superscript"/>
        </w:rPr>
        <w:t>a</w:t>
      </w:r>
      <w:proofErr w:type="spellEnd"/>
      <w:proofErr w:type="gramEnd"/>
      <w:r>
        <w:t xml:space="preserve"> Overall </w:t>
      </w:r>
      <w:r w:rsidR="00E52C1F">
        <w:t>behavior</w:t>
      </w:r>
      <w:r>
        <w:t xml:space="preserve"> scores are means calculated from all behaviors in which a response was recorded.</w:t>
      </w:r>
      <w:r w:rsidR="00C66A4E">
        <w:t xml:space="preserve">  </w:t>
      </w:r>
    </w:p>
    <w:p w14:paraId="0FF8C635" w14:textId="7121F35A" w:rsidR="00112C4D" w:rsidRDefault="00E52C1F" w:rsidP="00AA3F1E">
      <w:pPr>
        <w:spacing w:after="0" w:line="240" w:lineRule="auto"/>
        <w:ind w:left="-709"/>
        <w:rPr>
          <w:rFonts w:cstheme="minorHAnsi"/>
        </w:rPr>
      </w:pPr>
      <w:r>
        <w:rPr>
          <w:rFonts w:cstheme="minorHAnsi"/>
          <w:vertAlign w:val="superscript"/>
        </w:rPr>
        <w:t xml:space="preserve">b </w:t>
      </w:r>
      <w:r>
        <w:rPr>
          <w:rFonts w:cstheme="minorHAnsi"/>
        </w:rPr>
        <w:t>Controlling for current behavior.</w:t>
      </w:r>
      <w:r w:rsidR="004115BA">
        <w:rPr>
          <w:rFonts w:cstheme="minorHAnsi"/>
        </w:rPr>
        <w:t xml:space="preserve"> </w:t>
      </w:r>
    </w:p>
    <w:p w14:paraId="3E81B74F" w14:textId="77777777" w:rsidR="004115BA" w:rsidRPr="004115BA" w:rsidRDefault="004115BA" w:rsidP="00E52C1F">
      <w:pPr>
        <w:spacing w:after="0" w:line="240" w:lineRule="auto"/>
        <w:rPr>
          <w:rFonts w:cstheme="minorHAnsi"/>
        </w:rPr>
      </w:pPr>
    </w:p>
    <w:p w14:paraId="0FECA46E" w14:textId="77777777" w:rsidR="00270015" w:rsidRDefault="00270015" w:rsidP="00444B6B">
      <w:pPr>
        <w:ind w:right="180"/>
        <w:rPr>
          <w:bCs/>
        </w:rPr>
        <w:sectPr w:rsidR="00270015" w:rsidSect="00772E9E">
          <w:pgSz w:w="11900" w:h="16840"/>
          <w:pgMar w:top="1440" w:right="1529" w:bottom="1440" w:left="1440" w:header="708" w:footer="708" w:gutter="0"/>
          <w:cols w:space="708"/>
          <w:docGrid w:linePitch="360"/>
        </w:sectPr>
      </w:pPr>
    </w:p>
    <w:p w14:paraId="7361C07F" w14:textId="20C7113A" w:rsidR="00444B6B" w:rsidRPr="00444B6B" w:rsidRDefault="00444B6B" w:rsidP="00AA3F1E">
      <w:pPr>
        <w:ind w:left="-567" w:right="180"/>
        <w:rPr>
          <w:bCs/>
        </w:rPr>
      </w:pPr>
      <w:r>
        <w:rPr>
          <w:bCs/>
        </w:rPr>
        <w:lastRenderedPageBreak/>
        <w:t xml:space="preserve">Table </w:t>
      </w:r>
      <w:r w:rsidR="00270015">
        <w:rPr>
          <w:bCs/>
        </w:rPr>
        <w:t>4</w:t>
      </w:r>
      <w:r w:rsidRPr="00444B6B">
        <w:rPr>
          <w:bCs/>
        </w:rPr>
        <w:t xml:space="preserve">. </w:t>
      </w:r>
      <w:r>
        <w:rPr>
          <w:bCs/>
        </w:rPr>
        <w:t>Group differences between behavior and intention.</w:t>
      </w:r>
    </w:p>
    <w:tbl>
      <w:tblPr>
        <w:tblStyle w:val="TableGrid"/>
        <w:tblW w:w="6029" w:type="pct"/>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21"/>
        <w:gridCol w:w="1329"/>
        <w:gridCol w:w="569"/>
        <w:gridCol w:w="1277"/>
        <w:gridCol w:w="566"/>
        <w:gridCol w:w="1277"/>
        <w:gridCol w:w="706"/>
        <w:gridCol w:w="1254"/>
        <w:gridCol w:w="734"/>
        <w:gridCol w:w="1198"/>
        <w:gridCol w:w="616"/>
        <w:gridCol w:w="22"/>
      </w:tblGrid>
      <w:tr w:rsidR="00270015" w:rsidRPr="002D1E3A" w14:paraId="6D407210" w14:textId="46EDE74F" w:rsidTr="00270015">
        <w:trPr>
          <w:trHeight w:val="313"/>
        </w:trPr>
        <w:tc>
          <w:tcPr>
            <w:tcW w:w="567" w:type="pct"/>
            <w:tcBorders>
              <w:top w:val="single" w:sz="4" w:space="0" w:color="auto"/>
            </w:tcBorders>
          </w:tcPr>
          <w:p w14:paraId="0822B4B6" w14:textId="77777777" w:rsidR="00270015" w:rsidRPr="002D1E3A" w:rsidRDefault="00270015" w:rsidP="004530DF">
            <w:pPr>
              <w:spacing w:after="40" w:line="240" w:lineRule="auto"/>
              <w:rPr>
                <w:bCs/>
              </w:rPr>
            </w:pPr>
          </w:p>
        </w:tc>
        <w:tc>
          <w:tcPr>
            <w:tcW w:w="4433" w:type="pct"/>
            <w:gridSpan w:val="11"/>
            <w:tcBorders>
              <w:top w:val="single" w:sz="4" w:space="0" w:color="auto"/>
            </w:tcBorders>
          </w:tcPr>
          <w:p w14:paraId="2FCFA07C" w14:textId="60216694" w:rsidR="00270015" w:rsidRPr="002D1E3A" w:rsidRDefault="00270015" w:rsidP="004530DF">
            <w:pPr>
              <w:spacing w:after="40" w:line="240" w:lineRule="auto"/>
              <w:jc w:val="center"/>
              <w:rPr>
                <w:b/>
                <w:bCs/>
              </w:rPr>
            </w:pPr>
            <w:r w:rsidRPr="002D1E3A">
              <w:rPr>
                <w:b/>
                <w:bCs/>
              </w:rPr>
              <w:t>Group</w:t>
            </w:r>
          </w:p>
        </w:tc>
      </w:tr>
      <w:tr w:rsidR="00270015" w:rsidRPr="002D1E3A" w14:paraId="0D6B7BD3" w14:textId="4B4C8645" w:rsidTr="00AA3F1E">
        <w:trPr>
          <w:gridAfter w:val="1"/>
          <w:wAfter w:w="10" w:type="pct"/>
          <w:trHeight w:val="1433"/>
        </w:trPr>
        <w:tc>
          <w:tcPr>
            <w:tcW w:w="567" w:type="pct"/>
            <w:tcBorders>
              <w:bottom w:val="single" w:sz="4" w:space="0" w:color="auto"/>
            </w:tcBorders>
          </w:tcPr>
          <w:p w14:paraId="5C64C440" w14:textId="77777777" w:rsidR="00270015" w:rsidRPr="002D1E3A" w:rsidRDefault="00270015" w:rsidP="004530DF">
            <w:pPr>
              <w:spacing w:after="40" w:line="240" w:lineRule="auto"/>
              <w:rPr>
                <w:b/>
                <w:bCs/>
              </w:rPr>
            </w:pPr>
          </w:p>
        </w:tc>
        <w:tc>
          <w:tcPr>
            <w:tcW w:w="881" w:type="pct"/>
            <w:gridSpan w:val="2"/>
            <w:tcBorders>
              <w:top w:val="single" w:sz="4" w:space="0" w:color="auto"/>
              <w:bottom w:val="single" w:sz="4" w:space="0" w:color="auto"/>
            </w:tcBorders>
            <w:vAlign w:val="center"/>
          </w:tcPr>
          <w:p w14:paraId="1A458FE0" w14:textId="140142E2" w:rsidR="00270015" w:rsidRPr="002D1E3A" w:rsidRDefault="00270015" w:rsidP="00AA3F1E">
            <w:pPr>
              <w:spacing w:after="40" w:line="240" w:lineRule="auto"/>
              <w:jc w:val="center"/>
              <w:rPr>
                <w:b/>
                <w:bCs/>
              </w:rPr>
            </w:pPr>
            <w:r w:rsidRPr="002D1E3A">
              <w:rPr>
                <w:b/>
                <w:bCs/>
              </w:rPr>
              <w:t>Protect themselves generally</w:t>
            </w:r>
          </w:p>
          <w:p w14:paraId="5F3656C8" w14:textId="79AD47E2" w:rsidR="00270015" w:rsidRPr="002D1E3A" w:rsidRDefault="00270015" w:rsidP="00AA3F1E">
            <w:pPr>
              <w:spacing w:after="40" w:line="240" w:lineRule="auto"/>
              <w:jc w:val="center"/>
              <w:rPr>
                <w:rFonts w:cstheme="minorHAnsi"/>
                <w:b/>
              </w:rPr>
            </w:pPr>
            <w:r w:rsidRPr="002D1E3A">
              <w:rPr>
                <w:rFonts w:cstheme="minorHAnsi"/>
                <w:b/>
              </w:rPr>
              <w:t>(N 18,029)</w:t>
            </w:r>
          </w:p>
        </w:tc>
        <w:tc>
          <w:tcPr>
            <w:tcW w:w="856" w:type="pct"/>
            <w:gridSpan w:val="2"/>
            <w:tcBorders>
              <w:top w:val="single" w:sz="4" w:space="0" w:color="auto"/>
              <w:bottom w:val="single" w:sz="4" w:space="0" w:color="auto"/>
            </w:tcBorders>
            <w:vAlign w:val="center"/>
          </w:tcPr>
          <w:p w14:paraId="770EC5E9" w14:textId="77777777" w:rsidR="00270015" w:rsidRPr="002D1E3A" w:rsidRDefault="00270015" w:rsidP="00AA3F1E">
            <w:pPr>
              <w:spacing w:after="40" w:line="240" w:lineRule="auto"/>
              <w:jc w:val="center"/>
              <w:rPr>
                <w:rFonts w:cstheme="minorHAnsi"/>
                <w:b/>
              </w:rPr>
            </w:pPr>
            <w:r w:rsidRPr="002D1E3A">
              <w:rPr>
                <w:rFonts w:cstheme="minorHAnsi"/>
                <w:b/>
              </w:rPr>
              <w:t>Protect others if user showing symptoms</w:t>
            </w:r>
          </w:p>
          <w:p w14:paraId="0C43ADD0" w14:textId="0CCB8225" w:rsidR="00270015" w:rsidRPr="002D1E3A" w:rsidRDefault="00270015" w:rsidP="00AA3F1E">
            <w:pPr>
              <w:spacing w:after="40" w:line="240" w:lineRule="auto"/>
              <w:jc w:val="center"/>
              <w:rPr>
                <w:rFonts w:cstheme="minorHAnsi"/>
                <w:b/>
              </w:rPr>
            </w:pPr>
            <w:r w:rsidRPr="002D1E3A">
              <w:rPr>
                <w:rFonts w:cstheme="minorHAnsi"/>
                <w:b/>
              </w:rPr>
              <w:t>(N 169)</w:t>
            </w:r>
          </w:p>
        </w:tc>
        <w:tc>
          <w:tcPr>
            <w:tcW w:w="921" w:type="pct"/>
            <w:gridSpan w:val="2"/>
            <w:tcBorders>
              <w:top w:val="single" w:sz="4" w:space="0" w:color="auto"/>
              <w:bottom w:val="single" w:sz="4" w:space="0" w:color="auto"/>
            </w:tcBorders>
            <w:vAlign w:val="center"/>
          </w:tcPr>
          <w:p w14:paraId="07D4475C" w14:textId="77777777" w:rsidR="00270015" w:rsidRPr="002D1E3A" w:rsidRDefault="00270015" w:rsidP="00AA3F1E">
            <w:pPr>
              <w:spacing w:after="40" w:line="240" w:lineRule="auto"/>
              <w:jc w:val="center"/>
              <w:rPr>
                <w:rFonts w:cstheme="minorHAnsi"/>
                <w:b/>
              </w:rPr>
            </w:pPr>
            <w:r w:rsidRPr="002D1E3A">
              <w:rPr>
                <w:rFonts w:cstheme="minorHAnsi"/>
                <w:b/>
              </w:rPr>
              <w:t>Protect themselves if household member showing symptoms</w:t>
            </w:r>
          </w:p>
          <w:p w14:paraId="19CA10F0" w14:textId="75C24679" w:rsidR="00270015" w:rsidRPr="002D1E3A" w:rsidRDefault="00270015" w:rsidP="00AA3F1E">
            <w:pPr>
              <w:spacing w:after="40" w:line="240" w:lineRule="auto"/>
              <w:jc w:val="center"/>
              <w:rPr>
                <w:rFonts w:cstheme="minorHAnsi"/>
                <w:b/>
              </w:rPr>
            </w:pPr>
            <w:r w:rsidRPr="002D1E3A">
              <w:rPr>
                <w:rFonts w:cstheme="minorHAnsi"/>
                <w:b/>
              </w:rPr>
              <w:t>(N 319)</w:t>
            </w:r>
          </w:p>
        </w:tc>
        <w:tc>
          <w:tcPr>
            <w:tcW w:w="923" w:type="pct"/>
            <w:gridSpan w:val="2"/>
            <w:tcBorders>
              <w:top w:val="single" w:sz="4" w:space="0" w:color="auto"/>
              <w:bottom w:val="single" w:sz="4" w:space="0" w:color="auto"/>
            </w:tcBorders>
            <w:vAlign w:val="center"/>
          </w:tcPr>
          <w:p w14:paraId="772CB0C8" w14:textId="77777777" w:rsidR="00270015" w:rsidRPr="002D1E3A" w:rsidRDefault="00270015" w:rsidP="00AA3F1E">
            <w:pPr>
              <w:spacing w:after="40" w:line="240" w:lineRule="auto"/>
              <w:jc w:val="center"/>
              <w:rPr>
                <w:rFonts w:cstheme="minorHAnsi"/>
                <w:b/>
              </w:rPr>
            </w:pPr>
            <w:r w:rsidRPr="002D1E3A">
              <w:rPr>
                <w:rFonts w:cstheme="minorHAnsi"/>
                <w:b/>
              </w:rPr>
              <w:t>Protect a household member at high risk</w:t>
            </w:r>
          </w:p>
          <w:p w14:paraId="190C846C" w14:textId="0886E7D0" w:rsidR="00270015" w:rsidRDefault="00270015" w:rsidP="00AA3F1E">
            <w:pPr>
              <w:spacing w:after="40" w:line="240" w:lineRule="auto"/>
              <w:jc w:val="center"/>
              <w:rPr>
                <w:rFonts w:cstheme="minorHAnsi"/>
                <w:b/>
              </w:rPr>
            </w:pPr>
            <w:r w:rsidRPr="002D1E3A">
              <w:rPr>
                <w:rFonts w:cstheme="minorHAnsi"/>
                <w:b/>
              </w:rPr>
              <w:t>(N 1,787)</w:t>
            </w:r>
          </w:p>
        </w:tc>
        <w:tc>
          <w:tcPr>
            <w:tcW w:w="842" w:type="pct"/>
            <w:gridSpan w:val="2"/>
            <w:tcBorders>
              <w:top w:val="single" w:sz="4" w:space="0" w:color="auto"/>
              <w:bottom w:val="single" w:sz="4" w:space="0" w:color="auto"/>
            </w:tcBorders>
            <w:vAlign w:val="center"/>
          </w:tcPr>
          <w:p w14:paraId="51C7DB02" w14:textId="6B777DB0" w:rsidR="00270015" w:rsidRDefault="00270015" w:rsidP="00AA3F1E">
            <w:pPr>
              <w:spacing w:after="40" w:line="240" w:lineRule="auto"/>
              <w:jc w:val="center"/>
              <w:rPr>
                <w:rFonts w:cstheme="minorHAnsi"/>
                <w:b/>
              </w:rPr>
            </w:pPr>
            <w:r>
              <w:rPr>
                <w:rFonts w:cstheme="minorHAnsi"/>
                <w:b/>
              </w:rPr>
              <w:t>Overall</w:t>
            </w:r>
          </w:p>
        </w:tc>
      </w:tr>
      <w:tr w:rsidR="00270015" w:rsidRPr="002D1E3A" w14:paraId="01DDB02F" w14:textId="7B29C2AD" w:rsidTr="009A08F2">
        <w:trPr>
          <w:gridAfter w:val="1"/>
          <w:wAfter w:w="10" w:type="pct"/>
          <w:trHeight w:val="313"/>
        </w:trPr>
        <w:tc>
          <w:tcPr>
            <w:tcW w:w="567" w:type="pct"/>
            <w:tcBorders>
              <w:top w:val="single" w:sz="4" w:space="0" w:color="auto"/>
              <w:bottom w:val="single" w:sz="4" w:space="0" w:color="auto"/>
            </w:tcBorders>
          </w:tcPr>
          <w:p w14:paraId="6F7A076B" w14:textId="574FAB4F" w:rsidR="00270015" w:rsidRPr="002D1E3A" w:rsidRDefault="00270015" w:rsidP="004530DF">
            <w:pPr>
              <w:spacing w:after="40" w:line="240" w:lineRule="auto"/>
              <w:rPr>
                <w:rFonts w:cstheme="minorHAnsi"/>
                <w:b/>
              </w:rPr>
            </w:pPr>
            <w:r>
              <w:rPr>
                <w:b/>
                <w:bCs/>
              </w:rPr>
              <w:t>Behavior</w:t>
            </w:r>
          </w:p>
        </w:tc>
        <w:tc>
          <w:tcPr>
            <w:tcW w:w="617" w:type="pct"/>
            <w:tcBorders>
              <w:top w:val="single" w:sz="4" w:space="0" w:color="auto"/>
              <w:bottom w:val="single" w:sz="4" w:space="0" w:color="auto"/>
            </w:tcBorders>
          </w:tcPr>
          <w:p w14:paraId="377B95CC" w14:textId="7A65D355" w:rsidR="00270015" w:rsidRPr="00270015" w:rsidRDefault="00270015" w:rsidP="00C426C9">
            <w:pPr>
              <w:spacing w:after="40" w:line="240" w:lineRule="auto"/>
              <w:jc w:val="center"/>
              <w:rPr>
                <w:b/>
                <w:bCs/>
                <w:i/>
                <w:sz w:val="20"/>
                <w:szCs w:val="20"/>
              </w:rPr>
            </w:pPr>
            <w:r w:rsidRPr="00270015">
              <w:rPr>
                <w:rFonts w:cstheme="minorHAnsi"/>
                <w:b/>
                <w:i/>
                <w:sz w:val="20"/>
                <w:szCs w:val="20"/>
              </w:rPr>
              <w:t>MD</w:t>
            </w:r>
            <w:r w:rsidRPr="00270015">
              <w:rPr>
                <w:rFonts w:cstheme="minorHAnsi"/>
                <w:b/>
                <w:i/>
                <w:sz w:val="20"/>
                <w:szCs w:val="20"/>
              </w:rPr>
              <w:br/>
              <w:t>(95% CI)</w:t>
            </w:r>
          </w:p>
        </w:tc>
        <w:tc>
          <w:tcPr>
            <w:tcW w:w="264" w:type="pct"/>
            <w:tcBorders>
              <w:top w:val="single" w:sz="4" w:space="0" w:color="auto"/>
              <w:bottom w:val="single" w:sz="4" w:space="0" w:color="auto"/>
            </w:tcBorders>
            <w:vAlign w:val="center"/>
          </w:tcPr>
          <w:p w14:paraId="5FF5D34E" w14:textId="358087DF" w:rsidR="00270015" w:rsidRPr="009A08F2" w:rsidRDefault="00270015" w:rsidP="009A08F2">
            <w:pPr>
              <w:spacing w:after="40" w:line="240" w:lineRule="auto"/>
              <w:jc w:val="center"/>
              <w:rPr>
                <w:b/>
                <w:bCs/>
                <w:i/>
                <w:color w:val="FF0000"/>
                <w:sz w:val="20"/>
                <w:szCs w:val="20"/>
                <w:u w:val="single"/>
              </w:rPr>
            </w:pPr>
            <w:r w:rsidRPr="009A08F2">
              <w:rPr>
                <w:b/>
                <w:bCs/>
                <w:i/>
                <w:color w:val="FF0000"/>
                <w:sz w:val="20"/>
                <w:szCs w:val="20"/>
                <w:u w:val="single"/>
              </w:rPr>
              <w:t>d</w:t>
            </w:r>
          </w:p>
        </w:tc>
        <w:tc>
          <w:tcPr>
            <w:tcW w:w="593" w:type="pct"/>
            <w:tcBorders>
              <w:top w:val="single" w:sz="4" w:space="0" w:color="auto"/>
              <w:bottom w:val="single" w:sz="4" w:space="0" w:color="auto"/>
            </w:tcBorders>
            <w:vAlign w:val="center"/>
          </w:tcPr>
          <w:p w14:paraId="1B2E8BC1" w14:textId="42AC1D88" w:rsidR="00270015" w:rsidRPr="00270015" w:rsidRDefault="00270015" w:rsidP="009A08F2">
            <w:pPr>
              <w:spacing w:after="40" w:line="240" w:lineRule="auto"/>
              <w:jc w:val="center"/>
              <w:rPr>
                <w:b/>
                <w:bCs/>
                <w:i/>
                <w:sz w:val="20"/>
                <w:szCs w:val="20"/>
              </w:rPr>
            </w:pPr>
            <w:r w:rsidRPr="00270015">
              <w:rPr>
                <w:b/>
                <w:bCs/>
                <w:i/>
                <w:sz w:val="20"/>
                <w:szCs w:val="20"/>
              </w:rPr>
              <w:t>MD</w:t>
            </w:r>
            <w:r w:rsidRPr="00270015">
              <w:rPr>
                <w:b/>
                <w:bCs/>
                <w:i/>
                <w:sz w:val="20"/>
                <w:szCs w:val="20"/>
              </w:rPr>
              <w:br/>
              <w:t xml:space="preserve"> (95% CI)</w:t>
            </w:r>
          </w:p>
        </w:tc>
        <w:tc>
          <w:tcPr>
            <w:tcW w:w="263" w:type="pct"/>
            <w:tcBorders>
              <w:top w:val="single" w:sz="4" w:space="0" w:color="auto"/>
              <w:bottom w:val="single" w:sz="4" w:space="0" w:color="auto"/>
            </w:tcBorders>
            <w:vAlign w:val="center"/>
          </w:tcPr>
          <w:p w14:paraId="27112A84" w14:textId="788E2BB7" w:rsidR="00270015" w:rsidRPr="009A08F2" w:rsidRDefault="00270015" w:rsidP="009A08F2">
            <w:pPr>
              <w:spacing w:after="0" w:line="240" w:lineRule="auto"/>
              <w:jc w:val="center"/>
              <w:rPr>
                <w:b/>
                <w:bCs/>
                <w:i/>
                <w:color w:val="FF0000"/>
                <w:sz w:val="20"/>
                <w:szCs w:val="20"/>
                <w:u w:val="single"/>
              </w:rPr>
            </w:pPr>
            <w:r w:rsidRPr="009A08F2">
              <w:rPr>
                <w:b/>
                <w:bCs/>
                <w:i/>
                <w:color w:val="FF0000"/>
                <w:sz w:val="20"/>
                <w:szCs w:val="20"/>
                <w:u w:val="single"/>
              </w:rPr>
              <w:t>d</w:t>
            </w:r>
          </w:p>
        </w:tc>
        <w:tc>
          <w:tcPr>
            <w:tcW w:w="593" w:type="pct"/>
            <w:tcBorders>
              <w:top w:val="single" w:sz="4" w:space="0" w:color="auto"/>
              <w:bottom w:val="single" w:sz="4" w:space="0" w:color="auto"/>
            </w:tcBorders>
            <w:vAlign w:val="center"/>
          </w:tcPr>
          <w:p w14:paraId="63B41A04" w14:textId="1B6FB220" w:rsidR="00270015" w:rsidRPr="00270015" w:rsidRDefault="00270015" w:rsidP="009A08F2">
            <w:pPr>
              <w:spacing w:after="0" w:line="240" w:lineRule="auto"/>
              <w:jc w:val="center"/>
              <w:rPr>
                <w:b/>
                <w:bCs/>
                <w:i/>
                <w:sz w:val="20"/>
                <w:szCs w:val="20"/>
              </w:rPr>
            </w:pPr>
            <w:r w:rsidRPr="00270015">
              <w:rPr>
                <w:b/>
                <w:bCs/>
                <w:i/>
                <w:sz w:val="20"/>
                <w:szCs w:val="20"/>
              </w:rPr>
              <w:t>MD</w:t>
            </w:r>
            <w:r w:rsidRPr="00270015">
              <w:rPr>
                <w:b/>
                <w:bCs/>
                <w:i/>
                <w:sz w:val="20"/>
                <w:szCs w:val="20"/>
              </w:rPr>
              <w:br/>
              <w:t xml:space="preserve"> (95% CI)</w:t>
            </w:r>
          </w:p>
        </w:tc>
        <w:tc>
          <w:tcPr>
            <w:tcW w:w="328" w:type="pct"/>
            <w:tcBorders>
              <w:top w:val="single" w:sz="4" w:space="0" w:color="auto"/>
              <w:bottom w:val="single" w:sz="4" w:space="0" w:color="auto"/>
            </w:tcBorders>
            <w:vAlign w:val="center"/>
          </w:tcPr>
          <w:p w14:paraId="12EB38E8" w14:textId="1D7FE90A" w:rsidR="00270015" w:rsidRPr="009A08F2" w:rsidRDefault="00270015" w:rsidP="009A08F2">
            <w:pPr>
              <w:spacing w:after="0" w:line="240" w:lineRule="auto"/>
              <w:jc w:val="center"/>
              <w:rPr>
                <w:b/>
                <w:bCs/>
                <w:i/>
                <w:color w:val="FF0000"/>
                <w:sz w:val="20"/>
                <w:szCs w:val="20"/>
                <w:u w:val="single"/>
              </w:rPr>
            </w:pPr>
            <w:r w:rsidRPr="009A08F2">
              <w:rPr>
                <w:b/>
                <w:bCs/>
                <w:i/>
                <w:color w:val="FF0000"/>
                <w:sz w:val="20"/>
                <w:szCs w:val="20"/>
                <w:u w:val="single"/>
              </w:rPr>
              <w:t>d</w:t>
            </w:r>
          </w:p>
        </w:tc>
        <w:tc>
          <w:tcPr>
            <w:tcW w:w="582" w:type="pct"/>
            <w:tcBorders>
              <w:top w:val="single" w:sz="4" w:space="0" w:color="auto"/>
              <w:bottom w:val="single" w:sz="4" w:space="0" w:color="auto"/>
            </w:tcBorders>
            <w:vAlign w:val="center"/>
          </w:tcPr>
          <w:p w14:paraId="0F57006B" w14:textId="77F87D48" w:rsidR="00270015" w:rsidRPr="00270015" w:rsidRDefault="00270015" w:rsidP="009A08F2">
            <w:pPr>
              <w:spacing w:after="0" w:line="240" w:lineRule="auto"/>
              <w:jc w:val="center"/>
              <w:rPr>
                <w:b/>
                <w:bCs/>
                <w:i/>
                <w:sz w:val="20"/>
                <w:szCs w:val="20"/>
              </w:rPr>
            </w:pPr>
            <w:r w:rsidRPr="00270015">
              <w:rPr>
                <w:b/>
                <w:bCs/>
                <w:i/>
                <w:sz w:val="20"/>
                <w:szCs w:val="20"/>
              </w:rPr>
              <w:t xml:space="preserve">MD </w:t>
            </w:r>
            <w:r w:rsidRPr="00270015">
              <w:rPr>
                <w:b/>
                <w:bCs/>
                <w:i/>
                <w:sz w:val="20"/>
                <w:szCs w:val="20"/>
              </w:rPr>
              <w:br/>
              <w:t>(95% CI)</w:t>
            </w:r>
          </w:p>
        </w:tc>
        <w:tc>
          <w:tcPr>
            <w:tcW w:w="341" w:type="pct"/>
            <w:tcBorders>
              <w:top w:val="single" w:sz="4" w:space="0" w:color="auto"/>
              <w:bottom w:val="single" w:sz="4" w:space="0" w:color="auto"/>
            </w:tcBorders>
            <w:vAlign w:val="center"/>
          </w:tcPr>
          <w:p w14:paraId="24290264" w14:textId="26B3D46C" w:rsidR="00270015" w:rsidRPr="009A08F2" w:rsidRDefault="009E1B52" w:rsidP="009A08F2">
            <w:pPr>
              <w:spacing w:after="0" w:line="240" w:lineRule="auto"/>
              <w:jc w:val="center"/>
              <w:rPr>
                <w:b/>
                <w:bCs/>
                <w:i/>
                <w:color w:val="FF0000"/>
                <w:sz w:val="20"/>
                <w:szCs w:val="20"/>
                <w:u w:val="single"/>
              </w:rPr>
            </w:pPr>
            <w:r w:rsidRPr="009A08F2">
              <w:rPr>
                <w:b/>
                <w:bCs/>
                <w:i/>
                <w:color w:val="FF0000"/>
                <w:sz w:val="20"/>
                <w:szCs w:val="20"/>
                <w:u w:val="single"/>
              </w:rPr>
              <w:t>d</w:t>
            </w:r>
          </w:p>
        </w:tc>
        <w:tc>
          <w:tcPr>
            <w:tcW w:w="556" w:type="pct"/>
            <w:tcBorders>
              <w:top w:val="single" w:sz="4" w:space="0" w:color="auto"/>
              <w:bottom w:val="single" w:sz="4" w:space="0" w:color="auto"/>
            </w:tcBorders>
            <w:vAlign w:val="center"/>
          </w:tcPr>
          <w:p w14:paraId="17B7D11B" w14:textId="1040E1F4" w:rsidR="00270015" w:rsidRPr="00270015" w:rsidRDefault="00270015" w:rsidP="009A08F2">
            <w:pPr>
              <w:spacing w:after="0" w:line="240" w:lineRule="auto"/>
              <w:ind w:left="-240" w:right="-241"/>
              <w:jc w:val="center"/>
              <w:rPr>
                <w:b/>
                <w:bCs/>
                <w:i/>
                <w:sz w:val="20"/>
                <w:szCs w:val="20"/>
              </w:rPr>
            </w:pPr>
            <w:r w:rsidRPr="00270015">
              <w:rPr>
                <w:b/>
                <w:bCs/>
                <w:i/>
                <w:sz w:val="20"/>
                <w:szCs w:val="20"/>
              </w:rPr>
              <w:t>MD</w:t>
            </w:r>
            <w:r w:rsidRPr="00270015">
              <w:rPr>
                <w:b/>
                <w:bCs/>
                <w:i/>
                <w:sz w:val="20"/>
                <w:szCs w:val="20"/>
              </w:rPr>
              <w:br/>
              <w:t xml:space="preserve"> (95% CI)</w:t>
            </w:r>
          </w:p>
        </w:tc>
        <w:tc>
          <w:tcPr>
            <w:tcW w:w="286" w:type="pct"/>
            <w:tcBorders>
              <w:top w:val="single" w:sz="4" w:space="0" w:color="auto"/>
              <w:bottom w:val="single" w:sz="4" w:space="0" w:color="auto"/>
            </w:tcBorders>
            <w:vAlign w:val="center"/>
          </w:tcPr>
          <w:p w14:paraId="0C1E56B8" w14:textId="681F8A23" w:rsidR="00270015" w:rsidRPr="009A08F2" w:rsidRDefault="009A08F2" w:rsidP="009A08F2">
            <w:pPr>
              <w:spacing w:after="0" w:line="240" w:lineRule="auto"/>
              <w:jc w:val="center"/>
              <w:rPr>
                <w:b/>
                <w:bCs/>
                <w:i/>
                <w:color w:val="FF0000"/>
                <w:sz w:val="20"/>
                <w:szCs w:val="20"/>
                <w:u w:val="single"/>
              </w:rPr>
            </w:pPr>
            <w:r>
              <w:rPr>
                <w:b/>
                <w:bCs/>
                <w:i/>
                <w:color w:val="FF0000"/>
                <w:sz w:val="20"/>
                <w:szCs w:val="20"/>
                <w:u w:val="single"/>
              </w:rPr>
              <w:t>d</w:t>
            </w:r>
          </w:p>
        </w:tc>
      </w:tr>
      <w:tr w:rsidR="009E1B52" w:rsidRPr="002D1E3A" w14:paraId="757062EC" w14:textId="02F18BAB" w:rsidTr="00AA3F1E">
        <w:trPr>
          <w:gridAfter w:val="1"/>
          <w:wAfter w:w="10" w:type="pct"/>
          <w:trHeight w:val="738"/>
        </w:trPr>
        <w:tc>
          <w:tcPr>
            <w:tcW w:w="567" w:type="pct"/>
            <w:tcBorders>
              <w:top w:val="single" w:sz="4" w:space="0" w:color="auto"/>
            </w:tcBorders>
            <w:vAlign w:val="center"/>
          </w:tcPr>
          <w:p w14:paraId="25B3A01A" w14:textId="77777777" w:rsidR="009E1B52" w:rsidRPr="002D1E3A" w:rsidRDefault="009E1B52" w:rsidP="00AA3F1E">
            <w:pPr>
              <w:spacing w:after="40" w:line="240" w:lineRule="auto"/>
              <w:rPr>
                <w:bCs/>
              </w:rPr>
            </w:pPr>
            <w:r w:rsidRPr="00491CD4">
              <w:rPr>
                <w:rFonts w:cstheme="minorHAnsi"/>
              </w:rPr>
              <w:t>Socially distance</w:t>
            </w:r>
          </w:p>
        </w:tc>
        <w:tc>
          <w:tcPr>
            <w:tcW w:w="617" w:type="pct"/>
            <w:tcBorders>
              <w:top w:val="single" w:sz="4" w:space="0" w:color="auto"/>
            </w:tcBorders>
            <w:vAlign w:val="center"/>
          </w:tcPr>
          <w:p w14:paraId="7711C49B" w14:textId="77777777" w:rsidR="009E1B52" w:rsidRPr="00270015" w:rsidRDefault="009E1B52" w:rsidP="00AA3F1E">
            <w:pPr>
              <w:spacing w:after="0" w:line="240" w:lineRule="auto"/>
              <w:jc w:val="center"/>
              <w:rPr>
                <w:sz w:val="20"/>
                <w:szCs w:val="20"/>
              </w:rPr>
            </w:pPr>
            <w:r w:rsidRPr="00270015">
              <w:rPr>
                <w:sz w:val="20"/>
                <w:szCs w:val="20"/>
              </w:rPr>
              <w:t>0.22</w:t>
            </w:r>
          </w:p>
          <w:p w14:paraId="7FB0733A" w14:textId="77777777" w:rsidR="009E1B52" w:rsidRPr="00270015" w:rsidRDefault="009E1B52" w:rsidP="00AA3F1E">
            <w:pPr>
              <w:spacing w:after="0" w:line="240" w:lineRule="auto"/>
              <w:jc w:val="center"/>
              <w:rPr>
                <w:bCs/>
                <w:sz w:val="20"/>
                <w:szCs w:val="20"/>
              </w:rPr>
            </w:pPr>
            <w:r w:rsidRPr="00270015">
              <w:rPr>
                <w:sz w:val="20"/>
                <w:szCs w:val="20"/>
              </w:rPr>
              <w:t>(0.21 to 0.23)</w:t>
            </w:r>
          </w:p>
        </w:tc>
        <w:tc>
          <w:tcPr>
            <w:tcW w:w="264" w:type="pct"/>
            <w:tcBorders>
              <w:top w:val="single" w:sz="4" w:space="0" w:color="auto"/>
            </w:tcBorders>
            <w:vAlign w:val="center"/>
          </w:tcPr>
          <w:p w14:paraId="5AF8495C" w14:textId="4DC03D96" w:rsidR="009E1B52" w:rsidRPr="009A08F2" w:rsidRDefault="009E1B52" w:rsidP="00AA3F1E">
            <w:pPr>
              <w:spacing w:after="0" w:line="240" w:lineRule="auto"/>
              <w:ind w:left="-380" w:right="-394"/>
              <w:jc w:val="center"/>
              <w:rPr>
                <w:color w:val="FF0000"/>
                <w:sz w:val="20"/>
                <w:szCs w:val="20"/>
                <w:u w:val="single"/>
              </w:rPr>
            </w:pPr>
            <w:r w:rsidRPr="009A08F2">
              <w:rPr>
                <w:color w:val="FF0000"/>
                <w:sz w:val="20"/>
                <w:szCs w:val="20"/>
                <w:u w:val="single"/>
              </w:rPr>
              <w:t>0.35</w:t>
            </w:r>
          </w:p>
        </w:tc>
        <w:tc>
          <w:tcPr>
            <w:tcW w:w="593" w:type="pct"/>
            <w:tcBorders>
              <w:top w:val="single" w:sz="4" w:space="0" w:color="auto"/>
            </w:tcBorders>
            <w:vAlign w:val="center"/>
          </w:tcPr>
          <w:p w14:paraId="2F418144" w14:textId="74B83C90" w:rsidR="009E1B52" w:rsidRPr="009E1B52" w:rsidRDefault="009E1B52" w:rsidP="00AA3F1E">
            <w:pPr>
              <w:spacing w:after="0" w:line="240" w:lineRule="auto"/>
              <w:ind w:left="-193" w:right="-249"/>
              <w:jc w:val="center"/>
              <w:rPr>
                <w:sz w:val="20"/>
                <w:szCs w:val="20"/>
              </w:rPr>
            </w:pPr>
            <w:r w:rsidRPr="009E1B52">
              <w:rPr>
                <w:sz w:val="20"/>
                <w:szCs w:val="20"/>
              </w:rPr>
              <w:t>0.26</w:t>
            </w:r>
          </w:p>
          <w:p w14:paraId="7F08D7A7" w14:textId="77777777" w:rsidR="009E1B52" w:rsidRPr="006760C9" w:rsidRDefault="009E1B52" w:rsidP="00AA3F1E">
            <w:pPr>
              <w:spacing w:after="0" w:line="240" w:lineRule="auto"/>
              <w:ind w:left="-193" w:right="-249"/>
              <w:jc w:val="center"/>
              <w:rPr>
                <w:sz w:val="20"/>
                <w:szCs w:val="20"/>
              </w:rPr>
            </w:pPr>
            <w:r w:rsidRPr="006760C9">
              <w:rPr>
                <w:sz w:val="20"/>
                <w:szCs w:val="20"/>
              </w:rPr>
              <w:t>(0.11 to 0.40)</w:t>
            </w:r>
          </w:p>
        </w:tc>
        <w:tc>
          <w:tcPr>
            <w:tcW w:w="263" w:type="pct"/>
            <w:tcBorders>
              <w:top w:val="single" w:sz="4" w:space="0" w:color="auto"/>
            </w:tcBorders>
            <w:vAlign w:val="center"/>
          </w:tcPr>
          <w:p w14:paraId="7B7D6EF4" w14:textId="258EFD1F" w:rsidR="009E1B52" w:rsidRPr="009A08F2" w:rsidRDefault="009E1B52" w:rsidP="00AA3F1E">
            <w:pPr>
              <w:spacing w:after="0" w:line="240" w:lineRule="auto"/>
              <w:ind w:left="-398" w:right="-396"/>
              <w:jc w:val="center"/>
              <w:rPr>
                <w:color w:val="FF0000"/>
                <w:sz w:val="20"/>
                <w:szCs w:val="20"/>
                <w:u w:val="single"/>
              </w:rPr>
            </w:pPr>
            <w:r w:rsidRPr="009A08F2">
              <w:rPr>
                <w:color w:val="FF0000"/>
                <w:sz w:val="20"/>
                <w:szCs w:val="20"/>
                <w:u w:val="single"/>
              </w:rPr>
              <w:t>0.30</w:t>
            </w:r>
          </w:p>
        </w:tc>
        <w:tc>
          <w:tcPr>
            <w:tcW w:w="593" w:type="pct"/>
            <w:tcBorders>
              <w:top w:val="single" w:sz="4" w:space="0" w:color="auto"/>
            </w:tcBorders>
            <w:vAlign w:val="center"/>
          </w:tcPr>
          <w:p w14:paraId="11462C97" w14:textId="5898DDAF" w:rsidR="009E1B52" w:rsidRPr="009E1B52" w:rsidRDefault="009E1B52" w:rsidP="00AA3F1E">
            <w:pPr>
              <w:spacing w:after="0" w:line="240" w:lineRule="auto"/>
              <w:ind w:left="-249" w:right="-252"/>
              <w:jc w:val="center"/>
              <w:rPr>
                <w:sz w:val="20"/>
                <w:szCs w:val="20"/>
              </w:rPr>
            </w:pPr>
            <w:r w:rsidRPr="009E1B52">
              <w:rPr>
                <w:sz w:val="20"/>
                <w:szCs w:val="20"/>
              </w:rPr>
              <w:t>0.33</w:t>
            </w:r>
          </w:p>
          <w:p w14:paraId="4C294757" w14:textId="77777777" w:rsidR="009E1B52" w:rsidRPr="006760C9" w:rsidRDefault="009E1B52" w:rsidP="00AA3F1E">
            <w:pPr>
              <w:spacing w:after="0" w:line="240" w:lineRule="auto"/>
              <w:ind w:left="-249" w:right="-252"/>
              <w:jc w:val="center"/>
              <w:rPr>
                <w:sz w:val="20"/>
                <w:szCs w:val="20"/>
              </w:rPr>
            </w:pPr>
            <w:r w:rsidRPr="006760C9">
              <w:rPr>
                <w:sz w:val="20"/>
                <w:szCs w:val="20"/>
              </w:rPr>
              <w:t>(0.24 to 0.42)</w:t>
            </w:r>
          </w:p>
        </w:tc>
        <w:tc>
          <w:tcPr>
            <w:tcW w:w="328" w:type="pct"/>
            <w:tcBorders>
              <w:top w:val="single" w:sz="4" w:space="0" w:color="auto"/>
            </w:tcBorders>
            <w:vAlign w:val="center"/>
          </w:tcPr>
          <w:p w14:paraId="536C47E3" w14:textId="7F0CBCCC" w:rsidR="009E1B52" w:rsidRPr="009A08F2" w:rsidRDefault="009E1B52" w:rsidP="00AA3F1E">
            <w:pPr>
              <w:spacing w:after="0" w:line="240" w:lineRule="auto"/>
              <w:ind w:left="-340" w:right="-401" w:hanging="55"/>
              <w:jc w:val="center"/>
              <w:rPr>
                <w:color w:val="FF0000"/>
                <w:sz w:val="20"/>
                <w:szCs w:val="20"/>
                <w:u w:val="single"/>
              </w:rPr>
            </w:pPr>
            <w:r w:rsidRPr="009A08F2">
              <w:rPr>
                <w:color w:val="FF0000"/>
                <w:sz w:val="20"/>
                <w:szCs w:val="20"/>
                <w:u w:val="single"/>
              </w:rPr>
              <w:t>0.41</w:t>
            </w:r>
          </w:p>
        </w:tc>
        <w:tc>
          <w:tcPr>
            <w:tcW w:w="582" w:type="pct"/>
            <w:tcBorders>
              <w:top w:val="single" w:sz="4" w:space="0" w:color="auto"/>
            </w:tcBorders>
            <w:vAlign w:val="center"/>
          </w:tcPr>
          <w:p w14:paraId="66A2AE11" w14:textId="64F2D899" w:rsidR="009E1B52" w:rsidRPr="006760C9" w:rsidRDefault="009E1B52" w:rsidP="00AA3F1E">
            <w:pPr>
              <w:spacing w:after="0" w:line="240" w:lineRule="auto"/>
              <w:ind w:left="-246" w:right="-255"/>
              <w:jc w:val="center"/>
              <w:rPr>
                <w:sz w:val="20"/>
                <w:szCs w:val="20"/>
              </w:rPr>
            </w:pPr>
            <w:r w:rsidRPr="006760C9">
              <w:rPr>
                <w:sz w:val="20"/>
                <w:szCs w:val="20"/>
              </w:rPr>
              <w:t>0.31</w:t>
            </w:r>
          </w:p>
          <w:p w14:paraId="09FCBDBC" w14:textId="77777777" w:rsidR="009E1B52" w:rsidRPr="006760C9" w:rsidRDefault="009E1B52" w:rsidP="00AA3F1E">
            <w:pPr>
              <w:spacing w:after="0" w:line="240" w:lineRule="auto"/>
              <w:ind w:left="-246" w:right="-255"/>
              <w:jc w:val="center"/>
              <w:rPr>
                <w:sz w:val="20"/>
                <w:szCs w:val="20"/>
              </w:rPr>
            </w:pPr>
            <w:r w:rsidRPr="006760C9">
              <w:rPr>
                <w:sz w:val="20"/>
                <w:szCs w:val="20"/>
              </w:rPr>
              <w:t>(0.28 to 0.35)</w:t>
            </w:r>
          </w:p>
        </w:tc>
        <w:tc>
          <w:tcPr>
            <w:tcW w:w="341" w:type="pct"/>
            <w:tcBorders>
              <w:top w:val="single" w:sz="4" w:space="0" w:color="auto"/>
            </w:tcBorders>
            <w:vAlign w:val="center"/>
          </w:tcPr>
          <w:p w14:paraId="3DE89B92" w14:textId="0F37C7F7" w:rsidR="009E1B52" w:rsidRPr="009A08F2" w:rsidRDefault="009E1B52" w:rsidP="00AA3F1E">
            <w:pPr>
              <w:spacing w:after="0" w:line="240" w:lineRule="auto"/>
              <w:jc w:val="center"/>
              <w:rPr>
                <w:color w:val="FF0000"/>
                <w:sz w:val="20"/>
                <w:szCs w:val="20"/>
                <w:u w:val="single"/>
              </w:rPr>
            </w:pPr>
            <w:r w:rsidRPr="009A08F2">
              <w:rPr>
                <w:color w:val="FF0000"/>
                <w:sz w:val="20"/>
                <w:szCs w:val="20"/>
                <w:u w:val="single"/>
              </w:rPr>
              <w:t>0.43</w:t>
            </w:r>
          </w:p>
        </w:tc>
        <w:tc>
          <w:tcPr>
            <w:tcW w:w="556" w:type="pct"/>
            <w:tcBorders>
              <w:top w:val="single" w:sz="4" w:space="0" w:color="auto"/>
            </w:tcBorders>
            <w:vAlign w:val="center"/>
          </w:tcPr>
          <w:p w14:paraId="40079CEE" w14:textId="544D8B5F" w:rsidR="009E1B52" w:rsidRPr="006760C9" w:rsidRDefault="009E1B52" w:rsidP="00AA3F1E">
            <w:pPr>
              <w:spacing w:after="0" w:line="240" w:lineRule="auto"/>
              <w:ind w:left="-240" w:right="-241"/>
              <w:jc w:val="center"/>
              <w:rPr>
                <w:sz w:val="20"/>
                <w:szCs w:val="20"/>
              </w:rPr>
            </w:pPr>
            <w:r w:rsidRPr="006760C9">
              <w:rPr>
                <w:sz w:val="20"/>
                <w:szCs w:val="20"/>
              </w:rPr>
              <w:t>0.23</w:t>
            </w:r>
          </w:p>
          <w:p w14:paraId="7F1C22CF" w14:textId="77777777" w:rsidR="009E1B52" w:rsidRPr="006760C9" w:rsidRDefault="009E1B52" w:rsidP="00AA3F1E">
            <w:pPr>
              <w:spacing w:after="0" w:line="240" w:lineRule="auto"/>
              <w:ind w:left="-240" w:right="-241"/>
              <w:jc w:val="center"/>
              <w:rPr>
                <w:sz w:val="20"/>
                <w:szCs w:val="20"/>
              </w:rPr>
            </w:pPr>
            <w:r w:rsidRPr="006760C9">
              <w:rPr>
                <w:sz w:val="20"/>
                <w:szCs w:val="20"/>
              </w:rPr>
              <w:t>(0.22 to 0.24)</w:t>
            </w:r>
          </w:p>
        </w:tc>
        <w:tc>
          <w:tcPr>
            <w:tcW w:w="286" w:type="pct"/>
            <w:tcBorders>
              <w:top w:val="single" w:sz="4" w:space="0" w:color="auto"/>
            </w:tcBorders>
            <w:vAlign w:val="center"/>
          </w:tcPr>
          <w:p w14:paraId="0787C2CA" w14:textId="38F69279" w:rsidR="009E1B52" w:rsidRPr="009A08F2" w:rsidRDefault="00AA3F1E" w:rsidP="00AA3F1E">
            <w:pPr>
              <w:spacing w:after="0" w:line="240" w:lineRule="auto"/>
              <w:jc w:val="center"/>
              <w:rPr>
                <w:color w:val="FF0000"/>
                <w:sz w:val="20"/>
                <w:szCs w:val="20"/>
                <w:u w:val="single"/>
              </w:rPr>
            </w:pPr>
            <w:r w:rsidRPr="009A08F2">
              <w:rPr>
                <w:color w:val="FF0000"/>
                <w:sz w:val="20"/>
                <w:szCs w:val="20"/>
                <w:u w:val="single"/>
              </w:rPr>
              <w:t>0.36</w:t>
            </w:r>
          </w:p>
        </w:tc>
      </w:tr>
      <w:tr w:rsidR="009E1B52" w:rsidRPr="002D1E3A" w14:paraId="050E8F62" w14:textId="7E48848A" w:rsidTr="00AA3F1E">
        <w:trPr>
          <w:gridAfter w:val="1"/>
          <w:wAfter w:w="10" w:type="pct"/>
          <w:trHeight w:val="846"/>
        </w:trPr>
        <w:tc>
          <w:tcPr>
            <w:tcW w:w="567" w:type="pct"/>
            <w:vAlign w:val="center"/>
          </w:tcPr>
          <w:p w14:paraId="738FDE29" w14:textId="77777777" w:rsidR="009E1B52" w:rsidRPr="002D1E3A" w:rsidRDefault="009E1B52" w:rsidP="00AA3F1E">
            <w:pPr>
              <w:spacing w:after="40" w:line="240" w:lineRule="auto"/>
              <w:rPr>
                <w:bCs/>
              </w:rPr>
            </w:pPr>
            <w:r>
              <w:rPr>
                <w:rFonts w:cstheme="minorHAnsi"/>
              </w:rPr>
              <w:t>Clean /</w:t>
            </w:r>
            <w:r w:rsidRPr="00491CD4">
              <w:rPr>
                <w:rFonts w:cstheme="minorHAnsi"/>
              </w:rPr>
              <w:t>disinfect</w:t>
            </w:r>
          </w:p>
        </w:tc>
        <w:tc>
          <w:tcPr>
            <w:tcW w:w="617" w:type="pct"/>
            <w:vAlign w:val="center"/>
          </w:tcPr>
          <w:p w14:paraId="714AB06B" w14:textId="77777777" w:rsidR="009E1B52" w:rsidRPr="00270015" w:rsidRDefault="009E1B52" w:rsidP="00AA3F1E">
            <w:pPr>
              <w:spacing w:after="0" w:line="240" w:lineRule="auto"/>
              <w:jc w:val="center"/>
              <w:rPr>
                <w:sz w:val="20"/>
                <w:szCs w:val="20"/>
              </w:rPr>
            </w:pPr>
            <w:r w:rsidRPr="00270015">
              <w:rPr>
                <w:sz w:val="20"/>
                <w:szCs w:val="20"/>
              </w:rPr>
              <w:t>0.38</w:t>
            </w:r>
          </w:p>
          <w:p w14:paraId="595EFDDE" w14:textId="77777777" w:rsidR="009E1B52" w:rsidRPr="00270015" w:rsidRDefault="009E1B52" w:rsidP="00AA3F1E">
            <w:pPr>
              <w:spacing w:after="0" w:line="240" w:lineRule="auto"/>
              <w:jc w:val="center"/>
              <w:rPr>
                <w:sz w:val="20"/>
                <w:szCs w:val="20"/>
              </w:rPr>
            </w:pPr>
            <w:r w:rsidRPr="00270015">
              <w:rPr>
                <w:sz w:val="20"/>
                <w:szCs w:val="20"/>
              </w:rPr>
              <w:t>(0.37 to 0.39)</w:t>
            </w:r>
          </w:p>
        </w:tc>
        <w:tc>
          <w:tcPr>
            <w:tcW w:w="264" w:type="pct"/>
            <w:vAlign w:val="center"/>
          </w:tcPr>
          <w:p w14:paraId="1D9DB80B" w14:textId="422A866A" w:rsidR="009E1B52" w:rsidRPr="009A08F2" w:rsidRDefault="009E1B52" w:rsidP="00AA3F1E">
            <w:pPr>
              <w:spacing w:after="0" w:line="240" w:lineRule="auto"/>
              <w:ind w:left="-380" w:right="-394"/>
              <w:jc w:val="center"/>
              <w:rPr>
                <w:color w:val="FF0000"/>
                <w:sz w:val="20"/>
                <w:szCs w:val="20"/>
                <w:u w:val="single"/>
              </w:rPr>
            </w:pPr>
            <w:r w:rsidRPr="009A08F2">
              <w:rPr>
                <w:color w:val="FF0000"/>
                <w:sz w:val="20"/>
                <w:szCs w:val="20"/>
                <w:u w:val="single"/>
              </w:rPr>
              <w:t>0.52</w:t>
            </w:r>
          </w:p>
        </w:tc>
        <w:tc>
          <w:tcPr>
            <w:tcW w:w="593" w:type="pct"/>
            <w:vAlign w:val="center"/>
          </w:tcPr>
          <w:p w14:paraId="2C3E1760" w14:textId="022341BE" w:rsidR="009E1B52" w:rsidRPr="009E1B52" w:rsidRDefault="009E1B52" w:rsidP="00AA3F1E">
            <w:pPr>
              <w:spacing w:after="0" w:line="240" w:lineRule="auto"/>
              <w:ind w:left="-193" w:right="-249"/>
              <w:jc w:val="center"/>
              <w:rPr>
                <w:sz w:val="20"/>
                <w:szCs w:val="20"/>
              </w:rPr>
            </w:pPr>
            <w:r w:rsidRPr="009E1B52">
              <w:rPr>
                <w:sz w:val="20"/>
                <w:szCs w:val="20"/>
              </w:rPr>
              <w:t>0.30</w:t>
            </w:r>
          </w:p>
          <w:p w14:paraId="65137CAA" w14:textId="77777777" w:rsidR="009E1B52" w:rsidRPr="006760C9" w:rsidRDefault="009E1B52" w:rsidP="00AA3F1E">
            <w:pPr>
              <w:spacing w:after="0" w:line="240" w:lineRule="auto"/>
              <w:ind w:left="-193" w:right="-249"/>
              <w:jc w:val="center"/>
              <w:rPr>
                <w:sz w:val="20"/>
                <w:szCs w:val="20"/>
              </w:rPr>
            </w:pPr>
            <w:r w:rsidRPr="006760C9">
              <w:rPr>
                <w:sz w:val="20"/>
                <w:szCs w:val="20"/>
              </w:rPr>
              <w:t>(0.17 to 0.44)</w:t>
            </w:r>
          </w:p>
        </w:tc>
        <w:tc>
          <w:tcPr>
            <w:tcW w:w="263" w:type="pct"/>
            <w:vAlign w:val="center"/>
          </w:tcPr>
          <w:p w14:paraId="7AA72DF9" w14:textId="13BFF081" w:rsidR="009E1B52" w:rsidRPr="009A08F2" w:rsidRDefault="006760C9" w:rsidP="00AA3F1E">
            <w:pPr>
              <w:spacing w:after="0" w:line="240" w:lineRule="auto"/>
              <w:ind w:left="-398" w:right="-396"/>
              <w:jc w:val="center"/>
              <w:rPr>
                <w:color w:val="FF0000"/>
                <w:sz w:val="20"/>
                <w:szCs w:val="20"/>
                <w:u w:val="single"/>
              </w:rPr>
            </w:pPr>
            <w:r w:rsidRPr="009A08F2">
              <w:rPr>
                <w:color w:val="FF0000"/>
                <w:sz w:val="20"/>
                <w:szCs w:val="20"/>
                <w:u w:val="single"/>
              </w:rPr>
              <w:t>0.36</w:t>
            </w:r>
          </w:p>
        </w:tc>
        <w:tc>
          <w:tcPr>
            <w:tcW w:w="593" w:type="pct"/>
            <w:vAlign w:val="center"/>
          </w:tcPr>
          <w:p w14:paraId="37A267D7" w14:textId="16169036" w:rsidR="009E1B52" w:rsidRPr="006760C9" w:rsidRDefault="009E1B52" w:rsidP="00AA3F1E">
            <w:pPr>
              <w:spacing w:after="0" w:line="240" w:lineRule="auto"/>
              <w:ind w:left="-249" w:right="-252"/>
              <w:jc w:val="center"/>
              <w:rPr>
                <w:sz w:val="20"/>
                <w:szCs w:val="20"/>
              </w:rPr>
            </w:pPr>
            <w:r w:rsidRPr="006760C9">
              <w:rPr>
                <w:sz w:val="20"/>
                <w:szCs w:val="20"/>
              </w:rPr>
              <w:t>0.41</w:t>
            </w:r>
          </w:p>
          <w:p w14:paraId="6C767407" w14:textId="77777777" w:rsidR="009E1B52" w:rsidRPr="006760C9" w:rsidRDefault="009E1B52" w:rsidP="00AA3F1E">
            <w:pPr>
              <w:spacing w:after="0" w:line="240" w:lineRule="auto"/>
              <w:ind w:left="-249" w:right="-252"/>
              <w:jc w:val="center"/>
              <w:rPr>
                <w:sz w:val="20"/>
                <w:szCs w:val="20"/>
              </w:rPr>
            </w:pPr>
            <w:r w:rsidRPr="006760C9">
              <w:rPr>
                <w:sz w:val="20"/>
                <w:szCs w:val="20"/>
              </w:rPr>
              <w:t>(0.31 to 0.51)</w:t>
            </w:r>
          </w:p>
        </w:tc>
        <w:tc>
          <w:tcPr>
            <w:tcW w:w="328" w:type="pct"/>
            <w:vAlign w:val="center"/>
          </w:tcPr>
          <w:p w14:paraId="5B4DD250" w14:textId="56F0CE7D" w:rsidR="009E1B52" w:rsidRPr="009A08F2" w:rsidRDefault="006760C9" w:rsidP="00AA3F1E">
            <w:pPr>
              <w:spacing w:after="0" w:line="240" w:lineRule="auto"/>
              <w:ind w:left="-340" w:right="-401" w:hanging="55"/>
              <w:jc w:val="center"/>
              <w:rPr>
                <w:color w:val="FF0000"/>
                <w:sz w:val="20"/>
                <w:szCs w:val="20"/>
                <w:u w:val="single"/>
              </w:rPr>
            </w:pPr>
            <w:r w:rsidRPr="009A08F2">
              <w:rPr>
                <w:color w:val="FF0000"/>
                <w:sz w:val="20"/>
                <w:szCs w:val="20"/>
                <w:u w:val="single"/>
              </w:rPr>
              <w:t>0.47</w:t>
            </w:r>
          </w:p>
        </w:tc>
        <w:tc>
          <w:tcPr>
            <w:tcW w:w="582" w:type="pct"/>
            <w:vAlign w:val="center"/>
          </w:tcPr>
          <w:p w14:paraId="174E10FA" w14:textId="7C0EB54A" w:rsidR="009E1B52" w:rsidRPr="006760C9" w:rsidRDefault="009E1B52" w:rsidP="00AA3F1E">
            <w:pPr>
              <w:spacing w:after="0" w:line="240" w:lineRule="auto"/>
              <w:ind w:left="-246" w:right="-255"/>
              <w:jc w:val="center"/>
              <w:rPr>
                <w:sz w:val="20"/>
                <w:szCs w:val="20"/>
              </w:rPr>
            </w:pPr>
            <w:r w:rsidRPr="006760C9">
              <w:rPr>
                <w:sz w:val="20"/>
                <w:szCs w:val="20"/>
              </w:rPr>
              <w:t>0.43</w:t>
            </w:r>
          </w:p>
          <w:p w14:paraId="28EE17F8" w14:textId="77777777" w:rsidR="009E1B52" w:rsidRPr="006760C9" w:rsidRDefault="009E1B52" w:rsidP="00AA3F1E">
            <w:pPr>
              <w:spacing w:after="0" w:line="240" w:lineRule="auto"/>
              <w:ind w:left="-246" w:right="-255"/>
              <w:jc w:val="center"/>
              <w:rPr>
                <w:sz w:val="20"/>
                <w:szCs w:val="20"/>
              </w:rPr>
            </w:pPr>
            <w:r w:rsidRPr="006760C9">
              <w:rPr>
                <w:sz w:val="20"/>
                <w:szCs w:val="20"/>
              </w:rPr>
              <w:t>(0.39 to 0.47)</w:t>
            </w:r>
          </w:p>
        </w:tc>
        <w:tc>
          <w:tcPr>
            <w:tcW w:w="341" w:type="pct"/>
            <w:vAlign w:val="center"/>
          </w:tcPr>
          <w:p w14:paraId="18AF9777" w14:textId="3172507F" w:rsidR="009E1B52" w:rsidRPr="009A08F2" w:rsidRDefault="006760C9" w:rsidP="00AA3F1E">
            <w:pPr>
              <w:spacing w:after="0" w:line="240" w:lineRule="auto"/>
              <w:jc w:val="center"/>
              <w:rPr>
                <w:color w:val="FF0000"/>
                <w:sz w:val="20"/>
                <w:szCs w:val="20"/>
                <w:u w:val="single"/>
              </w:rPr>
            </w:pPr>
            <w:r w:rsidRPr="009A08F2">
              <w:rPr>
                <w:color w:val="FF0000"/>
                <w:sz w:val="20"/>
                <w:szCs w:val="20"/>
                <w:u w:val="single"/>
              </w:rPr>
              <w:t>0.54</w:t>
            </w:r>
          </w:p>
        </w:tc>
        <w:tc>
          <w:tcPr>
            <w:tcW w:w="556" w:type="pct"/>
            <w:vAlign w:val="center"/>
          </w:tcPr>
          <w:p w14:paraId="511A5411" w14:textId="1FA504A3" w:rsidR="009E1B52" w:rsidRPr="006760C9" w:rsidRDefault="009E1B52" w:rsidP="00AA3F1E">
            <w:pPr>
              <w:spacing w:after="0" w:line="240" w:lineRule="auto"/>
              <w:ind w:left="-240" w:right="-241"/>
              <w:jc w:val="center"/>
              <w:rPr>
                <w:sz w:val="20"/>
                <w:szCs w:val="20"/>
              </w:rPr>
            </w:pPr>
            <w:r w:rsidRPr="006760C9">
              <w:rPr>
                <w:sz w:val="20"/>
                <w:szCs w:val="20"/>
              </w:rPr>
              <w:t>0.38</w:t>
            </w:r>
          </w:p>
          <w:p w14:paraId="7A17FB3F" w14:textId="77777777" w:rsidR="009E1B52" w:rsidRPr="006760C9" w:rsidRDefault="009E1B52" w:rsidP="00AA3F1E">
            <w:pPr>
              <w:spacing w:after="0" w:line="240" w:lineRule="auto"/>
              <w:ind w:left="-240" w:right="-241"/>
              <w:jc w:val="center"/>
              <w:rPr>
                <w:sz w:val="20"/>
                <w:szCs w:val="20"/>
              </w:rPr>
            </w:pPr>
            <w:r w:rsidRPr="006760C9">
              <w:rPr>
                <w:sz w:val="20"/>
                <w:szCs w:val="20"/>
              </w:rPr>
              <w:t>(0.37 to 0.40)</w:t>
            </w:r>
          </w:p>
        </w:tc>
        <w:tc>
          <w:tcPr>
            <w:tcW w:w="286" w:type="pct"/>
            <w:vAlign w:val="center"/>
          </w:tcPr>
          <w:p w14:paraId="3F11AC11" w14:textId="5909A833" w:rsidR="009E1B52" w:rsidRPr="009A08F2" w:rsidRDefault="00AA3F1E" w:rsidP="00AA3F1E">
            <w:pPr>
              <w:spacing w:after="0" w:line="240" w:lineRule="auto"/>
              <w:jc w:val="center"/>
              <w:rPr>
                <w:color w:val="FF0000"/>
                <w:sz w:val="20"/>
                <w:szCs w:val="20"/>
                <w:u w:val="single"/>
              </w:rPr>
            </w:pPr>
            <w:r w:rsidRPr="009A08F2">
              <w:rPr>
                <w:color w:val="FF0000"/>
                <w:sz w:val="20"/>
                <w:szCs w:val="20"/>
                <w:u w:val="single"/>
              </w:rPr>
              <w:t>0.52</w:t>
            </w:r>
          </w:p>
        </w:tc>
      </w:tr>
      <w:tr w:rsidR="009E1B52" w:rsidRPr="002D1E3A" w14:paraId="5D6E0398" w14:textId="2402E22B" w:rsidTr="00AA3F1E">
        <w:trPr>
          <w:gridAfter w:val="1"/>
          <w:wAfter w:w="10" w:type="pct"/>
          <w:trHeight w:val="883"/>
        </w:trPr>
        <w:tc>
          <w:tcPr>
            <w:tcW w:w="567" w:type="pct"/>
            <w:vAlign w:val="center"/>
          </w:tcPr>
          <w:p w14:paraId="1A9F60DF" w14:textId="77777777" w:rsidR="009E1B52" w:rsidRPr="002D1E3A" w:rsidRDefault="009E1B52" w:rsidP="00AA3F1E">
            <w:pPr>
              <w:spacing w:after="40" w:line="240" w:lineRule="auto"/>
              <w:rPr>
                <w:bCs/>
              </w:rPr>
            </w:pPr>
            <w:r w:rsidRPr="00491CD4">
              <w:rPr>
                <w:rFonts w:cstheme="minorHAnsi"/>
              </w:rPr>
              <w:t>Put aside shopping / packages</w:t>
            </w:r>
          </w:p>
        </w:tc>
        <w:tc>
          <w:tcPr>
            <w:tcW w:w="617" w:type="pct"/>
            <w:vAlign w:val="center"/>
          </w:tcPr>
          <w:p w14:paraId="6F53FC50" w14:textId="77777777" w:rsidR="009E1B52" w:rsidRPr="00270015" w:rsidRDefault="009E1B52" w:rsidP="00AA3F1E">
            <w:pPr>
              <w:spacing w:after="0" w:line="240" w:lineRule="auto"/>
              <w:jc w:val="center"/>
              <w:rPr>
                <w:sz w:val="20"/>
                <w:szCs w:val="20"/>
              </w:rPr>
            </w:pPr>
            <w:r w:rsidRPr="00270015">
              <w:rPr>
                <w:sz w:val="20"/>
                <w:szCs w:val="20"/>
              </w:rPr>
              <w:t>0.49</w:t>
            </w:r>
          </w:p>
          <w:p w14:paraId="040376D6" w14:textId="77777777" w:rsidR="009E1B52" w:rsidRPr="00270015" w:rsidRDefault="009E1B52" w:rsidP="00AA3F1E">
            <w:pPr>
              <w:spacing w:after="0" w:line="240" w:lineRule="auto"/>
              <w:jc w:val="center"/>
              <w:rPr>
                <w:sz w:val="20"/>
                <w:szCs w:val="20"/>
              </w:rPr>
            </w:pPr>
            <w:r w:rsidRPr="00270015">
              <w:rPr>
                <w:sz w:val="20"/>
                <w:szCs w:val="20"/>
              </w:rPr>
              <w:t>(0.47 to 0.50)</w:t>
            </w:r>
          </w:p>
        </w:tc>
        <w:tc>
          <w:tcPr>
            <w:tcW w:w="264" w:type="pct"/>
            <w:vAlign w:val="center"/>
          </w:tcPr>
          <w:p w14:paraId="0CE4F8DB" w14:textId="5643042D" w:rsidR="009E1B52" w:rsidRPr="009A08F2" w:rsidRDefault="006760C9" w:rsidP="00AA3F1E">
            <w:pPr>
              <w:spacing w:after="0" w:line="240" w:lineRule="auto"/>
              <w:ind w:left="-380" w:right="-394"/>
              <w:jc w:val="center"/>
              <w:rPr>
                <w:color w:val="FF0000"/>
                <w:sz w:val="20"/>
                <w:szCs w:val="20"/>
                <w:u w:val="single"/>
              </w:rPr>
            </w:pPr>
            <w:r w:rsidRPr="009A08F2">
              <w:rPr>
                <w:color w:val="FF0000"/>
                <w:sz w:val="20"/>
                <w:szCs w:val="20"/>
                <w:u w:val="single"/>
              </w:rPr>
              <w:t>0.49</w:t>
            </w:r>
          </w:p>
        </w:tc>
        <w:tc>
          <w:tcPr>
            <w:tcW w:w="593" w:type="pct"/>
            <w:vAlign w:val="center"/>
          </w:tcPr>
          <w:p w14:paraId="13F2A744" w14:textId="46AA434F" w:rsidR="009E1B52" w:rsidRPr="009E1B52" w:rsidRDefault="009E1B52" w:rsidP="00AA3F1E">
            <w:pPr>
              <w:spacing w:after="0" w:line="240" w:lineRule="auto"/>
              <w:ind w:left="-193" w:right="-249"/>
              <w:jc w:val="center"/>
              <w:rPr>
                <w:sz w:val="20"/>
                <w:szCs w:val="20"/>
              </w:rPr>
            </w:pPr>
            <w:r w:rsidRPr="009E1B52">
              <w:rPr>
                <w:sz w:val="20"/>
                <w:szCs w:val="20"/>
              </w:rPr>
              <w:t>0.39</w:t>
            </w:r>
          </w:p>
          <w:p w14:paraId="5F07A608" w14:textId="77777777" w:rsidR="009E1B52" w:rsidRPr="006760C9" w:rsidRDefault="009E1B52" w:rsidP="00AA3F1E">
            <w:pPr>
              <w:spacing w:after="0" w:line="240" w:lineRule="auto"/>
              <w:ind w:left="-193" w:right="-249"/>
              <w:jc w:val="center"/>
              <w:rPr>
                <w:sz w:val="20"/>
                <w:szCs w:val="20"/>
              </w:rPr>
            </w:pPr>
            <w:r w:rsidRPr="006760C9">
              <w:rPr>
                <w:sz w:val="20"/>
                <w:szCs w:val="20"/>
              </w:rPr>
              <w:t>(0.24 to 0.54)</w:t>
            </w:r>
          </w:p>
        </w:tc>
        <w:tc>
          <w:tcPr>
            <w:tcW w:w="263" w:type="pct"/>
            <w:vAlign w:val="center"/>
          </w:tcPr>
          <w:p w14:paraId="3E41C751" w14:textId="5D526D74" w:rsidR="009E1B52" w:rsidRPr="009A08F2" w:rsidRDefault="006760C9" w:rsidP="00AA3F1E">
            <w:pPr>
              <w:spacing w:after="0" w:line="240" w:lineRule="auto"/>
              <w:ind w:left="-398" w:right="-396"/>
              <w:jc w:val="center"/>
              <w:rPr>
                <w:color w:val="FF0000"/>
                <w:sz w:val="20"/>
                <w:szCs w:val="20"/>
                <w:u w:val="single"/>
              </w:rPr>
            </w:pPr>
            <w:r w:rsidRPr="009A08F2">
              <w:rPr>
                <w:color w:val="FF0000"/>
                <w:sz w:val="20"/>
                <w:szCs w:val="20"/>
                <w:u w:val="single"/>
              </w:rPr>
              <w:t>0.42</w:t>
            </w:r>
          </w:p>
        </w:tc>
        <w:tc>
          <w:tcPr>
            <w:tcW w:w="593" w:type="pct"/>
            <w:vAlign w:val="center"/>
          </w:tcPr>
          <w:p w14:paraId="437961F0" w14:textId="7A9B98CC" w:rsidR="009E1B52" w:rsidRPr="006760C9" w:rsidRDefault="009E1B52" w:rsidP="00AA3F1E">
            <w:pPr>
              <w:spacing w:after="0" w:line="240" w:lineRule="auto"/>
              <w:ind w:left="-249" w:right="-252"/>
              <w:jc w:val="center"/>
              <w:rPr>
                <w:sz w:val="20"/>
                <w:szCs w:val="20"/>
              </w:rPr>
            </w:pPr>
            <w:r w:rsidRPr="006760C9">
              <w:rPr>
                <w:sz w:val="20"/>
                <w:szCs w:val="20"/>
              </w:rPr>
              <w:t>0.41</w:t>
            </w:r>
          </w:p>
          <w:p w14:paraId="22AF16A5" w14:textId="77777777" w:rsidR="009E1B52" w:rsidRPr="006760C9" w:rsidRDefault="009E1B52" w:rsidP="00AA3F1E">
            <w:pPr>
              <w:spacing w:after="0" w:line="240" w:lineRule="auto"/>
              <w:ind w:left="-249" w:right="-252"/>
              <w:jc w:val="center"/>
              <w:rPr>
                <w:sz w:val="20"/>
                <w:szCs w:val="20"/>
              </w:rPr>
            </w:pPr>
            <w:r w:rsidRPr="006760C9">
              <w:rPr>
                <w:sz w:val="20"/>
                <w:szCs w:val="20"/>
              </w:rPr>
              <w:t>(0.31 to 0.51)</w:t>
            </w:r>
          </w:p>
        </w:tc>
        <w:tc>
          <w:tcPr>
            <w:tcW w:w="328" w:type="pct"/>
            <w:vAlign w:val="center"/>
          </w:tcPr>
          <w:p w14:paraId="79BD5A4E" w14:textId="79C7BC0F" w:rsidR="009E1B52" w:rsidRPr="009A08F2" w:rsidRDefault="006760C9" w:rsidP="00AA3F1E">
            <w:pPr>
              <w:spacing w:after="0" w:line="240" w:lineRule="auto"/>
              <w:ind w:left="-340" w:right="-401" w:hanging="55"/>
              <w:jc w:val="center"/>
              <w:rPr>
                <w:color w:val="FF0000"/>
                <w:sz w:val="20"/>
                <w:szCs w:val="20"/>
                <w:u w:val="single"/>
              </w:rPr>
            </w:pPr>
            <w:r w:rsidRPr="009A08F2">
              <w:rPr>
                <w:color w:val="FF0000"/>
                <w:sz w:val="20"/>
                <w:szCs w:val="20"/>
                <w:u w:val="single"/>
              </w:rPr>
              <w:t>0.47</w:t>
            </w:r>
          </w:p>
        </w:tc>
        <w:tc>
          <w:tcPr>
            <w:tcW w:w="582" w:type="pct"/>
            <w:vAlign w:val="center"/>
          </w:tcPr>
          <w:p w14:paraId="32048558" w14:textId="538A3FC5" w:rsidR="009E1B52" w:rsidRPr="006760C9" w:rsidRDefault="009E1B52" w:rsidP="00AA3F1E">
            <w:pPr>
              <w:spacing w:after="0" w:line="240" w:lineRule="auto"/>
              <w:ind w:left="-246" w:right="-255"/>
              <w:jc w:val="center"/>
              <w:rPr>
                <w:sz w:val="20"/>
                <w:szCs w:val="20"/>
              </w:rPr>
            </w:pPr>
            <w:r w:rsidRPr="006760C9">
              <w:rPr>
                <w:sz w:val="20"/>
                <w:szCs w:val="20"/>
              </w:rPr>
              <w:t>0.53</w:t>
            </w:r>
          </w:p>
          <w:p w14:paraId="727C4CCB" w14:textId="77777777" w:rsidR="009E1B52" w:rsidRPr="006760C9" w:rsidRDefault="009E1B52" w:rsidP="00AA3F1E">
            <w:pPr>
              <w:spacing w:after="0" w:line="240" w:lineRule="auto"/>
              <w:ind w:left="-246" w:right="-255"/>
              <w:jc w:val="center"/>
              <w:rPr>
                <w:sz w:val="20"/>
                <w:szCs w:val="20"/>
              </w:rPr>
            </w:pPr>
            <w:r w:rsidRPr="006760C9">
              <w:rPr>
                <w:sz w:val="20"/>
                <w:szCs w:val="20"/>
              </w:rPr>
              <w:t>(0.48 to 0.58)</w:t>
            </w:r>
          </w:p>
        </w:tc>
        <w:tc>
          <w:tcPr>
            <w:tcW w:w="341" w:type="pct"/>
            <w:vAlign w:val="center"/>
          </w:tcPr>
          <w:p w14:paraId="2DB346CD" w14:textId="47AE6AEB" w:rsidR="009E1B52" w:rsidRPr="009A08F2" w:rsidRDefault="006760C9" w:rsidP="00AA3F1E">
            <w:pPr>
              <w:spacing w:after="0" w:line="240" w:lineRule="auto"/>
              <w:jc w:val="center"/>
              <w:rPr>
                <w:color w:val="FF0000"/>
                <w:sz w:val="20"/>
                <w:szCs w:val="20"/>
                <w:u w:val="single"/>
              </w:rPr>
            </w:pPr>
            <w:r w:rsidRPr="009A08F2">
              <w:rPr>
                <w:color w:val="FF0000"/>
                <w:sz w:val="20"/>
                <w:szCs w:val="20"/>
                <w:u w:val="single"/>
              </w:rPr>
              <w:t>0.50</w:t>
            </w:r>
          </w:p>
        </w:tc>
        <w:tc>
          <w:tcPr>
            <w:tcW w:w="556" w:type="pct"/>
            <w:vAlign w:val="center"/>
          </w:tcPr>
          <w:p w14:paraId="259B010F" w14:textId="23527731" w:rsidR="009E1B52" w:rsidRPr="006760C9" w:rsidRDefault="009E1B52" w:rsidP="00AA3F1E">
            <w:pPr>
              <w:spacing w:after="0" w:line="240" w:lineRule="auto"/>
              <w:ind w:left="-240" w:right="-241"/>
              <w:jc w:val="center"/>
              <w:rPr>
                <w:sz w:val="20"/>
                <w:szCs w:val="20"/>
              </w:rPr>
            </w:pPr>
            <w:r w:rsidRPr="006760C9">
              <w:rPr>
                <w:sz w:val="20"/>
                <w:szCs w:val="20"/>
              </w:rPr>
              <w:t>0.49</w:t>
            </w:r>
          </w:p>
          <w:p w14:paraId="468452EC" w14:textId="77777777" w:rsidR="009E1B52" w:rsidRPr="006760C9" w:rsidRDefault="009E1B52" w:rsidP="00AA3F1E">
            <w:pPr>
              <w:spacing w:after="0" w:line="240" w:lineRule="auto"/>
              <w:ind w:left="-240" w:right="-241"/>
              <w:jc w:val="center"/>
              <w:rPr>
                <w:sz w:val="20"/>
                <w:szCs w:val="20"/>
              </w:rPr>
            </w:pPr>
            <w:r w:rsidRPr="006760C9">
              <w:rPr>
                <w:sz w:val="20"/>
                <w:szCs w:val="20"/>
              </w:rPr>
              <w:t>(0.47 to 0.50)</w:t>
            </w:r>
          </w:p>
        </w:tc>
        <w:tc>
          <w:tcPr>
            <w:tcW w:w="286" w:type="pct"/>
            <w:vAlign w:val="center"/>
          </w:tcPr>
          <w:p w14:paraId="1DAB44DE" w14:textId="48E815F7" w:rsidR="009E1B52" w:rsidRPr="009A08F2" w:rsidRDefault="00AA3F1E" w:rsidP="00AA3F1E">
            <w:pPr>
              <w:spacing w:after="0" w:line="240" w:lineRule="auto"/>
              <w:jc w:val="center"/>
              <w:rPr>
                <w:color w:val="FF0000"/>
                <w:sz w:val="20"/>
                <w:szCs w:val="20"/>
                <w:u w:val="single"/>
              </w:rPr>
            </w:pPr>
            <w:r w:rsidRPr="009A08F2">
              <w:rPr>
                <w:color w:val="FF0000"/>
                <w:sz w:val="20"/>
                <w:szCs w:val="20"/>
                <w:u w:val="single"/>
              </w:rPr>
              <w:t>0.49</w:t>
            </w:r>
          </w:p>
        </w:tc>
      </w:tr>
      <w:tr w:rsidR="009E1B52" w:rsidRPr="002D1E3A" w14:paraId="6710F6B8" w14:textId="4E7DC9CC" w:rsidTr="00AA3F1E">
        <w:trPr>
          <w:gridAfter w:val="1"/>
          <w:wAfter w:w="10" w:type="pct"/>
          <w:trHeight w:val="579"/>
        </w:trPr>
        <w:tc>
          <w:tcPr>
            <w:tcW w:w="567" w:type="pct"/>
            <w:vAlign w:val="center"/>
          </w:tcPr>
          <w:p w14:paraId="608CD295" w14:textId="77777777" w:rsidR="009E1B52" w:rsidRPr="002D1E3A" w:rsidRDefault="009E1B52" w:rsidP="00AA3F1E">
            <w:pPr>
              <w:spacing w:after="40" w:line="240" w:lineRule="auto"/>
              <w:rPr>
                <w:bCs/>
              </w:rPr>
            </w:pPr>
            <w:r w:rsidRPr="00491CD4">
              <w:rPr>
                <w:rFonts w:cstheme="minorHAnsi"/>
              </w:rPr>
              <w:t>Self- isolate in own room</w:t>
            </w:r>
          </w:p>
        </w:tc>
        <w:tc>
          <w:tcPr>
            <w:tcW w:w="617" w:type="pct"/>
            <w:vAlign w:val="center"/>
          </w:tcPr>
          <w:p w14:paraId="15777B58" w14:textId="77777777" w:rsidR="009E1B52" w:rsidRPr="00270015" w:rsidRDefault="009E1B52" w:rsidP="00AA3F1E">
            <w:pPr>
              <w:spacing w:after="0" w:line="240" w:lineRule="auto"/>
              <w:jc w:val="center"/>
              <w:rPr>
                <w:sz w:val="20"/>
                <w:szCs w:val="20"/>
              </w:rPr>
            </w:pPr>
            <w:r w:rsidRPr="00270015">
              <w:rPr>
                <w:sz w:val="20"/>
                <w:szCs w:val="20"/>
              </w:rPr>
              <w:t>0.14</w:t>
            </w:r>
          </w:p>
          <w:p w14:paraId="23C390F3" w14:textId="77777777" w:rsidR="009E1B52" w:rsidRPr="00270015" w:rsidRDefault="009E1B52" w:rsidP="00AA3F1E">
            <w:pPr>
              <w:spacing w:after="0" w:line="240" w:lineRule="auto"/>
              <w:jc w:val="center"/>
              <w:rPr>
                <w:sz w:val="20"/>
                <w:szCs w:val="20"/>
              </w:rPr>
            </w:pPr>
            <w:r w:rsidRPr="00270015">
              <w:rPr>
                <w:sz w:val="20"/>
                <w:szCs w:val="20"/>
              </w:rPr>
              <w:t>(0.13 to 0.15)</w:t>
            </w:r>
          </w:p>
        </w:tc>
        <w:tc>
          <w:tcPr>
            <w:tcW w:w="264" w:type="pct"/>
            <w:vAlign w:val="center"/>
          </w:tcPr>
          <w:p w14:paraId="704547A7" w14:textId="2487BBA7" w:rsidR="009E1B52" w:rsidRPr="009A08F2" w:rsidRDefault="006760C9" w:rsidP="00AA3F1E">
            <w:pPr>
              <w:spacing w:after="0" w:line="240" w:lineRule="auto"/>
              <w:ind w:left="-380" w:right="-394"/>
              <w:jc w:val="center"/>
              <w:rPr>
                <w:color w:val="FF0000"/>
                <w:sz w:val="20"/>
                <w:szCs w:val="20"/>
                <w:u w:val="single"/>
              </w:rPr>
            </w:pPr>
            <w:r w:rsidRPr="009A08F2">
              <w:rPr>
                <w:color w:val="FF0000"/>
                <w:sz w:val="20"/>
                <w:szCs w:val="20"/>
                <w:u w:val="single"/>
              </w:rPr>
              <w:t>0.28</w:t>
            </w:r>
          </w:p>
        </w:tc>
        <w:tc>
          <w:tcPr>
            <w:tcW w:w="593" w:type="pct"/>
            <w:vAlign w:val="center"/>
          </w:tcPr>
          <w:p w14:paraId="209C73AD" w14:textId="472BA427" w:rsidR="009E1B52" w:rsidRPr="009E1B52" w:rsidRDefault="009E1B52" w:rsidP="00AA3F1E">
            <w:pPr>
              <w:spacing w:after="0" w:line="240" w:lineRule="auto"/>
              <w:ind w:left="-193" w:right="-249"/>
              <w:jc w:val="center"/>
              <w:rPr>
                <w:sz w:val="20"/>
                <w:szCs w:val="20"/>
              </w:rPr>
            </w:pPr>
            <w:r w:rsidRPr="009E1B52">
              <w:rPr>
                <w:sz w:val="20"/>
                <w:szCs w:val="20"/>
              </w:rPr>
              <w:t>0.23</w:t>
            </w:r>
          </w:p>
          <w:p w14:paraId="2D0E6C92" w14:textId="77777777" w:rsidR="009E1B52" w:rsidRPr="006760C9" w:rsidRDefault="009E1B52" w:rsidP="00AA3F1E">
            <w:pPr>
              <w:spacing w:after="0" w:line="240" w:lineRule="auto"/>
              <w:ind w:left="-193" w:right="-249"/>
              <w:jc w:val="center"/>
              <w:rPr>
                <w:sz w:val="20"/>
                <w:szCs w:val="20"/>
              </w:rPr>
            </w:pPr>
            <w:r w:rsidRPr="006760C9">
              <w:rPr>
                <w:sz w:val="20"/>
                <w:szCs w:val="20"/>
              </w:rPr>
              <w:t>(0.11 to 0.36)</w:t>
            </w:r>
          </w:p>
        </w:tc>
        <w:tc>
          <w:tcPr>
            <w:tcW w:w="263" w:type="pct"/>
            <w:vAlign w:val="center"/>
          </w:tcPr>
          <w:p w14:paraId="108BC9EF" w14:textId="6E9D2D47" w:rsidR="009E1B52" w:rsidRPr="009A08F2" w:rsidRDefault="006760C9" w:rsidP="00AA3F1E">
            <w:pPr>
              <w:spacing w:after="0" w:line="240" w:lineRule="auto"/>
              <w:ind w:left="-398" w:right="-396"/>
              <w:jc w:val="center"/>
              <w:rPr>
                <w:color w:val="FF0000"/>
                <w:sz w:val="20"/>
                <w:szCs w:val="20"/>
                <w:u w:val="single"/>
              </w:rPr>
            </w:pPr>
            <w:r w:rsidRPr="009A08F2">
              <w:rPr>
                <w:color w:val="FF0000"/>
                <w:sz w:val="20"/>
                <w:szCs w:val="20"/>
                <w:u w:val="single"/>
              </w:rPr>
              <w:t>0.30</w:t>
            </w:r>
          </w:p>
        </w:tc>
        <w:tc>
          <w:tcPr>
            <w:tcW w:w="593" w:type="pct"/>
            <w:vAlign w:val="center"/>
          </w:tcPr>
          <w:p w14:paraId="1D67E3C6" w14:textId="7C8835FB" w:rsidR="009E1B52" w:rsidRPr="006760C9" w:rsidRDefault="009E1B52" w:rsidP="00AA3F1E">
            <w:pPr>
              <w:spacing w:after="0" w:line="240" w:lineRule="auto"/>
              <w:ind w:left="-249" w:right="-252"/>
              <w:jc w:val="center"/>
              <w:rPr>
                <w:sz w:val="20"/>
                <w:szCs w:val="20"/>
              </w:rPr>
            </w:pPr>
            <w:r w:rsidRPr="006760C9">
              <w:rPr>
                <w:sz w:val="20"/>
                <w:szCs w:val="20"/>
              </w:rPr>
              <w:t>0.21</w:t>
            </w:r>
          </w:p>
          <w:p w14:paraId="3599E864" w14:textId="77777777" w:rsidR="009E1B52" w:rsidRPr="006760C9" w:rsidRDefault="009E1B52" w:rsidP="00AA3F1E">
            <w:pPr>
              <w:spacing w:after="0" w:line="240" w:lineRule="auto"/>
              <w:ind w:left="-249" w:right="-252"/>
              <w:jc w:val="center"/>
              <w:rPr>
                <w:sz w:val="20"/>
                <w:szCs w:val="20"/>
              </w:rPr>
            </w:pPr>
            <w:r w:rsidRPr="006760C9">
              <w:rPr>
                <w:sz w:val="20"/>
                <w:szCs w:val="20"/>
              </w:rPr>
              <w:t>(0.14 to 0.29)</w:t>
            </w:r>
          </w:p>
        </w:tc>
        <w:tc>
          <w:tcPr>
            <w:tcW w:w="328" w:type="pct"/>
            <w:vAlign w:val="center"/>
          </w:tcPr>
          <w:p w14:paraId="22CA6BBB" w14:textId="1D06BC34" w:rsidR="009E1B52" w:rsidRPr="009A08F2" w:rsidRDefault="006760C9" w:rsidP="00AA3F1E">
            <w:pPr>
              <w:spacing w:after="0" w:line="240" w:lineRule="auto"/>
              <w:ind w:left="-340" w:right="-401" w:hanging="55"/>
              <w:jc w:val="center"/>
              <w:rPr>
                <w:color w:val="FF0000"/>
                <w:sz w:val="20"/>
                <w:szCs w:val="20"/>
                <w:u w:val="single"/>
              </w:rPr>
            </w:pPr>
            <w:r w:rsidRPr="009A08F2">
              <w:rPr>
                <w:color w:val="FF0000"/>
                <w:sz w:val="20"/>
                <w:szCs w:val="20"/>
                <w:u w:val="single"/>
              </w:rPr>
              <w:t>0.33</w:t>
            </w:r>
          </w:p>
        </w:tc>
        <w:tc>
          <w:tcPr>
            <w:tcW w:w="582" w:type="pct"/>
            <w:vAlign w:val="center"/>
          </w:tcPr>
          <w:p w14:paraId="6C75066A" w14:textId="703E5832" w:rsidR="009E1B52" w:rsidRPr="006760C9" w:rsidRDefault="009E1B52" w:rsidP="00AA3F1E">
            <w:pPr>
              <w:spacing w:after="0" w:line="240" w:lineRule="auto"/>
              <w:ind w:left="-246" w:right="-255"/>
              <w:jc w:val="center"/>
              <w:rPr>
                <w:sz w:val="20"/>
                <w:szCs w:val="20"/>
              </w:rPr>
            </w:pPr>
            <w:r w:rsidRPr="006760C9">
              <w:rPr>
                <w:sz w:val="20"/>
                <w:szCs w:val="20"/>
              </w:rPr>
              <w:t>0.22</w:t>
            </w:r>
          </w:p>
          <w:p w14:paraId="6083F24A" w14:textId="77777777" w:rsidR="009E1B52" w:rsidRPr="006760C9" w:rsidRDefault="009E1B52" w:rsidP="00AA3F1E">
            <w:pPr>
              <w:spacing w:after="0" w:line="240" w:lineRule="auto"/>
              <w:ind w:left="-246" w:right="-255"/>
              <w:jc w:val="center"/>
              <w:rPr>
                <w:sz w:val="20"/>
                <w:szCs w:val="20"/>
              </w:rPr>
            </w:pPr>
            <w:r w:rsidRPr="006760C9">
              <w:rPr>
                <w:sz w:val="20"/>
                <w:szCs w:val="20"/>
              </w:rPr>
              <w:t>(0.19 to 0.25)</w:t>
            </w:r>
          </w:p>
        </w:tc>
        <w:tc>
          <w:tcPr>
            <w:tcW w:w="341" w:type="pct"/>
            <w:vAlign w:val="center"/>
          </w:tcPr>
          <w:p w14:paraId="685F0ADA" w14:textId="3646F27A" w:rsidR="009E1B52" w:rsidRPr="009A08F2" w:rsidRDefault="006760C9" w:rsidP="00AA3F1E">
            <w:pPr>
              <w:spacing w:after="0" w:line="240" w:lineRule="auto"/>
              <w:jc w:val="center"/>
              <w:rPr>
                <w:color w:val="FF0000"/>
                <w:sz w:val="20"/>
                <w:szCs w:val="20"/>
                <w:u w:val="single"/>
              </w:rPr>
            </w:pPr>
            <w:r w:rsidRPr="009A08F2">
              <w:rPr>
                <w:color w:val="FF0000"/>
                <w:sz w:val="20"/>
                <w:szCs w:val="20"/>
                <w:u w:val="single"/>
              </w:rPr>
              <w:t>0.34</w:t>
            </w:r>
          </w:p>
        </w:tc>
        <w:tc>
          <w:tcPr>
            <w:tcW w:w="556" w:type="pct"/>
            <w:vAlign w:val="center"/>
          </w:tcPr>
          <w:p w14:paraId="40F2DC5F" w14:textId="51B0028F" w:rsidR="009E1B52" w:rsidRPr="006760C9" w:rsidRDefault="009E1B52" w:rsidP="00AA3F1E">
            <w:pPr>
              <w:spacing w:after="0" w:line="240" w:lineRule="auto"/>
              <w:ind w:left="-240" w:right="-241"/>
              <w:jc w:val="center"/>
              <w:rPr>
                <w:sz w:val="20"/>
                <w:szCs w:val="20"/>
              </w:rPr>
            </w:pPr>
            <w:r w:rsidRPr="006760C9">
              <w:rPr>
                <w:sz w:val="20"/>
                <w:szCs w:val="20"/>
              </w:rPr>
              <w:t>0.15</w:t>
            </w:r>
          </w:p>
          <w:p w14:paraId="3FFCFA09" w14:textId="77777777" w:rsidR="009E1B52" w:rsidRPr="006760C9" w:rsidRDefault="009E1B52" w:rsidP="00AA3F1E">
            <w:pPr>
              <w:spacing w:after="0" w:line="240" w:lineRule="auto"/>
              <w:ind w:left="-240" w:right="-241"/>
              <w:jc w:val="center"/>
              <w:rPr>
                <w:sz w:val="20"/>
                <w:szCs w:val="20"/>
              </w:rPr>
            </w:pPr>
            <w:r w:rsidRPr="006760C9">
              <w:rPr>
                <w:sz w:val="20"/>
                <w:szCs w:val="20"/>
              </w:rPr>
              <w:t>(0.14 to 0.16)</w:t>
            </w:r>
          </w:p>
        </w:tc>
        <w:tc>
          <w:tcPr>
            <w:tcW w:w="286" w:type="pct"/>
            <w:vAlign w:val="center"/>
          </w:tcPr>
          <w:p w14:paraId="4AB36615" w14:textId="32E8E531" w:rsidR="009E1B52" w:rsidRPr="009A08F2" w:rsidRDefault="00AA3F1E" w:rsidP="00AA3F1E">
            <w:pPr>
              <w:spacing w:after="0" w:line="240" w:lineRule="auto"/>
              <w:jc w:val="center"/>
              <w:rPr>
                <w:color w:val="FF0000"/>
                <w:sz w:val="20"/>
                <w:szCs w:val="20"/>
                <w:u w:val="single"/>
              </w:rPr>
            </w:pPr>
            <w:r w:rsidRPr="009A08F2">
              <w:rPr>
                <w:color w:val="FF0000"/>
                <w:sz w:val="20"/>
                <w:szCs w:val="20"/>
                <w:u w:val="single"/>
              </w:rPr>
              <w:t>0.29</w:t>
            </w:r>
          </w:p>
        </w:tc>
      </w:tr>
      <w:tr w:rsidR="009E1B52" w:rsidRPr="002D1E3A" w14:paraId="75C8C344" w14:textId="5F601EB3" w:rsidTr="00AA3F1E">
        <w:trPr>
          <w:gridAfter w:val="1"/>
          <w:wAfter w:w="10" w:type="pct"/>
          <w:trHeight w:val="573"/>
        </w:trPr>
        <w:tc>
          <w:tcPr>
            <w:tcW w:w="567" w:type="pct"/>
            <w:vAlign w:val="center"/>
          </w:tcPr>
          <w:p w14:paraId="10D5EDAD" w14:textId="77777777" w:rsidR="009E1B52" w:rsidRPr="002D1E3A" w:rsidRDefault="009E1B52" w:rsidP="00AA3F1E">
            <w:pPr>
              <w:spacing w:after="40" w:line="240" w:lineRule="auto"/>
              <w:rPr>
                <w:bCs/>
              </w:rPr>
            </w:pPr>
            <w:r w:rsidRPr="00491CD4">
              <w:rPr>
                <w:rFonts w:cstheme="minorHAnsi"/>
              </w:rPr>
              <w:t>Wear face covering</w:t>
            </w:r>
          </w:p>
        </w:tc>
        <w:tc>
          <w:tcPr>
            <w:tcW w:w="617" w:type="pct"/>
            <w:vAlign w:val="center"/>
          </w:tcPr>
          <w:p w14:paraId="7A0BD0D9" w14:textId="77777777" w:rsidR="009E1B52" w:rsidRPr="00270015" w:rsidRDefault="009E1B52" w:rsidP="00AA3F1E">
            <w:pPr>
              <w:spacing w:after="0" w:line="240" w:lineRule="auto"/>
              <w:jc w:val="center"/>
              <w:rPr>
                <w:sz w:val="20"/>
                <w:szCs w:val="20"/>
              </w:rPr>
            </w:pPr>
            <w:r w:rsidRPr="00270015">
              <w:rPr>
                <w:sz w:val="20"/>
                <w:szCs w:val="20"/>
              </w:rPr>
              <w:t>0.28</w:t>
            </w:r>
          </w:p>
          <w:p w14:paraId="32580E38" w14:textId="77777777" w:rsidR="009E1B52" w:rsidRPr="00270015" w:rsidRDefault="009E1B52" w:rsidP="00AA3F1E">
            <w:pPr>
              <w:spacing w:after="0" w:line="240" w:lineRule="auto"/>
              <w:jc w:val="center"/>
              <w:rPr>
                <w:sz w:val="20"/>
                <w:szCs w:val="20"/>
              </w:rPr>
            </w:pPr>
            <w:r w:rsidRPr="00270015">
              <w:rPr>
                <w:sz w:val="20"/>
                <w:szCs w:val="20"/>
              </w:rPr>
              <w:t>(0.27 to 0.30)</w:t>
            </w:r>
          </w:p>
        </w:tc>
        <w:tc>
          <w:tcPr>
            <w:tcW w:w="264" w:type="pct"/>
            <w:vAlign w:val="center"/>
          </w:tcPr>
          <w:p w14:paraId="60731809" w14:textId="39233BBB" w:rsidR="009E1B52" w:rsidRPr="009A08F2" w:rsidRDefault="006760C9" w:rsidP="00AA3F1E">
            <w:pPr>
              <w:spacing w:after="0" w:line="240" w:lineRule="auto"/>
              <w:ind w:left="-380" w:right="-394"/>
              <w:jc w:val="center"/>
              <w:rPr>
                <w:color w:val="FF0000"/>
                <w:sz w:val="20"/>
                <w:szCs w:val="20"/>
                <w:u w:val="single"/>
              </w:rPr>
            </w:pPr>
            <w:r w:rsidRPr="009A08F2">
              <w:rPr>
                <w:color w:val="FF0000"/>
                <w:sz w:val="20"/>
                <w:szCs w:val="20"/>
                <w:u w:val="single"/>
              </w:rPr>
              <w:t>0.37</w:t>
            </w:r>
          </w:p>
        </w:tc>
        <w:tc>
          <w:tcPr>
            <w:tcW w:w="593" w:type="pct"/>
            <w:vAlign w:val="center"/>
          </w:tcPr>
          <w:p w14:paraId="772637B5" w14:textId="2CDAC98E" w:rsidR="009E1B52" w:rsidRPr="009E1B52" w:rsidRDefault="009E1B52" w:rsidP="00AA3F1E">
            <w:pPr>
              <w:spacing w:after="0" w:line="240" w:lineRule="auto"/>
              <w:ind w:left="-193" w:right="-249"/>
              <w:jc w:val="center"/>
              <w:rPr>
                <w:sz w:val="20"/>
                <w:szCs w:val="20"/>
              </w:rPr>
            </w:pPr>
            <w:r w:rsidRPr="009E1B52">
              <w:rPr>
                <w:sz w:val="20"/>
                <w:szCs w:val="20"/>
              </w:rPr>
              <w:t>0.29</w:t>
            </w:r>
          </w:p>
          <w:p w14:paraId="103411E5" w14:textId="77777777" w:rsidR="009E1B52" w:rsidRPr="006760C9" w:rsidRDefault="009E1B52" w:rsidP="00AA3F1E">
            <w:pPr>
              <w:spacing w:after="0" w:line="240" w:lineRule="auto"/>
              <w:ind w:left="-193" w:right="-249"/>
              <w:jc w:val="center"/>
              <w:rPr>
                <w:sz w:val="20"/>
                <w:szCs w:val="20"/>
              </w:rPr>
            </w:pPr>
            <w:r w:rsidRPr="006760C9">
              <w:rPr>
                <w:sz w:val="20"/>
                <w:szCs w:val="20"/>
              </w:rPr>
              <w:t>(0.12 to 0.47)</w:t>
            </w:r>
          </w:p>
        </w:tc>
        <w:tc>
          <w:tcPr>
            <w:tcW w:w="263" w:type="pct"/>
            <w:vAlign w:val="center"/>
          </w:tcPr>
          <w:p w14:paraId="58A11332" w14:textId="07E11007" w:rsidR="009E1B52" w:rsidRPr="009A08F2" w:rsidRDefault="006760C9" w:rsidP="00AA3F1E">
            <w:pPr>
              <w:spacing w:after="0" w:line="240" w:lineRule="auto"/>
              <w:ind w:left="-398" w:right="-396"/>
              <w:jc w:val="center"/>
              <w:rPr>
                <w:color w:val="FF0000"/>
                <w:sz w:val="20"/>
                <w:szCs w:val="20"/>
                <w:u w:val="single"/>
              </w:rPr>
            </w:pPr>
            <w:r w:rsidRPr="009A08F2">
              <w:rPr>
                <w:color w:val="FF0000"/>
                <w:sz w:val="20"/>
                <w:szCs w:val="20"/>
                <w:u w:val="single"/>
              </w:rPr>
              <w:t>0.30</w:t>
            </w:r>
          </w:p>
        </w:tc>
        <w:tc>
          <w:tcPr>
            <w:tcW w:w="593" w:type="pct"/>
            <w:vAlign w:val="center"/>
          </w:tcPr>
          <w:p w14:paraId="389F2A7A" w14:textId="5DCE9117" w:rsidR="009E1B52" w:rsidRPr="006760C9" w:rsidRDefault="009E1B52" w:rsidP="00AA3F1E">
            <w:pPr>
              <w:spacing w:after="0" w:line="240" w:lineRule="auto"/>
              <w:ind w:left="-249" w:right="-252"/>
              <w:jc w:val="center"/>
              <w:rPr>
                <w:sz w:val="20"/>
                <w:szCs w:val="20"/>
              </w:rPr>
            </w:pPr>
            <w:r w:rsidRPr="006760C9">
              <w:rPr>
                <w:sz w:val="20"/>
                <w:szCs w:val="20"/>
              </w:rPr>
              <w:t>0.35</w:t>
            </w:r>
          </w:p>
          <w:p w14:paraId="4D2D4B35" w14:textId="77777777" w:rsidR="009E1B52" w:rsidRPr="006760C9" w:rsidRDefault="009E1B52" w:rsidP="00AA3F1E">
            <w:pPr>
              <w:spacing w:after="0" w:line="240" w:lineRule="auto"/>
              <w:ind w:left="-249" w:right="-252"/>
              <w:jc w:val="center"/>
              <w:rPr>
                <w:sz w:val="20"/>
                <w:szCs w:val="20"/>
              </w:rPr>
            </w:pPr>
            <w:r w:rsidRPr="006760C9">
              <w:rPr>
                <w:sz w:val="20"/>
                <w:szCs w:val="20"/>
              </w:rPr>
              <w:t>(0.25 to 0.46)</w:t>
            </w:r>
          </w:p>
        </w:tc>
        <w:tc>
          <w:tcPr>
            <w:tcW w:w="328" w:type="pct"/>
            <w:vAlign w:val="center"/>
          </w:tcPr>
          <w:p w14:paraId="1B450614" w14:textId="4B484890" w:rsidR="009E1B52" w:rsidRPr="009A08F2" w:rsidRDefault="006760C9" w:rsidP="00AA3F1E">
            <w:pPr>
              <w:spacing w:after="0" w:line="240" w:lineRule="auto"/>
              <w:ind w:left="-340" w:right="-401" w:hanging="55"/>
              <w:jc w:val="center"/>
              <w:rPr>
                <w:color w:val="FF0000"/>
                <w:sz w:val="20"/>
                <w:szCs w:val="20"/>
                <w:u w:val="single"/>
              </w:rPr>
            </w:pPr>
            <w:r w:rsidRPr="009A08F2">
              <w:rPr>
                <w:color w:val="FF0000"/>
                <w:sz w:val="20"/>
                <w:szCs w:val="20"/>
                <w:u w:val="single"/>
              </w:rPr>
              <w:t>0.42</w:t>
            </w:r>
          </w:p>
        </w:tc>
        <w:tc>
          <w:tcPr>
            <w:tcW w:w="582" w:type="pct"/>
            <w:vAlign w:val="center"/>
          </w:tcPr>
          <w:p w14:paraId="5DAB15A1" w14:textId="4A939842" w:rsidR="009E1B52" w:rsidRPr="006760C9" w:rsidRDefault="009E1B52" w:rsidP="00AA3F1E">
            <w:pPr>
              <w:spacing w:after="0" w:line="240" w:lineRule="auto"/>
              <w:ind w:left="-246" w:right="-255"/>
              <w:jc w:val="center"/>
              <w:rPr>
                <w:sz w:val="20"/>
                <w:szCs w:val="20"/>
              </w:rPr>
            </w:pPr>
            <w:r w:rsidRPr="006760C9">
              <w:rPr>
                <w:sz w:val="20"/>
                <w:szCs w:val="20"/>
              </w:rPr>
              <w:t>0.37</w:t>
            </w:r>
          </w:p>
          <w:p w14:paraId="0769B87A" w14:textId="77777777" w:rsidR="009E1B52" w:rsidRPr="006760C9" w:rsidRDefault="009E1B52" w:rsidP="00AA3F1E">
            <w:pPr>
              <w:spacing w:after="0" w:line="240" w:lineRule="auto"/>
              <w:ind w:left="-246" w:right="-255"/>
              <w:jc w:val="center"/>
              <w:rPr>
                <w:sz w:val="20"/>
                <w:szCs w:val="20"/>
              </w:rPr>
            </w:pPr>
            <w:r w:rsidRPr="006760C9">
              <w:rPr>
                <w:sz w:val="20"/>
                <w:szCs w:val="20"/>
              </w:rPr>
              <w:t>(0.33 to 0.42)</w:t>
            </w:r>
          </w:p>
        </w:tc>
        <w:tc>
          <w:tcPr>
            <w:tcW w:w="341" w:type="pct"/>
            <w:vAlign w:val="center"/>
          </w:tcPr>
          <w:p w14:paraId="53BD233F" w14:textId="3BF32983" w:rsidR="009E1B52" w:rsidRPr="009A08F2" w:rsidRDefault="006760C9" w:rsidP="00AA3F1E">
            <w:pPr>
              <w:spacing w:after="0" w:line="240" w:lineRule="auto"/>
              <w:jc w:val="center"/>
              <w:rPr>
                <w:color w:val="FF0000"/>
                <w:sz w:val="20"/>
                <w:szCs w:val="20"/>
                <w:u w:val="single"/>
              </w:rPr>
            </w:pPr>
            <w:r w:rsidRPr="009A08F2">
              <w:rPr>
                <w:color w:val="FF0000"/>
                <w:sz w:val="20"/>
                <w:szCs w:val="20"/>
                <w:u w:val="single"/>
              </w:rPr>
              <w:t>0.42</w:t>
            </w:r>
          </w:p>
        </w:tc>
        <w:tc>
          <w:tcPr>
            <w:tcW w:w="556" w:type="pct"/>
            <w:vAlign w:val="center"/>
          </w:tcPr>
          <w:p w14:paraId="7DD6E4E0" w14:textId="21304469" w:rsidR="009E1B52" w:rsidRPr="006760C9" w:rsidRDefault="009E1B52" w:rsidP="00AA3F1E">
            <w:pPr>
              <w:spacing w:after="0" w:line="240" w:lineRule="auto"/>
              <w:ind w:left="-240" w:right="-241"/>
              <w:jc w:val="center"/>
              <w:rPr>
                <w:sz w:val="20"/>
                <w:szCs w:val="20"/>
              </w:rPr>
            </w:pPr>
            <w:r w:rsidRPr="006760C9">
              <w:rPr>
                <w:sz w:val="20"/>
                <w:szCs w:val="20"/>
              </w:rPr>
              <w:t>0.29</w:t>
            </w:r>
          </w:p>
          <w:p w14:paraId="38176D4C" w14:textId="77777777" w:rsidR="009E1B52" w:rsidRPr="006760C9" w:rsidRDefault="009E1B52" w:rsidP="00AA3F1E">
            <w:pPr>
              <w:spacing w:after="0" w:line="240" w:lineRule="auto"/>
              <w:ind w:left="-240" w:right="-241"/>
              <w:jc w:val="center"/>
              <w:rPr>
                <w:sz w:val="20"/>
                <w:szCs w:val="20"/>
              </w:rPr>
            </w:pPr>
            <w:r w:rsidRPr="006760C9">
              <w:rPr>
                <w:sz w:val="20"/>
                <w:szCs w:val="20"/>
              </w:rPr>
              <w:t>(0.28 to 0.29)</w:t>
            </w:r>
          </w:p>
        </w:tc>
        <w:tc>
          <w:tcPr>
            <w:tcW w:w="286" w:type="pct"/>
            <w:vAlign w:val="center"/>
          </w:tcPr>
          <w:p w14:paraId="0586A886" w14:textId="26829CF5" w:rsidR="009E1B52" w:rsidRPr="009A08F2" w:rsidRDefault="00AA3F1E" w:rsidP="00AA3F1E">
            <w:pPr>
              <w:spacing w:after="0" w:line="240" w:lineRule="auto"/>
              <w:jc w:val="center"/>
              <w:rPr>
                <w:color w:val="FF0000"/>
                <w:sz w:val="20"/>
                <w:szCs w:val="20"/>
                <w:u w:val="single"/>
              </w:rPr>
            </w:pPr>
            <w:r w:rsidRPr="009A08F2">
              <w:rPr>
                <w:color w:val="FF0000"/>
                <w:sz w:val="20"/>
                <w:szCs w:val="20"/>
                <w:u w:val="single"/>
              </w:rPr>
              <w:t>0.37</w:t>
            </w:r>
          </w:p>
        </w:tc>
      </w:tr>
      <w:tr w:rsidR="009E1B52" w:rsidRPr="002D1E3A" w14:paraId="3EA07400" w14:textId="19FBDAF3" w:rsidTr="00AA3F1E">
        <w:trPr>
          <w:gridAfter w:val="1"/>
          <w:wAfter w:w="10" w:type="pct"/>
          <w:trHeight w:val="700"/>
        </w:trPr>
        <w:tc>
          <w:tcPr>
            <w:tcW w:w="567" w:type="pct"/>
            <w:tcBorders>
              <w:bottom w:val="single" w:sz="4" w:space="0" w:color="auto"/>
            </w:tcBorders>
            <w:vAlign w:val="center"/>
          </w:tcPr>
          <w:p w14:paraId="31F7EC8F" w14:textId="77777777" w:rsidR="009E1B52" w:rsidRPr="002D1E3A" w:rsidRDefault="009E1B52" w:rsidP="00AA3F1E">
            <w:pPr>
              <w:spacing w:after="40" w:line="240" w:lineRule="auto"/>
              <w:rPr>
                <w:bCs/>
              </w:rPr>
            </w:pPr>
            <w:r>
              <w:rPr>
                <w:rFonts w:cstheme="minorHAnsi"/>
              </w:rPr>
              <w:t>Average infection control</w:t>
            </w:r>
            <w:r w:rsidRPr="00491CD4">
              <w:rPr>
                <w:rFonts w:cstheme="minorHAnsi"/>
              </w:rPr>
              <w:t xml:space="preserve"> score</w:t>
            </w:r>
          </w:p>
        </w:tc>
        <w:tc>
          <w:tcPr>
            <w:tcW w:w="617" w:type="pct"/>
            <w:tcBorders>
              <w:bottom w:val="single" w:sz="4" w:space="0" w:color="auto"/>
            </w:tcBorders>
            <w:vAlign w:val="center"/>
          </w:tcPr>
          <w:p w14:paraId="0F3AF04F" w14:textId="77777777" w:rsidR="009E1B52" w:rsidRPr="00270015" w:rsidRDefault="009E1B52" w:rsidP="00AA3F1E">
            <w:pPr>
              <w:spacing w:after="0" w:line="240" w:lineRule="auto"/>
              <w:jc w:val="center"/>
              <w:rPr>
                <w:sz w:val="20"/>
                <w:szCs w:val="20"/>
              </w:rPr>
            </w:pPr>
            <w:r w:rsidRPr="00270015">
              <w:rPr>
                <w:sz w:val="20"/>
                <w:szCs w:val="20"/>
              </w:rPr>
              <w:t>0.29</w:t>
            </w:r>
          </w:p>
          <w:p w14:paraId="6321CFAD" w14:textId="77777777" w:rsidR="009E1B52" w:rsidRPr="00270015" w:rsidRDefault="009E1B52" w:rsidP="00AA3F1E">
            <w:pPr>
              <w:spacing w:after="0" w:line="240" w:lineRule="auto"/>
              <w:jc w:val="center"/>
              <w:rPr>
                <w:sz w:val="20"/>
                <w:szCs w:val="20"/>
              </w:rPr>
            </w:pPr>
            <w:r w:rsidRPr="00270015">
              <w:rPr>
                <w:sz w:val="20"/>
                <w:szCs w:val="20"/>
              </w:rPr>
              <w:t>(0.29 to 0.30)</w:t>
            </w:r>
          </w:p>
        </w:tc>
        <w:tc>
          <w:tcPr>
            <w:tcW w:w="264" w:type="pct"/>
            <w:tcBorders>
              <w:bottom w:val="single" w:sz="4" w:space="0" w:color="auto"/>
            </w:tcBorders>
            <w:vAlign w:val="center"/>
          </w:tcPr>
          <w:p w14:paraId="2B1FC673" w14:textId="0AD038E5" w:rsidR="009E1B52" w:rsidRPr="009A08F2" w:rsidRDefault="00AA3F1E" w:rsidP="00AA3F1E">
            <w:pPr>
              <w:spacing w:after="0" w:line="240" w:lineRule="auto"/>
              <w:ind w:left="-380" w:right="-394"/>
              <w:jc w:val="center"/>
              <w:rPr>
                <w:color w:val="FF0000"/>
                <w:sz w:val="20"/>
                <w:szCs w:val="20"/>
                <w:u w:val="single"/>
              </w:rPr>
            </w:pPr>
            <w:r w:rsidRPr="009A08F2">
              <w:rPr>
                <w:color w:val="FF0000"/>
                <w:sz w:val="20"/>
                <w:szCs w:val="20"/>
                <w:u w:val="single"/>
              </w:rPr>
              <w:t>0.53</w:t>
            </w:r>
          </w:p>
        </w:tc>
        <w:tc>
          <w:tcPr>
            <w:tcW w:w="593" w:type="pct"/>
            <w:tcBorders>
              <w:bottom w:val="single" w:sz="4" w:space="0" w:color="auto"/>
            </w:tcBorders>
            <w:vAlign w:val="center"/>
          </w:tcPr>
          <w:p w14:paraId="23291CE8" w14:textId="3A6E0E1A" w:rsidR="009E1B52" w:rsidRPr="009E1B52" w:rsidRDefault="009E1B52" w:rsidP="00AA3F1E">
            <w:pPr>
              <w:spacing w:after="0" w:line="240" w:lineRule="auto"/>
              <w:ind w:left="-193" w:right="-249"/>
              <w:jc w:val="center"/>
              <w:rPr>
                <w:sz w:val="20"/>
                <w:szCs w:val="20"/>
              </w:rPr>
            </w:pPr>
            <w:r w:rsidRPr="009E1B52">
              <w:rPr>
                <w:sz w:val="20"/>
                <w:szCs w:val="20"/>
              </w:rPr>
              <w:t>0.27</w:t>
            </w:r>
          </w:p>
          <w:p w14:paraId="7B46A9D3" w14:textId="77777777" w:rsidR="009E1B52" w:rsidRPr="006760C9" w:rsidRDefault="009E1B52" w:rsidP="00AA3F1E">
            <w:pPr>
              <w:spacing w:after="0" w:line="240" w:lineRule="auto"/>
              <w:ind w:left="-193" w:right="-249"/>
              <w:jc w:val="center"/>
              <w:rPr>
                <w:sz w:val="20"/>
                <w:szCs w:val="20"/>
              </w:rPr>
            </w:pPr>
            <w:r w:rsidRPr="006760C9">
              <w:rPr>
                <w:sz w:val="20"/>
                <w:szCs w:val="20"/>
              </w:rPr>
              <w:t>(0.16 to 0.38)</w:t>
            </w:r>
          </w:p>
        </w:tc>
        <w:tc>
          <w:tcPr>
            <w:tcW w:w="263" w:type="pct"/>
            <w:tcBorders>
              <w:bottom w:val="single" w:sz="4" w:space="0" w:color="auto"/>
            </w:tcBorders>
            <w:vAlign w:val="center"/>
          </w:tcPr>
          <w:p w14:paraId="23F1A732" w14:textId="09345662" w:rsidR="009E1B52" w:rsidRPr="009A08F2" w:rsidRDefault="00AA3F1E" w:rsidP="00AA3F1E">
            <w:pPr>
              <w:spacing w:after="0" w:line="240" w:lineRule="auto"/>
              <w:ind w:left="-398" w:right="-396"/>
              <w:jc w:val="center"/>
              <w:rPr>
                <w:color w:val="FF0000"/>
                <w:sz w:val="20"/>
                <w:szCs w:val="20"/>
                <w:u w:val="single"/>
              </w:rPr>
            </w:pPr>
            <w:r w:rsidRPr="009A08F2">
              <w:rPr>
                <w:color w:val="FF0000"/>
                <w:sz w:val="20"/>
                <w:szCs w:val="20"/>
                <w:u w:val="single"/>
              </w:rPr>
              <w:t>0.38</w:t>
            </w:r>
          </w:p>
        </w:tc>
        <w:tc>
          <w:tcPr>
            <w:tcW w:w="593" w:type="pct"/>
            <w:tcBorders>
              <w:bottom w:val="single" w:sz="4" w:space="0" w:color="auto"/>
            </w:tcBorders>
            <w:vAlign w:val="center"/>
          </w:tcPr>
          <w:p w14:paraId="60EDF0AC" w14:textId="366A37F6" w:rsidR="009E1B52" w:rsidRPr="006760C9" w:rsidRDefault="009E1B52" w:rsidP="00AA3F1E">
            <w:pPr>
              <w:spacing w:after="0" w:line="240" w:lineRule="auto"/>
              <w:ind w:left="-249" w:right="-252"/>
              <w:jc w:val="center"/>
              <w:rPr>
                <w:sz w:val="20"/>
                <w:szCs w:val="20"/>
              </w:rPr>
            </w:pPr>
            <w:r w:rsidRPr="006760C9">
              <w:rPr>
                <w:sz w:val="20"/>
                <w:szCs w:val="20"/>
              </w:rPr>
              <w:t>0.32</w:t>
            </w:r>
          </w:p>
          <w:p w14:paraId="2336DB6A" w14:textId="77777777" w:rsidR="009E1B52" w:rsidRPr="006760C9" w:rsidRDefault="009E1B52" w:rsidP="00AA3F1E">
            <w:pPr>
              <w:spacing w:after="0" w:line="240" w:lineRule="auto"/>
              <w:ind w:left="-249" w:right="-252"/>
              <w:jc w:val="center"/>
              <w:rPr>
                <w:sz w:val="20"/>
                <w:szCs w:val="20"/>
              </w:rPr>
            </w:pPr>
            <w:r w:rsidRPr="006760C9">
              <w:rPr>
                <w:sz w:val="20"/>
                <w:szCs w:val="20"/>
              </w:rPr>
              <w:t>(0.25 to 0.40)</w:t>
            </w:r>
          </w:p>
        </w:tc>
        <w:tc>
          <w:tcPr>
            <w:tcW w:w="328" w:type="pct"/>
            <w:tcBorders>
              <w:bottom w:val="single" w:sz="4" w:space="0" w:color="auto"/>
            </w:tcBorders>
            <w:vAlign w:val="center"/>
          </w:tcPr>
          <w:p w14:paraId="1E139D3F" w14:textId="2A36FA98" w:rsidR="009E1B52" w:rsidRPr="009A08F2" w:rsidRDefault="00AA3F1E" w:rsidP="00AA3F1E">
            <w:pPr>
              <w:spacing w:after="0" w:line="240" w:lineRule="auto"/>
              <w:ind w:left="-340" w:right="-401" w:hanging="55"/>
              <w:jc w:val="center"/>
              <w:rPr>
                <w:color w:val="FF0000"/>
                <w:sz w:val="20"/>
                <w:szCs w:val="20"/>
                <w:u w:val="single"/>
              </w:rPr>
            </w:pPr>
            <w:r w:rsidRPr="009A08F2">
              <w:rPr>
                <w:color w:val="FF0000"/>
                <w:sz w:val="20"/>
                <w:szCs w:val="20"/>
                <w:u w:val="single"/>
              </w:rPr>
              <w:t>0.49</w:t>
            </w:r>
          </w:p>
        </w:tc>
        <w:tc>
          <w:tcPr>
            <w:tcW w:w="582" w:type="pct"/>
            <w:tcBorders>
              <w:bottom w:val="single" w:sz="4" w:space="0" w:color="auto"/>
            </w:tcBorders>
            <w:vAlign w:val="center"/>
          </w:tcPr>
          <w:p w14:paraId="0A8C3EB0" w14:textId="4206E889" w:rsidR="009E1B52" w:rsidRPr="006760C9" w:rsidRDefault="009E1B52" w:rsidP="00AA3F1E">
            <w:pPr>
              <w:spacing w:after="0" w:line="240" w:lineRule="auto"/>
              <w:ind w:left="-246" w:right="-255"/>
              <w:jc w:val="center"/>
              <w:rPr>
                <w:sz w:val="20"/>
                <w:szCs w:val="20"/>
              </w:rPr>
            </w:pPr>
            <w:r w:rsidRPr="006760C9">
              <w:rPr>
                <w:sz w:val="20"/>
                <w:szCs w:val="20"/>
              </w:rPr>
              <w:t>0.36</w:t>
            </w:r>
          </w:p>
          <w:p w14:paraId="414D9CDC" w14:textId="77777777" w:rsidR="009E1B52" w:rsidRPr="006760C9" w:rsidRDefault="009E1B52" w:rsidP="00AA3F1E">
            <w:pPr>
              <w:spacing w:after="0" w:line="240" w:lineRule="auto"/>
              <w:ind w:left="-246" w:right="-255"/>
              <w:jc w:val="center"/>
              <w:rPr>
                <w:sz w:val="20"/>
                <w:szCs w:val="20"/>
              </w:rPr>
            </w:pPr>
            <w:r w:rsidRPr="006760C9">
              <w:rPr>
                <w:sz w:val="20"/>
                <w:szCs w:val="20"/>
              </w:rPr>
              <w:t>(0.33 to 0.39)</w:t>
            </w:r>
          </w:p>
        </w:tc>
        <w:tc>
          <w:tcPr>
            <w:tcW w:w="341" w:type="pct"/>
            <w:tcBorders>
              <w:bottom w:val="single" w:sz="4" w:space="0" w:color="auto"/>
            </w:tcBorders>
            <w:vAlign w:val="center"/>
          </w:tcPr>
          <w:p w14:paraId="3FE2D643" w14:textId="6E901ACB" w:rsidR="009E1B52" w:rsidRPr="009A08F2" w:rsidRDefault="00AA3F1E" w:rsidP="00AA3F1E">
            <w:pPr>
              <w:spacing w:after="0" w:line="240" w:lineRule="auto"/>
              <w:jc w:val="center"/>
              <w:rPr>
                <w:color w:val="FF0000"/>
                <w:sz w:val="20"/>
                <w:szCs w:val="20"/>
                <w:u w:val="single"/>
              </w:rPr>
            </w:pPr>
            <w:r w:rsidRPr="009A08F2">
              <w:rPr>
                <w:color w:val="FF0000"/>
                <w:sz w:val="20"/>
                <w:szCs w:val="20"/>
                <w:u w:val="single"/>
              </w:rPr>
              <w:t>0.57</w:t>
            </w:r>
          </w:p>
        </w:tc>
        <w:tc>
          <w:tcPr>
            <w:tcW w:w="556" w:type="pct"/>
            <w:tcBorders>
              <w:bottom w:val="single" w:sz="4" w:space="0" w:color="auto"/>
            </w:tcBorders>
            <w:vAlign w:val="center"/>
          </w:tcPr>
          <w:p w14:paraId="5987833B" w14:textId="19FDFD15" w:rsidR="009E1B52" w:rsidRPr="006760C9" w:rsidRDefault="009E1B52" w:rsidP="00AA3F1E">
            <w:pPr>
              <w:spacing w:after="0" w:line="240" w:lineRule="auto"/>
              <w:ind w:left="-240" w:right="-241"/>
              <w:jc w:val="center"/>
              <w:rPr>
                <w:sz w:val="20"/>
                <w:szCs w:val="20"/>
              </w:rPr>
            </w:pPr>
            <w:r w:rsidRPr="006760C9">
              <w:rPr>
                <w:sz w:val="20"/>
                <w:szCs w:val="20"/>
              </w:rPr>
              <w:t>0.30</w:t>
            </w:r>
          </w:p>
          <w:p w14:paraId="3EC24A12" w14:textId="77777777" w:rsidR="009E1B52" w:rsidRPr="006760C9" w:rsidRDefault="009E1B52" w:rsidP="00AA3F1E">
            <w:pPr>
              <w:spacing w:after="0" w:line="240" w:lineRule="auto"/>
              <w:ind w:left="-240" w:right="-241"/>
              <w:jc w:val="center"/>
              <w:rPr>
                <w:sz w:val="20"/>
                <w:szCs w:val="20"/>
              </w:rPr>
            </w:pPr>
            <w:r w:rsidRPr="006760C9">
              <w:rPr>
                <w:sz w:val="20"/>
                <w:szCs w:val="20"/>
              </w:rPr>
              <w:t>(0.29 to 0.31)</w:t>
            </w:r>
          </w:p>
        </w:tc>
        <w:tc>
          <w:tcPr>
            <w:tcW w:w="286" w:type="pct"/>
            <w:tcBorders>
              <w:bottom w:val="single" w:sz="4" w:space="0" w:color="auto"/>
            </w:tcBorders>
            <w:vAlign w:val="center"/>
          </w:tcPr>
          <w:p w14:paraId="6E0B4D94" w14:textId="533D3848" w:rsidR="009E1B52" w:rsidRPr="009A08F2" w:rsidRDefault="00AA3F1E" w:rsidP="00AA3F1E">
            <w:pPr>
              <w:spacing w:after="0" w:line="240" w:lineRule="auto"/>
              <w:jc w:val="center"/>
              <w:rPr>
                <w:color w:val="FF0000"/>
                <w:sz w:val="20"/>
                <w:szCs w:val="20"/>
                <w:u w:val="single"/>
              </w:rPr>
            </w:pPr>
            <w:r w:rsidRPr="009A08F2">
              <w:rPr>
                <w:color w:val="FF0000"/>
                <w:sz w:val="20"/>
                <w:szCs w:val="20"/>
                <w:u w:val="single"/>
              </w:rPr>
              <w:t>0.53</w:t>
            </w:r>
          </w:p>
        </w:tc>
      </w:tr>
    </w:tbl>
    <w:p w14:paraId="62D9AAB3" w14:textId="543E23D3" w:rsidR="00112C4D" w:rsidRDefault="00E52C1F" w:rsidP="00AA3F1E">
      <w:pPr>
        <w:spacing w:line="360" w:lineRule="auto"/>
        <w:ind w:left="-709"/>
        <w:rPr>
          <w:b/>
          <w:bCs/>
        </w:rPr>
      </w:pPr>
      <w:r w:rsidRPr="004530DF">
        <w:rPr>
          <w:bCs/>
        </w:rPr>
        <w:t xml:space="preserve">Note: </w:t>
      </w:r>
      <w:r w:rsidRPr="004530DF">
        <w:t xml:space="preserve">Group Ns are taken across all </w:t>
      </w:r>
      <w:r>
        <w:t>behavior</w:t>
      </w:r>
      <w:r w:rsidRPr="004530DF">
        <w:t>s.</w:t>
      </w:r>
    </w:p>
    <w:p w14:paraId="05D50642" w14:textId="3C83EADF" w:rsidR="004530DF" w:rsidRPr="004530DF" w:rsidRDefault="004530DF" w:rsidP="00AA3F1E">
      <w:pPr>
        <w:ind w:left="-709"/>
        <w:rPr>
          <w:rFonts w:cstheme="minorHAnsi"/>
          <w:bCs/>
        </w:rPr>
      </w:pPr>
      <w:r w:rsidRPr="004530DF">
        <w:rPr>
          <w:rFonts w:cstheme="minorHAnsi"/>
          <w:bCs/>
        </w:rPr>
        <w:t xml:space="preserve">Table </w:t>
      </w:r>
      <w:r w:rsidR="00270015">
        <w:rPr>
          <w:rFonts w:cstheme="minorHAnsi"/>
          <w:bCs/>
        </w:rPr>
        <w:t>5</w:t>
      </w:r>
      <w:r w:rsidRPr="004530DF">
        <w:rPr>
          <w:rFonts w:cstheme="minorHAnsi"/>
          <w:bCs/>
        </w:rPr>
        <w:t xml:space="preserve">. Paired comparisons between current and intended hand washing </w:t>
      </w:r>
      <w:r w:rsidR="00E52C1F">
        <w:rPr>
          <w:rFonts w:cstheme="minorHAnsi"/>
          <w:bCs/>
        </w:rPr>
        <w:t>behavior</w:t>
      </w:r>
      <w:r w:rsidRPr="004530DF">
        <w:rPr>
          <w:rFonts w:cstheme="minorHAnsi"/>
          <w:bCs/>
        </w:rPr>
        <w:t xml:space="preserve">. </w:t>
      </w:r>
    </w:p>
    <w:tbl>
      <w:tblPr>
        <w:tblStyle w:val="TableGrid"/>
        <w:tblW w:w="10774"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6"/>
        <w:gridCol w:w="1878"/>
        <w:gridCol w:w="1878"/>
        <w:gridCol w:w="2339"/>
        <w:gridCol w:w="1843"/>
      </w:tblGrid>
      <w:tr w:rsidR="003E6742" w:rsidRPr="000B22BF" w14:paraId="1D72DBFC" w14:textId="77777777" w:rsidTr="00AA3F1E">
        <w:tc>
          <w:tcPr>
            <w:tcW w:w="2836" w:type="dxa"/>
            <w:tcBorders>
              <w:top w:val="single" w:sz="4" w:space="0" w:color="auto"/>
            </w:tcBorders>
          </w:tcPr>
          <w:p w14:paraId="585DB784" w14:textId="77777777" w:rsidR="003E6742" w:rsidRPr="000B22BF" w:rsidRDefault="003E6742" w:rsidP="000B22BF">
            <w:pPr>
              <w:spacing w:after="0" w:line="240" w:lineRule="auto"/>
              <w:rPr>
                <w:b/>
                <w:bCs/>
              </w:rPr>
            </w:pPr>
            <w:r w:rsidRPr="000B22BF">
              <w:rPr>
                <w:b/>
                <w:bCs/>
              </w:rPr>
              <w:t>Handwashing situation</w:t>
            </w:r>
          </w:p>
        </w:tc>
        <w:tc>
          <w:tcPr>
            <w:tcW w:w="1878" w:type="dxa"/>
            <w:tcBorders>
              <w:top w:val="single" w:sz="4" w:space="0" w:color="auto"/>
            </w:tcBorders>
          </w:tcPr>
          <w:p w14:paraId="1E561CDF" w14:textId="77777777" w:rsidR="003E6742" w:rsidRPr="000B22BF" w:rsidRDefault="003E6742" w:rsidP="005628B0">
            <w:pPr>
              <w:spacing w:after="0" w:line="240" w:lineRule="auto"/>
              <w:jc w:val="center"/>
              <w:rPr>
                <w:b/>
                <w:bCs/>
              </w:rPr>
            </w:pPr>
            <w:r w:rsidRPr="000B22BF">
              <w:rPr>
                <w:b/>
                <w:bCs/>
              </w:rPr>
              <w:t>Current behavior</w:t>
            </w:r>
          </w:p>
          <w:p w14:paraId="689E4949" w14:textId="77777777" w:rsidR="003E6742" w:rsidRPr="000B22BF" w:rsidRDefault="003E6742" w:rsidP="005628B0">
            <w:pPr>
              <w:spacing w:after="0" w:line="240" w:lineRule="auto"/>
              <w:jc w:val="center"/>
              <w:rPr>
                <w:b/>
                <w:bCs/>
              </w:rPr>
            </w:pPr>
            <w:r w:rsidRPr="000B22BF">
              <w:rPr>
                <w:b/>
                <w:bCs/>
              </w:rPr>
              <w:t>(N 12,981)</w:t>
            </w:r>
          </w:p>
        </w:tc>
        <w:tc>
          <w:tcPr>
            <w:tcW w:w="1878" w:type="dxa"/>
            <w:tcBorders>
              <w:top w:val="single" w:sz="4" w:space="0" w:color="auto"/>
            </w:tcBorders>
          </w:tcPr>
          <w:p w14:paraId="1B6E7127" w14:textId="77777777" w:rsidR="003E6742" w:rsidRPr="000B22BF" w:rsidRDefault="003E6742" w:rsidP="005628B0">
            <w:pPr>
              <w:spacing w:after="0" w:line="240" w:lineRule="auto"/>
              <w:jc w:val="center"/>
              <w:rPr>
                <w:b/>
                <w:bCs/>
              </w:rPr>
            </w:pPr>
            <w:r w:rsidRPr="000B22BF">
              <w:rPr>
                <w:b/>
                <w:bCs/>
              </w:rPr>
              <w:t>Intended behavior</w:t>
            </w:r>
          </w:p>
          <w:p w14:paraId="76F7B3C4" w14:textId="77777777" w:rsidR="003E6742" w:rsidRPr="000B22BF" w:rsidRDefault="003E6742" w:rsidP="005628B0">
            <w:pPr>
              <w:spacing w:after="0" w:line="240" w:lineRule="auto"/>
              <w:jc w:val="center"/>
              <w:rPr>
                <w:b/>
                <w:bCs/>
              </w:rPr>
            </w:pPr>
            <w:r w:rsidRPr="000B22BF">
              <w:rPr>
                <w:b/>
                <w:bCs/>
              </w:rPr>
              <w:t>(N 12,981)</w:t>
            </w:r>
          </w:p>
        </w:tc>
        <w:tc>
          <w:tcPr>
            <w:tcW w:w="2339" w:type="dxa"/>
            <w:vMerge w:val="restart"/>
            <w:tcBorders>
              <w:top w:val="single" w:sz="4" w:space="0" w:color="auto"/>
            </w:tcBorders>
            <w:vAlign w:val="center"/>
          </w:tcPr>
          <w:p w14:paraId="17B854CD" w14:textId="77777777" w:rsidR="003E6742" w:rsidRPr="000B22BF" w:rsidRDefault="003E6742" w:rsidP="00AA3F1E">
            <w:pPr>
              <w:spacing w:after="0" w:line="240" w:lineRule="auto"/>
              <w:jc w:val="center"/>
              <w:rPr>
                <w:b/>
                <w:bCs/>
              </w:rPr>
            </w:pPr>
            <w:r w:rsidRPr="000B22BF">
              <w:rPr>
                <w:b/>
                <w:bCs/>
              </w:rPr>
              <w:t>MD (95% CI)</w:t>
            </w:r>
          </w:p>
        </w:tc>
        <w:tc>
          <w:tcPr>
            <w:tcW w:w="1843" w:type="dxa"/>
            <w:vMerge w:val="restart"/>
            <w:tcBorders>
              <w:top w:val="single" w:sz="4" w:space="0" w:color="auto"/>
            </w:tcBorders>
            <w:vAlign w:val="center"/>
          </w:tcPr>
          <w:p w14:paraId="4E2C8839" w14:textId="1D0348B8" w:rsidR="003E6742" w:rsidRPr="009A08F2" w:rsidRDefault="003E6742" w:rsidP="009A08F2">
            <w:pPr>
              <w:spacing w:after="0" w:line="240" w:lineRule="auto"/>
              <w:jc w:val="center"/>
              <w:rPr>
                <w:b/>
                <w:bCs/>
                <w:color w:val="FF0000"/>
                <w:u w:val="single"/>
              </w:rPr>
            </w:pPr>
            <w:r w:rsidRPr="009A08F2">
              <w:rPr>
                <w:b/>
                <w:bCs/>
                <w:color w:val="FF0000"/>
                <w:u w:val="single"/>
              </w:rPr>
              <w:t>d</w:t>
            </w:r>
          </w:p>
        </w:tc>
      </w:tr>
      <w:tr w:rsidR="003E6742" w:rsidRPr="000B22BF" w14:paraId="31A961BD" w14:textId="77777777" w:rsidTr="00AA3F1E">
        <w:tc>
          <w:tcPr>
            <w:tcW w:w="2836" w:type="dxa"/>
            <w:tcBorders>
              <w:bottom w:val="single" w:sz="4" w:space="0" w:color="auto"/>
            </w:tcBorders>
          </w:tcPr>
          <w:p w14:paraId="5A6E0DE4" w14:textId="77777777" w:rsidR="003E6742" w:rsidRPr="000B22BF" w:rsidRDefault="003E6742" w:rsidP="00353CA7">
            <w:pPr>
              <w:spacing w:after="0" w:line="240" w:lineRule="auto"/>
              <w:jc w:val="center"/>
              <w:rPr>
                <w:b/>
                <w:bCs/>
                <w:i/>
              </w:rPr>
            </w:pPr>
          </w:p>
        </w:tc>
        <w:tc>
          <w:tcPr>
            <w:tcW w:w="1878" w:type="dxa"/>
            <w:tcBorders>
              <w:bottom w:val="single" w:sz="4" w:space="0" w:color="auto"/>
            </w:tcBorders>
          </w:tcPr>
          <w:p w14:paraId="4B17B846" w14:textId="77777777" w:rsidR="003E6742" w:rsidRPr="000B22BF" w:rsidRDefault="003E6742" w:rsidP="00353CA7">
            <w:pPr>
              <w:spacing w:after="0" w:line="240" w:lineRule="auto"/>
              <w:jc w:val="center"/>
              <w:rPr>
                <w:b/>
                <w:bCs/>
                <w:i/>
              </w:rPr>
            </w:pPr>
            <w:r w:rsidRPr="000B22BF">
              <w:rPr>
                <w:b/>
                <w:bCs/>
                <w:i/>
              </w:rPr>
              <w:t>M (SD)</w:t>
            </w:r>
          </w:p>
        </w:tc>
        <w:tc>
          <w:tcPr>
            <w:tcW w:w="1878" w:type="dxa"/>
            <w:tcBorders>
              <w:bottom w:val="single" w:sz="4" w:space="0" w:color="auto"/>
            </w:tcBorders>
          </w:tcPr>
          <w:p w14:paraId="6805241A" w14:textId="77777777" w:rsidR="003E6742" w:rsidRPr="000B22BF" w:rsidRDefault="003E6742" w:rsidP="00353CA7">
            <w:pPr>
              <w:spacing w:after="0" w:line="240" w:lineRule="auto"/>
              <w:jc w:val="center"/>
              <w:rPr>
                <w:b/>
                <w:bCs/>
                <w:i/>
              </w:rPr>
            </w:pPr>
            <w:r w:rsidRPr="000B22BF">
              <w:rPr>
                <w:b/>
                <w:bCs/>
                <w:i/>
              </w:rPr>
              <w:t>M (SD)</w:t>
            </w:r>
          </w:p>
        </w:tc>
        <w:tc>
          <w:tcPr>
            <w:tcW w:w="2339" w:type="dxa"/>
            <w:vMerge/>
            <w:tcBorders>
              <w:bottom w:val="single" w:sz="4" w:space="0" w:color="auto"/>
            </w:tcBorders>
          </w:tcPr>
          <w:p w14:paraId="2846EF02" w14:textId="77777777" w:rsidR="003E6742" w:rsidRPr="000B22BF" w:rsidRDefault="003E6742" w:rsidP="00353CA7">
            <w:pPr>
              <w:spacing w:after="0" w:line="240" w:lineRule="auto"/>
              <w:jc w:val="center"/>
              <w:rPr>
                <w:b/>
                <w:bCs/>
                <w:i/>
              </w:rPr>
            </w:pPr>
          </w:p>
        </w:tc>
        <w:tc>
          <w:tcPr>
            <w:tcW w:w="1843" w:type="dxa"/>
            <w:vMerge/>
            <w:tcBorders>
              <w:bottom w:val="single" w:sz="4" w:space="0" w:color="auto"/>
            </w:tcBorders>
          </w:tcPr>
          <w:p w14:paraId="444BF957" w14:textId="77C4822E" w:rsidR="003E6742" w:rsidRPr="009A08F2" w:rsidRDefault="003E6742" w:rsidP="00353CA7">
            <w:pPr>
              <w:spacing w:after="0" w:line="240" w:lineRule="auto"/>
              <w:jc w:val="center"/>
              <w:rPr>
                <w:b/>
                <w:bCs/>
                <w:i/>
                <w:color w:val="FF0000"/>
                <w:u w:val="single"/>
              </w:rPr>
            </w:pPr>
          </w:p>
        </w:tc>
      </w:tr>
      <w:tr w:rsidR="000B22BF" w14:paraId="6256DD51" w14:textId="77777777" w:rsidTr="00AA3F1E">
        <w:trPr>
          <w:trHeight w:val="417"/>
        </w:trPr>
        <w:tc>
          <w:tcPr>
            <w:tcW w:w="2836" w:type="dxa"/>
            <w:vAlign w:val="center"/>
          </w:tcPr>
          <w:p w14:paraId="7400A8FB" w14:textId="77777777" w:rsidR="000B22BF" w:rsidRDefault="000B22BF" w:rsidP="00E52C1F">
            <w:pPr>
              <w:spacing w:after="40" w:line="240" w:lineRule="auto"/>
              <w:rPr>
                <w:bCs/>
              </w:rPr>
            </w:pPr>
            <w:r>
              <w:rPr>
                <w:bCs/>
              </w:rPr>
              <w:t>Before eating snacks</w:t>
            </w:r>
          </w:p>
        </w:tc>
        <w:tc>
          <w:tcPr>
            <w:tcW w:w="1878" w:type="dxa"/>
            <w:vAlign w:val="center"/>
          </w:tcPr>
          <w:p w14:paraId="585F9D25" w14:textId="1972A4E1" w:rsidR="000B22BF" w:rsidRPr="00A86517" w:rsidRDefault="000B22BF" w:rsidP="00E52C1F">
            <w:pPr>
              <w:spacing w:after="40" w:line="240" w:lineRule="auto"/>
              <w:ind w:right="180"/>
              <w:jc w:val="center"/>
            </w:pPr>
            <w:r w:rsidRPr="00A86517">
              <w:t>3.91 (1.28)</w:t>
            </w:r>
          </w:p>
        </w:tc>
        <w:tc>
          <w:tcPr>
            <w:tcW w:w="1878" w:type="dxa"/>
            <w:vAlign w:val="center"/>
          </w:tcPr>
          <w:p w14:paraId="671C66EF" w14:textId="3D438B57" w:rsidR="000B22BF" w:rsidRPr="00A86517" w:rsidRDefault="000B22BF" w:rsidP="00E52C1F">
            <w:pPr>
              <w:spacing w:after="40" w:line="240" w:lineRule="auto"/>
              <w:ind w:right="180"/>
              <w:jc w:val="center"/>
            </w:pPr>
            <w:r w:rsidRPr="00A86517">
              <w:t>4.45 (0.99)</w:t>
            </w:r>
          </w:p>
        </w:tc>
        <w:tc>
          <w:tcPr>
            <w:tcW w:w="2339" w:type="dxa"/>
            <w:vAlign w:val="center"/>
          </w:tcPr>
          <w:p w14:paraId="4155C21F" w14:textId="06712275" w:rsidR="000B22BF" w:rsidRPr="00A86517" w:rsidRDefault="000B22BF" w:rsidP="00A32610">
            <w:pPr>
              <w:spacing w:after="40" w:line="240" w:lineRule="auto"/>
              <w:ind w:right="180"/>
              <w:jc w:val="center"/>
            </w:pPr>
            <w:r w:rsidRPr="00A86517">
              <w:t>0.54</w:t>
            </w:r>
            <w:r w:rsidR="00A32610">
              <w:t xml:space="preserve"> </w:t>
            </w:r>
            <w:r w:rsidRPr="00A86517">
              <w:t>(0.52 to 0.56)</w:t>
            </w:r>
          </w:p>
        </w:tc>
        <w:tc>
          <w:tcPr>
            <w:tcW w:w="1843" w:type="dxa"/>
            <w:vAlign w:val="center"/>
          </w:tcPr>
          <w:p w14:paraId="1204EF23" w14:textId="6A4E7295" w:rsidR="000B22BF" w:rsidRPr="009A08F2" w:rsidRDefault="00AA3F1E" w:rsidP="00A32610">
            <w:pPr>
              <w:spacing w:after="40" w:line="240" w:lineRule="auto"/>
              <w:ind w:right="180"/>
              <w:jc w:val="center"/>
              <w:rPr>
                <w:color w:val="FF0000"/>
                <w:u w:val="single"/>
              </w:rPr>
            </w:pPr>
            <w:r w:rsidRPr="009A08F2">
              <w:rPr>
                <w:color w:val="FF0000"/>
                <w:u w:val="single"/>
              </w:rPr>
              <w:t>0.54</w:t>
            </w:r>
          </w:p>
        </w:tc>
      </w:tr>
      <w:tr w:rsidR="000B22BF" w14:paraId="0D1FFAAB" w14:textId="77777777" w:rsidTr="00AA3F1E">
        <w:trPr>
          <w:trHeight w:val="425"/>
        </w:trPr>
        <w:tc>
          <w:tcPr>
            <w:tcW w:w="2836" w:type="dxa"/>
            <w:vAlign w:val="center"/>
          </w:tcPr>
          <w:p w14:paraId="397550D5" w14:textId="77777777" w:rsidR="000B22BF" w:rsidRDefault="000B22BF" w:rsidP="00E52C1F">
            <w:pPr>
              <w:spacing w:after="40" w:line="240" w:lineRule="auto"/>
              <w:rPr>
                <w:bCs/>
              </w:rPr>
            </w:pPr>
            <w:r>
              <w:rPr>
                <w:bCs/>
              </w:rPr>
              <w:t>After coming home</w:t>
            </w:r>
          </w:p>
        </w:tc>
        <w:tc>
          <w:tcPr>
            <w:tcW w:w="1878" w:type="dxa"/>
            <w:vAlign w:val="center"/>
          </w:tcPr>
          <w:p w14:paraId="64AABE23" w14:textId="4BBFD59C" w:rsidR="000B22BF" w:rsidRPr="00A86517" w:rsidRDefault="000B22BF" w:rsidP="00E52C1F">
            <w:pPr>
              <w:spacing w:after="40" w:line="240" w:lineRule="auto"/>
              <w:ind w:right="180"/>
              <w:jc w:val="center"/>
            </w:pPr>
            <w:r w:rsidRPr="00A86517">
              <w:t>4.66 (0.81)</w:t>
            </w:r>
          </w:p>
        </w:tc>
        <w:tc>
          <w:tcPr>
            <w:tcW w:w="1878" w:type="dxa"/>
            <w:vAlign w:val="center"/>
          </w:tcPr>
          <w:p w14:paraId="054D3EDA" w14:textId="17B9DBC2" w:rsidR="000B22BF" w:rsidRPr="00A86517" w:rsidRDefault="000B22BF" w:rsidP="00E52C1F">
            <w:pPr>
              <w:spacing w:after="40" w:line="240" w:lineRule="auto"/>
              <w:ind w:right="180"/>
              <w:jc w:val="center"/>
            </w:pPr>
            <w:r w:rsidRPr="00A86517">
              <w:t>4.80</w:t>
            </w:r>
            <w:r w:rsidR="00A32610">
              <w:t xml:space="preserve"> </w:t>
            </w:r>
            <w:r w:rsidRPr="00A86517">
              <w:t>(0.62)</w:t>
            </w:r>
          </w:p>
        </w:tc>
        <w:tc>
          <w:tcPr>
            <w:tcW w:w="2339" w:type="dxa"/>
            <w:vAlign w:val="center"/>
          </w:tcPr>
          <w:p w14:paraId="296EA73E" w14:textId="4DFD51F5" w:rsidR="000B22BF" w:rsidRPr="00A86517" w:rsidRDefault="000B22BF" w:rsidP="00A32610">
            <w:pPr>
              <w:spacing w:after="40" w:line="240" w:lineRule="auto"/>
              <w:ind w:right="180"/>
              <w:jc w:val="center"/>
            </w:pPr>
            <w:r w:rsidRPr="00A86517">
              <w:t>0.14</w:t>
            </w:r>
            <w:r w:rsidR="00A32610">
              <w:t xml:space="preserve"> </w:t>
            </w:r>
            <w:r w:rsidRPr="00A86517">
              <w:t>(0.13 to 0.15)</w:t>
            </w:r>
          </w:p>
        </w:tc>
        <w:tc>
          <w:tcPr>
            <w:tcW w:w="1843" w:type="dxa"/>
            <w:vAlign w:val="center"/>
          </w:tcPr>
          <w:p w14:paraId="1512CBC5" w14:textId="0022B5E7" w:rsidR="000B22BF" w:rsidRPr="009A08F2" w:rsidRDefault="00AA3F1E" w:rsidP="00A32610">
            <w:pPr>
              <w:spacing w:after="40" w:line="240" w:lineRule="auto"/>
              <w:ind w:right="180"/>
              <w:jc w:val="center"/>
              <w:rPr>
                <w:color w:val="FF0000"/>
                <w:u w:val="single"/>
              </w:rPr>
            </w:pPr>
            <w:r w:rsidRPr="009A08F2">
              <w:rPr>
                <w:color w:val="FF0000"/>
                <w:u w:val="single"/>
              </w:rPr>
              <w:t>0.26</w:t>
            </w:r>
          </w:p>
        </w:tc>
      </w:tr>
      <w:tr w:rsidR="000B22BF" w14:paraId="334C6366" w14:textId="77777777" w:rsidTr="00AA3F1E">
        <w:tc>
          <w:tcPr>
            <w:tcW w:w="2836" w:type="dxa"/>
            <w:vAlign w:val="center"/>
          </w:tcPr>
          <w:p w14:paraId="1EE02B25" w14:textId="77777777" w:rsidR="000B22BF" w:rsidRDefault="000B22BF" w:rsidP="00E52C1F">
            <w:pPr>
              <w:spacing w:after="40" w:line="240" w:lineRule="auto"/>
              <w:rPr>
                <w:bCs/>
              </w:rPr>
            </w:pPr>
            <w:r>
              <w:rPr>
                <w:bCs/>
              </w:rPr>
              <w:t>After sneezing or coughing</w:t>
            </w:r>
          </w:p>
        </w:tc>
        <w:tc>
          <w:tcPr>
            <w:tcW w:w="1878" w:type="dxa"/>
            <w:vAlign w:val="center"/>
          </w:tcPr>
          <w:p w14:paraId="18E3E6B0" w14:textId="6A1F3EF9" w:rsidR="000B22BF" w:rsidRPr="00A86517" w:rsidRDefault="000B22BF" w:rsidP="00E52C1F">
            <w:pPr>
              <w:spacing w:after="40" w:line="240" w:lineRule="auto"/>
              <w:ind w:right="180"/>
              <w:jc w:val="center"/>
            </w:pPr>
            <w:r w:rsidRPr="00A86517">
              <w:t>3.45 (1.43)</w:t>
            </w:r>
          </w:p>
        </w:tc>
        <w:tc>
          <w:tcPr>
            <w:tcW w:w="1878" w:type="dxa"/>
            <w:vAlign w:val="center"/>
          </w:tcPr>
          <w:p w14:paraId="7A15A2E9" w14:textId="39F8C567" w:rsidR="000B22BF" w:rsidRPr="00A86517" w:rsidRDefault="000B22BF" w:rsidP="00E52C1F">
            <w:pPr>
              <w:spacing w:after="40" w:line="240" w:lineRule="auto"/>
              <w:ind w:right="180"/>
              <w:jc w:val="center"/>
            </w:pPr>
            <w:r w:rsidRPr="00A86517">
              <w:t>4.11 (1.23)</w:t>
            </w:r>
          </w:p>
        </w:tc>
        <w:tc>
          <w:tcPr>
            <w:tcW w:w="2339" w:type="dxa"/>
            <w:vAlign w:val="center"/>
          </w:tcPr>
          <w:p w14:paraId="4691D110" w14:textId="205D6043" w:rsidR="000B22BF" w:rsidRPr="00A86517" w:rsidRDefault="000B22BF" w:rsidP="00A32610">
            <w:pPr>
              <w:spacing w:after="40" w:line="240" w:lineRule="auto"/>
              <w:ind w:right="180"/>
              <w:jc w:val="center"/>
            </w:pPr>
            <w:r w:rsidRPr="00A86517">
              <w:t>0.66</w:t>
            </w:r>
            <w:r w:rsidR="00A32610">
              <w:t xml:space="preserve"> </w:t>
            </w:r>
            <w:r w:rsidRPr="00A86517">
              <w:t>(0.64 to 0.68)</w:t>
            </w:r>
          </w:p>
        </w:tc>
        <w:tc>
          <w:tcPr>
            <w:tcW w:w="1843" w:type="dxa"/>
            <w:vAlign w:val="center"/>
          </w:tcPr>
          <w:p w14:paraId="630E3677" w14:textId="5910E44D" w:rsidR="000B22BF" w:rsidRPr="009A08F2" w:rsidRDefault="00AA3F1E" w:rsidP="00A32610">
            <w:pPr>
              <w:spacing w:after="40" w:line="240" w:lineRule="auto"/>
              <w:ind w:right="180"/>
              <w:jc w:val="center"/>
              <w:rPr>
                <w:color w:val="FF0000"/>
                <w:u w:val="single"/>
              </w:rPr>
            </w:pPr>
            <w:r w:rsidRPr="009A08F2">
              <w:rPr>
                <w:color w:val="FF0000"/>
                <w:u w:val="single"/>
              </w:rPr>
              <w:t>0.59</w:t>
            </w:r>
          </w:p>
        </w:tc>
      </w:tr>
      <w:tr w:rsidR="000B22BF" w14:paraId="663A58F7" w14:textId="77777777" w:rsidTr="00AA3F1E">
        <w:tc>
          <w:tcPr>
            <w:tcW w:w="2836" w:type="dxa"/>
            <w:vAlign w:val="center"/>
          </w:tcPr>
          <w:p w14:paraId="148E16AD" w14:textId="77777777" w:rsidR="000B22BF" w:rsidRDefault="000B22BF" w:rsidP="00E52C1F">
            <w:pPr>
              <w:spacing w:after="40" w:line="240" w:lineRule="auto"/>
              <w:rPr>
                <w:bCs/>
              </w:rPr>
            </w:pPr>
            <w:r>
              <w:rPr>
                <w:bCs/>
              </w:rPr>
              <w:t>After contact with possible carrier</w:t>
            </w:r>
          </w:p>
        </w:tc>
        <w:tc>
          <w:tcPr>
            <w:tcW w:w="1878" w:type="dxa"/>
            <w:vAlign w:val="center"/>
          </w:tcPr>
          <w:p w14:paraId="2A089D6D" w14:textId="573D6A2E" w:rsidR="000B22BF" w:rsidRPr="00A86517" w:rsidRDefault="000B22BF" w:rsidP="00E52C1F">
            <w:pPr>
              <w:spacing w:after="40" w:line="240" w:lineRule="auto"/>
              <w:ind w:right="180"/>
              <w:jc w:val="center"/>
            </w:pPr>
            <w:r w:rsidRPr="00A86517">
              <w:t>4.22 (1.24)</w:t>
            </w:r>
          </w:p>
        </w:tc>
        <w:tc>
          <w:tcPr>
            <w:tcW w:w="1878" w:type="dxa"/>
            <w:vAlign w:val="center"/>
          </w:tcPr>
          <w:p w14:paraId="278C2961" w14:textId="3DAE52F2" w:rsidR="000B22BF" w:rsidRPr="00A86517" w:rsidRDefault="000B22BF" w:rsidP="00E52C1F">
            <w:pPr>
              <w:spacing w:after="40" w:line="240" w:lineRule="auto"/>
              <w:ind w:right="180"/>
              <w:jc w:val="center"/>
            </w:pPr>
            <w:r w:rsidRPr="00A86517">
              <w:t>4.53</w:t>
            </w:r>
            <w:r w:rsidR="00A32610">
              <w:t xml:space="preserve"> </w:t>
            </w:r>
            <w:r w:rsidRPr="00A86517">
              <w:t>(1.00)</w:t>
            </w:r>
          </w:p>
        </w:tc>
        <w:tc>
          <w:tcPr>
            <w:tcW w:w="2339" w:type="dxa"/>
            <w:vAlign w:val="center"/>
          </w:tcPr>
          <w:p w14:paraId="1EDE68CA" w14:textId="67E0BD0D" w:rsidR="000B22BF" w:rsidRPr="00A86517" w:rsidRDefault="000B22BF" w:rsidP="00A32610">
            <w:pPr>
              <w:spacing w:after="40" w:line="240" w:lineRule="auto"/>
              <w:ind w:right="180"/>
              <w:jc w:val="center"/>
            </w:pPr>
            <w:r w:rsidRPr="00A86517">
              <w:t>0.30</w:t>
            </w:r>
            <w:r w:rsidR="00A32610">
              <w:t xml:space="preserve"> </w:t>
            </w:r>
            <w:r w:rsidRPr="00A86517">
              <w:t>(0.29 to 0.32)</w:t>
            </w:r>
          </w:p>
        </w:tc>
        <w:tc>
          <w:tcPr>
            <w:tcW w:w="1843" w:type="dxa"/>
            <w:vAlign w:val="center"/>
          </w:tcPr>
          <w:p w14:paraId="5566DD08" w14:textId="0E1FC7C4" w:rsidR="000B22BF" w:rsidRPr="009A08F2" w:rsidRDefault="00AA3F1E" w:rsidP="00A32610">
            <w:pPr>
              <w:spacing w:after="40" w:line="240" w:lineRule="auto"/>
              <w:ind w:right="180"/>
              <w:jc w:val="center"/>
              <w:rPr>
                <w:color w:val="FF0000"/>
                <w:u w:val="single"/>
              </w:rPr>
            </w:pPr>
            <w:r w:rsidRPr="009A08F2">
              <w:rPr>
                <w:color w:val="FF0000"/>
                <w:u w:val="single"/>
              </w:rPr>
              <w:t>0.36</w:t>
            </w:r>
          </w:p>
        </w:tc>
      </w:tr>
      <w:tr w:rsidR="00353CA7" w14:paraId="4F5132C4" w14:textId="77777777" w:rsidTr="00AA3F1E">
        <w:tc>
          <w:tcPr>
            <w:tcW w:w="2836" w:type="dxa"/>
            <w:vAlign w:val="center"/>
          </w:tcPr>
          <w:p w14:paraId="6773EC7F" w14:textId="77777777" w:rsidR="00353CA7" w:rsidRDefault="00353CA7" w:rsidP="00E52C1F">
            <w:pPr>
              <w:spacing w:after="40" w:line="240" w:lineRule="auto"/>
              <w:rPr>
                <w:bCs/>
              </w:rPr>
            </w:pPr>
            <w:r>
              <w:rPr>
                <w:bCs/>
              </w:rPr>
              <w:t xml:space="preserve">After touching something </w:t>
            </w:r>
          </w:p>
        </w:tc>
        <w:tc>
          <w:tcPr>
            <w:tcW w:w="1878" w:type="dxa"/>
            <w:vAlign w:val="center"/>
          </w:tcPr>
          <w:p w14:paraId="6544AC23" w14:textId="2EF71069" w:rsidR="00353CA7" w:rsidRPr="00A86517" w:rsidRDefault="00353CA7" w:rsidP="00E52C1F">
            <w:pPr>
              <w:spacing w:after="40" w:line="240" w:lineRule="auto"/>
              <w:ind w:right="180"/>
              <w:jc w:val="center"/>
            </w:pPr>
            <w:r w:rsidRPr="00A86517">
              <w:t>4.13</w:t>
            </w:r>
            <w:r w:rsidR="00A32610" w:rsidRPr="00A86517">
              <w:t xml:space="preserve"> </w:t>
            </w:r>
            <w:r w:rsidRPr="00A86517">
              <w:t>(1.23)</w:t>
            </w:r>
          </w:p>
        </w:tc>
        <w:tc>
          <w:tcPr>
            <w:tcW w:w="1878" w:type="dxa"/>
            <w:vAlign w:val="center"/>
          </w:tcPr>
          <w:p w14:paraId="168C990D" w14:textId="63B0DFF5" w:rsidR="00353CA7" w:rsidRPr="00A86517" w:rsidRDefault="00353CA7" w:rsidP="00E52C1F">
            <w:pPr>
              <w:spacing w:after="40" w:line="240" w:lineRule="auto"/>
              <w:ind w:right="180"/>
              <w:jc w:val="center"/>
            </w:pPr>
            <w:r w:rsidRPr="00A86517">
              <w:t>4.50 (0.97)</w:t>
            </w:r>
          </w:p>
        </w:tc>
        <w:tc>
          <w:tcPr>
            <w:tcW w:w="2339" w:type="dxa"/>
            <w:vAlign w:val="center"/>
          </w:tcPr>
          <w:p w14:paraId="4854D7CE" w14:textId="5C3DA3DF" w:rsidR="00353CA7" w:rsidRPr="00A86517" w:rsidRDefault="00353CA7" w:rsidP="00A32610">
            <w:pPr>
              <w:spacing w:after="40" w:line="240" w:lineRule="auto"/>
              <w:ind w:right="180"/>
              <w:jc w:val="center"/>
            </w:pPr>
            <w:r w:rsidRPr="00A86517">
              <w:t>0.36</w:t>
            </w:r>
            <w:r w:rsidR="00A32610">
              <w:t xml:space="preserve"> </w:t>
            </w:r>
            <w:r w:rsidRPr="00A86517">
              <w:t>(0.35 to 0.38)</w:t>
            </w:r>
          </w:p>
        </w:tc>
        <w:tc>
          <w:tcPr>
            <w:tcW w:w="1843" w:type="dxa"/>
            <w:vAlign w:val="center"/>
          </w:tcPr>
          <w:p w14:paraId="79E7DE89" w14:textId="161D444E" w:rsidR="00AA3F1E" w:rsidRPr="009A08F2" w:rsidRDefault="00AA3F1E" w:rsidP="00AA3F1E">
            <w:pPr>
              <w:spacing w:after="40" w:line="240" w:lineRule="auto"/>
              <w:ind w:right="187"/>
              <w:jc w:val="center"/>
              <w:rPr>
                <w:color w:val="FF0000"/>
                <w:u w:val="single"/>
              </w:rPr>
            </w:pPr>
            <w:r w:rsidRPr="009A08F2">
              <w:rPr>
                <w:color w:val="FF0000"/>
                <w:u w:val="single"/>
              </w:rPr>
              <w:t>0.43</w:t>
            </w:r>
          </w:p>
        </w:tc>
      </w:tr>
      <w:tr w:rsidR="00353CA7" w14:paraId="128A73CE" w14:textId="77777777" w:rsidTr="00AA3F1E">
        <w:tc>
          <w:tcPr>
            <w:tcW w:w="2836" w:type="dxa"/>
            <w:tcBorders>
              <w:bottom w:val="single" w:sz="4" w:space="0" w:color="auto"/>
            </w:tcBorders>
            <w:vAlign w:val="center"/>
          </w:tcPr>
          <w:p w14:paraId="791572EC" w14:textId="77777777" w:rsidR="00353CA7" w:rsidRDefault="00353CA7" w:rsidP="00E52C1F">
            <w:pPr>
              <w:spacing w:after="40" w:line="240" w:lineRule="auto"/>
              <w:rPr>
                <w:bCs/>
              </w:rPr>
            </w:pPr>
            <w:r>
              <w:rPr>
                <w:bCs/>
              </w:rPr>
              <w:t>Overall score</w:t>
            </w:r>
          </w:p>
        </w:tc>
        <w:tc>
          <w:tcPr>
            <w:tcW w:w="1878" w:type="dxa"/>
            <w:tcBorders>
              <w:bottom w:val="single" w:sz="4" w:space="0" w:color="auto"/>
            </w:tcBorders>
            <w:vAlign w:val="center"/>
          </w:tcPr>
          <w:p w14:paraId="46E6D340" w14:textId="1837FBC8" w:rsidR="00353CA7" w:rsidRPr="00A86517" w:rsidRDefault="00353CA7" w:rsidP="00E52C1F">
            <w:pPr>
              <w:spacing w:after="40" w:line="240" w:lineRule="auto"/>
              <w:ind w:right="180"/>
              <w:jc w:val="center"/>
            </w:pPr>
            <w:r w:rsidRPr="00A86517">
              <w:t>4.00 (1.03)</w:t>
            </w:r>
          </w:p>
        </w:tc>
        <w:tc>
          <w:tcPr>
            <w:tcW w:w="1878" w:type="dxa"/>
            <w:tcBorders>
              <w:bottom w:val="single" w:sz="4" w:space="0" w:color="auto"/>
            </w:tcBorders>
            <w:vAlign w:val="center"/>
          </w:tcPr>
          <w:p w14:paraId="2043207C" w14:textId="138CB63D" w:rsidR="00353CA7" w:rsidRPr="00A86517" w:rsidRDefault="00353CA7" w:rsidP="00E52C1F">
            <w:pPr>
              <w:spacing w:after="40" w:line="240" w:lineRule="auto"/>
              <w:ind w:right="180"/>
              <w:jc w:val="center"/>
            </w:pPr>
            <w:r w:rsidRPr="00A86517">
              <w:t>4.34 (0.91)</w:t>
            </w:r>
          </w:p>
        </w:tc>
        <w:tc>
          <w:tcPr>
            <w:tcW w:w="2339" w:type="dxa"/>
            <w:tcBorders>
              <w:bottom w:val="single" w:sz="4" w:space="0" w:color="auto"/>
            </w:tcBorders>
            <w:vAlign w:val="center"/>
          </w:tcPr>
          <w:p w14:paraId="5E42C5AF" w14:textId="1CEE29BE" w:rsidR="00353CA7" w:rsidRPr="00A86517" w:rsidRDefault="00353CA7" w:rsidP="00A32610">
            <w:pPr>
              <w:spacing w:after="40" w:line="240" w:lineRule="auto"/>
              <w:ind w:right="180"/>
              <w:jc w:val="center"/>
            </w:pPr>
            <w:r w:rsidRPr="00A86517">
              <w:t>0.34</w:t>
            </w:r>
            <w:r w:rsidR="00A32610">
              <w:t xml:space="preserve"> </w:t>
            </w:r>
            <w:r w:rsidRPr="00A86517">
              <w:t>(0.33 to 0.35)</w:t>
            </w:r>
          </w:p>
        </w:tc>
        <w:tc>
          <w:tcPr>
            <w:tcW w:w="1843" w:type="dxa"/>
            <w:tcBorders>
              <w:bottom w:val="single" w:sz="4" w:space="0" w:color="auto"/>
            </w:tcBorders>
            <w:vAlign w:val="center"/>
          </w:tcPr>
          <w:p w14:paraId="42A6C2C2" w14:textId="229EF522" w:rsidR="00353CA7" w:rsidRPr="009A08F2" w:rsidRDefault="00AA3F1E" w:rsidP="00A32610">
            <w:pPr>
              <w:spacing w:after="40" w:line="240" w:lineRule="auto"/>
              <w:ind w:right="187"/>
              <w:jc w:val="center"/>
              <w:rPr>
                <w:color w:val="FF0000"/>
                <w:u w:val="single"/>
              </w:rPr>
            </w:pPr>
            <w:r w:rsidRPr="009A08F2">
              <w:rPr>
                <w:color w:val="FF0000"/>
                <w:u w:val="single"/>
              </w:rPr>
              <w:t>0</w:t>
            </w:r>
            <w:r w:rsidR="00464082" w:rsidRPr="009A08F2">
              <w:rPr>
                <w:color w:val="FF0000"/>
                <w:u w:val="single"/>
              </w:rPr>
              <w:t>.50</w:t>
            </w:r>
          </w:p>
        </w:tc>
      </w:tr>
    </w:tbl>
    <w:p w14:paraId="64896BD1" w14:textId="77777777" w:rsidR="000B22BF" w:rsidRPr="004530DF" w:rsidRDefault="005628B0" w:rsidP="00AA3F1E">
      <w:pPr>
        <w:spacing w:line="360" w:lineRule="auto"/>
        <w:ind w:left="-709"/>
        <w:rPr>
          <w:bCs/>
        </w:rPr>
        <w:sectPr w:rsidR="000B22BF" w:rsidRPr="004530DF" w:rsidSect="00772E9E">
          <w:pgSz w:w="11900" w:h="16840"/>
          <w:pgMar w:top="1440" w:right="1529" w:bottom="1440" w:left="1440" w:header="708" w:footer="708" w:gutter="0"/>
          <w:cols w:space="708"/>
          <w:docGrid w:linePitch="360"/>
        </w:sectPr>
      </w:pPr>
      <w:r w:rsidRPr="00491CD4">
        <w:rPr>
          <w:rFonts w:cstheme="minorHAnsi"/>
          <w:b/>
          <w:bCs/>
        </w:rPr>
        <w:t xml:space="preserve">Note: </w:t>
      </w:r>
      <w:r w:rsidRPr="00491CD4">
        <w:rPr>
          <w:rFonts w:cstheme="minorHAnsi"/>
        </w:rPr>
        <w:t>Hand washing overall score was a separate item</w:t>
      </w:r>
      <w:r>
        <w:rPr>
          <w:rFonts w:cstheme="minorHAnsi"/>
        </w:rPr>
        <w:t xml:space="preserve"> </w:t>
      </w:r>
    </w:p>
    <w:p w14:paraId="06FA23CB" w14:textId="77777777" w:rsidR="006A0AC8" w:rsidRPr="00427701" w:rsidRDefault="006016C3" w:rsidP="00772E9E">
      <w:pPr>
        <w:pStyle w:val="Heading2"/>
      </w:pPr>
      <w:r w:rsidRPr="009F4816">
        <w:lastRenderedPageBreak/>
        <w:t>Discussion</w:t>
      </w:r>
    </w:p>
    <w:p w14:paraId="453BE7AE" w14:textId="10B0D9A8" w:rsidR="003C7F09" w:rsidRPr="009F4816" w:rsidRDefault="003C7F09" w:rsidP="00772E9E">
      <w:pPr>
        <w:pStyle w:val="Heading3"/>
      </w:pPr>
      <w:r w:rsidRPr="009F4816">
        <w:t>Summary</w:t>
      </w:r>
      <w:r w:rsidR="002B79BA">
        <w:t xml:space="preserve"> of findings</w:t>
      </w:r>
    </w:p>
    <w:p w14:paraId="2633DC3F" w14:textId="77777777" w:rsidR="00DF0C61" w:rsidRDefault="003C7F09" w:rsidP="009F4816">
      <w:pPr>
        <w:spacing w:line="360" w:lineRule="auto"/>
      </w:pPr>
      <w:r w:rsidRPr="009F4816">
        <w:t xml:space="preserve">Germ </w:t>
      </w:r>
      <w:proofErr w:type="spellStart"/>
      <w:r w:rsidRPr="009F4816">
        <w:t>Defence</w:t>
      </w:r>
      <w:proofErr w:type="spellEnd"/>
      <w:r w:rsidRPr="009F4816">
        <w:t xml:space="preserve"> was accessed by a </w:t>
      </w:r>
      <w:r w:rsidR="004B35F4">
        <w:t>large</w:t>
      </w:r>
      <w:r w:rsidR="004B35F4" w:rsidRPr="009F4816">
        <w:t xml:space="preserve"> </w:t>
      </w:r>
      <w:r w:rsidRPr="009F4816">
        <w:t xml:space="preserve">number of users </w:t>
      </w:r>
      <w:r w:rsidR="00886F9B">
        <w:t>across</w:t>
      </w:r>
      <w:r w:rsidRPr="009F4816">
        <w:t xml:space="preserve"> </w:t>
      </w:r>
      <w:r w:rsidR="00820C86">
        <w:t>129</w:t>
      </w:r>
      <w:r w:rsidRPr="009F4816">
        <w:t xml:space="preserve"> countries, primarily from the UK</w:t>
      </w:r>
      <w:r w:rsidR="00886F9B">
        <w:t>. This</w:t>
      </w:r>
      <w:r w:rsidRPr="009F4816">
        <w:t xml:space="preserve"> demonstrat</w:t>
      </w:r>
      <w:r w:rsidR="00886F9B">
        <w:t>es</w:t>
      </w:r>
      <w:r w:rsidRPr="009F4816">
        <w:t xml:space="preserve"> substantial public interest in adopting appropriate infection control </w:t>
      </w:r>
      <w:r w:rsidR="008D78BC">
        <w:t>behavior</w:t>
      </w:r>
      <w:r w:rsidR="00DA314A">
        <w:t>s</w:t>
      </w:r>
      <w:r w:rsidRPr="009F4816">
        <w:t xml:space="preserve"> in the home</w:t>
      </w:r>
      <w:r w:rsidR="00087D3E">
        <w:t xml:space="preserve"> during the COVID-19 pandem</w:t>
      </w:r>
      <w:r w:rsidR="00C82603">
        <w:t>i</w:t>
      </w:r>
      <w:r w:rsidR="00087D3E">
        <w:t>c</w:t>
      </w:r>
      <w:r w:rsidRPr="009F4816">
        <w:t xml:space="preserve">. </w:t>
      </w:r>
      <w:r w:rsidR="007B0824" w:rsidRPr="007B0824">
        <w:t xml:space="preserve">After using Germ </w:t>
      </w:r>
      <w:proofErr w:type="spellStart"/>
      <w:r w:rsidR="007B0824" w:rsidRPr="007B0824">
        <w:t>Defence</w:t>
      </w:r>
      <w:proofErr w:type="spellEnd"/>
      <w:r w:rsidR="007B0824" w:rsidRPr="007B0824">
        <w:t xml:space="preserve">, all groups reported intentions to increase the frequency of their infection control </w:t>
      </w:r>
      <w:r w:rsidR="008D78BC">
        <w:t>behavior</w:t>
      </w:r>
      <w:r w:rsidR="00DA314A">
        <w:t>s</w:t>
      </w:r>
      <w:r w:rsidR="007B0824" w:rsidRPr="007B0824">
        <w:t>, including handwashing.</w:t>
      </w:r>
    </w:p>
    <w:p w14:paraId="2E953527" w14:textId="44AAF498" w:rsidR="00C46153" w:rsidRDefault="001539B1" w:rsidP="009F4816">
      <w:pPr>
        <w:spacing w:line="360" w:lineRule="auto"/>
      </w:pPr>
      <w:r>
        <w:t>Except for handwashing, s</w:t>
      </w:r>
      <w:r w:rsidR="003C7F09" w:rsidRPr="009F4816">
        <w:t xml:space="preserve">elf-reported </w:t>
      </w:r>
      <w:r w:rsidR="00AE71F1" w:rsidRPr="009F4816">
        <w:t>i</w:t>
      </w:r>
      <w:r w:rsidR="003C7F09" w:rsidRPr="009F4816">
        <w:t xml:space="preserve">nfection control </w:t>
      </w:r>
      <w:r w:rsidR="008D78BC">
        <w:t>behavior</w:t>
      </w:r>
      <w:r w:rsidR="00DA314A">
        <w:t>s</w:t>
      </w:r>
      <w:r w:rsidR="003C7F09" w:rsidRPr="009F4816">
        <w:t xml:space="preserve"> in the home were </w:t>
      </w:r>
      <w:r w:rsidR="0056737D">
        <w:t>only reported</w:t>
      </w:r>
      <w:r w:rsidR="00845F8D">
        <w:t xml:space="preserve"> </w:t>
      </w:r>
      <w:r w:rsidR="002265CB">
        <w:t>‘</w:t>
      </w:r>
      <w:r w:rsidR="00845F8D">
        <w:t>sometimes/quite often</w:t>
      </w:r>
      <w:r w:rsidR="002265CB">
        <w:t>’</w:t>
      </w:r>
      <w:r w:rsidR="003C7F09" w:rsidRPr="009F4816">
        <w:t xml:space="preserve"> </w:t>
      </w:r>
      <w:r w:rsidR="0055470D">
        <w:t xml:space="preserve">regardless of whether </w:t>
      </w:r>
      <w:r>
        <w:t>people</w:t>
      </w:r>
      <w:r w:rsidR="00AE71F1" w:rsidRPr="009F4816">
        <w:t xml:space="preserve"> were seeking to protect themselves, </w:t>
      </w:r>
      <w:r w:rsidR="00B35C01" w:rsidRPr="009F4816">
        <w:t>concerned about demonstrating</w:t>
      </w:r>
      <w:r w:rsidR="00AE71F1" w:rsidRPr="009F4816">
        <w:t xml:space="preserve"> COVID-19 symptoms, </w:t>
      </w:r>
      <w:r w:rsidR="00C46153" w:rsidRPr="009F4816">
        <w:t>had a household member showing symptoms</w:t>
      </w:r>
      <w:r w:rsidR="00C46153">
        <w:t xml:space="preserve">, or were </w:t>
      </w:r>
      <w:r w:rsidR="00AE71F1" w:rsidRPr="009F4816">
        <w:t xml:space="preserve">seeking to protect a </w:t>
      </w:r>
      <w:r w:rsidR="00C46153">
        <w:t>high</w:t>
      </w:r>
      <w:r w:rsidR="004B35F4">
        <w:t>-</w:t>
      </w:r>
      <w:r w:rsidR="00C46153">
        <w:t xml:space="preserve">risk </w:t>
      </w:r>
      <w:r w:rsidR="00AE71F1" w:rsidRPr="009F4816">
        <w:t>household member</w:t>
      </w:r>
      <w:r w:rsidR="00C46153">
        <w:t xml:space="preserve">. </w:t>
      </w:r>
      <w:r w:rsidR="00AE71F1" w:rsidRPr="009F4816">
        <w:t xml:space="preserve">The frequency of wearing face coverings was </w:t>
      </w:r>
      <w:r w:rsidR="00886F9B">
        <w:t>consistently</w:t>
      </w:r>
      <w:ins w:id="32" w:author="Ben Ainsworth" w:date="2021-01-17T20:35:00Z">
        <w:r w:rsidR="00F97EE6">
          <w:t xml:space="preserve"> the</w:t>
        </w:r>
      </w:ins>
      <w:r w:rsidR="00AE71F1" w:rsidRPr="009F4816">
        <w:t xml:space="preserve"> low</w:t>
      </w:r>
      <w:r w:rsidR="00886F9B">
        <w:t xml:space="preserve">est of the </w:t>
      </w:r>
      <w:r w:rsidR="008D78BC">
        <w:t>behavior</w:t>
      </w:r>
      <w:r w:rsidR="00DA314A">
        <w:t>s</w:t>
      </w:r>
      <w:r w:rsidR="00886F9B">
        <w:t>, while c</w:t>
      </w:r>
      <w:r w:rsidR="00AE71F1" w:rsidRPr="009F4816">
        <w:t>leaning</w:t>
      </w:r>
      <w:r w:rsidR="00886F9B">
        <w:t>/</w:t>
      </w:r>
      <w:r w:rsidR="00AE71F1" w:rsidRPr="009F4816">
        <w:t xml:space="preserve">disinfecting was the most frequently reported of the </w:t>
      </w:r>
      <w:r w:rsidR="008D78BC">
        <w:t>behavior</w:t>
      </w:r>
      <w:r w:rsidR="00DA314A">
        <w:t>s</w:t>
      </w:r>
      <w:r w:rsidR="00820C86">
        <w:t xml:space="preserve"> outside of handwashing</w:t>
      </w:r>
      <w:r w:rsidR="00AE71F1" w:rsidRPr="009F4816">
        <w:t>.</w:t>
      </w:r>
      <w:r>
        <w:t xml:space="preserve"> </w:t>
      </w:r>
      <w:r w:rsidR="00AE71F1" w:rsidRPr="009F4816">
        <w:t xml:space="preserve">All of these infection control </w:t>
      </w:r>
      <w:r w:rsidR="008D78BC">
        <w:t>behavior</w:t>
      </w:r>
      <w:r w:rsidR="00DA314A">
        <w:t>s</w:t>
      </w:r>
      <w:r w:rsidR="00AE71F1" w:rsidRPr="009F4816">
        <w:t xml:space="preserve"> were reported to be performed much less frequently than was handwashing. </w:t>
      </w:r>
    </w:p>
    <w:p w14:paraId="2D24F1F6" w14:textId="0C939FF3" w:rsidR="00C46153" w:rsidRDefault="00C46153" w:rsidP="009F4816">
      <w:pPr>
        <w:spacing w:line="360" w:lineRule="auto"/>
      </w:pPr>
      <w:r>
        <w:t xml:space="preserve">As would be expected, certain </w:t>
      </w:r>
      <w:r w:rsidR="008D78BC">
        <w:t>behavior</w:t>
      </w:r>
      <w:r w:rsidR="00DA314A">
        <w:t>s</w:t>
      </w:r>
      <w:r>
        <w:t xml:space="preserve"> and intentions varied according to the circumstances of groups – </w:t>
      </w:r>
      <w:ins w:id="33" w:author="Ben Ainsworth" w:date="2021-01-18T12:41:00Z">
        <w:r w:rsidR="0000712B" w:rsidRPr="0000712B">
          <w:t xml:space="preserve">for example, people seeking to protect others when showing symptoms reported higher current </w:t>
        </w:r>
        <w:r w:rsidR="0000712B">
          <w:t>frequencies</w:t>
        </w:r>
        <w:r w:rsidR="0000712B" w:rsidRPr="0000712B">
          <w:t xml:space="preserve"> of wea</w:t>
        </w:r>
        <w:r w:rsidR="0000712B">
          <w:t>r</w:t>
        </w:r>
        <w:r w:rsidR="0000712B" w:rsidRPr="0000712B">
          <w:t xml:space="preserve">ing </w:t>
        </w:r>
        <w:r w:rsidR="0000712B">
          <w:t>face-coverings</w:t>
        </w:r>
        <w:r w:rsidR="0000712B" w:rsidRPr="0000712B">
          <w:t>, while people seeking to protect a high-risk household member reported the intention to socially distance within the home more frequently</w:t>
        </w:r>
      </w:ins>
      <w:del w:id="34" w:author="Ben Ainsworth" w:date="2021-01-18T12:41:00Z">
        <w:r w:rsidDel="0000712B">
          <w:delText xml:space="preserve">for example, </w:delText>
        </w:r>
        <w:r w:rsidRPr="009F4816" w:rsidDel="0000712B">
          <w:delText xml:space="preserve"> </w:delText>
        </w:r>
        <w:r w:rsidDel="0000712B">
          <w:delText xml:space="preserve">people seeking to protect a high risk household member reported </w:delText>
        </w:r>
        <w:r w:rsidR="004B35F4" w:rsidDel="0000712B">
          <w:delText>the</w:delText>
        </w:r>
        <w:r w:rsidDel="0000712B">
          <w:delText xml:space="preserve"> intention to perform all </w:delText>
        </w:r>
        <w:r w:rsidR="008D78BC" w:rsidDel="0000712B">
          <w:delText>behavior</w:delText>
        </w:r>
        <w:r w:rsidR="00DA314A" w:rsidDel="0000712B">
          <w:delText>s</w:delText>
        </w:r>
        <w:r w:rsidR="004B35F4" w:rsidDel="0000712B">
          <w:delText xml:space="preserve"> slightly more frequently</w:delText>
        </w:r>
        <w:r w:rsidDel="0000712B">
          <w:delText>, while people seeking to protect themselves from a household member with symptoms were more likely to self-isolate in their own room</w:delText>
        </w:r>
      </w:del>
      <w:r w:rsidR="00D86A27">
        <w:t>.</w:t>
      </w:r>
    </w:p>
    <w:p w14:paraId="7D632735" w14:textId="77777777" w:rsidR="003C7F09" w:rsidRPr="009F4816" w:rsidRDefault="00A45220" w:rsidP="00772E9E">
      <w:pPr>
        <w:pStyle w:val="Heading3"/>
      </w:pPr>
      <w:r>
        <w:t>Comparison with existing literature</w:t>
      </w:r>
    </w:p>
    <w:p w14:paraId="5FE408F9" w14:textId="171D4878" w:rsidR="00A34628" w:rsidRPr="009F4816" w:rsidRDefault="0045099B" w:rsidP="009F4816">
      <w:pPr>
        <w:spacing w:line="360" w:lineRule="auto"/>
      </w:pPr>
      <w:r w:rsidRPr="009F4816">
        <w:t xml:space="preserve">This study provides the first up-to-date analysis of infection control </w:t>
      </w:r>
      <w:r w:rsidR="008D78BC">
        <w:t>behavior</w:t>
      </w:r>
      <w:r w:rsidR="00DA314A">
        <w:t>s</w:t>
      </w:r>
      <w:r w:rsidRPr="009F4816">
        <w:t xml:space="preserve"> </w:t>
      </w:r>
      <w:r>
        <w:t xml:space="preserve">and intentions </w:t>
      </w:r>
      <w:r w:rsidRPr="009F4816">
        <w:t>across the UK, in a large sample</w:t>
      </w:r>
      <w:r>
        <w:t xml:space="preserve"> during the COVID-19 pandemic</w:t>
      </w:r>
      <w:r w:rsidR="00215405">
        <w:t>.</w:t>
      </w:r>
      <w:r w:rsidR="00A34628" w:rsidRPr="009F4816">
        <w:t xml:space="preserve"> </w:t>
      </w:r>
      <w:r w:rsidR="00215405">
        <w:t>W</w:t>
      </w:r>
      <w:r w:rsidR="0055470D">
        <w:t>ithin</w:t>
      </w:r>
      <w:r w:rsidR="00AB0DFF">
        <w:t>-h</w:t>
      </w:r>
      <w:r w:rsidR="00A34628" w:rsidRPr="009F4816">
        <w:t xml:space="preserve">ousehold transmission </w:t>
      </w:r>
      <w:r w:rsidR="00A45220">
        <w:t>will be</w:t>
      </w:r>
      <w:r w:rsidR="00A34628" w:rsidRPr="009F4816">
        <w:t xml:space="preserve"> increasingly important as infection control measures become established in external, public environments</w:t>
      </w:r>
      <w:r w:rsidR="000859A6">
        <w:t xml:space="preserve"> [6,</w:t>
      </w:r>
      <w:r w:rsidR="003F2C4E">
        <w:t>19</w:t>
      </w:r>
      <w:r w:rsidR="000859A6">
        <w:t>]</w:t>
      </w:r>
      <w:r w:rsidR="00A34628" w:rsidRPr="009F4816">
        <w:t xml:space="preserve">. Therefore, understanding current infection control </w:t>
      </w:r>
      <w:r w:rsidR="008D78BC">
        <w:t>behavior</w:t>
      </w:r>
      <w:r w:rsidR="00DA314A">
        <w:t>s</w:t>
      </w:r>
      <w:r w:rsidR="00D15552">
        <w:t xml:space="preserve"> within home</w:t>
      </w:r>
      <w:r w:rsidR="00C91CA8">
        <w:t>s</w:t>
      </w:r>
      <w:r w:rsidR="00A34628" w:rsidRPr="009F4816">
        <w:t xml:space="preserve"> </w:t>
      </w:r>
      <w:r w:rsidR="00A45220">
        <w:t xml:space="preserve">(and how to improve them) </w:t>
      </w:r>
      <w:r w:rsidR="00A34628" w:rsidRPr="009F4816">
        <w:t>is vital to continue to control the pandemic.</w:t>
      </w:r>
      <w:r w:rsidR="00D61609">
        <w:t xml:space="preserve"> </w:t>
      </w:r>
    </w:p>
    <w:p w14:paraId="4A3927E0" w14:textId="22758205" w:rsidR="00AD5339" w:rsidRDefault="00A34628" w:rsidP="009F4816">
      <w:pPr>
        <w:spacing w:line="360" w:lineRule="auto"/>
      </w:pPr>
      <w:r w:rsidRPr="009F4816">
        <w:t xml:space="preserve"> </w:t>
      </w:r>
      <w:r w:rsidR="00845F8D">
        <w:t>S</w:t>
      </w:r>
      <w:r w:rsidR="002140DA">
        <w:t xml:space="preserve">elf-reported </w:t>
      </w:r>
      <w:r w:rsidR="00AE71F1" w:rsidRPr="009F4816">
        <w:t xml:space="preserve">infection control </w:t>
      </w:r>
      <w:r w:rsidR="008D78BC">
        <w:t>behavior</w:t>
      </w:r>
      <w:r w:rsidR="00DA314A">
        <w:t>s</w:t>
      </w:r>
      <w:r w:rsidR="001539B1">
        <w:t xml:space="preserve"> other than handwashing</w:t>
      </w:r>
      <w:r w:rsidR="00AE71F1" w:rsidRPr="009F4816">
        <w:t xml:space="preserve"> </w:t>
      </w:r>
      <w:r w:rsidR="00891697">
        <w:t>are lower than is optimal for infection prevention</w:t>
      </w:r>
      <w:r w:rsidR="00820C86">
        <w:t xml:space="preserve">; even in </w:t>
      </w:r>
      <w:r w:rsidR="00B35C01" w:rsidRPr="009F4816">
        <w:t xml:space="preserve">Germ </w:t>
      </w:r>
      <w:proofErr w:type="spellStart"/>
      <w:r w:rsidR="00B35C01" w:rsidRPr="009F4816">
        <w:t>Defence</w:t>
      </w:r>
      <w:proofErr w:type="spellEnd"/>
      <w:r w:rsidR="00B35C01" w:rsidRPr="009F4816">
        <w:t xml:space="preserve"> </w:t>
      </w:r>
      <w:r w:rsidR="003E54D1">
        <w:t xml:space="preserve">users </w:t>
      </w:r>
      <w:r w:rsidR="00845F8D">
        <w:t xml:space="preserve">who </w:t>
      </w:r>
      <w:r w:rsidR="00B35C01" w:rsidRPr="009F4816">
        <w:t xml:space="preserve">were </w:t>
      </w:r>
      <w:r w:rsidR="00820C86">
        <w:t>likely more</w:t>
      </w:r>
      <w:r w:rsidR="0045099B">
        <w:t xml:space="preserve"> motivated and </w:t>
      </w:r>
      <w:r w:rsidR="00B35C01" w:rsidRPr="009F4816">
        <w:t xml:space="preserve">more likely to engage in protective </w:t>
      </w:r>
      <w:r w:rsidR="008D78BC">
        <w:t>behavior</w:t>
      </w:r>
      <w:r w:rsidR="00DA314A">
        <w:t>s</w:t>
      </w:r>
      <w:r w:rsidR="00B35C01" w:rsidRPr="009F4816">
        <w:t xml:space="preserve"> than the general population (as they were seeking additional information)</w:t>
      </w:r>
      <w:r w:rsidR="000859A6">
        <w:t xml:space="preserve"> [</w:t>
      </w:r>
      <w:r w:rsidR="003F2C4E">
        <w:t>20</w:t>
      </w:r>
      <w:r w:rsidR="000859A6">
        <w:t>]</w:t>
      </w:r>
      <w:r w:rsidR="00B35C01" w:rsidRPr="009F4816">
        <w:t xml:space="preserve">. </w:t>
      </w:r>
      <w:r w:rsidR="00820C86">
        <w:t xml:space="preserve">Increasing engagement in these </w:t>
      </w:r>
      <w:r w:rsidR="008D78BC">
        <w:t>behavior</w:t>
      </w:r>
      <w:r w:rsidR="00DA314A">
        <w:t>s</w:t>
      </w:r>
      <w:r w:rsidR="00820C86">
        <w:t xml:space="preserve"> is important as societal restrictions are released and perceived risk reduces</w:t>
      </w:r>
      <w:r w:rsidR="000859A6">
        <w:t xml:space="preserve"> [</w:t>
      </w:r>
      <w:r w:rsidR="003F2C4E">
        <w:t>21</w:t>
      </w:r>
      <w:r w:rsidR="000859A6">
        <w:t>]</w:t>
      </w:r>
      <w:r w:rsidR="008D2150">
        <w:t>.</w:t>
      </w:r>
    </w:p>
    <w:p w14:paraId="0DBB9A0A" w14:textId="03799507" w:rsidR="00E63AD9" w:rsidRPr="009F4816" w:rsidRDefault="00E63AD9" w:rsidP="009F4816">
      <w:pPr>
        <w:spacing w:line="360" w:lineRule="auto"/>
      </w:pPr>
      <w:r w:rsidRPr="009F4816">
        <w:t xml:space="preserve">Germ </w:t>
      </w:r>
      <w:proofErr w:type="spellStart"/>
      <w:r w:rsidRPr="009F4816">
        <w:t>Defence</w:t>
      </w:r>
      <w:proofErr w:type="spellEnd"/>
      <w:r w:rsidR="00C91CA8">
        <w:t xml:space="preserve"> users</w:t>
      </w:r>
      <w:r w:rsidRPr="009F4816">
        <w:t xml:space="preserve"> reported intentions to increase the frequency of infection control </w:t>
      </w:r>
      <w:r w:rsidR="008D78BC">
        <w:t>behavior</w:t>
      </w:r>
      <w:r w:rsidR="00DA314A">
        <w:t>s</w:t>
      </w:r>
      <w:r w:rsidRPr="009F4816">
        <w:t xml:space="preserve"> over their current rates. Although such intentions </w:t>
      </w:r>
      <w:r w:rsidR="00097EA8" w:rsidRPr="009F4816">
        <w:t>potentially</w:t>
      </w:r>
      <w:r w:rsidRPr="009F4816">
        <w:t xml:space="preserve"> misrepresent the observed behavioral change after an intervention (the ‘intention-behavior gap’</w:t>
      </w:r>
      <w:r w:rsidR="000859A6">
        <w:t xml:space="preserve"> [</w:t>
      </w:r>
      <w:r w:rsidR="003F2C4E">
        <w:t>22</w:t>
      </w:r>
      <w:r w:rsidR="000859A6">
        <w:t>]</w:t>
      </w:r>
      <w:r w:rsidRPr="009F4816">
        <w:t>)</w:t>
      </w:r>
      <w:r w:rsidR="00AE6770">
        <w:t xml:space="preserve"> </w:t>
      </w:r>
      <w:del w:id="35" w:author="Ben Ainsworth" w:date="2021-01-17T20:04:00Z">
        <w:r w:rsidR="00AE6770" w:rsidDel="00133623">
          <w:delText>there is good</w:delText>
        </w:r>
      </w:del>
      <w:ins w:id="36" w:author="Ben Ainsworth" w:date="2021-01-17T20:04:00Z">
        <w:r w:rsidR="00133623">
          <w:t>our</w:t>
        </w:r>
      </w:ins>
      <w:r w:rsidR="00AE6770">
        <w:t xml:space="preserve"> evidence </w:t>
      </w:r>
      <w:del w:id="37" w:author="Ben Ainsworth" w:date="2021-01-17T20:04:00Z">
        <w:r w:rsidR="00AE6770" w:rsidDel="00133623">
          <w:delText>that</w:delText>
        </w:r>
        <w:r w:rsidRPr="009F4816" w:rsidDel="00133623">
          <w:delText xml:space="preserve"> </w:delText>
        </w:r>
      </w:del>
      <w:ins w:id="38" w:author="Ben Ainsworth" w:date="2021-01-17T20:04:00Z">
        <w:r w:rsidR="00133623">
          <w:t>suggests that</w:t>
        </w:r>
        <w:r w:rsidR="00133623" w:rsidRPr="009F4816">
          <w:t xml:space="preserve"> </w:t>
        </w:r>
      </w:ins>
      <w:r w:rsidR="00C07459" w:rsidRPr="009F4816">
        <w:t xml:space="preserve">Germ </w:t>
      </w:r>
      <w:proofErr w:type="spellStart"/>
      <w:r w:rsidR="00C07459" w:rsidRPr="009F4816">
        <w:t>Defence</w:t>
      </w:r>
      <w:proofErr w:type="spellEnd"/>
      <w:r w:rsidR="00C07459" w:rsidRPr="009F4816">
        <w:t xml:space="preserve"> </w:t>
      </w:r>
      <w:ins w:id="39" w:author="Ben Ainsworth" w:date="2021-01-17T20:04:00Z">
        <w:r w:rsidR="00133623">
          <w:t xml:space="preserve">may </w:t>
        </w:r>
      </w:ins>
      <w:r w:rsidR="00C07459" w:rsidRPr="009F4816">
        <w:t>overcome</w:t>
      </w:r>
      <w:del w:id="40" w:author="Ben Ainsworth" w:date="2021-01-17T20:04:00Z">
        <w:r w:rsidR="00AE6770" w:rsidDel="00133623">
          <w:delText>s</w:delText>
        </w:r>
      </w:del>
      <w:r w:rsidR="00C07459" w:rsidRPr="009F4816">
        <w:t xml:space="preserve"> this</w:t>
      </w:r>
      <w:r w:rsidR="008D79FF">
        <w:t>.</w:t>
      </w:r>
      <w:r w:rsidR="00AE6770">
        <w:t xml:space="preserve"> </w:t>
      </w:r>
      <w:r w:rsidR="008D79FF">
        <w:t>A</w:t>
      </w:r>
      <w:r w:rsidR="00AE6770" w:rsidRPr="009F4816">
        <w:t xml:space="preserve">nalysis of comparable data from the </w:t>
      </w:r>
      <w:r w:rsidR="0045099B">
        <w:t xml:space="preserve">PRIMIT trial </w:t>
      </w:r>
      <w:r w:rsidR="00AE6770" w:rsidRPr="009F4816">
        <w:t xml:space="preserve">handwashing intervention </w:t>
      </w:r>
      <w:r w:rsidR="0045099B">
        <w:t xml:space="preserve">showed </w:t>
      </w:r>
      <w:r w:rsidR="0045099B">
        <w:lastRenderedPageBreak/>
        <w:t xml:space="preserve">slightly smaller </w:t>
      </w:r>
      <w:r w:rsidR="00AE6770" w:rsidRPr="009F4816">
        <w:t>behavior</w:t>
      </w:r>
      <w:r w:rsidR="0045099B">
        <w:t>/</w:t>
      </w:r>
      <w:r w:rsidR="00AE6770" w:rsidRPr="009F4816">
        <w:t>intention</w:t>
      </w:r>
      <w:r w:rsidR="0045099B">
        <w:t xml:space="preserve"> differences </w:t>
      </w:r>
      <w:r w:rsidR="008D79FF">
        <w:t>(</w:t>
      </w:r>
      <w:r w:rsidR="00AE6770" w:rsidRPr="009F4816">
        <w:t>effect size d</w:t>
      </w:r>
      <w:del w:id="41" w:author="Ben Ainsworth" w:date="2021-01-18T11:32:00Z">
        <w:r w:rsidR="00AE6770" w:rsidRPr="009F4816" w:rsidDel="007D4EB6">
          <w:rPr>
            <w:vertAlign w:val="subscript"/>
          </w:rPr>
          <w:delText>z</w:delText>
        </w:r>
      </w:del>
      <w:r w:rsidR="00AE6770" w:rsidRPr="009F4816">
        <w:t xml:space="preserve"> 0.45</w:t>
      </w:r>
      <w:r w:rsidR="008D79FF">
        <w:t>)</w:t>
      </w:r>
      <w:r w:rsidR="0045099B">
        <w:t xml:space="preserve">. This change was </w:t>
      </w:r>
      <w:r w:rsidR="008D79FF">
        <w:t xml:space="preserve">sufficient to </w:t>
      </w:r>
      <w:r w:rsidR="00DB556F">
        <w:t>cause</w:t>
      </w:r>
      <w:r w:rsidR="00AE6770" w:rsidRPr="009F4816">
        <w:t xml:space="preserve"> reduced infection transmission</w:t>
      </w:r>
      <w:r w:rsidR="00D86A27">
        <w:t xml:space="preserve"> and</w:t>
      </w:r>
      <w:r w:rsidR="00AE6770" w:rsidRPr="009F4816">
        <w:t xml:space="preserve"> severity within households</w:t>
      </w:r>
      <w:r w:rsidR="00DB556F">
        <w:t xml:space="preserve"> after 16 weeks</w:t>
      </w:r>
      <w:r w:rsidR="000859A6">
        <w:t xml:space="preserve"> [</w:t>
      </w:r>
      <w:r w:rsidR="003F2C4E">
        <w:t>12</w:t>
      </w:r>
      <w:r w:rsidR="000859A6">
        <w:t>]</w:t>
      </w:r>
      <w:r w:rsidR="00AE6770" w:rsidRPr="009F4816">
        <w:t xml:space="preserve">. Comparable data during the </w:t>
      </w:r>
      <w:r w:rsidR="009803AA">
        <w:t xml:space="preserve">current </w:t>
      </w:r>
      <w:r w:rsidR="00AE6770" w:rsidRPr="009F4816">
        <w:t>pandemic (</w:t>
      </w:r>
      <w:r w:rsidR="002C3A3B">
        <w:t>Reducing Illness</w:t>
      </w:r>
      <w:r w:rsidR="0045099B">
        <w:t xml:space="preserve"> </w:t>
      </w:r>
      <w:r w:rsidR="008D78BC">
        <w:t>behavior</w:t>
      </w:r>
      <w:r w:rsidR="00DA314A">
        <w:t>s</w:t>
      </w:r>
      <w:r w:rsidR="00AE6770" w:rsidRPr="009F4816">
        <w:t xml:space="preserve"> d</w:t>
      </w:r>
      <w:del w:id="42" w:author="Ben Ainsworth" w:date="2021-01-18T11:32:00Z">
        <w:r w:rsidR="00AE6770" w:rsidRPr="009F4816" w:rsidDel="007D4EB6">
          <w:rPr>
            <w:vertAlign w:val="subscript"/>
          </w:rPr>
          <w:delText>z</w:delText>
        </w:r>
      </w:del>
      <w:r w:rsidR="00AE6770" w:rsidRPr="009F4816">
        <w:t xml:space="preserve"> 0.53; </w:t>
      </w:r>
      <w:r w:rsidR="003A5024">
        <w:t>H</w:t>
      </w:r>
      <w:r w:rsidR="00AE6770" w:rsidRPr="009F4816">
        <w:t>andwashing d</w:t>
      </w:r>
      <w:del w:id="43" w:author="Ben Ainsworth" w:date="2021-01-18T11:32:00Z">
        <w:r w:rsidR="00AE6770" w:rsidRPr="009F4816" w:rsidDel="007D4EB6">
          <w:rPr>
            <w:vertAlign w:val="subscript"/>
          </w:rPr>
          <w:delText>z</w:delText>
        </w:r>
      </w:del>
      <w:r w:rsidR="00AE6770" w:rsidRPr="009F4816">
        <w:t xml:space="preserve"> 0.50) shows a slightly larger effect across a broader range of </w:t>
      </w:r>
      <w:r w:rsidR="008D78BC">
        <w:t>behavior</w:t>
      </w:r>
      <w:r w:rsidR="00DA314A">
        <w:t>s</w:t>
      </w:r>
      <w:r w:rsidR="00AE6770" w:rsidRPr="009F4816">
        <w:t xml:space="preserve"> that may have a larger impact on infection rates.</w:t>
      </w:r>
      <w:r w:rsidR="00C07459" w:rsidRPr="009F4816">
        <w:t xml:space="preserve"> </w:t>
      </w:r>
    </w:p>
    <w:p w14:paraId="7111270E" w14:textId="7AD86E9F" w:rsidR="000E4499" w:rsidRPr="009F4816" w:rsidRDefault="006C2B07" w:rsidP="00772E9E">
      <w:pPr>
        <w:pStyle w:val="Heading3"/>
      </w:pPr>
      <w:r>
        <w:t>Study limitations</w:t>
      </w:r>
    </w:p>
    <w:p w14:paraId="3A14317B" w14:textId="77777777" w:rsidR="00483EF5" w:rsidRDefault="0045099B" w:rsidP="009F4816">
      <w:pPr>
        <w:spacing w:line="360" w:lineRule="auto"/>
      </w:pPr>
      <w:r>
        <w:t>As a cross-sectional observation of an</w:t>
      </w:r>
      <w:r w:rsidR="00246DE7" w:rsidRPr="009F4816">
        <w:t xml:space="preserve"> active intervention, </w:t>
      </w:r>
      <w:r>
        <w:t xml:space="preserve">Germ </w:t>
      </w:r>
      <w:proofErr w:type="spellStart"/>
      <w:r>
        <w:t>Defence</w:t>
      </w:r>
      <w:proofErr w:type="spellEnd"/>
      <w:r>
        <w:t xml:space="preserve"> lacks</w:t>
      </w:r>
      <w:r w:rsidR="00246DE7" w:rsidRPr="009F4816">
        <w:t xml:space="preserve"> longitudinal follow-up</w:t>
      </w:r>
      <w:r w:rsidR="00BC2BB7">
        <w:t>.</w:t>
      </w:r>
      <w:r w:rsidR="00246DE7" w:rsidRPr="009F4816">
        <w:t xml:space="preserve"> </w:t>
      </w:r>
      <w:r>
        <w:t>C</w:t>
      </w:r>
      <w:r w:rsidRPr="009F4816">
        <w:t xml:space="preserve">are </w:t>
      </w:r>
      <w:r w:rsidR="00246DE7" w:rsidRPr="009F4816">
        <w:t>must be taken when interpreting findings within the rapidly changing context of the COVID-19 pandemic</w:t>
      </w:r>
      <w:r w:rsidR="00483EF5">
        <w:t xml:space="preserve">. Our method of </w:t>
      </w:r>
      <w:r w:rsidR="00DA314A">
        <w:t>categorization</w:t>
      </w:r>
      <w:r w:rsidR="00483EF5">
        <w:t xml:space="preserve"> using website pathways may not be accurate for some </w:t>
      </w:r>
      <w:proofErr w:type="gramStart"/>
      <w:r w:rsidR="00483EF5">
        <w:t>users, or</w:t>
      </w:r>
      <w:proofErr w:type="gramEnd"/>
      <w:r w:rsidR="00483EF5">
        <w:t xml:space="preserve"> might overlook individual differences </w:t>
      </w:r>
      <w:r w:rsidR="003A5024">
        <w:t>within categories</w:t>
      </w:r>
      <w:r w:rsidR="00483EF5">
        <w:t xml:space="preserve">. </w:t>
      </w:r>
    </w:p>
    <w:p w14:paraId="2C54FA6C" w14:textId="2B8EE609" w:rsidR="00483EF5" w:rsidRDefault="0045099B" w:rsidP="009F4816">
      <w:pPr>
        <w:spacing w:line="360" w:lineRule="auto"/>
      </w:pPr>
      <w:r>
        <w:t>Our data may not be</w:t>
      </w:r>
      <w:r w:rsidR="00246DE7" w:rsidRPr="009F4816">
        <w:t xml:space="preserve"> a representative sample from the wider UK population, for several reasons</w:t>
      </w:r>
      <w:r w:rsidR="005D5D82" w:rsidRPr="009F4816">
        <w:t>.</w:t>
      </w:r>
      <w:r w:rsidR="00246DE7" w:rsidRPr="009F4816">
        <w:t xml:space="preserve"> Firstly, users of Germ </w:t>
      </w:r>
      <w:proofErr w:type="spellStart"/>
      <w:r w:rsidR="00246DE7" w:rsidRPr="009F4816">
        <w:t>Defence</w:t>
      </w:r>
      <w:proofErr w:type="spellEnd"/>
      <w:r w:rsidR="00246DE7" w:rsidRPr="009F4816">
        <w:t xml:space="preserve"> are likely to </w:t>
      </w:r>
      <w:r w:rsidR="005D5D82" w:rsidRPr="009F4816">
        <w:t xml:space="preserve">be more motivated and report higher frequencies of infection control </w:t>
      </w:r>
      <w:r w:rsidR="008D78BC">
        <w:t>behavior</w:t>
      </w:r>
      <w:r w:rsidR="00DA314A">
        <w:t>s</w:t>
      </w:r>
      <w:r w:rsidR="005D5D82" w:rsidRPr="009F4816">
        <w:t xml:space="preserve">. Secondly, </w:t>
      </w:r>
      <w:r w:rsidR="00483EF5">
        <w:t>a</w:t>
      </w:r>
      <w:r w:rsidR="00483EF5" w:rsidRPr="009F4816">
        <w:t>lthough analytic data indicates that the large majority of users of the intervention were from the UK, we could not identify non-UK users within behavioral data</w:t>
      </w:r>
      <w:r w:rsidR="007D33E0">
        <w:t xml:space="preserve">. </w:t>
      </w:r>
      <w:r w:rsidR="00744850">
        <w:t>Finally</w:t>
      </w:r>
      <w:r w:rsidR="005D5D82" w:rsidRPr="009F4816">
        <w:t xml:space="preserve">, </w:t>
      </w:r>
      <w:r w:rsidR="00246DE7" w:rsidRPr="009F4816">
        <w:t>self-report</w:t>
      </w:r>
      <w:r w:rsidR="00157AF5">
        <w:t>ed</w:t>
      </w:r>
      <w:r w:rsidR="00246DE7" w:rsidRPr="009F4816">
        <w:t xml:space="preserve"> infection control </w:t>
      </w:r>
      <w:r w:rsidR="008D78BC">
        <w:t>behavior</w:t>
      </w:r>
      <w:r w:rsidR="00DA314A">
        <w:t>s</w:t>
      </w:r>
      <w:r w:rsidR="00246DE7" w:rsidRPr="009F4816">
        <w:t xml:space="preserve"> may not be accurate reflections of actual </w:t>
      </w:r>
      <w:r w:rsidR="008D78BC">
        <w:t>behavior</w:t>
      </w:r>
      <w:r w:rsidR="00DA314A">
        <w:t>s</w:t>
      </w:r>
      <w:r w:rsidR="00246DE7" w:rsidRPr="009F4816">
        <w:t xml:space="preserve"> occurring within households</w:t>
      </w:r>
      <w:r w:rsidR="005D5D82" w:rsidRPr="009F4816">
        <w:t xml:space="preserve">. </w:t>
      </w:r>
    </w:p>
    <w:p w14:paraId="50E6AB7E" w14:textId="5C18CD2F" w:rsidR="006C2B07" w:rsidRPr="009F4816" w:rsidRDefault="005D5D82" w:rsidP="006C2B07">
      <w:pPr>
        <w:spacing w:line="360" w:lineRule="auto"/>
      </w:pPr>
      <w:r w:rsidRPr="009F4816">
        <w:t xml:space="preserve">However, none of these limitations affect our main findings; indeed, </w:t>
      </w:r>
      <w:r w:rsidR="00604FC9">
        <w:t xml:space="preserve">people are prone </w:t>
      </w:r>
      <w:r w:rsidRPr="009F4816">
        <w:t>to over</w:t>
      </w:r>
      <w:r w:rsidR="003467B5">
        <w:t>-</w:t>
      </w:r>
      <w:r w:rsidRPr="009F4816">
        <w:t xml:space="preserve">report protective </w:t>
      </w:r>
      <w:r w:rsidR="008D78BC">
        <w:t>behavior</w:t>
      </w:r>
      <w:r w:rsidR="00DA314A">
        <w:t>s</w:t>
      </w:r>
      <w:r w:rsidR="00604FC9">
        <w:t>,</w:t>
      </w:r>
      <w:r w:rsidRPr="009F4816">
        <w:t xml:space="preserve"> further highlight</w:t>
      </w:r>
      <w:r w:rsidR="00604FC9">
        <w:t>ing</w:t>
      </w:r>
      <w:r w:rsidRPr="009F4816">
        <w:t xml:space="preserve"> the need for improvement. </w:t>
      </w:r>
    </w:p>
    <w:p w14:paraId="14636CB5" w14:textId="3DD6F742" w:rsidR="006C2B07" w:rsidRPr="00C66A4E" w:rsidRDefault="00CF5EC1" w:rsidP="00C66A4E">
      <w:pPr>
        <w:pStyle w:val="Heading3"/>
      </w:pPr>
      <w:r>
        <w:t>Implications for practice and research</w:t>
      </w:r>
    </w:p>
    <w:p w14:paraId="0E0E17A0" w14:textId="7BF687E4" w:rsidR="00FA15FA" w:rsidRPr="00C66A4E" w:rsidRDefault="006C2B07" w:rsidP="00C66A4E">
      <w:pPr>
        <w:spacing w:line="360" w:lineRule="auto"/>
      </w:pPr>
      <w:r>
        <w:t>A</w:t>
      </w:r>
      <w:r w:rsidRPr="009F4816">
        <w:t xml:space="preserve"> concerted effort to improve household infection control </w:t>
      </w:r>
      <w:r w:rsidR="008D78BC">
        <w:t>behavior</w:t>
      </w:r>
      <w:r w:rsidR="00DA314A">
        <w:t>s</w:t>
      </w:r>
      <w:r w:rsidRPr="009F4816">
        <w:t xml:space="preserve"> across the UK population is likely to be an efficient use of health resource, both to reduce current rates of infection and to prevent the likelihood and severity of future outbreaks</w:t>
      </w:r>
      <w:del w:id="44" w:author="Ben Ainsworth" w:date="2021-01-17T20:12:00Z">
        <w:r w:rsidRPr="009F4816" w:rsidDel="00FE744A">
          <w:delText xml:space="preserve"> (a ‘second wave’)</w:delText>
        </w:r>
      </w:del>
      <w:r w:rsidRPr="009F4816">
        <w:t>. Hand</w:t>
      </w:r>
      <w:r>
        <w:t>washing</w:t>
      </w:r>
      <w:r w:rsidRPr="009F4816">
        <w:t xml:space="preserve"> </w:t>
      </w:r>
      <w:r w:rsidR="008D78BC">
        <w:t>behavior</w:t>
      </w:r>
      <w:r w:rsidR="00DA314A">
        <w:t>s</w:t>
      </w:r>
      <w:r w:rsidRPr="009F4816">
        <w:t xml:space="preserve"> are </w:t>
      </w:r>
      <w:r>
        <w:t xml:space="preserve">already relatively </w:t>
      </w:r>
      <w:r w:rsidRPr="009F4816">
        <w:t xml:space="preserve">high </w:t>
      </w:r>
      <w:r>
        <w:t xml:space="preserve">– </w:t>
      </w:r>
      <w:r w:rsidRPr="009F4816">
        <w:t>perhaps</w:t>
      </w:r>
      <w:r>
        <w:t xml:space="preserve"> </w:t>
      </w:r>
      <w:r w:rsidRPr="009F4816">
        <w:t xml:space="preserve">due to </w:t>
      </w:r>
      <w:r>
        <w:t>existing familiarity with the behavior, supported by a</w:t>
      </w:r>
      <w:r w:rsidRPr="009F4816">
        <w:t xml:space="preserve"> </w:t>
      </w:r>
      <w:r>
        <w:t xml:space="preserve">focus in </w:t>
      </w:r>
      <w:r w:rsidRPr="009F4816">
        <w:t xml:space="preserve">public health </w:t>
      </w:r>
      <w:r>
        <w:t xml:space="preserve">advice </w:t>
      </w:r>
      <w:r w:rsidRPr="009F4816">
        <w:t xml:space="preserve">on increasing </w:t>
      </w:r>
      <w:r>
        <w:t>handwashing</w:t>
      </w:r>
      <w:r w:rsidRPr="009F4816">
        <w:t xml:space="preserve"> in earlier stages of the pandemic</w:t>
      </w:r>
      <w:r>
        <w:t xml:space="preserve">. </w:t>
      </w:r>
      <w:proofErr w:type="gramStart"/>
      <w:r>
        <w:t>Therefore</w:t>
      </w:r>
      <w:proofErr w:type="gramEnd"/>
      <w:r>
        <w:t xml:space="preserve"> recommending digital interventions such as Germ </w:t>
      </w:r>
      <w:proofErr w:type="spellStart"/>
      <w:r>
        <w:t>Defence</w:t>
      </w:r>
      <w:proofErr w:type="spellEnd"/>
      <w:r>
        <w:t xml:space="preserve"> to target other infection control </w:t>
      </w:r>
      <w:r w:rsidR="008D78BC">
        <w:t>behavior</w:t>
      </w:r>
      <w:r w:rsidR="00DA314A">
        <w:t>s</w:t>
      </w:r>
      <w:r>
        <w:t xml:space="preserve"> </w:t>
      </w:r>
      <w:r w:rsidR="00637FB8">
        <w:t xml:space="preserve">within the home </w:t>
      </w:r>
      <w:del w:id="45" w:author="Ben Ainsworth" w:date="2021-01-17T20:11:00Z">
        <w:r w:rsidR="00637FB8" w:rsidDel="00FE744A">
          <w:delText>may help to continue</w:delText>
        </w:r>
      </w:del>
      <w:ins w:id="46" w:author="Ben Ainsworth" w:date="2021-01-17T20:11:00Z">
        <w:r w:rsidR="00FE744A">
          <w:t xml:space="preserve">may </w:t>
        </w:r>
      </w:ins>
      <w:ins w:id="47" w:author="Ben Ainsworth" w:date="2021-01-17T20:12:00Z">
        <w:r w:rsidR="00FE744A">
          <w:t xml:space="preserve">help control </w:t>
        </w:r>
      </w:ins>
      <w:ins w:id="48" w:author="Ben Ainsworth" w:date="2021-01-17T20:11:00Z">
        <w:r w:rsidR="00FE744A">
          <w:t>the current pandemic</w:t>
        </w:r>
      </w:ins>
      <w:del w:id="49" w:author="Ben Ainsworth" w:date="2021-01-17T20:11:00Z">
        <w:r w:rsidR="00637FB8" w:rsidDel="00FE744A">
          <w:delText xml:space="preserve"> to control the current pandemic</w:delText>
        </w:r>
      </w:del>
      <w:r w:rsidR="00637FB8">
        <w:t xml:space="preserve">. </w:t>
      </w:r>
    </w:p>
    <w:p w14:paraId="6E5D46A5" w14:textId="4A670607" w:rsidR="00787578" w:rsidRPr="009F4816" w:rsidRDefault="006C2B07" w:rsidP="00C66A4E">
      <w:pPr>
        <w:spacing w:line="360" w:lineRule="auto"/>
        <w:ind w:right="776"/>
      </w:pPr>
      <w:r w:rsidRPr="009F4816">
        <w:t xml:space="preserve">Given the current rates of infection control </w:t>
      </w:r>
      <w:r w:rsidR="008D78BC">
        <w:t>behavior</w:t>
      </w:r>
      <w:r w:rsidR="00DA314A">
        <w:t>s</w:t>
      </w:r>
      <w:r w:rsidRPr="009F4816">
        <w:t xml:space="preserve"> within the home, even within a motivated sample, it is vital to address barriers to engaging in </w:t>
      </w:r>
      <w:r w:rsidR="00CF5EC1">
        <w:t>them</w:t>
      </w:r>
      <w:r w:rsidRPr="009F4816">
        <w:t>. For example, people living in crowded, working households are more likely to come into contact with the virus</w:t>
      </w:r>
      <w:r w:rsidR="00C646F8">
        <w:t xml:space="preserve"> [5]</w:t>
      </w:r>
      <w:r w:rsidRPr="009F4816">
        <w:t xml:space="preserve">, and may also find it difficult to self-isolate. Similarly, cultural differences, </w:t>
      </w:r>
      <w:r>
        <w:t xml:space="preserve">financial challenges, </w:t>
      </w:r>
      <w:r w:rsidRPr="009F4816">
        <w:t>or caring responsibilities may cause barriers to social distancing</w:t>
      </w:r>
      <w:r w:rsidR="00C646F8">
        <w:t xml:space="preserve"> [6]</w:t>
      </w:r>
      <w:r w:rsidRPr="009F4816">
        <w:t xml:space="preserve">. Research </w:t>
      </w:r>
      <w:r>
        <w:t>should explore how to</w:t>
      </w:r>
      <w:r w:rsidRPr="009F4816">
        <w:t xml:space="preserve"> support </w:t>
      </w:r>
      <w:r>
        <w:t xml:space="preserve">these </w:t>
      </w:r>
      <w:r w:rsidR="008D78BC">
        <w:t>behavior</w:t>
      </w:r>
      <w:r w:rsidR="00DA314A">
        <w:t>s</w:t>
      </w:r>
      <w:r>
        <w:t xml:space="preserve"> for as many households as possible.</w:t>
      </w:r>
      <w:ins w:id="50" w:author="Ben Ainsworth" w:date="2021-01-17T18:48:00Z">
        <w:r w:rsidR="00FA15FA">
          <w:t xml:space="preserve"> </w:t>
        </w:r>
      </w:ins>
      <w:ins w:id="51" w:author="Ben Ainsworth" w:date="2021-01-17T18:49:00Z">
        <w:r w:rsidR="00FA15FA">
          <w:t>Indeed, d</w:t>
        </w:r>
      </w:ins>
      <w:ins w:id="52" w:author="Ben Ainsworth" w:date="2021-01-17T18:48:00Z">
        <w:r w:rsidR="00FA15FA">
          <w:t xml:space="preserve">igital interventions such as Germ </w:t>
        </w:r>
        <w:proofErr w:type="spellStart"/>
        <w:r w:rsidR="00FA15FA">
          <w:t>Defence</w:t>
        </w:r>
        <w:proofErr w:type="spellEnd"/>
        <w:r w:rsidR="00FA15FA">
          <w:t xml:space="preserve"> can u</w:t>
        </w:r>
      </w:ins>
      <w:ins w:id="53" w:author="Ben Ainsworth" w:date="2021-01-17T18:49:00Z">
        <w:r w:rsidR="00FA15FA">
          <w:t xml:space="preserve">se tailored content to target behaviors that are relevant for </w:t>
        </w:r>
      </w:ins>
      <w:ins w:id="54" w:author="Ben Ainsworth" w:date="2021-01-17T18:50:00Z">
        <w:r w:rsidR="00FA15FA">
          <w:t>specific</w:t>
        </w:r>
      </w:ins>
      <w:ins w:id="55" w:author="Ben Ainsworth" w:date="2021-01-17T18:49:00Z">
        <w:r w:rsidR="00FA15FA">
          <w:t xml:space="preserve"> user groups.</w:t>
        </w:r>
      </w:ins>
    </w:p>
    <w:p w14:paraId="0B6C156A" w14:textId="77777777" w:rsidR="005D5D82" w:rsidRPr="009F4816" w:rsidRDefault="005D5D82" w:rsidP="00772E9E">
      <w:pPr>
        <w:pStyle w:val="Heading3"/>
      </w:pPr>
      <w:r w:rsidRPr="009F4816">
        <w:lastRenderedPageBreak/>
        <w:t>Conclusion</w:t>
      </w:r>
    </w:p>
    <w:p w14:paraId="233DDA22" w14:textId="5473DA92" w:rsidR="003F0435" w:rsidRPr="00A32610" w:rsidRDefault="005D5D82" w:rsidP="00A32610">
      <w:pPr>
        <w:spacing w:line="360" w:lineRule="auto"/>
      </w:pPr>
      <w:r w:rsidRPr="009F4816">
        <w:t xml:space="preserve">Our findings </w:t>
      </w:r>
      <w:r w:rsidR="0045099B">
        <w:t>show</w:t>
      </w:r>
      <w:r w:rsidRPr="009F4816">
        <w:t xml:space="preserve"> </w:t>
      </w:r>
      <w:r w:rsidR="00820C86">
        <w:t xml:space="preserve">substantial </w:t>
      </w:r>
      <w:r w:rsidR="00157AF5">
        <w:t>room for improvement in</w:t>
      </w:r>
      <w:r w:rsidRPr="009F4816">
        <w:t xml:space="preserve"> protective </w:t>
      </w:r>
      <w:r w:rsidR="008D78BC">
        <w:t>behavior</w:t>
      </w:r>
      <w:r w:rsidR="00DA314A">
        <w:t>s</w:t>
      </w:r>
      <w:r w:rsidRPr="009F4816">
        <w:t xml:space="preserve"> across the UK</w:t>
      </w:r>
      <w:r w:rsidR="00CF5EC1">
        <w:t xml:space="preserve"> – </w:t>
      </w:r>
      <w:r w:rsidRPr="009F4816">
        <w:t>even</w:t>
      </w:r>
      <w:r w:rsidR="00CF5EC1">
        <w:t xml:space="preserve"> </w:t>
      </w:r>
      <w:r w:rsidRPr="009F4816">
        <w:t>in our motivated, self-selected sample</w:t>
      </w:r>
      <w:r w:rsidR="00CF5EC1">
        <w:t xml:space="preserve"> –</w:t>
      </w:r>
      <w:r w:rsidR="00820C86">
        <w:t xml:space="preserve"> as</w:t>
      </w:r>
      <w:r w:rsidR="00CF5EC1">
        <w:t xml:space="preserve"> </w:t>
      </w:r>
      <w:r w:rsidR="00820C86">
        <w:t xml:space="preserve">societal restrictions are </w:t>
      </w:r>
      <w:r w:rsidR="003E54D1">
        <w:t>eased</w:t>
      </w:r>
      <w:r w:rsidRPr="009F4816">
        <w:t xml:space="preserve">. People are not sufficiently self-isolating within the home in order to prevent household transmission, even when a household member or they themselves are demonstrating COVID-19 symptoms. </w:t>
      </w:r>
      <w:r w:rsidR="006C2B07">
        <w:t xml:space="preserve">Promoting </w:t>
      </w:r>
      <w:r w:rsidR="003467B5">
        <w:t xml:space="preserve">evidence-based </w:t>
      </w:r>
      <w:r w:rsidR="00E52C1F">
        <w:t xml:space="preserve">behavior </w:t>
      </w:r>
      <w:r w:rsidR="003467B5">
        <w:t>change interventions might</w:t>
      </w:r>
      <w:r w:rsidR="003F0435" w:rsidRPr="009F4816">
        <w:t xml:space="preserve"> improve these </w:t>
      </w:r>
      <w:r w:rsidR="008D78BC">
        <w:t>behavior</w:t>
      </w:r>
      <w:r w:rsidR="00DA314A">
        <w:t>s</w:t>
      </w:r>
      <w:r w:rsidR="006C2B07">
        <w:t>,</w:t>
      </w:r>
      <w:r w:rsidR="009803AA">
        <w:t xml:space="preserve"> </w:t>
      </w:r>
      <w:r w:rsidR="006C2B07">
        <w:t>r</w:t>
      </w:r>
      <w:r w:rsidR="009803AA">
        <w:t>educ</w:t>
      </w:r>
      <w:r w:rsidR="006C2B07">
        <w:t>ing</w:t>
      </w:r>
      <w:r w:rsidR="009803AA">
        <w:t xml:space="preserve"> transmission within households and the incidence</w:t>
      </w:r>
      <w:r w:rsidR="006C2B07">
        <w:t>/</w:t>
      </w:r>
      <w:r w:rsidR="009803AA">
        <w:t>severity of infections</w:t>
      </w:r>
      <w:r w:rsidR="003F0435" w:rsidRPr="009F4816">
        <w:t xml:space="preserve">. </w:t>
      </w:r>
    </w:p>
    <w:p w14:paraId="16E60386" w14:textId="77777777" w:rsidR="00A957D0" w:rsidRDefault="00A957D0" w:rsidP="00A957D0">
      <w:pPr>
        <w:spacing w:line="360" w:lineRule="auto"/>
      </w:pPr>
      <w:r>
        <w:t xml:space="preserve">Germ </w:t>
      </w:r>
      <w:proofErr w:type="spellStart"/>
      <w:r>
        <w:t>Defence</w:t>
      </w:r>
      <w:proofErr w:type="spellEnd"/>
      <w:r>
        <w:t xml:space="preserve"> is a scalable, evidence-based, acceptable and free public health intervention with negligible safety risk, which </w:t>
      </w:r>
      <w:r w:rsidR="003467B5">
        <w:t>c</w:t>
      </w:r>
      <w:r>
        <w:t xml:space="preserve">ould be included in public heath guidance and promoted </w:t>
      </w:r>
      <w:r w:rsidR="00F7511A">
        <w:t xml:space="preserve">via primary care networks </w:t>
      </w:r>
      <w:r>
        <w:t xml:space="preserve">at </w:t>
      </w:r>
      <w:r w:rsidR="002C3A3B">
        <w:t>minimal</w:t>
      </w:r>
      <w:r>
        <w:t xml:space="preserve"> cost for wide population coverage.</w:t>
      </w:r>
    </w:p>
    <w:p w14:paraId="1121F5DD" w14:textId="77777777" w:rsidR="006124D4" w:rsidRDefault="006124D4" w:rsidP="00EE7E20">
      <w:pPr>
        <w:spacing w:line="360" w:lineRule="auto"/>
        <w:rPr>
          <w:b/>
          <w:bCs/>
        </w:rPr>
        <w:sectPr w:rsidR="006124D4" w:rsidSect="00427701">
          <w:pgSz w:w="11900" w:h="16840"/>
          <w:pgMar w:top="1440" w:right="1168" w:bottom="1440" w:left="1376" w:header="708" w:footer="708" w:gutter="0"/>
          <w:cols w:space="708"/>
          <w:docGrid w:linePitch="360"/>
        </w:sectPr>
      </w:pPr>
    </w:p>
    <w:p w14:paraId="175CA027" w14:textId="15E3D073" w:rsidR="004A1AA7" w:rsidRPr="00C8095F" w:rsidRDefault="00EE7E20" w:rsidP="00C8095F">
      <w:pPr>
        <w:pStyle w:val="Heading3"/>
      </w:pPr>
      <w:r>
        <w:lastRenderedPageBreak/>
        <w:t>Acknowledgements</w:t>
      </w:r>
    </w:p>
    <w:p w14:paraId="4F237F29" w14:textId="6F0B0C4D" w:rsidR="00EE7E20" w:rsidRPr="00C8095F" w:rsidRDefault="00EE7E20" w:rsidP="00EE7E20">
      <w:pPr>
        <w:spacing w:line="360" w:lineRule="auto"/>
      </w:pPr>
      <w:r>
        <w:t xml:space="preserve">We thank all who have supported and disseminated Germ </w:t>
      </w:r>
      <w:proofErr w:type="spellStart"/>
      <w:r>
        <w:t>Defence</w:t>
      </w:r>
      <w:proofErr w:type="spellEnd"/>
      <w:r>
        <w:t xml:space="preserve">, including the University of Bath (Andy Dunne) and NIHR Bristol Health Protection Research Unit (Helen Bolton and Clare Thomas). We thank all who have assisted in the translation of Germ </w:t>
      </w:r>
      <w:proofErr w:type="spellStart"/>
      <w:r>
        <w:t>Defence</w:t>
      </w:r>
      <w:proofErr w:type="spellEnd"/>
      <w:r>
        <w:t xml:space="preserve"> into other languages </w:t>
      </w:r>
      <w:r w:rsidR="00C15465">
        <w:t>[9]</w:t>
      </w:r>
      <w:r>
        <w:t xml:space="preserve">. We also thank the many citizen scientists and public contributors who assisted in the development of the Germ </w:t>
      </w:r>
      <w:proofErr w:type="spellStart"/>
      <w:r>
        <w:t>Defence</w:t>
      </w:r>
      <w:proofErr w:type="spellEnd"/>
      <w:r>
        <w:t xml:space="preserve"> intervention.</w:t>
      </w:r>
    </w:p>
    <w:p w14:paraId="1FD21DB1" w14:textId="77777777" w:rsidR="00EE7E20" w:rsidRPr="003F77E0" w:rsidRDefault="00EE7E20" w:rsidP="00772E9E">
      <w:pPr>
        <w:pStyle w:val="Heading3"/>
      </w:pPr>
      <w:r w:rsidRPr="00456C07">
        <w:t>Competing Interests</w:t>
      </w:r>
    </w:p>
    <w:p w14:paraId="09227F64" w14:textId="67EA8801" w:rsidR="006124D4" w:rsidRPr="00C8095F" w:rsidRDefault="006124D4" w:rsidP="006124D4">
      <w:pPr>
        <w:spacing w:line="360" w:lineRule="auto"/>
        <w:rPr>
          <w:b/>
          <w:bCs/>
          <w:spacing w:val="10"/>
        </w:rPr>
      </w:pPr>
      <w:r w:rsidRPr="00C8095F">
        <w:rPr>
          <w:rStyle w:val="Emphasis"/>
          <w:b w:val="0"/>
          <w:bCs w:val="0"/>
          <w:i w:val="0"/>
          <w:iCs w:val="0"/>
        </w:rPr>
        <w:t xml:space="preserve">All authors have completed the </w:t>
      </w:r>
      <w:r w:rsidRPr="00C8095F">
        <w:rPr>
          <w:b/>
          <w:bCs/>
        </w:rPr>
        <w:t>Unified Competing Interest form</w:t>
      </w:r>
      <w:r w:rsidR="00FD184D" w:rsidRPr="00C8095F">
        <w:rPr>
          <w:rStyle w:val="Emphasis"/>
          <w:b w:val="0"/>
          <w:bCs w:val="0"/>
          <w:i w:val="0"/>
          <w:iCs w:val="0"/>
        </w:rPr>
        <w:t xml:space="preserve"> </w:t>
      </w:r>
      <w:r w:rsidRPr="00C8095F">
        <w:rPr>
          <w:rStyle w:val="Emphasis"/>
          <w:b w:val="0"/>
          <w:bCs w:val="0"/>
          <w:i w:val="0"/>
          <w:iCs w:val="0"/>
        </w:rPr>
        <w:t>(available on request from the BA) and declare: no support from any organi</w:t>
      </w:r>
      <w:r w:rsidR="009A08F2">
        <w:rPr>
          <w:rStyle w:val="Emphasis"/>
          <w:b w:val="0"/>
          <w:bCs w:val="0"/>
          <w:i w:val="0"/>
          <w:iCs w:val="0"/>
        </w:rPr>
        <w:t>z</w:t>
      </w:r>
      <w:r w:rsidRPr="00C8095F">
        <w:rPr>
          <w:rStyle w:val="Emphasis"/>
          <w:b w:val="0"/>
          <w:bCs w:val="0"/>
          <w:i w:val="0"/>
          <w:iCs w:val="0"/>
        </w:rPr>
        <w:t>ation for the submitted; no financial relationships with any organi</w:t>
      </w:r>
      <w:r w:rsidR="009A08F2">
        <w:rPr>
          <w:rStyle w:val="Emphasis"/>
          <w:b w:val="0"/>
          <w:bCs w:val="0"/>
          <w:i w:val="0"/>
          <w:iCs w:val="0"/>
        </w:rPr>
        <w:t>z</w:t>
      </w:r>
      <w:r w:rsidRPr="00C8095F">
        <w:rPr>
          <w:rStyle w:val="Emphasis"/>
          <w:b w:val="0"/>
          <w:bCs w:val="0"/>
          <w:i w:val="0"/>
          <w:iCs w:val="0"/>
        </w:rPr>
        <w:t>ations that might have an interest in the submitted work in the previous three years, no other relationships or activities that could appear to have influenced the submitted work.</w:t>
      </w:r>
    </w:p>
    <w:p w14:paraId="0B7DD953" w14:textId="77777777" w:rsidR="00EE7E20" w:rsidRDefault="00EE7E20" w:rsidP="00772E9E">
      <w:pPr>
        <w:pStyle w:val="Heading3"/>
      </w:pPr>
      <w:r w:rsidRPr="00FD166B">
        <w:t>Contributors</w:t>
      </w:r>
    </w:p>
    <w:p w14:paraId="3A1160D3" w14:textId="34FF5874" w:rsidR="00EE7E20" w:rsidRDefault="00EE7E20" w:rsidP="00EE7E20">
      <w:pPr>
        <w:spacing w:line="360" w:lineRule="auto"/>
      </w:pPr>
      <w:r>
        <w:t>Conceived the study: BA, SM, LY.</w:t>
      </w:r>
      <w:r w:rsidR="00C8095F">
        <w:br/>
      </w:r>
      <w:r>
        <w:t>Study Design: BA, LY.</w:t>
      </w:r>
      <w:r w:rsidR="00C8095F">
        <w:br/>
        <w:t>A</w:t>
      </w:r>
      <w:r w:rsidR="00E52C1F">
        <w:t>nalyze</w:t>
      </w:r>
      <w:r>
        <w:t>d the data: BA, BS, JG.</w:t>
      </w:r>
      <w:r w:rsidR="00C8095F">
        <w:br/>
      </w:r>
      <w:r>
        <w:t>Interpreted the data: All authors</w:t>
      </w:r>
      <w:r w:rsidR="00C8095F">
        <w:br/>
      </w:r>
      <w:r>
        <w:t>Developed the intervention: All authors</w:t>
      </w:r>
      <w:r w:rsidR="00C8095F">
        <w:br/>
      </w:r>
      <w:r>
        <w:t>Drafted the manuscript: BA</w:t>
      </w:r>
      <w:r w:rsidR="00C8095F">
        <w:br/>
      </w:r>
      <w:r>
        <w:t>Reviewed the manuscript and approved the content: All authors</w:t>
      </w:r>
      <w:r w:rsidR="00C8095F">
        <w:br/>
      </w:r>
      <w:r>
        <w:t>Met authorship criteria: All authors.</w:t>
      </w:r>
    </w:p>
    <w:p w14:paraId="47BC623B" w14:textId="77777777" w:rsidR="00EE7E20" w:rsidRDefault="00EE7E20" w:rsidP="00772E9E">
      <w:pPr>
        <w:pStyle w:val="Heading3"/>
      </w:pPr>
      <w:r>
        <w:t>Funding</w:t>
      </w:r>
    </w:p>
    <w:p w14:paraId="21115AA3" w14:textId="77777777" w:rsidR="00EE7E20" w:rsidRDefault="00EE7E20" w:rsidP="00EE7E20">
      <w:pPr>
        <w:spacing w:line="360" w:lineRule="auto"/>
      </w:pPr>
      <w:r>
        <w:t xml:space="preserve">The study was funded by the UKRI/MRC Rapid Response Call: </w:t>
      </w:r>
      <w:r w:rsidRPr="00D874AC">
        <w:t>UKRI CV220-009</w:t>
      </w:r>
      <w:r>
        <w:t>.</w:t>
      </w:r>
    </w:p>
    <w:p w14:paraId="6698206B" w14:textId="0FEF2D99" w:rsidR="00EE7E20" w:rsidRDefault="00EE7E20" w:rsidP="00EE7E20">
      <w:pPr>
        <w:spacing w:line="360" w:lineRule="auto"/>
      </w:pPr>
      <w:r>
        <w:t xml:space="preserve">The Germ </w:t>
      </w:r>
      <w:proofErr w:type="spellStart"/>
      <w:r>
        <w:t>Defence</w:t>
      </w:r>
      <w:proofErr w:type="spellEnd"/>
      <w:r>
        <w:t xml:space="preserve"> intervention was hosted by the </w:t>
      </w:r>
      <w:proofErr w:type="spellStart"/>
      <w:r>
        <w:t>Lifeguide</w:t>
      </w:r>
      <w:proofErr w:type="spellEnd"/>
      <w:r>
        <w:t xml:space="preserve"> Team, supported by the NIHR Biomedical Research Centre, University of Southampton. LY is a National Institute for Health Research (NIHR) Senior Investigator and theme lead for University of Southampton Biomedical Research Centre. LY and RA </w:t>
      </w:r>
      <w:r w:rsidRPr="005E38E6">
        <w:t xml:space="preserve">are affiliated to the National Institute for Health Research Health Protection Research Unit (NIHR HPRU) in </w:t>
      </w:r>
      <w:proofErr w:type="spellStart"/>
      <w:r w:rsidRPr="005E38E6">
        <w:t>Behavioural</w:t>
      </w:r>
      <w:proofErr w:type="spellEnd"/>
      <w:r w:rsidRPr="005E38E6">
        <w:t xml:space="preserve"> Science and Evaluation</w:t>
      </w:r>
      <w:r>
        <w:t xml:space="preserve"> of Interventions</w:t>
      </w:r>
      <w:r w:rsidRPr="005E38E6">
        <w:t xml:space="preserve"> at the University of Bristol in partnership with Public Health England (PHE). </w:t>
      </w:r>
      <w:r w:rsidR="00CE1164">
        <w:t>MLW is a NIHR Academic Clinical Lecturer</w:t>
      </w:r>
      <w:r w:rsidR="00CE1164" w:rsidRPr="007A306F">
        <w:t xml:space="preserve">, </w:t>
      </w:r>
      <w:r w:rsidR="00CE1164">
        <w:t xml:space="preserve">under </w:t>
      </w:r>
      <w:r w:rsidR="00CE1164" w:rsidRPr="007A306F">
        <w:t xml:space="preserve">grant CL-2016-26-005. </w:t>
      </w:r>
      <w:r w:rsidRPr="005E38E6">
        <w:t xml:space="preserve">The views expressed are those of the author(s) and not necessarily those of the NHS, the NIHR, the Department of Health or Public Health England. </w:t>
      </w:r>
      <w:r>
        <w:t xml:space="preserve"> </w:t>
      </w:r>
      <w:r w:rsidRPr="005E38E6">
        <w:t>The funders had no role in the design of the study, collection, analysis, and interpretation of data or in writing the manuscript.</w:t>
      </w:r>
    </w:p>
    <w:p w14:paraId="75209D88" w14:textId="77777777" w:rsidR="00EE7E20" w:rsidRDefault="00EE7E20" w:rsidP="00772E9E">
      <w:pPr>
        <w:pStyle w:val="Heading3"/>
      </w:pPr>
      <w:r>
        <w:t>Ethics and Data-sharing statement</w:t>
      </w:r>
    </w:p>
    <w:p w14:paraId="171DA0A2" w14:textId="5F8689B3" w:rsidR="006124D4" w:rsidRDefault="00EE7E20" w:rsidP="00EE7E20">
      <w:pPr>
        <w:spacing w:line="360" w:lineRule="auto"/>
      </w:pPr>
      <w:r w:rsidRPr="00492B93">
        <w:lastRenderedPageBreak/>
        <w:t xml:space="preserve">Consent was assumed from website usage and acknowledged in the website privacy policy. </w:t>
      </w:r>
      <w:r w:rsidR="00860AED">
        <w:t xml:space="preserve">All data was collected in line with General Data Protection Regulation (GDPR) EU Law. </w:t>
      </w:r>
      <w:r w:rsidRPr="00492B93">
        <w:t xml:space="preserve">The study received ethical approval from University of Bath (PREC reference 20-088). </w:t>
      </w:r>
      <w:r>
        <w:t>All t</w:t>
      </w:r>
      <w:r w:rsidRPr="002C3A3B">
        <w:t xml:space="preserve">ime-stamped data files used in analysis (and analysis scripts) are available </w:t>
      </w:r>
      <w:r w:rsidR="00E23DFA">
        <w:t>[</w:t>
      </w:r>
      <w:ins w:id="56" w:author="Ben Ainsworth" w:date="2021-01-17T20:21:00Z">
        <w:r w:rsidR="003F2C4E">
          <w:t>23</w:t>
        </w:r>
      </w:ins>
      <w:r w:rsidR="00E23DFA">
        <w:t xml:space="preserve">]. </w:t>
      </w:r>
      <w:r w:rsidRPr="00A671BD">
        <w:rPr>
          <w:i/>
          <w:iCs/>
        </w:rPr>
        <w:t xml:space="preserve">Note for reviewers; this link will be </w:t>
      </w:r>
      <w:proofErr w:type="spellStart"/>
      <w:r w:rsidRPr="00A671BD">
        <w:rPr>
          <w:i/>
          <w:iCs/>
        </w:rPr>
        <w:t>finalised</w:t>
      </w:r>
      <w:proofErr w:type="spellEnd"/>
      <w:r w:rsidRPr="00A671BD">
        <w:rPr>
          <w:i/>
          <w:iCs/>
        </w:rPr>
        <w:t xml:space="preserve"> in final manuscript)</w:t>
      </w:r>
      <w:r>
        <w:t>.</w:t>
      </w:r>
    </w:p>
    <w:p w14:paraId="66A821D1" w14:textId="77777777" w:rsidR="006124D4" w:rsidRPr="006124D4" w:rsidRDefault="006124D4" w:rsidP="00772E9E">
      <w:pPr>
        <w:pStyle w:val="Heading3"/>
      </w:pPr>
      <w:r>
        <w:t>Transparency Declaration</w:t>
      </w:r>
    </w:p>
    <w:p w14:paraId="676E99E4" w14:textId="4536A435" w:rsidR="00965FFD" w:rsidRDefault="00EE7E20" w:rsidP="00EE7E20">
      <w:pPr>
        <w:spacing w:line="360" w:lineRule="auto"/>
      </w:pPr>
      <w:r>
        <w:t>The lead authors (BA and LY) confirm that the manuscript is an honest, accurate, and transparent account of the study being reported; that no important aspects of the study have been omitted; and any discrepancies have been explained.</w:t>
      </w:r>
    </w:p>
    <w:p w14:paraId="1912B385" w14:textId="77777777" w:rsidR="009D5899" w:rsidRDefault="009D5899" w:rsidP="00772E9E">
      <w:pPr>
        <w:pStyle w:val="Heading3"/>
      </w:pPr>
      <w:r>
        <w:t>Dissemination</w:t>
      </w:r>
    </w:p>
    <w:p w14:paraId="7D7DBA2C" w14:textId="77777777" w:rsidR="009D5899" w:rsidRPr="009D5899" w:rsidRDefault="009D5899" w:rsidP="00EE7E20">
      <w:pPr>
        <w:spacing w:line="360" w:lineRule="auto"/>
        <w:sectPr w:rsidR="009D5899" w:rsidRPr="009D5899" w:rsidSect="00427701">
          <w:pgSz w:w="11900" w:h="16840"/>
          <w:pgMar w:top="1440" w:right="1168" w:bottom="1440" w:left="1376" w:header="708" w:footer="708" w:gutter="0"/>
          <w:cols w:space="708"/>
          <w:docGrid w:linePitch="360"/>
        </w:sectPr>
      </w:pPr>
      <w:r>
        <w:t>It is not possible to disseminate these results to study participants as they are anonymous.</w:t>
      </w:r>
    </w:p>
    <w:p w14:paraId="5B5C276A" w14:textId="77777777" w:rsidR="00012E5F" w:rsidRPr="00EE7E20" w:rsidRDefault="00EE7E20" w:rsidP="00772E9E">
      <w:pPr>
        <w:pStyle w:val="Heading3"/>
      </w:pPr>
      <w:r>
        <w:lastRenderedPageBreak/>
        <w:t>References</w:t>
      </w:r>
    </w:p>
    <w:p w14:paraId="7960EA0B" w14:textId="77777777" w:rsidR="00EE7E20" w:rsidRDefault="00EE7E20" w:rsidP="00787578"/>
    <w:p w14:paraId="15FF8E5A" w14:textId="77777777" w:rsidR="00134AFB" w:rsidRPr="003F2C4E" w:rsidRDefault="00134AFB" w:rsidP="003F2C4E">
      <w:pPr>
        <w:pStyle w:val="ListParagraph"/>
        <w:numPr>
          <w:ilvl w:val="0"/>
          <w:numId w:val="20"/>
        </w:numPr>
        <w:rPr>
          <w:rFonts w:ascii="Calibri" w:hAnsi="Calibri" w:cs="Calibri"/>
        </w:rPr>
      </w:pPr>
      <w:r w:rsidRPr="00772E9E">
        <w:rPr>
          <w:color w:val="212121"/>
          <w:shd w:val="clear" w:color="auto" w:fill="FFFFFF"/>
        </w:rPr>
        <w:t xml:space="preserve">Cheng HY, Jian SW, Liu DP, Ng TC, Huang WT, Lin HH; Taiwan COVID-19 Outbreak Investigation Team. </w:t>
      </w:r>
      <w:r w:rsidRPr="003F2C4E">
        <w:rPr>
          <w:rFonts w:ascii="Calibri" w:hAnsi="Calibri" w:cs="Calibri"/>
          <w:color w:val="212121"/>
          <w:shd w:val="clear" w:color="auto" w:fill="FFFFFF"/>
        </w:rPr>
        <w:t xml:space="preserve">Contact Tracing Assessment of COVID-19 Transmission Dynamics in Taiwan and Risk at Different Exposure Periods Before and After Symptom Onset. </w:t>
      </w:r>
      <w:r w:rsidRPr="003F2C4E">
        <w:rPr>
          <w:rFonts w:ascii="Calibri" w:hAnsi="Calibri" w:cs="Calibri"/>
          <w:i/>
          <w:iCs/>
          <w:color w:val="212121"/>
          <w:shd w:val="clear" w:color="auto" w:fill="FFFFFF"/>
        </w:rPr>
        <w:t xml:space="preserve">JAMA Intern Med </w:t>
      </w:r>
      <w:r w:rsidRPr="003F2C4E">
        <w:rPr>
          <w:rFonts w:ascii="Calibri" w:hAnsi="Calibri" w:cs="Calibri"/>
          <w:color w:val="212121"/>
          <w:shd w:val="clear" w:color="auto" w:fill="FFFFFF"/>
        </w:rPr>
        <w:t>2020;180(9):1156-1163. PMID: 32356867</w:t>
      </w:r>
      <w:r w:rsidR="000519E0" w:rsidRPr="003F2C4E">
        <w:rPr>
          <w:rFonts w:ascii="Calibri" w:hAnsi="Calibri" w:cs="Calibri"/>
          <w:color w:val="212121"/>
          <w:shd w:val="clear" w:color="auto" w:fill="FFFFFF"/>
        </w:rPr>
        <w:t>.</w:t>
      </w:r>
    </w:p>
    <w:p w14:paraId="0804CAF8" w14:textId="77777777" w:rsidR="00134AFB" w:rsidRPr="003F2C4E" w:rsidRDefault="00134AFB" w:rsidP="003F2C4E">
      <w:pPr>
        <w:pStyle w:val="ListParagraph"/>
        <w:numPr>
          <w:ilvl w:val="0"/>
          <w:numId w:val="20"/>
        </w:numPr>
        <w:rPr>
          <w:rFonts w:ascii="Calibri" w:hAnsi="Calibri" w:cs="Calibri"/>
        </w:rPr>
      </w:pPr>
      <w:r w:rsidRPr="003F2C4E">
        <w:rPr>
          <w:rFonts w:ascii="Calibri" w:hAnsi="Calibri" w:cs="Calibri"/>
          <w:color w:val="212121"/>
          <w:shd w:val="clear" w:color="auto" w:fill="FFFFFF"/>
        </w:rPr>
        <w:t xml:space="preserve">Burke RM, Midgley CM, </w:t>
      </w:r>
      <w:proofErr w:type="spellStart"/>
      <w:r w:rsidRPr="003F2C4E">
        <w:rPr>
          <w:rFonts w:ascii="Calibri" w:hAnsi="Calibri" w:cs="Calibri"/>
          <w:color w:val="212121"/>
          <w:shd w:val="clear" w:color="auto" w:fill="FFFFFF"/>
        </w:rPr>
        <w:t>Dratch</w:t>
      </w:r>
      <w:proofErr w:type="spellEnd"/>
      <w:r w:rsidRPr="003F2C4E">
        <w:rPr>
          <w:rFonts w:ascii="Calibri" w:hAnsi="Calibri" w:cs="Calibri"/>
          <w:color w:val="212121"/>
          <w:shd w:val="clear" w:color="auto" w:fill="FFFFFF"/>
        </w:rPr>
        <w:t xml:space="preserve"> A, </w:t>
      </w:r>
      <w:proofErr w:type="spellStart"/>
      <w:r w:rsidRPr="003F2C4E">
        <w:rPr>
          <w:rFonts w:ascii="Calibri" w:hAnsi="Calibri" w:cs="Calibri"/>
          <w:color w:val="212121"/>
          <w:shd w:val="clear" w:color="auto" w:fill="FFFFFF"/>
        </w:rPr>
        <w:t>Fenstersheib</w:t>
      </w:r>
      <w:proofErr w:type="spellEnd"/>
      <w:r w:rsidRPr="003F2C4E">
        <w:rPr>
          <w:rFonts w:ascii="Calibri" w:hAnsi="Calibri" w:cs="Calibri"/>
          <w:color w:val="212121"/>
          <w:shd w:val="clear" w:color="auto" w:fill="FFFFFF"/>
        </w:rPr>
        <w:t xml:space="preserve"> M, Haupt T, </w:t>
      </w:r>
      <w:proofErr w:type="spellStart"/>
      <w:r w:rsidRPr="003F2C4E">
        <w:rPr>
          <w:rFonts w:ascii="Calibri" w:hAnsi="Calibri" w:cs="Calibri"/>
          <w:color w:val="212121"/>
          <w:shd w:val="clear" w:color="auto" w:fill="FFFFFF"/>
        </w:rPr>
        <w:t>Holshue</w:t>
      </w:r>
      <w:proofErr w:type="spellEnd"/>
      <w:r w:rsidRPr="003F2C4E">
        <w:rPr>
          <w:rFonts w:ascii="Calibri" w:hAnsi="Calibri" w:cs="Calibri"/>
          <w:color w:val="212121"/>
          <w:shd w:val="clear" w:color="auto" w:fill="FFFFFF"/>
        </w:rPr>
        <w:t xml:space="preserve"> M, </w:t>
      </w:r>
      <w:proofErr w:type="spellStart"/>
      <w:r w:rsidRPr="003F2C4E">
        <w:rPr>
          <w:rFonts w:ascii="Calibri" w:hAnsi="Calibri" w:cs="Calibri"/>
          <w:color w:val="212121"/>
          <w:shd w:val="clear" w:color="auto" w:fill="FFFFFF"/>
        </w:rPr>
        <w:t>Ghinai</w:t>
      </w:r>
      <w:proofErr w:type="spellEnd"/>
      <w:r w:rsidRPr="003F2C4E">
        <w:rPr>
          <w:rFonts w:ascii="Calibri" w:hAnsi="Calibri" w:cs="Calibri"/>
          <w:color w:val="212121"/>
          <w:shd w:val="clear" w:color="auto" w:fill="FFFFFF"/>
        </w:rPr>
        <w:t xml:space="preserve"> I, </w:t>
      </w:r>
      <w:proofErr w:type="spellStart"/>
      <w:r w:rsidRPr="003F2C4E">
        <w:rPr>
          <w:rFonts w:ascii="Calibri" w:hAnsi="Calibri" w:cs="Calibri"/>
          <w:color w:val="212121"/>
          <w:shd w:val="clear" w:color="auto" w:fill="FFFFFF"/>
        </w:rPr>
        <w:t>Jarashow</w:t>
      </w:r>
      <w:proofErr w:type="spellEnd"/>
      <w:r w:rsidRPr="003F2C4E">
        <w:rPr>
          <w:rFonts w:ascii="Calibri" w:hAnsi="Calibri" w:cs="Calibri"/>
          <w:color w:val="212121"/>
          <w:shd w:val="clear" w:color="auto" w:fill="FFFFFF"/>
        </w:rPr>
        <w:t xml:space="preserve"> MC, Lo J, McPherson TD, Rudman S, Scott S, Hall AJ, Fry AM, </w:t>
      </w:r>
      <w:proofErr w:type="spellStart"/>
      <w:r w:rsidRPr="003F2C4E">
        <w:rPr>
          <w:rFonts w:ascii="Calibri" w:hAnsi="Calibri" w:cs="Calibri"/>
          <w:color w:val="212121"/>
          <w:shd w:val="clear" w:color="auto" w:fill="FFFFFF"/>
        </w:rPr>
        <w:t>Rolfes</w:t>
      </w:r>
      <w:proofErr w:type="spellEnd"/>
      <w:r w:rsidRPr="003F2C4E">
        <w:rPr>
          <w:rFonts w:ascii="Calibri" w:hAnsi="Calibri" w:cs="Calibri"/>
          <w:color w:val="212121"/>
          <w:shd w:val="clear" w:color="auto" w:fill="FFFFFF"/>
        </w:rPr>
        <w:t xml:space="preserve"> MA. Active Monitoring of Persons Exposed to Patients with Confirmed COVID-19 - United States, January-February 2020. </w:t>
      </w:r>
      <w:r w:rsidRPr="003F2C4E">
        <w:rPr>
          <w:rFonts w:ascii="Calibri" w:hAnsi="Calibri" w:cs="Calibri"/>
          <w:i/>
          <w:iCs/>
          <w:color w:val="212121"/>
          <w:shd w:val="clear" w:color="auto" w:fill="FFFFFF"/>
        </w:rPr>
        <w:t xml:space="preserve">MMWR </w:t>
      </w:r>
      <w:proofErr w:type="spellStart"/>
      <w:r w:rsidRPr="003F2C4E">
        <w:rPr>
          <w:rFonts w:ascii="Calibri" w:hAnsi="Calibri" w:cs="Calibri"/>
          <w:i/>
          <w:iCs/>
          <w:color w:val="212121"/>
          <w:shd w:val="clear" w:color="auto" w:fill="FFFFFF"/>
        </w:rPr>
        <w:t>Morb</w:t>
      </w:r>
      <w:proofErr w:type="spellEnd"/>
      <w:r w:rsidRPr="003F2C4E">
        <w:rPr>
          <w:rFonts w:ascii="Calibri" w:hAnsi="Calibri" w:cs="Calibri"/>
          <w:i/>
          <w:iCs/>
          <w:color w:val="212121"/>
          <w:shd w:val="clear" w:color="auto" w:fill="FFFFFF"/>
        </w:rPr>
        <w:t xml:space="preserve"> Mortal </w:t>
      </w:r>
      <w:proofErr w:type="spellStart"/>
      <w:r w:rsidRPr="003F2C4E">
        <w:rPr>
          <w:rFonts w:ascii="Calibri" w:hAnsi="Calibri" w:cs="Calibri"/>
          <w:i/>
          <w:iCs/>
          <w:color w:val="212121"/>
          <w:shd w:val="clear" w:color="auto" w:fill="FFFFFF"/>
        </w:rPr>
        <w:t>Wkly</w:t>
      </w:r>
      <w:proofErr w:type="spellEnd"/>
      <w:r w:rsidRPr="003F2C4E">
        <w:rPr>
          <w:rFonts w:ascii="Calibri" w:hAnsi="Calibri" w:cs="Calibri"/>
          <w:i/>
          <w:iCs/>
          <w:color w:val="212121"/>
          <w:shd w:val="clear" w:color="auto" w:fill="FFFFFF"/>
        </w:rPr>
        <w:t xml:space="preserve"> Rep.</w:t>
      </w:r>
      <w:r w:rsidRPr="003F2C4E">
        <w:rPr>
          <w:rFonts w:ascii="Calibri" w:hAnsi="Calibri" w:cs="Calibri"/>
          <w:color w:val="212121"/>
          <w:shd w:val="clear" w:color="auto" w:fill="FFFFFF"/>
        </w:rPr>
        <w:t xml:space="preserve"> 2020;69(9):245-246. PMID: 32134909</w:t>
      </w:r>
      <w:r w:rsidR="000519E0" w:rsidRPr="003F2C4E">
        <w:rPr>
          <w:rFonts w:ascii="Calibri" w:hAnsi="Calibri" w:cs="Calibri"/>
          <w:color w:val="212121"/>
          <w:shd w:val="clear" w:color="auto" w:fill="FFFFFF"/>
        </w:rPr>
        <w:t>.</w:t>
      </w:r>
    </w:p>
    <w:p w14:paraId="3AEB4F61" w14:textId="77777777" w:rsidR="00134AFB" w:rsidRPr="003F2C4E" w:rsidRDefault="00134AFB" w:rsidP="003F2C4E">
      <w:pPr>
        <w:pStyle w:val="ListParagraph"/>
        <w:numPr>
          <w:ilvl w:val="0"/>
          <w:numId w:val="20"/>
        </w:numPr>
        <w:rPr>
          <w:rFonts w:ascii="Calibri" w:hAnsi="Calibri" w:cs="Calibri"/>
        </w:rPr>
      </w:pPr>
      <w:r w:rsidRPr="003F2C4E">
        <w:rPr>
          <w:rFonts w:ascii="Calibri" w:hAnsi="Calibri" w:cs="Calibri"/>
          <w:color w:val="212121"/>
          <w:shd w:val="clear" w:color="auto" w:fill="FFFFFF"/>
        </w:rPr>
        <w:t xml:space="preserve">Bi Q, Wu Y, Mei S, Ye C, Zou X, Zhang Z, Liu X, Wei L, Truelove SA, Zhang T, Gao W, Cheng C, Tang X, Wu X, Wu Y, Sun B, Huang S, Sun Y, Zhang J, Ma T, </w:t>
      </w:r>
      <w:proofErr w:type="spellStart"/>
      <w:r w:rsidRPr="003F2C4E">
        <w:rPr>
          <w:rFonts w:ascii="Calibri" w:hAnsi="Calibri" w:cs="Calibri"/>
          <w:color w:val="212121"/>
          <w:shd w:val="clear" w:color="auto" w:fill="FFFFFF"/>
        </w:rPr>
        <w:t>Lessler</w:t>
      </w:r>
      <w:proofErr w:type="spellEnd"/>
      <w:r w:rsidRPr="003F2C4E">
        <w:rPr>
          <w:rFonts w:ascii="Calibri" w:hAnsi="Calibri" w:cs="Calibri"/>
          <w:color w:val="212121"/>
          <w:shd w:val="clear" w:color="auto" w:fill="FFFFFF"/>
        </w:rPr>
        <w:t xml:space="preserve"> J, Feng T. Epidemiology and transmission of COVID-19 in 391 cases and 1286 of their close contacts in Shenzhen, China: a retrospective cohort study. </w:t>
      </w:r>
      <w:r w:rsidRPr="003F2C4E">
        <w:rPr>
          <w:rFonts w:ascii="Calibri" w:hAnsi="Calibri" w:cs="Calibri"/>
          <w:i/>
          <w:iCs/>
          <w:color w:val="212121"/>
          <w:shd w:val="clear" w:color="auto" w:fill="FFFFFF"/>
        </w:rPr>
        <w:t>Lancet Infect Dis</w:t>
      </w:r>
      <w:r w:rsidRPr="003F2C4E">
        <w:rPr>
          <w:rFonts w:ascii="Calibri" w:hAnsi="Calibri" w:cs="Calibri"/>
          <w:color w:val="212121"/>
          <w:shd w:val="clear" w:color="auto" w:fill="FFFFFF"/>
        </w:rPr>
        <w:t xml:space="preserve"> 2020;20(8):911-919. PMID: 32353347</w:t>
      </w:r>
      <w:r w:rsidR="000519E0" w:rsidRPr="003F2C4E">
        <w:rPr>
          <w:rFonts w:ascii="Calibri" w:hAnsi="Calibri" w:cs="Calibri"/>
          <w:color w:val="212121"/>
          <w:shd w:val="clear" w:color="auto" w:fill="FFFFFF"/>
        </w:rPr>
        <w:t>.</w:t>
      </w:r>
    </w:p>
    <w:p w14:paraId="70511A6C" w14:textId="77777777" w:rsidR="00134AFB" w:rsidRPr="003F2C4E" w:rsidRDefault="00134AFB" w:rsidP="003F2C4E">
      <w:pPr>
        <w:pStyle w:val="ListParagraph"/>
        <w:numPr>
          <w:ilvl w:val="0"/>
          <w:numId w:val="20"/>
        </w:numPr>
        <w:rPr>
          <w:rFonts w:ascii="Calibri" w:hAnsi="Calibri" w:cs="Calibri"/>
        </w:rPr>
      </w:pPr>
      <w:r w:rsidRPr="003F2C4E">
        <w:rPr>
          <w:rFonts w:ascii="Calibri" w:hAnsi="Calibri" w:cs="Calibri"/>
          <w:color w:val="212121"/>
          <w:shd w:val="clear" w:color="auto" w:fill="FFFFFF"/>
        </w:rPr>
        <w:t xml:space="preserve">West R, Michie S, Rubin GJ, </w:t>
      </w:r>
      <w:proofErr w:type="spellStart"/>
      <w:r w:rsidRPr="003F2C4E">
        <w:rPr>
          <w:rFonts w:ascii="Calibri" w:hAnsi="Calibri" w:cs="Calibri"/>
          <w:color w:val="212121"/>
          <w:shd w:val="clear" w:color="auto" w:fill="FFFFFF"/>
        </w:rPr>
        <w:t>Amlôt</w:t>
      </w:r>
      <w:proofErr w:type="spellEnd"/>
      <w:r w:rsidRPr="003F2C4E">
        <w:rPr>
          <w:rFonts w:ascii="Calibri" w:hAnsi="Calibri" w:cs="Calibri"/>
          <w:color w:val="212121"/>
          <w:shd w:val="clear" w:color="auto" w:fill="FFFFFF"/>
        </w:rPr>
        <w:t xml:space="preserve"> R. Applying principles of </w:t>
      </w:r>
      <w:proofErr w:type="spellStart"/>
      <w:r w:rsidRPr="003F2C4E">
        <w:rPr>
          <w:rFonts w:ascii="Calibri" w:hAnsi="Calibri" w:cs="Calibri"/>
          <w:color w:val="212121"/>
          <w:shd w:val="clear" w:color="auto" w:fill="FFFFFF"/>
        </w:rPr>
        <w:t>behaviour</w:t>
      </w:r>
      <w:proofErr w:type="spellEnd"/>
      <w:r w:rsidRPr="003F2C4E">
        <w:rPr>
          <w:rFonts w:ascii="Calibri" w:hAnsi="Calibri" w:cs="Calibri"/>
          <w:color w:val="212121"/>
          <w:shd w:val="clear" w:color="auto" w:fill="FFFFFF"/>
        </w:rPr>
        <w:t xml:space="preserve"> change to reduce SARS-CoV-2 transmission. </w:t>
      </w:r>
      <w:r w:rsidRPr="003F2C4E">
        <w:rPr>
          <w:rFonts w:ascii="Calibri" w:hAnsi="Calibri" w:cs="Calibri"/>
          <w:i/>
          <w:iCs/>
          <w:color w:val="212121"/>
          <w:shd w:val="clear" w:color="auto" w:fill="FFFFFF"/>
        </w:rPr>
        <w:t xml:space="preserve">Nat Hum </w:t>
      </w:r>
      <w:proofErr w:type="spellStart"/>
      <w:r w:rsidRPr="003F2C4E">
        <w:rPr>
          <w:rFonts w:ascii="Calibri" w:hAnsi="Calibri" w:cs="Calibri"/>
          <w:i/>
          <w:iCs/>
          <w:color w:val="212121"/>
          <w:shd w:val="clear" w:color="auto" w:fill="FFFFFF"/>
        </w:rPr>
        <w:t>Behav</w:t>
      </w:r>
      <w:proofErr w:type="spellEnd"/>
      <w:r w:rsidRPr="003F2C4E">
        <w:rPr>
          <w:rFonts w:ascii="Calibri" w:hAnsi="Calibri" w:cs="Calibri"/>
          <w:color w:val="212121"/>
          <w:shd w:val="clear" w:color="auto" w:fill="FFFFFF"/>
        </w:rPr>
        <w:t xml:space="preserve"> 2020;4(5):451-459. PMID: 32377018.</w:t>
      </w:r>
    </w:p>
    <w:p w14:paraId="726F876F" w14:textId="77777777" w:rsidR="00134AFB" w:rsidRPr="003F2C4E" w:rsidRDefault="00134AFB" w:rsidP="003F2C4E">
      <w:pPr>
        <w:pStyle w:val="ListParagraph"/>
        <w:numPr>
          <w:ilvl w:val="0"/>
          <w:numId w:val="20"/>
        </w:numPr>
        <w:rPr>
          <w:rFonts w:ascii="Calibri" w:hAnsi="Calibri" w:cs="Calibri"/>
        </w:rPr>
      </w:pPr>
      <w:r w:rsidRPr="003F2C4E">
        <w:rPr>
          <w:rFonts w:ascii="Calibri" w:hAnsi="Calibri" w:cs="Calibri"/>
          <w:color w:val="212121"/>
          <w:shd w:val="clear" w:color="auto" w:fill="FFFFFF"/>
        </w:rPr>
        <w:t xml:space="preserve">Wang Y, Tian H, Zhang L, Zhang M, Guo D, Wu W, Zhang X, Kan GL, Jia L, </w:t>
      </w:r>
      <w:proofErr w:type="spellStart"/>
      <w:r w:rsidRPr="003F2C4E">
        <w:rPr>
          <w:rFonts w:ascii="Calibri" w:hAnsi="Calibri" w:cs="Calibri"/>
          <w:color w:val="212121"/>
          <w:shd w:val="clear" w:color="auto" w:fill="FFFFFF"/>
        </w:rPr>
        <w:t>Huo</w:t>
      </w:r>
      <w:proofErr w:type="spellEnd"/>
      <w:r w:rsidRPr="003F2C4E">
        <w:rPr>
          <w:rFonts w:ascii="Calibri" w:hAnsi="Calibri" w:cs="Calibri"/>
          <w:color w:val="212121"/>
          <w:shd w:val="clear" w:color="auto" w:fill="FFFFFF"/>
        </w:rPr>
        <w:t xml:space="preserve"> D, Liu B, Wang X, Sun Y, Wang Q, Yang P, </w:t>
      </w:r>
      <w:proofErr w:type="spellStart"/>
      <w:r w:rsidRPr="003F2C4E">
        <w:rPr>
          <w:rFonts w:ascii="Calibri" w:hAnsi="Calibri" w:cs="Calibri"/>
          <w:color w:val="212121"/>
          <w:shd w:val="clear" w:color="auto" w:fill="FFFFFF"/>
        </w:rPr>
        <w:t>MacIntyre</w:t>
      </w:r>
      <w:proofErr w:type="spellEnd"/>
      <w:r w:rsidRPr="003F2C4E">
        <w:rPr>
          <w:rFonts w:ascii="Calibri" w:hAnsi="Calibri" w:cs="Calibri"/>
          <w:color w:val="212121"/>
          <w:shd w:val="clear" w:color="auto" w:fill="FFFFFF"/>
        </w:rPr>
        <w:t xml:space="preserve"> CR. Reduction of secondary transmission of SARS-CoV-2 in households by face mask use, disinfection and social distancing: a cohort study in Beijing, China. </w:t>
      </w:r>
      <w:r w:rsidRPr="003F2C4E">
        <w:rPr>
          <w:rFonts w:ascii="Calibri" w:hAnsi="Calibri" w:cs="Calibri"/>
          <w:i/>
          <w:iCs/>
          <w:color w:val="212121"/>
          <w:shd w:val="clear" w:color="auto" w:fill="FFFFFF"/>
        </w:rPr>
        <w:t>BMJ Glob Health</w:t>
      </w:r>
      <w:r w:rsidRPr="003F2C4E">
        <w:rPr>
          <w:rFonts w:ascii="Calibri" w:hAnsi="Calibri" w:cs="Calibri"/>
          <w:color w:val="212121"/>
          <w:shd w:val="clear" w:color="auto" w:fill="FFFFFF"/>
        </w:rPr>
        <w:t xml:space="preserve"> 2020;5(5</w:t>
      </w:r>
      <w:proofErr w:type="gramStart"/>
      <w:r w:rsidRPr="003F2C4E">
        <w:rPr>
          <w:rFonts w:ascii="Calibri" w:hAnsi="Calibri" w:cs="Calibri"/>
          <w:color w:val="212121"/>
          <w:shd w:val="clear" w:color="auto" w:fill="FFFFFF"/>
        </w:rPr>
        <w:t>):e</w:t>
      </w:r>
      <w:proofErr w:type="gramEnd"/>
      <w:r w:rsidRPr="003F2C4E">
        <w:rPr>
          <w:rFonts w:ascii="Calibri" w:hAnsi="Calibri" w:cs="Calibri"/>
          <w:color w:val="212121"/>
          <w:shd w:val="clear" w:color="auto" w:fill="FFFFFF"/>
        </w:rPr>
        <w:t>002794. PMID: 32467353.</w:t>
      </w:r>
    </w:p>
    <w:p w14:paraId="45BABC98" w14:textId="19039476" w:rsidR="003F2C4E" w:rsidRPr="003F2C4E" w:rsidRDefault="003F2C4E" w:rsidP="003F2C4E">
      <w:pPr>
        <w:pStyle w:val="ListParagraph"/>
        <w:numPr>
          <w:ilvl w:val="0"/>
          <w:numId w:val="20"/>
        </w:numPr>
        <w:rPr>
          <w:ins w:id="57" w:author="Ben Ainsworth" w:date="2021-01-17T20:24:00Z"/>
          <w:rFonts w:ascii="Calibri" w:eastAsia="Times New Roman" w:hAnsi="Calibri" w:cs="Calibri"/>
          <w:color w:val="222222"/>
          <w:sz w:val="20"/>
          <w:szCs w:val="20"/>
          <w:shd w:val="clear" w:color="auto" w:fill="FFFFFF"/>
          <w:lang w:val="en-GB" w:eastAsia="en-GB" w:bidi="ar-SA"/>
        </w:rPr>
      </w:pPr>
      <w:ins w:id="58" w:author="Ben Ainsworth" w:date="2021-01-17T20:24:00Z">
        <w:r w:rsidRPr="003F2C4E">
          <w:rPr>
            <w:rFonts w:ascii="Calibri" w:eastAsia="Times New Roman" w:hAnsi="Calibri" w:cs="Calibri"/>
            <w:color w:val="222222"/>
            <w:sz w:val="20"/>
            <w:szCs w:val="20"/>
            <w:shd w:val="clear" w:color="auto" w:fill="FFFFFF"/>
            <w:lang w:val="en-GB" w:eastAsia="en-GB" w:bidi="ar-SA"/>
          </w:rPr>
          <w:t xml:space="preserve">Atchison C, Bowman LR, </w:t>
        </w:r>
        <w:proofErr w:type="spellStart"/>
        <w:r w:rsidRPr="003F2C4E">
          <w:rPr>
            <w:rFonts w:ascii="Calibri" w:eastAsia="Times New Roman" w:hAnsi="Calibri" w:cs="Calibri"/>
            <w:color w:val="222222"/>
            <w:sz w:val="20"/>
            <w:szCs w:val="20"/>
            <w:shd w:val="clear" w:color="auto" w:fill="FFFFFF"/>
            <w:lang w:val="en-GB" w:eastAsia="en-GB" w:bidi="ar-SA"/>
          </w:rPr>
          <w:t>Vrinten</w:t>
        </w:r>
        <w:proofErr w:type="spellEnd"/>
        <w:r w:rsidRPr="003F2C4E">
          <w:rPr>
            <w:rFonts w:ascii="Calibri" w:eastAsia="Times New Roman" w:hAnsi="Calibri" w:cs="Calibri"/>
            <w:color w:val="222222"/>
            <w:sz w:val="20"/>
            <w:szCs w:val="20"/>
            <w:shd w:val="clear" w:color="auto" w:fill="FFFFFF"/>
            <w:lang w:val="en-GB" w:eastAsia="en-GB" w:bidi="ar-SA"/>
          </w:rPr>
          <w:t xml:space="preserve"> C, Redd R, </w:t>
        </w:r>
        <w:proofErr w:type="spellStart"/>
        <w:r w:rsidRPr="003F2C4E">
          <w:rPr>
            <w:rFonts w:ascii="Calibri" w:eastAsia="Times New Roman" w:hAnsi="Calibri" w:cs="Calibri"/>
            <w:color w:val="222222"/>
            <w:sz w:val="20"/>
            <w:szCs w:val="20"/>
            <w:shd w:val="clear" w:color="auto" w:fill="FFFFFF"/>
            <w:lang w:val="en-GB" w:eastAsia="en-GB" w:bidi="ar-SA"/>
          </w:rPr>
          <w:t>Pristerà</w:t>
        </w:r>
        <w:proofErr w:type="spellEnd"/>
        <w:r w:rsidRPr="003F2C4E">
          <w:rPr>
            <w:rFonts w:ascii="Calibri" w:eastAsia="Times New Roman" w:hAnsi="Calibri" w:cs="Calibri"/>
            <w:color w:val="222222"/>
            <w:sz w:val="20"/>
            <w:szCs w:val="20"/>
            <w:shd w:val="clear" w:color="auto" w:fill="FFFFFF"/>
            <w:lang w:val="en-GB" w:eastAsia="en-GB" w:bidi="ar-SA"/>
          </w:rPr>
          <w:t xml:space="preserve"> P, Eaton J, Ward H. Early perceptions and behavioural responses during the COVID-19 pandemic: a cross-sectional survey of UK adults. BMJ open. 2021 Jan;11(1</w:t>
        </w:r>
        <w:proofErr w:type="gramStart"/>
        <w:r w:rsidRPr="003F2C4E">
          <w:rPr>
            <w:rFonts w:ascii="Calibri" w:eastAsia="Times New Roman" w:hAnsi="Calibri" w:cs="Calibri"/>
            <w:color w:val="222222"/>
            <w:sz w:val="20"/>
            <w:szCs w:val="20"/>
            <w:shd w:val="clear" w:color="auto" w:fill="FFFFFF"/>
            <w:lang w:val="en-GB" w:eastAsia="en-GB" w:bidi="ar-SA"/>
          </w:rPr>
          <w:t>):e</w:t>
        </w:r>
        <w:proofErr w:type="gramEnd"/>
        <w:r w:rsidRPr="003F2C4E">
          <w:rPr>
            <w:rFonts w:ascii="Calibri" w:eastAsia="Times New Roman" w:hAnsi="Calibri" w:cs="Calibri"/>
            <w:color w:val="222222"/>
            <w:sz w:val="20"/>
            <w:szCs w:val="20"/>
            <w:shd w:val="clear" w:color="auto" w:fill="FFFFFF"/>
            <w:lang w:val="en-GB" w:eastAsia="en-GB" w:bidi="ar-SA"/>
          </w:rPr>
          <w:t>043577.</w:t>
        </w:r>
      </w:ins>
      <w:ins w:id="59" w:author="Ben Ainsworth" w:date="2021-01-17T20:25:00Z">
        <w:r w:rsidRPr="003F2C4E">
          <w:rPr>
            <w:rFonts w:ascii="Calibri" w:hAnsi="Calibri" w:cs="Calibri"/>
          </w:rPr>
          <w:t xml:space="preserve"> </w:t>
        </w:r>
        <w:r w:rsidRPr="003F2C4E">
          <w:rPr>
            <w:rFonts w:ascii="Calibri" w:eastAsia="Times New Roman" w:hAnsi="Calibri" w:cs="Calibri"/>
            <w:color w:val="222222"/>
            <w:sz w:val="20"/>
            <w:szCs w:val="20"/>
            <w:shd w:val="clear" w:color="auto" w:fill="FFFFFF"/>
            <w:lang w:val="en-GB" w:eastAsia="en-GB" w:bidi="ar-SA"/>
          </w:rPr>
          <w:t>PMID: 33397669</w:t>
        </w:r>
      </w:ins>
    </w:p>
    <w:p w14:paraId="42C875D4" w14:textId="77777777" w:rsidR="000519E0" w:rsidRPr="003F2C4E" w:rsidRDefault="000519E0" w:rsidP="003F2C4E">
      <w:pPr>
        <w:pStyle w:val="ListParagraph"/>
        <w:numPr>
          <w:ilvl w:val="0"/>
          <w:numId w:val="20"/>
        </w:numPr>
        <w:rPr>
          <w:rFonts w:ascii="Calibri" w:hAnsi="Calibri" w:cs="Calibri"/>
        </w:rPr>
      </w:pPr>
      <w:r w:rsidRPr="003F2C4E">
        <w:rPr>
          <w:rFonts w:ascii="Calibri" w:hAnsi="Calibri" w:cs="Calibri"/>
          <w:color w:val="212121"/>
          <w:shd w:val="clear" w:color="auto" w:fill="FFFFFF"/>
        </w:rPr>
        <w:t xml:space="preserve">Band R, Bradbury K, Morton K, May C, Michie S, Mair FS, Murray E, McManus RJ, Little P, Yardley L. Intervention planning for a digital intervention for self-management of hypertension: a theory-, evidence- and person-based approach. </w:t>
      </w:r>
      <w:r w:rsidRPr="003F2C4E">
        <w:rPr>
          <w:rFonts w:ascii="Calibri" w:hAnsi="Calibri" w:cs="Calibri"/>
          <w:i/>
          <w:iCs/>
          <w:color w:val="212121"/>
          <w:shd w:val="clear" w:color="auto" w:fill="FFFFFF"/>
        </w:rPr>
        <w:t>Implement Sci.</w:t>
      </w:r>
      <w:r w:rsidRPr="003F2C4E">
        <w:rPr>
          <w:rFonts w:ascii="Calibri" w:hAnsi="Calibri" w:cs="Calibri"/>
          <w:color w:val="212121"/>
          <w:shd w:val="clear" w:color="auto" w:fill="FFFFFF"/>
        </w:rPr>
        <w:t xml:space="preserve"> 2017;12(1):25. PMID: 28231840.</w:t>
      </w:r>
    </w:p>
    <w:p w14:paraId="1F5D0C4D" w14:textId="77777777" w:rsidR="00134AFB" w:rsidRPr="003F2C4E" w:rsidRDefault="008D6C35" w:rsidP="003F2C4E">
      <w:pPr>
        <w:pStyle w:val="ListParagraph"/>
        <w:numPr>
          <w:ilvl w:val="0"/>
          <w:numId w:val="20"/>
        </w:numPr>
        <w:rPr>
          <w:rFonts w:ascii="Calibri" w:hAnsi="Calibri" w:cs="Calibri"/>
        </w:rPr>
      </w:pPr>
      <w:r w:rsidRPr="003F2C4E">
        <w:rPr>
          <w:rFonts w:ascii="Calibri" w:hAnsi="Calibri" w:cs="Calibri"/>
        </w:rPr>
        <w:t xml:space="preserve">UK Government (2020). </w:t>
      </w:r>
      <w:r w:rsidR="000519E0" w:rsidRPr="003F2C4E">
        <w:rPr>
          <w:rFonts w:ascii="Calibri" w:hAnsi="Calibri" w:cs="Calibri"/>
        </w:rPr>
        <w:t xml:space="preserve">Coronavirus (COVID-19): guidance. </w:t>
      </w:r>
      <w:hyperlink r:id="rId15" w:history="1">
        <w:r w:rsidRPr="003F2C4E">
          <w:rPr>
            <w:rStyle w:val="Hyperlink"/>
            <w:rFonts w:ascii="Calibri" w:hAnsi="Calibri" w:cs="Calibri"/>
          </w:rPr>
          <w:t>https://www.gov.uk/government/collections/coronavirus-covid-19-list-of-guidance</w:t>
        </w:r>
      </w:hyperlink>
      <w:r w:rsidRPr="003F2C4E">
        <w:rPr>
          <w:rFonts w:ascii="Calibri" w:hAnsi="Calibri" w:cs="Calibri"/>
        </w:rPr>
        <w:t>. Accessed June 8, 2020.</w:t>
      </w:r>
    </w:p>
    <w:p w14:paraId="4578F4F5" w14:textId="77777777" w:rsidR="003F2C4E" w:rsidRDefault="000519E0" w:rsidP="003F2C4E">
      <w:pPr>
        <w:pStyle w:val="ListParagraph"/>
        <w:numPr>
          <w:ilvl w:val="0"/>
          <w:numId w:val="20"/>
        </w:numPr>
        <w:rPr>
          <w:rFonts w:ascii="Calibri" w:hAnsi="Calibri" w:cs="Calibri"/>
          <w:color w:val="000000"/>
        </w:rPr>
      </w:pPr>
      <w:r w:rsidRPr="003F2C4E">
        <w:rPr>
          <w:rFonts w:ascii="Calibri" w:hAnsi="Calibri" w:cs="Calibri"/>
          <w:color w:val="000000"/>
        </w:rPr>
        <w:t xml:space="preserve">University of Southampton (2020). Germ </w:t>
      </w:r>
      <w:proofErr w:type="spellStart"/>
      <w:r w:rsidRPr="003F2C4E">
        <w:rPr>
          <w:rFonts w:ascii="Calibri" w:hAnsi="Calibri" w:cs="Calibri"/>
          <w:color w:val="000000"/>
        </w:rPr>
        <w:t>Defence</w:t>
      </w:r>
      <w:proofErr w:type="spellEnd"/>
      <w:r w:rsidRPr="003F2C4E">
        <w:rPr>
          <w:rFonts w:ascii="Calibri" w:hAnsi="Calibri" w:cs="Calibri"/>
          <w:color w:val="000000"/>
        </w:rPr>
        <w:t>.</w:t>
      </w:r>
      <w:r w:rsidRPr="003F2C4E">
        <w:rPr>
          <w:rStyle w:val="apple-converted-space"/>
          <w:rFonts w:ascii="Calibri" w:hAnsi="Calibri" w:cs="Calibri"/>
          <w:color w:val="000000"/>
        </w:rPr>
        <w:t> </w:t>
      </w:r>
      <w:hyperlink r:id="rId16" w:history="1">
        <w:r w:rsidRPr="003F2C4E">
          <w:rPr>
            <w:rStyle w:val="Hyperlink"/>
            <w:rFonts w:ascii="Calibri" w:hAnsi="Calibri" w:cs="Calibri"/>
          </w:rPr>
          <w:t>https://germ</w:t>
        </w:r>
      </w:hyperlink>
      <w:r w:rsidRPr="003F2C4E">
        <w:rPr>
          <w:rFonts w:ascii="Calibri" w:hAnsi="Calibri" w:cs="Calibri"/>
          <w:color w:val="000000"/>
        </w:rPr>
        <w:t>defence.org. Accessed November 23, 2020</w:t>
      </w:r>
      <w:r w:rsidR="008D6C35" w:rsidRPr="003F2C4E">
        <w:rPr>
          <w:rFonts w:ascii="Calibri" w:hAnsi="Calibri" w:cs="Calibri"/>
          <w:color w:val="000000"/>
        </w:rPr>
        <w:t>.</w:t>
      </w:r>
    </w:p>
    <w:p w14:paraId="45FD3A13" w14:textId="53A4A087" w:rsidR="003F2C4E" w:rsidRPr="003F2C4E" w:rsidRDefault="003F2C4E" w:rsidP="003F2C4E">
      <w:pPr>
        <w:pStyle w:val="ListParagraph"/>
        <w:numPr>
          <w:ilvl w:val="0"/>
          <w:numId w:val="20"/>
        </w:numPr>
        <w:rPr>
          <w:rFonts w:ascii="Calibri" w:hAnsi="Calibri" w:cs="Calibri"/>
          <w:color w:val="000000"/>
        </w:rPr>
      </w:pPr>
      <w:ins w:id="60" w:author="Ben Ainsworth" w:date="2021-01-17T20:27:00Z">
        <w:r w:rsidRPr="003F2C4E">
          <w:rPr>
            <w:rFonts w:ascii="Calibri" w:eastAsia="Times New Roman" w:hAnsi="Calibri" w:cs="Calibri"/>
            <w:color w:val="222222"/>
            <w:shd w:val="clear" w:color="auto" w:fill="FFFFFF"/>
            <w:lang w:val="en-GB" w:eastAsia="en-GB" w:bidi="ar-SA"/>
          </w:rPr>
          <w:t xml:space="preserve">Gold N, Hu XY, </w:t>
        </w:r>
        <w:proofErr w:type="spellStart"/>
        <w:r w:rsidRPr="003F2C4E">
          <w:rPr>
            <w:rFonts w:ascii="Calibri" w:eastAsia="Times New Roman" w:hAnsi="Calibri" w:cs="Calibri"/>
            <w:color w:val="222222"/>
            <w:shd w:val="clear" w:color="auto" w:fill="FFFFFF"/>
            <w:lang w:val="en-GB" w:eastAsia="en-GB" w:bidi="ar-SA"/>
          </w:rPr>
          <w:t>Denford</w:t>
        </w:r>
        <w:proofErr w:type="spellEnd"/>
        <w:r w:rsidRPr="003F2C4E">
          <w:rPr>
            <w:rFonts w:ascii="Calibri" w:eastAsia="Times New Roman" w:hAnsi="Calibri" w:cs="Calibri"/>
            <w:color w:val="222222"/>
            <w:shd w:val="clear" w:color="auto" w:fill="FFFFFF"/>
            <w:lang w:val="en-GB" w:eastAsia="en-GB" w:bidi="ar-SA"/>
          </w:rPr>
          <w:t xml:space="preserve"> S, Xia RY, </w:t>
        </w:r>
        <w:proofErr w:type="spellStart"/>
        <w:r w:rsidRPr="003F2C4E">
          <w:rPr>
            <w:rFonts w:ascii="Calibri" w:eastAsia="Times New Roman" w:hAnsi="Calibri" w:cs="Calibri"/>
            <w:color w:val="222222"/>
            <w:shd w:val="clear" w:color="auto" w:fill="FFFFFF"/>
            <w:lang w:val="en-GB" w:eastAsia="en-GB" w:bidi="ar-SA"/>
          </w:rPr>
          <w:t>Towler</w:t>
        </w:r>
        <w:proofErr w:type="spellEnd"/>
        <w:r w:rsidRPr="003F2C4E">
          <w:rPr>
            <w:rFonts w:ascii="Calibri" w:eastAsia="Times New Roman" w:hAnsi="Calibri" w:cs="Calibri"/>
            <w:color w:val="222222"/>
            <w:shd w:val="clear" w:color="auto" w:fill="FFFFFF"/>
            <w:lang w:val="en-GB" w:eastAsia="en-GB" w:bidi="ar-SA"/>
          </w:rPr>
          <w:t xml:space="preserve"> L, Groot J, Gledhill R, Willcox M, Ainsworth B, Miller S, Moore M</w:t>
        </w:r>
      </w:ins>
      <w:ins w:id="61" w:author="Ben Ainsworth" w:date="2021-01-18T12:45:00Z">
        <w:r w:rsidR="00A15FB4">
          <w:rPr>
            <w:rFonts w:ascii="Calibri" w:eastAsia="Times New Roman" w:hAnsi="Calibri" w:cs="Calibri"/>
            <w:color w:val="222222"/>
            <w:shd w:val="clear" w:color="auto" w:fill="FFFFFF"/>
            <w:lang w:val="en-GB" w:eastAsia="en-GB" w:bidi="ar-SA"/>
          </w:rPr>
          <w:t xml:space="preserve">, Little P, </w:t>
        </w:r>
        <w:proofErr w:type="spellStart"/>
        <w:r w:rsidR="00A15FB4">
          <w:rPr>
            <w:rFonts w:ascii="Calibri" w:eastAsia="Times New Roman" w:hAnsi="Calibri" w:cs="Calibri"/>
            <w:color w:val="222222"/>
            <w:shd w:val="clear" w:color="auto" w:fill="FFFFFF"/>
            <w:lang w:val="en-GB" w:eastAsia="en-GB" w:bidi="ar-SA"/>
          </w:rPr>
          <w:t>Aml</w:t>
        </w:r>
        <w:r w:rsidR="00A15FB4" w:rsidRPr="00A15FB4">
          <w:rPr>
            <w:rFonts w:ascii="Calibri" w:eastAsia="Times New Roman" w:hAnsi="Calibri" w:cs="Calibri"/>
            <w:color w:val="222222"/>
            <w:shd w:val="clear" w:color="auto" w:fill="FFFFFF"/>
            <w:lang w:val="en-GB" w:eastAsia="en-GB" w:bidi="ar-SA"/>
          </w:rPr>
          <w:t>ô</w:t>
        </w:r>
        <w:r w:rsidR="00A15FB4">
          <w:rPr>
            <w:rFonts w:ascii="Calibri" w:eastAsia="Times New Roman" w:hAnsi="Calibri" w:cs="Calibri"/>
            <w:color w:val="222222"/>
            <w:shd w:val="clear" w:color="auto" w:fill="FFFFFF"/>
            <w:lang w:val="en-GB" w:eastAsia="en-GB" w:bidi="ar-SA"/>
          </w:rPr>
          <w:t>t</w:t>
        </w:r>
        <w:proofErr w:type="spellEnd"/>
        <w:r w:rsidR="00A15FB4">
          <w:rPr>
            <w:rFonts w:ascii="Calibri" w:eastAsia="Times New Roman" w:hAnsi="Calibri" w:cs="Calibri"/>
            <w:color w:val="222222"/>
            <w:shd w:val="clear" w:color="auto" w:fill="FFFFFF"/>
            <w:lang w:val="en-GB" w:eastAsia="en-GB" w:bidi="ar-SA"/>
          </w:rPr>
          <w:t xml:space="preserve"> R, </w:t>
        </w:r>
        <w:proofErr w:type="spellStart"/>
        <w:r w:rsidR="00A15FB4">
          <w:rPr>
            <w:rFonts w:ascii="Calibri" w:eastAsia="Times New Roman" w:hAnsi="Calibri" w:cs="Calibri"/>
            <w:color w:val="222222"/>
            <w:shd w:val="clear" w:color="auto" w:fill="FFFFFF"/>
            <w:lang w:val="en-GB" w:eastAsia="en-GB" w:bidi="ar-SA"/>
          </w:rPr>
          <w:t>Chadborn</w:t>
        </w:r>
        <w:proofErr w:type="spellEnd"/>
        <w:r w:rsidR="00A15FB4">
          <w:rPr>
            <w:rFonts w:ascii="Calibri" w:eastAsia="Times New Roman" w:hAnsi="Calibri" w:cs="Calibri"/>
            <w:color w:val="222222"/>
            <w:shd w:val="clear" w:color="auto" w:fill="FFFFFF"/>
            <w:lang w:val="en-GB" w:eastAsia="en-GB" w:bidi="ar-SA"/>
          </w:rPr>
          <w:t xml:space="preserve"> T, Yardley L</w:t>
        </w:r>
      </w:ins>
      <w:ins w:id="62" w:author="Ben Ainsworth" w:date="2021-01-17T20:27:00Z">
        <w:r w:rsidRPr="003F2C4E">
          <w:rPr>
            <w:rFonts w:ascii="Calibri" w:eastAsia="Times New Roman" w:hAnsi="Calibri" w:cs="Calibri"/>
            <w:color w:val="222222"/>
            <w:shd w:val="clear" w:color="auto" w:fill="FFFFFF"/>
            <w:lang w:val="en-GB" w:eastAsia="en-GB" w:bidi="ar-SA"/>
          </w:rPr>
          <w:t xml:space="preserve">. Effectiveness of digital interventions to improve household and community infection prevention and control behaviours and to reduce incidence of respiratory and/or gastro-intestinal infections: A rapid systematic review. </w:t>
        </w:r>
        <w:proofErr w:type="spellStart"/>
        <w:r w:rsidRPr="003F2C4E">
          <w:rPr>
            <w:rFonts w:ascii="Calibri" w:eastAsia="Times New Roman" w:hAnsi="Calibri" w:cs="Calibri"/>
            <w:color w:val="222222"/>
            <w:shd w:val="clear" w:color="auto" w:fill="FFFFFF"/>
            <w:lang w:val="en-GB" w:eastAsia="en-GB" w:bidi="ar-SA"/>
          </w:rPr>
          <w:t>medRxiv</w:t>
        </w:r>
        <w:proofErr w:type="spellEnd"/>
        <w:r w:rsidRPr="003F2C4E">
          <w:rPr>
            <w:rFonts w:ascii="Calibri" w:eastAsia="Times New Roman" w:hAnsi="Calibri" w:cs="Calibri"/>
            <w:color w:val="222222"/>
            <w:shd w:val="clear" w:color="auto" w:fill="FFFFFF"/>
            <w:lang w:val="en-GB" w:eastAsia="en-GB" w:bidi="ar-SA"/>
          </w:rPr>
          <w:t>. 2020 Jan 1.</w:t>
        </w:r>
        <w:r w:rsidRPr="003F2C4E">
          <w:rPr>
            <w:rFonts w:ascii="Calibri" w:hAnsi="Calibri" w:cs="Calibri"/>
            <w:sz w:val="28"/>
            <w:szCs w:val="28"/>
          </w:rPr>
          <w:t xml:space="preserve"> </w:t>
        </w:r>
        <w:r w:rsidRPr="003F2C4E">
          <w:rPr>
            <w:rFonts w:ascii="Calibri" w:eastAsia="Times New Roman" w:hAnsi="Calibri" w:cs="Calibri"/>
            <w:color w:val="222222"/>
            <w:shd w:val="clear" w:color="auto" w:fill="FFFFFF"/>
            <w:lang w:val="en-GB" w:eastAsia="en-GB" w:bidi="ar-SA"/>
          </w:rPr>
          <w:t>https://doi.org/10.1101/2020.09.07.20164947</w:t>
        </w:r>
      </w:ins>
    </w:p>
    <w:p w14:paraId="5412495C" w14:textId="3351036D" w:rsidR="000519E0" w:rsidRDefault="000519E0" w:rsidP="003F2C4E">
      <w:pPr>
        <w:pStyle w:val="ListParagraph"/>
        <w:numPr>
          <w:ilvl w:val="0"/>
          <w:numId w:val="20"/>
        </w:numPr>
      </w:pPr>
      <w:r w:rsidRPr="003F2C4E">
        <w:rPr>
          <w:rFonts w:ascii="Calibri" w:hAnsi="Calibri" w:cs="Calibri"/>
          <w:color w:val="212121"/>
          <w:sz w:val="24"/>
          <w:szCs w:val="24"/>
          <w:shd w:val="clear" w:color="auto" w:fill="FFFFFF"/>
        </w:rPr>
        <w:t xml:space="preserve">Yardley L, Miller S, </w:t>
      </w:r>
      <w:proofErr w:type="spellStart"/>
      <w:r w:rsidRPr="003F2C4E">
        <w:rPr>
          <w:rFonts w:ascii="Calibri" w:hAnsi="Calibri" w:cs="Calibri"/>
          <w:color w:val="212121"/>
          <w:sz w:val="24"/>
          <w:szCs w:val="24"/>
          <w:shd w:val="clear" w:color="auto" w:fill="FFFFFF"/>
        </w:rPr>
        <w:t>Schlotz</w:t>
      </w:r>
      <w:proofErr w:type="spellEnd"/>
      <w:r w:rsidRPr="003F2C4E">
        <w:rPr>
          <w:rFonts w:ascii="Calibri" w:hAnsi="Calibri" w:cs="Calibri"/>
          <w:color w:val="212121"/>
          <w:sz w:val="24"/>
          <w:szCs w:val="24"/>
          <w:shd w:val="clear" w:color="auto" w:fill="FFFFFF"/>
        </w:rPr>
        <w:t xml:space="preserve"> W, Little P. Evaluation </w:t>
      </w:r>
      <w:r w:rsidRPr="003F2C4E">
        <w:rPr>
          <w:rFonts w:ascii="Calibri" w:hAnsi="Calibri" w:cs="Calibri"/>
          <w:color w:val="212121"/>
          <w:shd w:val="clear" w:color="auto" w:fill="FFFFFF"/>
        </w:rPr>
        <w:t>of a Web-based intervention to promote hand hygiene: exploratory randomized</w:t>
      </w:r>
      <w:r w:rsidRPr="000519E0">
        <w:rPr>
          <w:rFonts w:ascii="Segoe UI" w:hAnsi="Segoe UI" w:cs="Segoe UI"/>
          <w:color w:val="212121"/>
          <w:shd w:val="clear" w:color="auto" w:fill="FFFFFF"/>
        </w:rPr>
        <w:t xml:space="preserve"> controlled trial. </w:t>
      </w:r>
      <w:r w:rsidRPr="00772E9E">
        <w:rPr>
          <w:rFonts w:ascii="Segoe UI" w:hAnsi="Segoe UI" w:cs="Segoe UI"/>
          <w:i/>
          <w:iCs/>
          <w:color w:val="212121"/>
          <w:shd w:val="clear" w:color="auto" w:fill="FFFFFF"/>
        </w:rPr>
        <w:t>J Med Internet Res.</w:t>
      </w:r>
      <w:r w:rsidRPr="000519E0">
        <w:rPr>
          <w:rFonts w:ascii="Segoe UI" w:hAnsi="Segoe UI" w:cs="Segoe UI"/>
          <w:color w:val="212121"/>
          <w:shd w:val="clear" w:color="auto" w:fill="FFFFFF"/>
        </w:rPr>
        <w:t xml:space="preserve"> 2011;13(4</w:t>
      </w:r>
      <w:proofErr w:type="gramStart"/>
      <w:r w:rsidRPr="000519E0">
        <w:rPr>
          <w:rFonts w:ascii="Segoe UI" w:hAnsi="Segoe UI" w:cs="Segoe UI"/>
          <w:color w:val="212121"/>
          <w:shd w:val="clear" w:color="auto" w:fill="FFFFFF"/>
        </w:rPr>
        <w:t>):e</w:t>
      </w:r>
      <w:proofErr w:type="gramEnd"/>
      <w:r w:rsidRPr="000519E0">
        <w:rPr>
          <w:rFonts w:ascii="Segoe UI" w:hAnsi="Segoe UI" w:cs="Segoe UI"/>
          <w:color w:val="212121"/>
          <w:shd w:val="clear" w:color="auto" w:fill="FFFFFF"/>
        </w:rPr>
        <w:t>107. PMID: 22155673</w:t>
      </w:r>
      <w:r>
        <w:rPr>
          <w:rFonts w:ascii="Segoe UI" w:hAnsi="Segoe UI" w:cs="Segoe UI"/>
          <w:color w:val="212121"/>
          <w:shd w:val="clear" w:color="auto" w:fill="FFFFFF"/>
        </w:rPr>
        <w:t>.</w:t>
      </w:r>
    </w:p>
    <w:p w14:paraId="5C952DF4" w14:textId="10F1B8E1" w:rsidR="000519E0" w:rsidRDefault="000519E0" w:rsidP="000519E0">
      <w:pPr>
        <w:pStyle w:val="ListParagraph"/>
        <w:numPr>
          <w:ilvl w:val="0"/>
          <w:numId w:val="20"/>
        </w:numPr>
      </w:pPr>
      <w:r w:rsidRPr="000519E0">
        <w:rPr>
          <w:rFonts w:ascii="Segoe UI" w:hAnsi="Segoe UI" w:cs="Segoe UI"/>
          <w:color w:val="212121"/>
          <w:shd w:val="clear" w:color="auto" w:fill="FFFFFF"/>
        </w:rPr>
        <w:t xml:space="preserve">Little P, Stuart B, Hobbs FD, Moore M, Barnett J, Popoola D, Middleton K, Kelly J, </w:t>
      </w:r>
      <w:proofErr w:type="spellStart"/>
      <w:r w:rsidRPr="000519E0">
        <w:rPr>
          <w:rFonts w:ascii="Segoe UI" w:hAnsi="Segoe UI" w:cs="Segoe UI"/>
          <w:color w:val="212121"/>
          <w:shd w:val="clear" w:color="auto" w:fill="FFFFFF"/>
        </w:rPr>
        <w:t>Mullee</w:t>
      </w:r>
      <w:proofErr w:type="spellEnd"/>
      <w:r w:rsidRPr="000519E0">
        <w:rPr>
          <w:rFonts w:ascii="Segoe UI" w:hAnsi="Segoe UI" w:cs="Segoe UI"/>
          <w:color w:val="212121"/>
          <w:shd w:val="clear" w:color="auto" w:fill="FFFFFF"/>
        </w:rPr>
        <w:t xml:space="preserve"> M, Raftery J, Yao G, Carman W, Fleming D, Stokes-Lampard H, Williamson I, Joseph J, Miller S, Yardley L. An internet-delivered handwashing intervention to </w:t>
      </w:r>
      <w:r w:rsidRPr="000519E0">
        <w:rPr>
          <w:rFonts w:ascii="Segoe UI" w:hAnsi="Segoe UI" w:cs="Segoe UI"/>
          <w:color w:val="212121"/>
          <w:shd w:val="clear" w:color="auto" w:fill="FFFFFF"/>
        </w:rPr>
        <w:lastRenderedPageBreak/>
        <w:t xml:space="preserve">modify influenza-like illness and respiratory infection transmission (PRIMIT): a primary care </w:t>
      </w:r>
      <w:r w:rsidR="00E52C1F">
        <w:rPr>
          <w:rFonts w:ascii="Segoe UI" w:hAnsi="Segoe UI" w:cs="Segoe UI"/>
          <w:color w:val="212121"/>
          <w:shd w:val="clear" w:color="auto" w:fill="FFFFFF"/>
        </w:rPr>
        <w:t>randomize</w:t>
      </w:r>
      <w:r w:rsidRPr="000519E0">
        <w:rPr>
          <w:rFonts w:ascii="Segoe UI" w:hAnsi="Segoe UI" w:cs="Segoe UI"/>
          <w:color w:val="212121"/>
          <w:shd w:val="clear" w:color="auto" w:fill="FFFFFF"/>
        </w:rPr>
        <w:t xml:space="preserve">d trial. </w:t>
      </w:r>
      <w:r w:rsidRPr="00772E9E">
        <w:rPr>
          <w:rFonts w:ascii="Segoe UI" w:hAnsi="Segoe UI" w:cs="Segoe UI"/>
          <w:i/>
          <w:iCs/>
          <w:color w:val="212121"/>
          <w:shd w:val="clear" w:color="auto" w:fill="FFFFFF"/>
        </w:rPr>
        <w:t>Lancet.</w:t>
      </w:r>
      <w:r w:rsidRPr="000519E0">
        <w:rPr>
          <w:rFonts w:ascii="Segoe UI" w:hAnsi="Segoe UI" w:cs="Segoe UI"/>
          <w:color w:val="212121"/>
          <w:shd w:val="clear" w:color="auto" w:fill="FFFFFF"/>
        </w:rPr>
        <w:t xml:space="preserve"> 2015;386(10004):1631-9. PMID: 26256072.</w:t>
      </w:r>
    </w:p>
    <w:p w14:paraId="6210DA2E" w14:textId="77777777" w:rsidR="000519E0" w:rsidRDefault="000519E0" w:rsidP="000519E0">
      <w:pPr>
        <w:pStyle w:val="ListParagraph"/>
        <w:numPr>
          <w:ilvl w:val="0"/>
          <w:numId w:val="20"/>
        </w:numPr>
      </w:pPr>
      <w:r w:rsidRPr="000519E0">
        <w:rPr>
          <w:rFonts w:ascii="Segoe UI" w:hAnsi="Segoe UI" w:cs="Segoe UI"/>
          <w:color w:val="212121"/>
          <w:shd w:val="clear" w:color="auto" w:fill="FFFFFF"/>
        </w:rPr>
        <w:t xml:space="preserve">Yardley L, Miller S, Teasdale E, Little P; </w:t>
      </w:r>
      <w:proofErr w:type="spellStart"/>
      <w:r w:rsidRPr="000519E0">
        <w:rPr>
          <w:rFonts w:ascii="Segoe UI" w:hAnsi="Segoe UI" w:cs="Segoe UI"/>
          <w:color w:val="212121"/>
          <w:shd w:val="clear" w:color="auto" w:fill="FFFFFF"/>
        </w:rPr>
        <w:t>Primit</w:t>
      </w:r>
      <w:proofErr w:type="spellEnd"/>
      <w:r w:rsidRPr="000519E0">
        <w:rPr>
          <w:rFonts w:ascii="Segoe UI" w:hAnsi="Segoe UI" w:cs="Segoe UI"/>
          <w:color w:val="212121"/>
          <w:shd w:val="clear" w:color="auto" w:fill="FFFFFF"/>
        </w:rPr>
        <w:t xml:space="preserve"> Team. Using mixed methods to design a web-based </w:t>
      </w:r>
      <w:proofErr w:type="spellStart"/>
      <w:r w:rsidRPr="000519E0">
        <w:rPr>
          <w:rFonts w:ascii="Segoe UI" w:hAnsi="Segoe UI" w:cs="Segoe UI"/>
          <w:color w:val="212121"/>
          <w:shd w:val="clear" w:color="auto" w:fill="FFFFFF"/>
        </w:rPr>
        <w:t>behavioural</w:t>
      </w:r>
      <w:proofErr w:type="spellEnd"/>
      <w:r w:rsidRPr="000519E0">
        <w:rPr>
          <w:rFonts w:ascii="Segoe UI" w:hAnsi="Segoe UI" w:cs="Segoe UI"/>
          <w:color w:val="212121"/>
          <w:shd w:val="clear" w:color="auto" w:fill="FFFFFF"/>
        </w:rPr>
        <w:t xml:space="preserve"> intervention to reduce transmission of colds and flu. </w:t>
      </w:r>
      <w:r w:rsidRPr="00772E9E">
        <w:rPr>
          <w:rFonts w:ascii="Segoe UI" w:hAnsi="Segoe UI" w:cs="Segoe UI"/>
          <w:i/>
          <w:iCs/>
          <w:color w:val="212121"/>
          <w:shd w:val="clear" w:color="auto" w:fill="FFFFFF"/>
        </w:rPr>
        <w:t>J Health Psychol.</w:t>
      </w:r>
      <w:r w:rsidRPr="000519E0">
        <w:rPr>
          <w:rFonts w:ascii="Segoe UI" w:hAnsi="Segoe UI" w:cs="Segoe UI"/>
          <w:color w:val="212121"/>
          <w:shd w:val="clear" w:color="auto" w:fill="FFFFFF"/>
        </w:rPr>
        <w:t xml:space="preserve"> 2011;16(2):353-64. PMID: 20929941.</w:t>
      </w:r>
    </w:p>
    <w:p w14:paraId="3B8F102C" w14:textId="77777777" w:rsidR="000519E0" w:rsidRDefault="000519E0" w:rsidP="000519E0">
      <w:pPr>
        <w:pStyle w:val="ListParagraph"/>
        <w:numPr>
          <w:ilvl w:val="0"/>
          <w:numId w:val="20"/>
        </w:numPr>
      </w:pPr>
      <w:r w:rsidRPr="000519E0">
        <w:rPr>
          <w:rFonts w:ascii="Segoe UI" w:hAnsi="Segoe UI" w:cs="Segoe UI"/>
          <w:color w:val="212121"/>
          <w:shd w:val="clear" w:color="auto" w:fill="FFFFFF"/>
        </w:rPr>
        <w:t xml:space="preserve">Yardley L, Morrison L, Bradbury K, Muller I. The person-based approach to intervention development: application to digital health-related behavior change interventions. </w:t>
      </w:r>
      <w:r w:rsidRPr="00772E9E">
        <w:rPr>
          <w:rFonts w:ascii="Segoe UI" w:hAnsi="Segoe UI" w:cs="Segoe UI"/>
          <w:i/>
          <w:iCs/>
          <w:color w:val="212121"/>
          <w:shd w:val="clear" w:color="auto" w:fill="FFFFFF"/>
        </w:rPr>
        <w:t>J Med Internet Res.</w:t>
      </w:r>
      <w:r w:rsidRPr="000519E0">
        <w:rPr>
          <w:rFonts w:ascii="Segoe UI" w:hAnsi="Segoe UI" w:cs="Segoe UI"/>
          <w:color w:val="212121"/>
          <w:shd w:val="clear" w:color="auto" w:fill="FFFFFF"/>
        </w:rPr>
        <w:t xml:space="preserve"> 2015;17(1</w:t>
      </w:r>
      <w:proofErr w:type="gramStart"/>
      <w:r w:rsidRPr="000519E0">
        <w:rPr>
          <w:rFonts w:ascii="Segoe UI" w:hAnsi="Segoe UI" w:cs="Segoe UI"/>
          <w:color w:val="212121"/>
          <w:shd w:val="clear" w:color="auto" w:fill="FFFFFF"/>
        </w:rPr>
        <w:t>):e</w:t>
      </w:r>
      <w:proofErr w:type="gramEnd"/>
      <w:r w:rsidRPr="000519E0">
        <w:rPr>
          <w:rFonts w:ascii="Segoe UI" w:hAnsi="Segoe UI" w:cs="Segoe UI"/>
          <w:color w:val="212121"/>
          <w:shd w:val="clear" w:color="auto" w:fill="FFFFFF"/>
        </w:rPr>
        <w:t>30. PMID: 25639757</w:t>
      </w:r>
      <w:r>
        <w:rPr>
          <w:rFonts w:ascii="Segoe UI" w:hAnsi="Segoe UI" w:cs="Segoe UI"/>
          <w:color w:val="212121"/>
          <w:shd w:val="clear" w:color="auto" w:fill="FFFFFF"/>
        </w:rPr>
        <w:t>.</w:t>
      </w:r>
    </w:p>
    <w:p w14:paraId="7A6C2C51" w14:textId="77777777" w:rsidR="000519E0" w:rsidRPr="00134AFB" w:rsidRDefault="000519E0" w:rsidP="000519E0">
      <w:pPr>
        <w:pStyle w:val="ListParagraph"/>
        <w:numPr>
          <w:ilvl w:val="0"/>
          <w:numId w:val="20"/>
        </w:numPr>
      </w:pPr>
      <w:r w:rsidRPr="00134AFB">
        <w:t xml:space="preserve">Ajzen I. The theory of planned behavior. </w:t>
      </w:r>
      <w:r w:rsidRPr="000519E0">
        <w:rPr>
          <w:i/>
          <w:iCs/>
        </w:rPr>
        <w:t>Organizational Behavior and Human Decision Processes</w:t>
      </w:r>
      <w:r w:rsidRPr="00134AFB">
        <w:t xml:space="preserve">. 1991;50(2):179–211. </w:t>
      </w:r>
      <w:r w:rsidRPr="000519E0">
        <w:rPr>
          <w:color w:val="000000"/>
        </w:rPr>
        <w:t>doi:10.1016/0749-5978(91)90020-T</w:t>
      </w:r>
    </w:p>
    <w:p w14:paraId="22ED1271" w14:textId="77777777" w:rsidR="000519E0" w:rsidRDefault="000519E0" w:rsidP="000519E0">
      <w:pPr>
        <w:pStyle w:val="ListParagraph"/>
        <w:numPr>
          <w:ilvl w:val="0"/>
          <w:numId w:val="20"/>
        </w:numPr>
      </w:pPr>
      <w:r w:rsidRPr="000519E0">
        <w:rPr>
          <w:rFonts w:ascii="Segoe UI" w:hAnsi="Segoe UI" w:cs="Segoe UI"/>
          <w:color w:val="212121"/>
          <w:shd w:val="clear" w:color="auto" w:fill="FFFFFF"/>
        </w:rPr>
        <w:t xml:space="preserve">Leventhal H, Phillips LA, Burns E. The Common-Sense Model of Self-Regulation (CSM): a dynamic framework for understanding illness self-management. </w:t>
      </w:r>
      <w:r w:rsidRPr="00772E9E">
        <w:rPr>
          <w:rFonts w:ascii="Segoe UI" w:hAnsi="Segoe UI" w:cs="Segoe UI"/>
          <w:i/>
          <w:iCs/>
          <w:color w:val="212121"/>
          <w:shd w:val="clear" w:color="auto" w:fill="FFFFFF"/>
        </w:rPr>
        <w:t xml:space="preserve">J </w:t>
      </w:r>
      <w:proofErr w:type="spellStart"/>
      <w:r w:rsidRPr="00772E9E">
        <w:rPr>
          <w:rFonts w:ascii="Segoe UI" w:hAnsi="Segoe UI" w:cs="Segoe UI"/>
          <w:i/>
          <w:iCs/>
          <w:color w:val="212121"/>
          <w:shd w:val="clear" w:color="auto" w:fill="FFFFFF"/>
        </w:rPr>
        <w:t>Behav</w:t>
      </w:r>
      <w:proofErr w:type="spellEnd"/>
      <w:r w:rsidRPr="00772E9E">
        <w:rPr>
          <w:rFonts w:ascii="Segoe UI" w:hAnsi="Segoe UI" w:cs="Segoe UI"/>
          <w:i/>
          <w:iCs/>
          <w:color w:val="212121"/>
          <w:shd w:val="clear" w:color="auto" w:fill="FFFFFF"/>
        </w:rPr>
        <w:t xml:space="preserve"> Med.</w:t>
      </w:r>
      <w:r w:rsidRPr="000519E0">
        <w:rPr>
          <w:rFonts w:ascii="Segoe UI" w:hAnsi="Segoe UI" w:cs="Segoe UI"/>
          <w:color w:val="212121"/>
          <w:shd w:val="clear" w:color="auto" w:fill="FFFFFF"/>
        </w:rPr>
        <w:t xml:space="preserve"> 2016;39(6):935-946. PMID: 27515801.</w:t>
      </w:r>
    </w:p>
    <w:p w14:paraId="7BE94BFE" w14:textId="77777777" w:rsidR="000519E0" w:rsidRDefault="000519E0" w:rsidP="000519E0">
      <w:pPr>
        <w:pStyle w:val="ListParagraph"/>
        <w:numPr>
          <w:ilvl w:val="0"/>
          <w:numId w:val="20"/>
        </w:numPr>
      </w:pPr>
      <w:proofErr w:type="spellStart"/>
      <w:r w:rsidRPr="000519E0">
        <w:rPr>
          <w:rFonts w:ascii="Segoe UI" w:hAnsi="Segoe UI" w:cs="Segoe UI"/>
          <w:color w:val="212121"/>
          <w:shd w:val="clear" w:color="auto" w:fill="FFFFFF"/>
        </w:rPr>
        <w:t>Rippetoe</w:t>
      </w:r>
      <w:proofErr w:type="spellEnd"/>
      <w:r w:rsidRPr="000519E0">
        <w:rPr>
          <w:rFonts w:ascii="Segoe UI" w:hAnsi="Segoe UI" w:cs="Segoe UI"/>
          <w:color w:val="212121"/>
          <w:shd w:val="clear" w:color="auto" w:fill="FFFFFF"/>
        </w:rPr>
        <w:t xml:space="preserve"> PA, Rogers RW. Effects of components of protection-motivation theory on adaptive and maladaptive coping with a health threat. </w:t>
      </w:r>
      <w:r w:rsidRPr="00772E9E">
        <w:rPr>
          <w:rFonts w:ascii="Segoe UI" w:hAnsi="Segoe UI" w:cs="Segoe UI"/>
          <w:i/>
          <w:iCs/>
          <w:color w:val="212121"/>
          <w:shd w:val="clear" w:color="auto" w:fill="FFFFFF"/>
        </w:rPr>
        <w:t>J Pers Soc Psychol.</w:t>
      </w:r>
      <w:r w:rsidRPr="000519E0">
        <w:rPr>
          <w:rFonts w:ascii="Segoe UI" w:hAnsi="Segoe UI" w:cs="Segoe UI"/>
          <w:color w:val="212121"/>
          <w:shd w:val="clear" w:color="auto" w:fill="FFFFFF"/>
        </w:rPr>
        <w:t xml:space="preserve"> 1987;52(3):596-604. PMID: 3572727.</w:t>
      </w:r>
    </w:p>
    <w:p w14:paraId="40155266" w14:textId="77777777" w:rsidR="000519E0" w:rsidRDefault="000519E0" w:rsidP="000519E0">
      <w:pPr>
        <w:pStyle w:val="ListParagraph"/>
        <w:numPr>
          <w:ilvl w:val="0"/>
          <w:numId w:val="20"/>
        </w:numPr>
      </w:pPr>
      <w:r w:rsidRPr="000519E0">
        <w:rPr>
          <w:rFonts w:ascii="Segoe UI" w:hAnsi="Segoe UI" w:cs="Segoe UI"/>
          <w:color w:val="212121"/>
          <w:shd w:val="clear" w:color="auto" w:fill="FFFFFF"/>
        </w:rPr>
        <w:t xml:space="preserve">Ainsworth B, Steele M, Stuart B, Joseph J, Miller S, Morrison L, Little P, Yardley L. Using an Analysis of Behavior Change to Inform Effective Digital Intervention Design: How Did the PRIMIT Website Change Hand Hygiene Behavior Across 8993 Users? </w:t>
      </w:r>
      <w:r w:rsidRPr="00772E9E">
        <w:rPr>
          <w:rFonts w:ascii="Segoe UI" w:hAnsi="Segoe UI" w:cs="Segoe UI"/>
          <w:i/>
          <w:iCs/>
          <w:color w:val="212121"/>
          <w:shd w:val="clear" w:color="auto" w:fill="FFFFFF"/>
        </w:rPr>
        <w:t xml:space="preserve">Ann </w:t>
      </w:r>
      <w:proofErr w:type="spellStart"/>
      <w:r w:rsidRPr="00772E9E">
        <w:rPr>
          <w:rFonts w:ascii="Segoe UI" w:hAnsi="Segoe UI" w:cs="Segoe UI"/>
          <w:i/>
          <w:iCs/>
          <w:color w:val="212121"/>
          <w:shd w:val="clear" w:color="auto" w:fill="FFFFFF"/>
        </w:rPr>
        <w:t>Behav</w:t>
      </w:r>
      <w:proofErr w:type="spellEnd"/>
      <w:r w:rsidRPr="00772E9E">
        <w:rPr>
          <w:rFonts w:ascii="Segoe UI" w:hAnsi="Segoe UI" w:cs="Segoe UI"/>
          <w:i/>
          <w:iCs/>
          <w:color w:val="212121"/>
          <w:shd w:val="clear" w:color="auto" w:fill="FFFFFF"/>
        </w:rPr>
        <w:t xml:space="preserve"> Med.</w:t>
      </w:r>
      <w:r w:rsidRPr="000519E0">
        <w:rPr>
          <w:rFonts w:ascii="Segoe UI" w:hAnsi="Segoe UI" w:cs="Segoe UI"/>
          <w:color w:val="212121"/>
          <w:shd w:val="clear" w:color="auto" w:fill="FFFFFF"/>
        </w:rPr>
        <w:t xml:space="preserve"> 2017;51(3):423-431.</w:t>
      </w:r>
      <w:r w:rsidR="008D6C35">
        <w:rPr>
          <w:rFonts w:ascii="Segoe UI" w:hAnsi="Segoe UI" w:cs="Segoe UI"/>
          <w:color w:val="212121"/>
          <w:shd w:val="clear" w:color="auto" w:fill="FFFFFF"/>
        </w:rPr>
        <w:t xml:space="preserve"> PMID</w:t>
      </w:r>
      <w:r w:rsidRPr="000519E0">
        <w:rPr>
          <w:rFonts w:ascii="Segoe UI" w:hAnsi="Segoe UI" w:cs="Segoe UI"/>
          <w:color w:val="212121"/>
          <w:shd w:val="clear" w:color="auto" w:fill="FFFFFF"/>
        </w:rPr>
        <w:t>: 27909944</w:t>
      </w:r>
      <w:r w:rsidR="008D6C35">
        <w:rPr>
          <w:rFonts w:ascii="Segoe UI" w:hAnsi="Segoe UI" w:cs="Segoe UI"/>
          <w:color w:val="212121"/>
          <w:shd w:val="clear" w:color="auto" w:fill="FFFFFF"/>
        </w:rPr>
        <w:t>.</w:t>
      </w:r>
    </w:p>
    <w:p w14:paraId="0D06E81A" w14:textId="77777777" w:rsidR="000519E0" w:rsidRDefault="000519E0" w:rsidP="000519E0">
      <w:pPr>
        <w:pStyle w:val="ListParagraph"/>
        <w:numPr>
          <w:ilvl w:val="0"/>
          <w:numId w:val="20"/>
        </w:numPr>
      </w:pPr>
      <w:r w:rsidRPr="000519E0">
        <w:rPr>
          <w:rFonts w:ascii="Segoe UI" w:hAnsi="Segoe UI" w:cs="Segoe UI"/>
          <w:color w:val="212121"/>
          <w:shd w:val="clear" w:color="auto" w:fill="FFFFFF"/>
        </w:rPr>
        <w:t xml:space="preserve">Little P, Read RC, </w:t>
      </w:r>
      <w:proofErr w:type="spellStart"/>
      <w:r w:rsidRPr="000519E0">
        <w:rPr>
          <w:rFonts w:ascii="Segoe UI" w:hAnsi="Segoe UI" w:cs="Segoe UI"/>
          <w:color w:val="212121"/>
          <w:shd w:val="clear" w:color="auto" w:fill="FFFFFF"/>
        </w:rPr>
        <w:t>Amlôt</w:t>
      </w:r>
      <w:proofErr w:type="spellEnd"/>
      <w:r w:rsidRPr="000519E0">
        <w:rPr>
          <w:rFonts w:ascii="Segoe UI" w:hAnsi="Segoe UI" w:cs="Segoe UI"/>
          <w:color w:val="212121"/>
          <w:shd w:val="clear" w:color="auto" w:fill="FFFFFF"/>
        </w:rPr>
        <w:t xml:space="preserve"> R, </w:t>
      </w:r>
      <w:proofErr w:type="spellStart"/>
      <w:r w:rsidRPr="000519E0">
        <w:rPr>
          <w:rFonts w:ascii="Segoe UI" w:hAnsi="Segoe UI" w:cs="Segoe UI"/>
          <w:color w:val="212121"/>
          <w:shd w:val="clear" w:color="auto" w:fill="FFFFFF"/>
        </w:rPr>
        <w:t>Chadborn</w:t>
      </w:r>
      <w:proofErr w:type="spellEnd"/>
      <w:r w:rsidRPr="000519E0">
        <w:rPr>
          <w:rFonts w:ascii="Segoe UI" w:hAnsi="Segoe UI" w:cs="Segoe UI"/>
          <w:color w:val="212121"/>
          <w:shd w:val="clear" w:color="auto" w:fill="FFFFFF"/>
        </w:rPr>
        <w:t xml:space="preserve"> T, Rice C, Bostock J, Yardley L. Reducing risks from coronavirus transmission in the home-the role of viral load. </w:t>
      </w:r>
      <w:r w:rsidRPr="00772E9E">
        <w:rPr>
          <w:rFonts w:ascii="Segoe UI" w:hAnsi="Segoe UI" w:cs="Segoe UI"/>
          <w:i/>
          <w:iCs/>
          <w:color w:val="212121"/>
          <w:shd w:val="clear" w:color="auto" w:fill="FFFFFF"/>
        </w:rPr>
        <w:t>BMJ.</w:t>
      </w:r>
      <w:r w:rsidRPr="000519E0">
        <w:rPr>
          <w:rFonts w:ascii="Segoe UI" w:hAnsi="Segoe UI" w:cs="Segoe UI"/>
          <w:color w:val="212121"/>
          <w:shd w:val="clear" w:color="auto" w:fill="FFFFFF"/>
        </w:rPr>
        <w:t xml:space="preserve"> 2020;369:m1728. PMID: 32376669.</w:t>
      </w:r>
    </w:p>
    <w:p w14:paraId="5D02E723" w14:textId="77777777" w:rsidR="000519E0" w:rsidRDefault="000519E0" w:rsidP="000519E0">
      <w:pPr>
        <w:pStyle w:val="ListParagraph"/>
        <w:numPr>
          <w:ilvl w:val="0"/>
          <w:numId w:val="20"/>
        </w:numPr>
      </w:pPr>
      <w:r w:rsidRPr="000519E0">
        <w:rPr>
          <w:rFonts w:ascii="Segoe UI" w:hAnsi="Segoe UI" w:cs="Segoe UI"/>
          <w:color w:val="212121"/>
          <w:shd w:val="clear" w:color="auto" w:fill="FFFFFF"/>
        </w:rPr>
        <w:t xml:space="preserve">Jenner EA, Fletcher BC, Watson P, Jones FA, Miller L, Scott GM. Discrepancy between self-reported and observed hand hygiene </w:t>
      </w:r>
      <w:proofErr w:type="spellStart"/>
      <w:r w:rsidRPr="000519E0">
        <w:rPr>
          <w:rFonts w:ascii="Segoe UI" w:hAnsi="Segoe UI" w:cs="Segoe UI"/>
          <w:color w:val="212121"/>
          <w:shd w:val="clear" w:color="auto" w:fill="FFFFFF"/>
        </w:rPr>
        <w:t>behaviour</w:t>
      </w:r>
      <w:proofErr w:type="spellEnd"/>
      <w:r w:rsidRPr="000519E0">
        <w:rPr>
          <w:rFonts w:ascii="Segoe UI" w:hAnsi="Segoe UI" w:cs="Segoe UI"/>
          <w:color w:val="212121"/>
          <w:shd w:val="clear" w:color="auto" w:fill="FFFFFF"/>
        </w:rPr>
        <w:t xml:space="preserve"> in healthcare professionals. </w:t>
      </w:r>
      <w:r w:rsidRPr="00772E9E">
        <w:rPr>
          <w:rFonts w:ascii="Segoe UI" w:hAnsi="Segoe UI" w:cs="Segoe UI"/>
          <w:i/>
          <w:iCs/>
          <w:color w:val="212121"/>
          <w:shd w:val="clear" w:color="auto" w:fill="FFFFFF"/>
        </w:rPr>
        <w:t>J Hosp Infect.</w:t>
      </w:r>
      <w:r w:rsidRPr="000519E0">
        <w:rPr>
          <w:rFonts w:ascii="Segoe UI" w:hAnsi="Segoe UI" w:cs="Segoe UI"/>
          <w:color w:val="212121"/>
          <w:shd w:val="clear" w:color="auto" w:fill="FFFFFF"/>
        </w:rPr>
        <w:t xml:space="preserve"> 2006;63(4):418-22. PMID: 16772101.</w:t>
      </w:r>
    </w:p>
    <w:p w14:paraId="536A24AC" w14:textId="77777777" w:rsidR="00134AFB" w:rsidRDefault="000519E0" w:rsidP="000519E0">
      <w:pPr>
        <w:pStyle w:val="ListParagraph"/>
        <w:numPr>
          <w:ilvl w:val="0"/>
          <w:numId w:val="20"/>
        </w:numPr>
      </w:pPr>
      <w:proofErr w:type="spellStart"/>
      <w:r w:rsidRPr="000519E0">
        <w:rPr>
          <w:lang w:val="nl-NL"/>
        </w:rPr>
        <w:t>Dryhurst</w:t>
      </w:r>
      <w:proofErr w:type="spellEnd"/>
      <w:r w:rsidRPr="000519E0">
        <w:rPr>
          <w:lang w:val="nl-NL"/>
        </w:rPr>
        <w:t xml:space="preserve"> S, Schneider CR, Kerr J, Freeman ALJ, </w:t>
      </w:r>
      <w:proofErr w:type="spellStart"/>
      <w:r w:rsidRPr="000519E0">
        <w:rPr>
          <w:lang w:val="nl-NL"/>
        </w:rPr>
        <w:t>Recchia</w:t>
      </w:r>
      <w:proofErr w:type="spellEnd"/>
      <w:r w:rsidRPr="000519E0">
        <w:rPr>
          <w:lang w:val="nl-NL"/>
        </w:rPr>
        <w:t xml:space="preserve"> G, Bles AM van der, et al. </w:t>
      </w:r>
      <w:r w:rsidRPr="000519E0">
        <w:t xml:space="preserve">Risk perceptions of COVID-19 around the world. </w:t>
      </w:r>
      <w:r w:rsidRPr="00805C5F">
        <w:rPr>
          <w:i/>
          <w:iCs/>
        </w:rPr>
        <w:t>Journal of Risk Research</w:t>
      </w:r>
      <w:r w:rsidRPr="000519E0">
        <w:t xml:space="preserve">. 2020;0(0):1–13. </w:t>
      </w:r>
      <w:hyperlink r:id="rId17" w:history="1">
        <w:r w:rsidRPr="00464282">
          <w:rPr>
            <w:rStyle w:val="Hyperlink"/>
          </w:rPr>
          <w:t>https://doi.org/10.1080/13669877.2020.1758193</w:t>
        </w:r>
      </w:hyperlink>
    </w:p>
    <w:p w14:paraId="2A0DB719" w14:textId="77777777" w:rsidR="000519E0" w:rsidRDefault="000519E0" w:rsidP="000519E0">
      <w:pPr>
        <w:pStyle w:val="ListParagraph"/>
        <w:numPr>
          <w:ilvl w:val="0"/>
          <w:numId w:val="20"/>
        </w:numPr>
      </w:pPr>
      <w:proofErr w:type="spellStart"/>
      <w:r w:rsidRPr="000519E0">
        <w:t>Sniehotta</w:t>
      </w:r>
      <w:proofErr w:type="spellEnd"/>
      <w:r w:rsidRPr="000519E0">
        <w:t xml:space="preserve"> FF, Scholz U, Schwarzer R. Bridging the intention–</w:t>
      </w:r>
      <w:proofErr w:type="spellStart"/>
      <w:r w:rsidRPr="000519E0">
        <w:t>behaviour</w:t>
      </w:r>
      <w:proofErr w:type="spellEnd"/>
      <w:r w:rsidRPr="000519E0">
        <w:t xml:space="preserve"> gap: Planning, self-efficacy, and action control in the adoption and maintenance of physical exercise. </w:t>
      </w:r>
      <w:r w:rsidRPr="00805C5F">
        <w:rPr>
          <w:i/>
          <w:iCs/>
        </w:rPr>
        <w:t>Psychology &amp; Health.</w:t>
      </w:r>
      <w:r w:rsidRPr="000519E0">
        <w:t xml:space="preserve"> 2005</w:t>
      </w:r>
      <w:r w:rsidRPr="00134AFB">
        <w:t xml:space="preserve">;20(2):143–60. </w:t>
      </w:r>
      <w:hyperlink r:id="rId18" w:history="1">
        <w:r w:rsidRPr="00464282">
          <w:rPr>
            <w:rStyle w:val="Hyperlink"/>
          </w:rPr>
          <w:t>https://doi.org/10.1080/08870440512331317670</w:t>
        </w:r>
      </w:hyperlink>
    </w:p>
    <w:p w14:paraId="6B360109" w14:textId="77777777" w:rsidR="000519E0" w:rsidRPr="000519E0" w:rsidRDefault="005F180E" w:rsidP="00772E9E">
      <w:pPr>
        <w:pStyle w:val="ListParagraph"/>
        <w:numPr>
          <w:ilvl w:val="0"/>
          <w:numId w:val="20"/>
        </w:numPr>
      </w:pPr>
      <w:proofErr w:type="spellStart"/>
      <w:r>
        <w:t>Figshare</w:t>
      </w:r>
      <w:proofErr w:type="spellEnd"/>
      <w:r>
        <w:t xml:space="preserve">. </w:t>
      </w:r>
      <w:hyperlink r:id="rId19" w:history="1">
        <w:r w:rsidR="000519E0" w:rsidRPr="00134AFB">
          <w:rPr>
            <w:rStyle w:val="Hyperlink"/>
          </w:rPr>
          <w:t>https://figshare.com/s/72e9fbfd1f7bbf090220</w:t>
        </w:r>
      </w:hyperlink>
      <w:r w:rsidR="000519E0" w:rsidRPr="00134AFB">
        <w:t>.</w:t>
      </w:r>
    </w:p>
    <w:p w14:paraId="11D2B700" w14:textId="77777777" w:rsidR="008851DA" w:rsidRDefault="008851DA" w:rsidP="008851DA"/>
    <w:p w14:paraId="5BC330DF" w14:textId="77777777" w:rsidR="008851DA" w:rsidRDefault="008851DA" w:rsidP="008851DA">
      <w:pPr>
        <w:rPr>
          <w:b/>
          <w:bCs/>
        </w:rPr>
      </w:pPr>
      <w:r>
        <w:rPr>
          <w:b/>
          <w:bCs/>
        </w:rPr>
        <w:t>Abbreviations</w:t>
      </w:r>
    </w:p>
    <w:p w14:paraId="6A36CBDA" w14:textId="77777777" w:rsidR="008851DA" w:rsidRDefault="008851DA" w:rsidP="008851DA">
      <w:pPr>
        <w:rPr>
          <w:b/>
          <w:bCs/>
        </w:rPr>
      </w:pPr>
    </w:p>
    <w:p w14:paraId="5337592A" w14:textId="77777777" w:rsidR="008851DA" w:rsidRPr="008851DA" w:rsidRDefault="008851DA" w:rsidP="008851DA">
      <w:pPr>
        <w:spacing w:line="360" w:lineRule="auto"/>
      </w:pPr>
      <w:r w:rsidRPr="008851DA">
        <w:t xml:space="preserve">CI: </w:t>
      </w:r>
      <w:r w:rsidRPr="008851DA">
        <w:tab/>
        <w:t>Confidence Interval</w:t>
      </w:r>
    </w:p>
    <w:p w14:paraId="0D647A7A" w14:textId="77777777" w:rsidR="008851DA" w:rsidRPr="008851DA" w:rsidRDefault="008851DA" w:rsidP="008851DA">
      <w:pPr>
        <w:spacing w:line="360" w:lineRule="auto"/>
      </w:pPr>
      <w:r w:rsidRPr="008851DA">
        <w:t xml:space="preserve">CR: </w:t>
      </w:r>
      <w:r w:rsidRPr="008851DA">
        <w:tab/>
        <w:t>Co-author Cathy Rice</w:t>
      </w:r>
    </w:p>
    <w:p w14:paraId="62BB421B" w14:textId="77777777" w:rsidR="008851DA" w:rsidRPr="008851DA" w:rsidRDefault="008851DA" w:rsidP="008851DA">
      <w:pPr>
        <w:spacing w:line="360" w:lineRule="auto"/>
      </w:pPr>
      <w:r w:rsidRPr="008851DA">
        <w:lastRenderedPageBreak/>
        <w:t xml:space="preserve">JB: </w:t>
      </w:r>
      <w:r w:rsidRPr="008851DA">
        <w:tab/>
        <w:t>Co-author Jennifer Bostock</w:t>
      </w:r>
    </w:p>
    <w:p w14:paraId="44E3F0F5" w14:textId="77777777" w:rsidR="008851DA" w:rsidRPr="008851DA" w:rsidRDefault="008851DA" w:rsidP="008851DA">
      <w:pPr>
        <w:spacing w:line="360" w:lineRule="auto"/>
      </w:pPr>
      <w:r w:rsidRPr="008851DA">
        <w:t xml:space="preserve">M: </w:t>
      </w:r>
      <w:r w:rsidRPr="008851DA">
        <w:tab/>
        <w:t>Mean</w:t>
      </w:r>
    </w:p>
    <w:p w14:paraId="779FB719" w14:textId="77777777" w:rsidR="008851DA" w:rsidRPr="008851DA" w:rsidRDefault="008851DA" w:rsidP="008851DA">
      <w:pPr>
        <w:spacing w:line="360" w:lineRule="auto"/>
      </w:pPr>
      <w:r w:rsidRPr="008851DA">
        <w:t>RTI:</w:t>
      </w:r>
      <w:r w:rsidRPr="008851DA">
        <w:tab/>
        <w:t>Respiratory tract infection</w:t>
      </w:r>
    </w:p>
    <w:p w14:paraId="454040F4" w14:textId="77777777" w:rsidR="008851DA" w:rsidRPr="008851DA" w:rsidRDefault="008851DA" w:rsidP="008851DA">
      <w:pPr>
        <w:spacing w:line="360" w:lineRule="auto"/>
      </w:pPr>
      <w:r w:rsidRPr="008851DA">
        <w:t xml:space="preserve">SD: </w:t>
      </w:r>
      <w:r w:rsidRPr="008851DA">
        <w:tab/>
        <w:t>Standard Deviation</w:t>
      </w:r>
    </w:p>
    <w:p w14:paraId="4D08A8AE" w14:textId="77777777" w:rsidR="008851DA" w:rsidRPr="008851DA" w:rsidRDefault="008851DA" w:rsidP="008851DA">
      <w:pPr>
        <w:spacing w:line="360" w:lineRule="auto"/>
      </w:pPr>
      <w:r w:rsidRPr="008851DA">
        <w:t>UK:</w:t>
      </w:r>
      <w:r w:rsidRPr="008851DA">
        <w:tab/>
        <w:t>United Kingdom</w:t>
      </w:r>
    </w:p>
    <w:p w14:paraId="603C0575" w14:textId="77777777" w:rsidR="008851DA" w:rsidRDefault="008851DA" w:rsidP="008851DA"/>
    <w:p w14:paraId="79AA4912" w14:textId="77777777" w:rsidR="008851DA" w:rsidRPr="008851DA" w:rsidRDefault="008851DA" w:rsidP="008851DA"/>
    <w:sectPr w:rsidR="008851DA" w:rsidRPr="008851DA" w:rsidSect="002C3DD8">
      <w:pgSz w:w="11900" w:h="16840"/>
      <w:pgMar w:top="1440" w:right="1529"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C03962" w14:textId="77777777" w:rsidR="007101F1" w:rsidRDefault="007101F1" w:rsidP="002C3DD8">
      <w:r>
        <w:separator/>
      </w:r>
    </w:p>
  </w:endnote>
  <w:endnote w:type="continuationSeparator" w:id="0">
    <w:p w14:paraId="65B37D8E" w14:textId="77777777" w:rsidR="007101F1" w:rsidRDefault="007101F1" w:rsidP="002C3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710479124"/>
      <w:docPartObj>
        <w:docPartGallery w:val="Page Numbers (Bottom of Page)"/>
        <w:docPartUnique/>
      </w:docPartObj>
    </w:sdtPr>
    <w:sdtEndPr>
      <w:rPr>
        <w:rStyle w:val="PageNumber"/>
      </w:rPr>
    </w:sdtEndPr>
    <w:sdtContent>
      <w:p w14:paraId="76B4A520" w14:textId="77777777" w:rsidR="00D87E2A" w:rsidRDefault="00D87E2A" w:rsidP="003F77E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B2FA8FA" w14:textId="77777777" w:rsidR="00D87E2A" w:rsidRDefault="00D87E2A" w:rsidP="002C3DD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804043537"/>
      <w:docPartObj>
        <w:docPartGallery w:val="Page Numbers (Bottom of Page)"/>
        <w:docPartUnique/>
      </w:docPartObj>
    </w:sdtPr>
    <w:sdtEndPr>
      <w:rPr>
        <w:rStyle w:val="PageNumber"/>
      </w:rPr>
    </w:sdtEndPr>
    <w:sdtContent>
      <w:p w14:paraId="3C06760B" w14:textId="77777777" w:rsidR="00D87E2A" w:rsidRDefault="00D87E2A" w:rsidP="003F77E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14</w:t>
        </w:r>
        <w:r>
          <w:rPr>
            <w:rStyle w:val="PageNumber"/>
          </w:rPr>
          <w:fldChar w:fldCharType="end"/>
        </w:r>
      </w:p>
    </w:sdtContent>
  </w:sdt>
  <w:p w14:paraId="5EEB59CA" w14:textId="77777777" w:rsidR="00D87E2A" w:rsidRDefault="00D87E2A" w:rsidP="002C3DD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B14F82" w14:textId="77777777" w:rsidR="007101F1" w:rsidRDefault="007101F1" w:rsidP="002C3DD8">
      <w:r>
        <w:separator/>
      </w:r>
    </w:p>
  </w:footnote>
  <w:footnote w:type="continuationSeparator" w:id="0">
    <w:p w14:paraId="5704BC34" w14:textId="77777777" w:rsidR="007101F1" w:rsidRDefault="007101F1" w:rsidP="002C3D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B7E1CE" w14:textId="4DAB360E" w:rsidR="00D87E2A" w:rsidRDefault="00D87E2A">
    <w:pPr>
      <w:pStyle w:val="Header"/>
    </w:pPr>
    <w:r>
      <w:fldChar w:fldCharType="begin"/>
    </w:r>
    <w:r>
      <w:instrText xml:space="preserve"> INCLUDEPICTURE "https://lh3.googleusercontent.com/proxy/u_afvc4vzKak04m9TnKI37LnzU_4Thc3uAAojFB_vR9hV_uh3T3-1Iai52lgM7-rJLYPHp9fu5KMPAvIJdGB9evuGtFEkdRatN3wNY6XIXMRzn5NU8rCWDW_ak-2lwoPxWBM24KJ" \* MERGEFORMATINET </w:instrTex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F49DE"/>
    <w:multiLevelType w:val="hybridMultilevel"/>
    <w:tmpl w:val="9D6A9A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7FF40C3"/>
    <w:multiLevelType w:val="hybridMultilevel"/>
    <w:tmpl w:val="E6CEF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9D683E"/>
    <w:multiLevelType w:val="hybridMultilevel"/>
    <w:tmpl w:val="BC626C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B733214"/>
    <w:multiLevelType w:val="hybridMultilevel"/>
    <w:tmpl w:val="2E7490B6"/>
    <w:lvl w:ilvl="0" w:tplc="02D60A58">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1336610"/>
    <w:multiLevelType w:val="hybridMultilevel"/>
    <w:tmpl w:val="8BAEF386"/>
    <w:lvl w:ilvl="0" w:tplc="1218621E">
      <w:start w:val="1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67A5F8D"/>
    <w:multiLevelType w:val="hybridMultilevel"/>
    <w:tmpl w:val="FEA467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644030D"/>
    <w:multiLevelType w:val="hybridMultilevel"/>
    <w:tmpl w:val="59BAB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1E45AC7"/>
    <w:multiLevelType w:val="multilevel"/>
    <w:tmpl w:val="C0507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3006064"/>
    <w:multiLevelType w:val="hybridMultilevel"/>
    <w:tmpl w:val="229632B4"/>
    <w:lvl w:ilvl="0" w:tplc="CC0A1948">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39718E3"/>
    <w:multiLevelType w:val="hybridMultilevel"/>
    <w:tmpl w:val="2E8E79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4DF40C4"/>
    <w:multiLevelType w:val="hybridMultilevel"/>
    <w:tmpl w:val="181404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7FD3C6C"/>
    <w:multiLevelType w:val="hybridMultilevel"/>
    <w:tmpl w:val="CC4E86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84106DA"/>
    <w:multiLevelType w:val="hybridMultilevel"/>
    <w:tmpl w:val="DB0C09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4014124"/>
    <w:multiLevelType w:val="hybridMultilevel"/>
    <w:tmpl w:val="87B22E96"/>
    <w:lvl w:ilvl="0" w:tplc="5C5A58C8">
      <w:start w:val="11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484595F"/>
    <w:multiLevelType w:val="hybridMultilevel"/>
    <w:tmpl w:val="B7A6DE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6297B64"/>
    <w:multiLevelType w:val="hybridMultilevel"/>
    <w:tmpl w:val="C156B5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C73492F"/>
    <w:multiLevelType w:val="hybridMultilevel"/>
    <w:tmpl w:val="B99403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3D74CEA"/>
    <w:multiLevelType w:val="hybridMultilevel"/>
    <w:tmpl w:val="D48EF0C4"/>
    <w:lvl w:ilvl="0" w:tplc="5AC242DE">
      <w:start w:val="1"/>
      <w:numFmt w:val="decimal"/>
      <w:lvlText w:val="%1."/>
      <w:lvlJc w:val="left"/>
      <w:pPr>
        <w:ind w:left="720" w:hanging="360"/>
      </w:pPr>
      <w:rPr>
        <w:rFonts w:hint="default"/>
        <w:color w:val="21212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D9B7293"/>
    <w:multiLevelType w:val="hybridMultilevel"/>
    <w:tmpl w:val="24E6F400"/>
    <w:lvl w:ilvl="0" w:tplc="08090001">
      <w:start w:val="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EB37995"/>
    <w:multiLevelType w:val="hybridMultilevel"/>
    <w:tmpl w:val="4306A8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3"/>
  </w:num>
  <w:num w:numId="3">
    <w:abstractNumId w:val="12"/>
  </w:num>
  <w:num w:numId="4">
    <w:abstractNumId w:val="19"/>
  </w:num>
  <w:num w:numId="5">
    <w:abstractNumId w:val="7"/>
  </w:num>
  <w:num w:numId="6">
    <w:abstractNumId w:val="1"/>
  </w:num>
  <w:num w:numId="7">
    <w:abstractNumId w:val="6"/>
  </w:num>
  <w:num w:numId="8">
    <w:abstractNumId w:val="11"/>
  </w:num>
  <w:num w:numId="9">
    <w:abstractNumId w:val="16"/>
  </w:num>
  <w:num w:numId="10">
    <w:abstractNumId w:val="14"/>
  </w:num>
  <w:num w:numId="11">
    <w:abstractNumId w:val="8"/>
  </w:num>
  <w:num w:numId="12">
    <w:abstractNumId w:val="2"/>
  </w:num>
  <w:num w:numId="13">
    <w:abstractNumId w:val="0"/>
  </w:num>
  <w:num w:numId="14">
    <w:abstractNumId w:val="15"/>
  </w:num>
  <w:num w:numId="15">
    <w:abstractNumId w:val="4"/>
  </w:num>
  <w:num w:numId="16">
    <w:abstractNumId w:val="10"/>
  </w:num>
  <w:num w:numId="17">
    <w:abstractNumId w:val="18"/>
  </w:num>
  <w:num w:numId="18">
    <w:abstractNumId w:val="5"/>
  </w:num>
  <w:num w:numId="19">
    <w:abstractNumId w:val="9"/>
  </w:num>
  <w:num w:numId="20">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Ben Ainsworth">
    <w15:presenceInfo w15:providerId="AD" w15:userId="S::ba548@bath.ac.uk::a512c712-2f76-4155-b55b-f042491ff12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755"/>
    <w:rsid w:val="00001668"/>
    <w:rsid w:val="00004181"/>
    <w:rsid w:val="00005B37"/>
    <w:rsid w:val="0000712B"/>
    <w:rsid w:val="00010192"/>
    <w:rsid w:val="00012E5F"/>
    <w:rsid w:val="000146EB"/>
    <w:rsid w:val="00014DCE"/>
    <w:rsid w:val="00025809"/>
    <w:rsid w:val="00030575"/>
    <w:rsid w:val="00030ED5"/>
    <w:rsid w:val="00034F5C"/>
    <w:rsid w:val="00037593"/>
    <w:rsid w:val="0004211A"/>
    <w:rsid w:val="00043C05"/>
    <w:rsid w:val="00050BD5"/>
    <w:rsid w:val="000515A2"/>
    <w:rsid w:val="000519E0"/>
    <w:rsid w:val="000534C2"/>
    <w:rsid w:val="00055E2D"/>
    <w:rsid w:val="0006190C"/>
    <w:rsid w:val="00065554"/>
    <w:rsid w:val="0007450F"/>
    <w:rsid w:val="00074546"/>
    <w:rsid w:val="00076A62"/>
    <w:rsid w:val="000802BA"/>
    <w:rsid w:val="000812DF"/>
    <w:rsid w:val="00082A96"/>
    <w:rsid w:val="00083108"/>
    <w:rsid w:val="000859A6"/>
    <w:rsid w:val="00087D3E"/>
    <w:rsid w:val="0009380E"/>
    <w:rsid w:val="00097EA8"/>
    <w:rsid w:val="000A56F6"/>
    <w:rsid w:val="000A6E14"/>
    <w:rsid w:val="000B0031"/>
    <w:rsid w:val="000B00DB"/>
    <w:rsid w:val="000B22BF"/>
    <w:rsid w:val="000B4A4B"/>
    <w:rsid w:val="000B4D43"/>
    <w:rsid w:val="000D00FA"/>
    <w:rsid w:val="000D1553"/>
    <w:rsid w:val="000D1F03"/>
    <w:rsid w:val="000D4156"/>
    <w:rsid w:val="000D436D"/>
    <w:rsid w:val="000D5F0A"/>
    <w:rsid w:val="000E02D0"/>
    <w:rsid w:val="000E12D7"/>
    <w:rsid w:val="000E339C"/>
    <w:rsid w:val="000E4499"/>
    <w:rsid w:val="000E47FD"/>
    <w:rsid w:val="000F2832"/>
    <w:rsid w:val="000F3AF9"/>
    <w:rsid w:val="000F4252"/>
    <w:rsid w:val="000F6FCE"/>
    <w:rsid w:val="00112C4D"/>
    <w:rsid w:val="001136F7"/>
    <w:rsid w:val="001177BF"/>
    <w:rsid w:val="00130C86"/>
    <w:rsid w:val="00133623"/>
    <w:rsid w:val="00133E16"/>
    <w:rsid w:val="0013484C"/>
    <w:rsid w:val="00134AFB"/>
    <w:rsid w:val="0013513C"/>
    <w:rsid w:val="001539B1"/>
    <w:rsid w:val="00153CBF"/>
    <w:rsid w:val="00156ED8"/>
    <w:rsid w:val="00157003"/>
    <w:rsid w:val="00157AF5"/>
    <w:rsid w:val="00162006"/>
    <w:rsid w:val="00164FCA"/>
    <w:rsid w:val="00165755"/>
    <w:rsid w:val="00167C7E"/>
    <w:rsid w:val="0017218E"/>
    <w:rsid w:val="00172467"/>
    <w:rsid w:val="00180003"/>
    <w:rsid w:val="001840D2"/>
    <w:rsid w:val="0019327C"/>
    <w:rsid w:val="0019467D"/>
    <w:rsid w:val="00194C8B"/>
    <w:rsid w:val="00197F38"/>
    <w:rsid w:val="001B006E"/>
    <w:rsid w:val="001B15CC"/>
    <w:rsid w:val="001B3467"/>
    <w:rsid w:val="001B4131"/>
    <w:rsid w:val="001B6C2C"/>
    <w:rsid w:val="001B71FD"/>
    <w:rsid w:val="001C634C"/>
    <w:rsid w:val="001C638F"/>
    <w:rsid w:val="001C75FE"/>
    <w:rsid w:val="001D3FF0"/>
    <w:rsid w:val="001E2A29"/>
    <w:rsid w:val="001E3231"/>
    <w:rsid w:val="001E5980"/>
    <w:rsid w:val="001E62E4"/>
    <w:rsid w:val="001F0119"/>
    <w:rsid w:val="001F10C6"/>
    <w:rsid w:val="001F579D"/>
    <w:rsid w:val="00201C6C"/>
    <w:rsid w:val="00210828"/>
    <w:rsid w:val="002140DA"/>
    <w:rsid w:val="00215405"/>
    <w:rsid w:val="00225A56"/>
    <w:rsid w:val="002265CB"/>
    <w:rsid w:val="002347EA"/>
    <w:rsid w:val="00240000"/>
    <w:rsid w:val="00246DE7"/>
    <w:rsid w:val="0024700F"/>
    <w:rsid w:val="00254B95"/>
    <w:rsid w:val="002603DA"/>
    <w:rsid w:val="00262304"/>
    <w:rsid w:val="00266209"/>
    <w:rsid w:val="00270015"/>
    <w:rsid w:val="00270277"/>
    <w:rsid w:val="00271042"/>
    <w:rsid w:val="002714E3"/>
    <w:rsid w:val="002762C6"/>
    <w:rsid w:val="002813B8"/>
    <w:rsid w:val="00283C13"/>
    <w:rsid w:val="00290FB4"/>
    <w:rsid w:val="0029329B"/>
    <w:rsid w:val="00296172"/>
    <w:rsid w:val="002A0AD2"/>
    <w:rsid w:val="002A2056"/>
    <w:rsid w:val="002A388C"/>
    <w:rsid w:val="002A3D2E"/>
    <w:rsid w:val="002B2603"/>
    <w:rsid w:val="002B4F4E"/>
    <w:rsid w:val="002B5C69"/>
    <w:rsid w:val="002B5E72"/>
    <w:rsid w:val="002B62C5"/>
    <w:rsid w:val="002B78D8"/>
    <w:rsid w:val="002B79BA"/>
    <w:rsid w:val="002C050F"/>
    <w:rsid w:val="002C14FC"/>
    <w:rsid w:val="002C3423"/>
    <w:rsid w:val="002C38FB"/>
    <w:rsid w:val="002C3A31"/>
    <w:rsid w:val="002C3A3B"/>
    <w:rsid w:val="002C3DD8"/>
    <w:rsid w:val="002C4410"/>
    <w:rsid w:val="002C5E29"/>
    <w:rsid w:val="002C6B96"/>
    <w:rsid w:val="002D1E3A"/>
    <w:rsid w:val="002D7014"/>
    <w:rsid w:val="002E1390"/>
    <w:rsid w:val="002E33BA"/>
    <w:rsid w:val="002E4289"/>
    <w:rsid w:val="002F14B5"/>
    <w:rsid w:val="002F44A8"/>
    <w:rsid w:val="00301DDF"/>
    <w:rsid w:val="003021BB"/>
    <w:rsid w:val="00307EF2"/>
    <w:rsid w:val="00316648"/>
    <w:rsid w:val="00316DBA"/>
    <w:rsid w:val="003221F1"/>
    <w:rsid w:val="00326E23"/>
    <w:rsid w:val="00331E9D"/>
    <w:rsid w:val="003402C6"/>
    <w:rsid w:val="00342B40"/>
    <w:rsid w:val="00342B88"/>
    <w:rsid w:val="003467B5"/>
    <w:rsid w:val="003505A4"/>
    <w:rsid w:val="003520DC"/>
    <w:rsid w:val="00353CA7"/>
    <w:rsid w:val="00356417"/>
    <w:rsid w:val="00364F3C"/>
    <w:rsid w:val="0036654A"/>
    <w:rsid w:val="00367292"/>
    <w:rsid w:val="00371D6C"/>
    <w:rsid w:val="003740E0"/>
    <w:rsid w:val="0038233F"/>
    <w:rsid w:val="00385305"/>
    <w:rsid w:val="00385BEF"/>
    <w:rsid w:val="00392286"/>
    <w:rsid w:val="003A2FB3"/>
    <w:rsid w:val="003A35C3"/>
    <w:rsid w:val="003A3D74"/>
    <w:rsid w:val="003A4427"/>
    <w:rsid w:val="003A5024"/>
    <w:rsid w:val="003A6A1F"/>
    <w:rsid w:val="003A6B5A"/>
    <w:rsid w:val="003B1018"/>
    <w:rsid w:val="003B5680"/>
    <w:rsid w:val="003C25FA"/>
    <w:rsid w:val="003C39F7"/>
    <w:rsid w:val="003C6C34"/>
    <w:rsid w:val="003C7F09"/>
    <w:rsid w:val="003D3594"/>
    <w:rsid w:val="003E2E65"/>
    <w:rsid w:val="003E3C56"/>
    <w:rsid w:val="003E54D1"/>
    <w:rsid w:val="003E6742"/>
    <w:rsid w:val="003E7086"/>
    <w:rsid w:val="003F02BC"/>
    <w:rsid w:val="003F0435"/>
    <w:rsid w:val="003F0B32"/>
    <w:rsid w:val="003F15BB"/>
    <w:rsid w:val="003F20D6"/>
    <w:rsid w:val="003F2413"/>
    <w:rsid w:val="003F2C4E"/>
    <w:rsid w:val="003F77E0"/>
    <w:rsid w:val="003F77F3"/>
    <w:rsid w:val="00404B06"/>
    <w:rsid w:val="00404E65"/>
    <w:rsid w:val="004115BA"/>
    <w:rsid w:val="00415950"/>
    <w:rsid w:val="004222EB"/>
    <w:rsid w:val="00427701"/>
    <w:rsid w:val="004278F1"/>
    <w:rsid w:val="00430F92"/>
    <w:rsid w:val="004327E4"/>
    <w:rsid w:val="00433B12"/>
    <w:rsid w:val="004401BD"/>
    <w:rsid w:val="00442E24"/>
    <w:rsid w:val="00443A44"/>
    <w:rsid w:val="00444B6B"/>
    <w:rsid w:val="0044706D"/>
    <w:rsid w:val="00450437"/>
    <w:rsid w:val="00450974"/>
    <w:rsid w:val="0045099B"/>
    <w:rsid w:val="00452C4C"/>
    <w:rsid w:val="00452D8B"/>
    <w:rsid w:val="00452E1A"/>
    <w:rsid w:val="004530DF"/>
    <w:rsid w:val="00454473"/>
    <w:rsid w:val="00454A57"/>
    <w:rsid w:val="00455C28"/>
    <w:rsid w:val="00456C07"/>
    <w:rsid w:val="00456FC9"/>
    <w:rsid w:val="00464082"/>
    <w:rsid w:val="00466F91"/>
    <w:rsid w:val="00473784"/>
    <w:rsid w:val="00475861"/>
    <w:rsid w:val="00476C04"/>
    <w:rsid w:val="00483EF5"/>
    <w:rsid w:val="0048642D"/>
    <w:rsid w:val="00486C52"/>
    <w:rsid w:val="0049081A"/>
    <w:rsid w:val="00491CD4"/>
    <w:rsid w:val="00492B93"/>
    <w:rsid w:val="0049472A"/>
    <w:rsid w:val="004979A6"/>
    <w:rsid w:val="004A113D"/>
    <w:rsid w:val="004A1AA7"/>
    <w:rsid w:val="004A6B1D"/>
    <w:rsid w:val="004A713B"/>
    <w:rsid w:val="004B1FA3"/>
    <w:rsid w:val="004B35F4"/>
    <w:rsid w:val="004C532C"/>
    <w:rsid w:val="004C5349"/>
    <w:rsid w:val="004C556B"/>
    <w:rsid w:val="004C5840"/>
    <w:rsid w:val="004D68CB"/>
    <w:rsid w:val="004E5625"/>
    <w:rsid w:val="004E6F9A"/>
    <w:rsid w:val="004F4507"/>
    <w:rsid w:val="004F61F7"/>
    <w:rsid w:val="005078FF"/>
    <w:rsid w:val="0051180C"/>
    <w:rsid w:val="00511D36"/>
    <w:rsid w:val="005121F6"/>
    <w:rsid w:val="00513F0D"/>
    <w:rsid w:val="00515364"/>
    <w:rsid w:val="00521504"/>
    <w:rsid w:val="00521F50"/>
    <w:rsid w:val="00525235"/>
    <w:rsid w:val="00526D6D"/>
    <w:rsid w:val="0053110A"/>
    <w:rsid w:val="0053240F"/>
    <w:rsid w:val="00534EE3"/>
    <w:rsid w:val="005454AE"/>
    <w:rsid w:val="00551091"/>
    <w:rsid w:val="0055470D"/>
    <w:rsid w:val="00554AC9"/>
    <w:rsid w:val="00555389"/>
    <w:rsid w:val="005628B0"/>
    <w:rsid w:val="0056737D"/>
    <w:rsid w:val="005712EB"/>
    <w:rsid w:val="00584690"/>
    <w:rsid w:val="005847B5"/>
    <w:rsid w:val="00585F30"/>
    <w:rsid w:val="00586D88"/>
    <w:rsid w:val="00590A68"/>
    <w:rsid w:val="00592A28"/>
    <w:rsid w:val="005A5B79"/>
    <w:rsid w:val="005A5BA2"/>
    <w:rsid w:val="005C270C"/>
    <w:rsid w:val="005D1ECB"/>
    <w:rsid w:val="005D5326"/>
    <w:rsid w:val="005D5D82"/>
    <w:rsid w:val="005E27EA"/>
    <w:rsid w:val="005E4BD1"/>
    <w:rsid w:val="005E50FC"/>
    <w:rsid w:val="005E7FBC"/>
    <w:rsid w:val="005F000F"/>
    <w:rsid w:val="005F180E"/>
    <w:rsid w:val="005F5A76"/>
    <w:rsid w:val="005F7FC6"/>
    <w:rsid w:val="006012C4"/>
    <w:rsid w:val="0060161F"/>
    <w:rsid w:val="006016C3"/>
    <w:rsid w:val="00602EB9"/>
    <w:rsid w:val="00604FC9"/>
    <w:rsid w:val="00611F30"/>
    <w:rsid w:val="006124D4"/>
    <w:rsid w:val="00621672"/>
    <w:rsid w:val="00621A7D"/>
    <w:rsid w:val="00633CC0"/>
    <w:rsid w:val="006346D3"/>
    <w:rsid w:val="00637FB8"/>
    <w:rsid w:val="006411FD"/>
    <w:rsid w:val="006418BE"/>
    <w:rsid w:val="00644525"/>
    <w:rsid w:val="006578E3"/>
    <w:rsid w:val="006611F0"/>
    <w:rsid w:val="006645ED"/>
    <w:rsid w:val="006760C9"/>
    <w:rsid w:val="006768CD"/>
    <w:rsid w:val="00681C8B"/>
    <w:rsid w:val="00682A16"/>
    <w:rsid w:val="00684005"/>
    <w:rsid w:val="0068489E"/>
    <w:rsid w:val="006902CE"/>
    <w:rsid w:val="006975C0"/>
    <w:rsid w:val="006A03FB"/>
    <w:rsid w:val="006A0AC8"/>
    <w:rsid w:val="006A4AA9"/>
    <w:rsid w:val="006A4C8A"/>
    <w:rsid w:val="006A60E8"/>
    <w:rsid w:val="006A6695"/>
    <w:rsid w:val="006A6960"/>
    <w:rsid w:val="006B3B54"/>
    <w:rsid w:val="006B6588"/>
    <w:rsid w:val="006B7CC2"/>
    <w:rsid w:val="006C1FBD"/>
    <w:rsid w:val="006C2B07"/>
    <w:rsid w:val="006D06E0"/>
    <w:rsid w:val="006D0E1C"/>
    <w:rsid w:val="006D2A5C"/>
    <w:rsid w:val="006D3510"/>
    <w:rsid w:val="006D5203"/>
    <w:rsid w:val="006E5069"/>
    <w:rsid w:val="006E77EE"/>
    <w:rsid w:val="006E789B"/>
    <w:rsid w:val="006F1353"/>
    <w:rsid w:val="006F13F2"/>
    <w:rsid w:val="006F77DD"/>
    <w:rsid w:val="007025BC"/>
    <w:rsid w:val="007035BA"/>
    <w:rsid w:val="00705976"/>
    <w:rsid w:val="007073D5"/>
    <w:rsid w:val="00707C4E"/>
    <w:rsid w:val="007101F1"/>
    <w:rsid w:val="007135B9"/>
    <w:rsid w:val="007146B6"/>
    <w:rsid w:val="00715DC5"/>
    <w:rsid w:val="00721325"/>
    <w:rsid w:val="007326F2"/>
    <w:rsid w:val="0074038A"/>
    <w:rsid w:val="00741256"/>
    <w:rsid w:val="00744850"/>
    <w:rsid w:val="007563EA"/>
    <w:rsid w:val="00760202"/>
    <w:rsid w:val="0076153B"/>
    <w:rsid w:val="00766299"/>
    <w:rsid w:val="007726E6"/>
    <w:rsid w:val="00772E9E"/>
    <w:rsid w:val="00773A11"/>
    <w:rsid w:val="00785862"/>
    <w:rsid w:val="00787381"/>
    <w:rsid w:val="00787578"/>
    <w:rsid w:val="00791EA4"/>
    <w:rsid w:val="00792182"/>
    <w:rsid w:val="0079691B"/>
    <w:rsid w:val="007A1614"/>
    <w:rsid w:val="007A1640"/>
    <w:rsid w:val="007A1F72"/>
    <w:rsid w:val="007A4333"/>
    <w:rsid w:val="007A5135"/>
    <w:rsid w:val="007B0824"/>
    <w:rsid w:val="007B3FE8"/>
    <w:rsid w:val="007B4556"/>
    <w:rsid w:val="007C1641"/>
    <w:rsid w:val="007C2833"/>
    <w:rsid w:val="007D1BEF"/>
    <w:rsid w:val="007D29F2"/>
    <w:rsid w:val="007D2AA1"/>
    <w:rsid w:val="007D33E0"/>
    <w:rsid w:val="007D4EB6"/>
    <w:rsid w:val="007D772D"/>
    <w:rsid w:val="007D78CE"/>
    <w:rsid w:val="007D7D3D"/>
    <w:rsid w:val="007E02CA"/>
    <w:rsid w:val="007E1787"/>
    <w:rsid w:val="007F090F"/>
    <w:rsid w:val="007F5E5C"/>
    <w:rsid w:val="0080412C"/>
    <w:rsid w:val="00805FDB"/>
    <w:rsid w:val="008155C1"/>
    <w:rsid w:val="00820C86"/>
    <w:rsid w:val="00821A81"/>
    <w:rsid w:val="00824D79"/>
    <w:rsid w:val="008309E7"/>
    <w:rsid w:val="00831BF0"/>
    <w:rsid w:val="00840813"/>
    <w:rsid w:val="008413C5"/>
    <w:rsid w:val="00844D8B"/>
    <w:rsid w:val="00845F8D"/>
    <w:rsid w:val="0085205F"/>
    <w:rsid w:val="00852B59"/>
    <w:rsid w:val="00853529"/>
    <w:rsid w:val="00860AED"/>
    <w:rsid w:val="0086254E"/>
    <w:rsid w:val="00866C4D"/>
    <w:rsid w:val="00866FA8"/>
    <w:rsid w:val="0087274B"/>
    <w:rsid w:val="00877606"/>
    <w:rsid w:val="00880240"/>
    <w:rsid w:val="008851DA"/>
    <w:rsid w:val="00886F9B"/>
    <w:rsid w:val="00887B10"/>
    <w:rsid w:val="00891697"/>
    <w:rsid w:val="008A29CE"/>
    <w:rsid w:val="008A43A6"/>
    <w:rsid w:val="008B0409"/>
    <w:rsid w:val="008B111B"/>
    <w:rsid w:val="008C327F"/>
    <w:rsid w:val="008C49A1"/>
    <w:rsid w:val="008C7550"/>
    <w:rsid w:val="008D116B"/>
    <w:rsid w:val="008D2150"/>
    <w:rsid w:val="008D6C35"/>
    <w:rsid w:val="008D78BC"/>
    <w:rsid w:val="008D79FF"/>
    <w:rsid w:val="008E0CDD"/>
    <w:rsid w:val="008E5AEC"/>
    <w:rsid w:val="008F477A"/>
    <w:rsid w:val="00902095"/>
    <w:rsid w:val="0090256C"/>
    <w:rsid w:val="0090407A"/>
    <w:rsid w:val="00904E2B"/>
    <w:rsid w:val="00910C98"/>
    <w:rsid w:val="00910F7E"/>
    <w:rsid w:val="009339D7"/>
    <w:rsid w:val="00934B04"/>
    <w:rsid w:val="00935636"/>
    <w:rsid w:val="00937764"/>
    <w:rsid w:val="009455E8"/>
    <w:rsid w:val="00945762"/>
    <w:rsid w:val="00962DA1"/>
    <w:rsid w:val="0096337F"/>
    <w:rsid w:val="00965FFD"/>
    <w:rsid w:val="00971CE7"/>
    <w:rsid w:val="009803AA"/>
    <w:rsid w:val="00981DCA"/>
    <w:rsid w:val="0099351B"/>
    <w:rsid w:val="00994242"/>
    <w:rsid w:val="009A08F2"/>
    <w:rsid w:val="009A18A6"/>
    <w:rsid w:val="009A3675"/>
    <w:rsid w:val="009B206D"/>
    <w:rsid w:val="009B47BA"/>
    <w:rsid w:val="009C1821"/>
    <w:rsid w:val="009C2F58"/>
    <w:rsid w:val="009D5899"/>
    <w:rsid w:val="009E07FF"/>
    <w:rsid w:val="009E1B52"/>
    <w:rsid w:val="009E33A9"/>
    <w:rsid w:val="009E47EE"/>
    <w:rsid w:val="009F0332"/>
    <w:rsid w:val="009F4816"/>
    <w:rsid w:val="00A133D4"/>
    <w:rsid w:val="00A1391C"/>
    <w:rsid w:val="00A15FB4"/>
    <w:rsid w:val="00A2093A"/>
    <w:rsid w:val="00A20C62"/>
    <w:rsid w:val="00A22342"/>
    <w:rsid w:val="00A27AAF"/>
    <w:rsid w:val="00A319F6"/>
    <w:rsid w:val="00A32610"/>
    <w:rsid w:val="00A34628"/>
    <w:rsid w:val="00A4465C"/>
    <w:rsid w:val="00A45220"/>
    <w:rsid w:val="00A47137"/>
    <w:rsid w:val="00A51B4E"/>
    <w:rsid w:val="00A52CFB"/>
    <w:rsid w:val="00A5419A"/>
    <w:rsid w:val="00A56400"/>
    <w:rsid w:val="00A56454"/>
    <w:rsid w:val="00A60735"/>
    <w:rsid w:val="00A624BC"/>
    <w:rsid w:val="00A63D1E"/>
    <w:rsid w:val="00A671BD"/>
    <w:rsid w:val="00A70314"/>
    <w:rsid w:val="00A71EEE"/>
    <w:rsid w:val="00A816A9"/>
    <w:rsid w:val="00A81A81"/>
    <w:rsid w:val="00A8702B"/>
    <w:rsid w:val="00A87F51"/>
    <w:rsid w:val="00A92137"/>
    <w:rsid w:val="00A9271C"/>
    <w:rsid w:val="00A94AF2"/>
    <w:rsid w:val="00A957D0"/>
    <w:rsid w:val="00A96711"/>
    <w:rsid w:val="00AA32EE"/>
    <w:rsid w:val="00AA3853"/>
    <w:rsid w:val="00AA3F1E"/>
    <w:rsid w:val="00AA6551"/>
    <w:rsid w:val="00AA6811"/>
    <w:rsid w:val="00AB093A"/>
    <w:rsid w:val="00AB0DFF"/>
    <w:rsid w:val="00AC6F86"/>
    <w:rsid w:val="00AD5339"/>
    <w:rsid w:val="00AE04BF"/>
    <w:rsid w:val="00AE0F2E"/>
    <w:rsid w:val="00AE6770"/>
    <w:rsid w:val="00AE71F1"/>
    <w:rsid w:val="00AF2509"/>
    <w:rsid w:val="00AF52DB"/>
    <w:rsid w:val="00B0224F"/>
    <w:rsid w:val="00B03125"/>
    <w:rsid w:val="00B05C3A"/>
    <w:rsid w:val="00B05F20"/>
    <w:rsid w:val="00B11830"/>
    <w:rsid w:val="00B124B2"/>
    <w:rsid w:val="00B17D3B"/>
    <w:rsid w:val="00B201E5"/>
    <w:rsid w:val="00B219E3"/>
    <w:rsid w:val="00B2388A"/>
    <w:rsid w:val="00B25230"/>
    <w:rsid w:val="00B30665"/>
    <w:rsid w:val="00B308DD"/>
    <w:rsid w:val="00B3291B"/>
    <w:rsid w:val="00B331FA"/>
    <w:rsid w:val="00B35C01"/>
    <w:rsid w:val="00B406EF"/>
    <w:rsid w:val="00B44114"/>
    <w:rsid w:val="00B50914"/>
    <w:rsid w:val="00B50D6F"/>
    <w:rsid w:val="00B51FE3"/>
    <w:rsid w:val="00B5210B"/>
    <w:rsid w:val="00B678E1"/>
    <w:rsid w:val="00B80E87"/>
    <w:rsid w:val="00B87EC1"/>
    <w:rsid w:val="00B90628"/>
    <w:rsid w:val="00B912EB"/>
    <w:rsid w:val="00B93240"/>
    <w:rsid w:val="00B94E5B"/>
    <w:rsid w:val="00B967EF"/>
    <w:rsid w:val="00BA05ED"/>
    <w:rsid w:val="00BA31A1"/>
    <w:rsid w:val="00BA6D67"/>
    <w:rsid w:val="00BB0FE5"/>
    <w:rsid w:val="00BB19BB"/>
    <w:rsid w:val="00BB29FD"/>
    <w:rsid w:val="00BB3229"/>
    <w:rsid w:val="00BB3C64"/>
    <w:rsid w:val="00BB6661"/>
    <w:rsid w:val="00BC0324"/>
    <w:rsid w:val="00BC2BB7"/>
    <w:rsid w:val="00BC7E1D"/>
    <w:rsid w:val="00BD183A"/>
    <w:rsid w:val="00BD6B14"/>
    <w:rsid w:val="00BD78AB"/>
    <w:rsid w:val="00BE239A"/>
    <w:rsid w:val="00BE3ABA"/>
    <w:rsid w:val="00BF056A"/>
    <w:rsid w:val="00BF0D6D"/>
    <w:rsid w:val="00BF2E9A"/>
    <w:rsid w:val="00BF6261"/>
    <w:rsid w:val="00BF72FA"/>
    <w:rsid w:val="00BF748B"/>
    <w:rsid w:val="00BF74CF"/>
    <w:rsid w:val="00C0092B"/>
    <w:rsid w:val="00C00AF0"/>
    <w:rsid w:val="00C03EDD"/>
    <w:rsid w:val="00C060E3"/>
    <w:rsid w:val="00C06652"/>
    <w:rsid w:val="00C07459"/>
    <w:rsid w:val="00C12421"/>
    <w:rsid w:val="00C15465"/>
    <w:rsid w:val="00C163DC"/>
    <w:rsid w:val="00C16D6D"/>
    <w:rsid w:val="00C1758A"/>
    <w:rsid w:val="00C2465D"/>
    <w:rsid w:val="00C266A3"/>
    <w:rsid w:val="00C26A32"/>
    <w:rsid w:val="00C32812"/>
    <w:rsid w:val="00C3662A"/>
    <w:rsid w:val="00C426C9"/>
    <w:rsid w:val="00C46153"/>
    <w:rsid w:val="00C470DD"/>
    <w:rsid w:val="00C47E2B"/>
    <w:rsid w:val="00C53E2E"/>
    <w:rsid w:val="00C57C5D"/>
    <w:rsid w:val="00C57D46"/>
    <w:rsid w:val="00C63792"/>
    <w:rsid w:val="00C646F8"/>
    <w:rsid w:val="00C64C61"/>
    <w:rsid w:val="00C653C2"/>
    <w:rsid w:val="00C66A4E"/>
    <w:rsid w:val="00C75636"/>
    <w:rsid w:val="00C7621C"/>
    <w:rsid w:val="00C8095F"/>
    <w:rsid w:val="00C82603"/>
    <w:rsid w:val="00C8271B"/>
    <w:rsid w:val="00C831C4"/>
    <w:rsid w:val="00C91CA8"/>
    <w:rsid w:val="00C936C8"/>
    <w:rsid w:val="00C96D64"/>
    <w:rsid w:val="00CA037B"/>
    <w:rsid w:val="00CA3BA8"/>
    <w:rsid w:val="00CA3F49"/>
    <w:rsid w:val="00CA451C"/>
    <w:rsid w:val="00CB32D1"/>
    <w:rsid w:val="00CB33FE"/>
    <w:rsid w:val="00CB352A"/>
    <w:rsid w:val="00CB7123"/>
    <w:rsid w:val="00CC22EA"/>
    <w:rsid w:val="00CC497B"/>
    <w:rsid w:val="00CD54B3"/>
    <w:rsid w:val="00CD591E"/>
    <w:rsid w:val="00CE1164"/>
    <w:rsid w:val="00CE1F2C"/>
    <w:rsid w:val="00CE4E58"/>
    <w:rsid w:val="00CF21ED"/>
    <w:rsid w:val="00CF5EC1"/>
    <w:rsid w:val="00D00309"/>
    <w:rsid w:val="00D00B0A"/>
    <w:rsid w:val="00D02E2B"/>
    <w:rsid w:val="00D04E5E"/>
    <w:rsid w:val="00D05C69"/>
    <w:rsid w:val="00D0624E"/>
    <w:rsid w:val="00D11207"/>
    <w:rsid w:val="00D13FD9"/>
    <w:rsid w:val="00D142DE"/>
    <w:rsid w:val="00D15552"/>
    <w:rsid w:val="00D15EF1"/>
    <w:rsid w:val="00D26EA9"/>
    <w:rsid w:val="00D31F4C"/>
    <w:rsid w:val="00D47056"/>
    <w:rsid w:val="00D51B82"/>
    <w:rsid w:val="00D56455"/>
    <w:rsid w:val="00D61217"/>
    <w:rsid w:val="00D61609"/>
    <w:rsid w:val="00D62DD3"/>
    <w:rsid w:val="00D84F2B"/>
    <w:rsid w:val="00D86A27"/>
    <w:rsid w:val="00D874AC"/>
    <w:rsid w:val="00D87E2A"/>
    <w:rsid w:val="00D93F3C"/>
    <w:rsid w:val="00D96AAA"/>
    <w:rsid w:val="00DA24A8"/>
    <w:rsid w:val="00DA314A"/>
    <w:rsid w:val="00DA607B"/>
    <w:rsid w:val="00DB1273"/>
    <w:rsid w:val="00DB52D1"/>
    <w:rsid w:val="00DB556F"/>
    <w:rsid w:val="00DC0282"/>
    <w:rsid w:val="00DC3444"/>
    <w:rsid w:val="00DC7A27"/>
    <w:rsid w:val="00DD07EA"/>
    <w:rsid w:val="00DD1AD1"/>
    <w:rsid w:val="00DD4C72"/>
    <w:rsid w:val="00DD7D92"/>
    <w:rsid w:val="00DE0999"/>
    <w:rsid w:val="00DE30E9"/>
    <w:rsid w:val="00DE43D3"/>
    <w:rsid w:val="00DE5591"/>
    <w:rsid w:val="00DF0C61"/>
    <w:rsid w:val="00DF76D6"/>
    <w:rsid w:val="00DF7706"/>
    <w:rsid w:val="00E027C3"/>
    <w:rsid w:val="00E043B2"/>
    <w:rsid w:val="00E12F9D"/>
    <w:rsid w:val="00E151D9"/>
    <w:rsid w:val="00E15A57"/>
    <w:rsid w:val="00E17091"/>
    <w:rsid w:val="00E20376"/>
    <w:rsid w:val="00E20C61"/>
    <w:rsid w:val="00E23DFA"/>
    <w:rsid w:val="00E35B6D"/>
    <w:rsid w:val="00E412A2"/>
    <w:rsid w:val="00E41D43"/>
    <w:rsid w:val="00E42ED1"/>
    <w:rsid w:val="00E5169D"/>
    <w:rsid w:val="00E52C1F"/>
    <w:rsid w:val="00E57D95"/>
    <w:rsid w:val="00E63AD9"/>
    <w:rsid w:val="00E64F2C"/>
    <w:rsid w:val="00E72D2A"/>
    <w:rsid w:val="00E74133"/>
    <w:rsid w:val="00E749B4"/>
    <w:rsid w:val="00E8706C"/>
    <w:rsid w:val="00E8754D"/>
    <w:rsid w:val="00E92B94"/>
    <w:rsid w:val="00E945A3"/>
    <w:rsid w:val="00E96657"/>
    <w:rsid w:val="00E96AD7"/>
    <w:rsid w:val="00EB59E2"/>
    <w:rsid w:val="00EB6378"/>
    <w:rsid w:val="00EB7490"/>
    <w:rsid w:val="00EC3D6A"/>
    <w:rsid w:val="00EC3D98"/>
    <w:rsid w:val="00EC63F1"/>
    <w:rsid w:val="00EC6D0F"/>
    <w:rsid w:val="00ED7E0F"/>
    <w:rsid w:val="00EE055C"/>
    <w:rsid w:val="00EE1AA9"/>
    <w:rsid w:val="00EE4981"/>
    <w:rsid w:val="00EE4D60"/>
    <w:rsid w:val="00EE7E20"/>
    <w:rsid w:val="00EF2E07"/>
    <w:rsid w:val="00EF41F0"/>
    <w:rsid w:val="00F01BB9"/>
    <w:rsid w:val="00F0373A"/>
    <w:rsid w:val="00F057A8"/>
    <w:rsid w:val="00F06367"/>
    <w:rsid w:val="00F1085E"/>
    <w:rsid w:val="00F13B98"/>
    <w:rsid w:val="00F176B7"/>
    <w:rsid w:val="00F20580"/>
    <w:rsid w:val="00F21C2A"/>
    <w:rsid w:val="00F31559"/>
    <w:rsid w:val="00F3157E"/>
    <w:rsid w:val="00F32A9E"/>
    <w:rsid w:val="00F35A67"/>
    <w:rsid w:val="00F42CEF"/>
    <w:rsid w:val="00F4373A"/>
    <w:rsid w:val="00F52B7C"/>
    <w:rsid w:val="00F54AE5"/>
    <w:rsid w:val="00F57F63"/>
    <w:rsid w:val="00F6148B"/>
    <w:rsid w:val="00F72985"/>
    <w:rsid w:val="00F74C45"/>
    <w:rsid w:val="00F7511A"/>
    <w:rsid w:val="00F8251F"/>
    <w:rsid w:val="00F85252"/>
    <w:rsid w:val="00F93B28"/>
    <w:rsid w:val="00F96CEB"/>
    <w:rsid w:val="00F96F7A"/>
    <w:rsid w:val="00F9789F"/>
    <w:rsid w:val="00F97EE6"/>
    <w:rsid w:val="00FA15FA"/>
    <w:rsid w:val="00FA2C01"/>
    <w:rsid w:val="00FA3870"/>
    <w:rsid w:val="00FA6646"/>
    <w:rsid w:val="00FB1B87"/>
    <w:rsid w:val="00FB78BD"/>
    <w:rsid w:val="00FC322C"/>
    <w:rsid w:val="00FC331D"/>
    <w:rsid w:val="00FC4BF0"/>
    <w:rsid w:val="00FC5321"/>
    <w:rsid w:val="00FC6DE7"/>
    <w:rsid w:val="00FD166B"/>
    <w:rsid w:val="00FD17DB"/>
    <w:rsid w:val="00FD184D"/>
    <w:rsid w:val="00FD7448"/>
    <w:rsid w:val="00FE47DF"/>
    <w:rsid w:val="00FE744A"/>
    <w:rsid w:val="00FF0EF8"/>
    <w:rsid w:val="00FF1845"/>
    <w:rsid w:val="00FF5342"/>
    <w:rsid w:val="00FF6091"/>
    <w:rsid w:val="00FF7C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17DA94"/>
  <w15:docId w15:val="{60A0C3D0-796B-F343-8A47-C1FF63BEB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7D46"/>
  </w:style>
  <w:style w:type="paragraph" w:styleId="Heading1">
    <w:name w:val="heading 1"/>
    <w:basedOn w:val="Normal"/>
    <w:next w:val="Normal"/>
    <w:link w:val="Heading1Char"/>
    <w:uiPriority w:val="9"/>
    <w:qFormat/>
    <w:rsid w:val="00C57D46"/>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C57D46"/>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C57D46"/>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C57D46"/>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C57D46"/>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C57D46"/>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C57D46"/>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C57D46"/>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C57D46"/>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7D46"/>
    <w:pPr>
      <w:ind w:left="720"/>
      <w:contextualSpacing/>
    </w:pPr>
  </w:style>
  <w:style w:type="character" w:styleId="CommentReference">
    <w:name w:val="annotation reference"/>
    <w:basedOn w:val="DefaultParagraphFont"/>
    <w:uiPriority w:val="99"/>
    <w:semiHidden/>
    <w:unhideWhenUsed/>
    <w:rsid w:val="002E4289"/>
    <w:rPr>
      <w:sz w:val="16"/>
      <w:szCs w:val="16"/>
    </w:rPr>
  </w:style>
  <w:style w:type="paragraph" w:styleId="CommentText">
    <w:name w:val="annotation text"/>
    <w:basedOn w:val="Normal"/>
    <w:link w:val="CommentTextChar"/>
    <w:uiPriority w:val="99"/>
    <w:semiHidden/>
    <w:unhideWhenUsed/>
    <w:rsid w:val="002E4289"/>
    <w:rPr>
      <w:sz w:val="20"/>
      <w:szCs w:val="20"/>
      <w:lang w:val="en-GB"/>
    </w:rPr>
  </w:style>
  <w:style w:type="character" w:customStyle="1" w:styleId="CommentTextChar">
    <w:name w:val="Comment Text Char"/>
    <w:basedOn w:val="DefaultParagraphFont"/>
    <w:link w:val="CommentText"/>
    <w:uiPriority w:val="99"/>
    <w:semiHidden/>
    <w:rsid w:val="002E4289"/>
    <w:rPr>
      <w:sz w:val="20"/>
      <w:szCs w:val="20"/>
    </w:rPr>
  </w:style>
  <w:style w:type="paragraph" w:styleId="CommentSubject">
    <w:name w:val="annotation subject"/>
    <w:basedOn w:val="CommentText"/>
    <w:next w:val="CommentText"/>
    <w:link w:val="CommentSubjectChar"/>
    <w:uiPriority w:val="99"/>
    <w:semiHidden/>
    <w:unhideWhenUsed/>
    <w:rsid w:val="002E4289"/>
    <w:rPr>
      <w:b/>
      <w:bCs/>
    </w:rPr>
  </w:style>
  <w:style w:type="character" w:customStyle="1" w:styleId="CommentSubjectChar">
    <w:name w:val="Comment Subject Char"/>
    <w:basedOn w:val="CommentTextChar"/>
    <w:link w:val="CommentSubject"/>
    <w:uiPriority w:val="99"/>
    <w:semiHidden/>
    <w:rsid w:val="002E4289"/>
    <w:rPr>
      <w:b/>
      <w:bCs/>
      <w:sz w:val="20"/>
      <w:szCs w:val="20"/>
    </w:rPr>
  </w:style>
  <w:style w:type="paragraph" w:styleId="BalloonText">
    <w:name w:val="Balloon Text"/>
    <w:basedOn w:val="Normal"/>
    <w:link w:val="BalloonTextChar"/>
    <w:uiPriority w:val="99"/>
    <w:semiHidden/>
    <w:unhideWhenUsed/>
    <w:rsid w:val="002E4289"/>
    <w:rPr>
      <w:sz w:val="18"/>
      <w:szCs w:val="18"/>
      <w:lang w:val="en-GB"/>
    </w:rPr>
  </w:style>
  <w:style w:type="character" w:customStyle="1" w:styleId="BalloonTextChar">
    <w:name w:val="Balloon Text Char"/>
    <w:basedOn w:val="DefaultParagraphFont"/>
    <w:link w:val="BalloonText"/>
    <w:uiPriority w:val="99"/>
    <w:semiHidden/>
    <w:rsid w:val="002E4289"/>
    <w:rPr>
      <w:rFonts w:ascii="Times New Roman" w:hAnsi="Times New Roman" w:cs="Times New Roman"/>
      <w:sz w:val="18"/>
      <w:szCs w:val="18"/>
    </w:rPr>
  </w:style>
  <w:style w:type="character" w:customStyle="1" w:styleId="apple-converted-space">
    <w:name w:val="apple-converted-space"/>
    <w:basedOn w:val="DefaultParagraphFont"/>
    <w:rsid w:val="002E4289"/>
  </w:style>
  <w:style w:type="paragraph" w:styleId="Revision">
    <w:name w:val="Revision"/>
    <w:hidden/>
    <w:uiPriority w:val="99"/>
    <w:semiHidden/>
    <w:rsid w:val="003F0B32"/>
  </w:style>
  <w:style w:type="character" w:styleId="HTMLCite">
    <w:name w:val="HTML Cite"/>
    <w:basedOn w:val="DefaultParagraphFont"/>
    <w:uiPriority w:val="99"/>
    <w:semiHidden/>
    <w:unhideWhenUsed/>
    <w:rsid w:val="005C270C"/>
    <w:rPr>
      <w:i/>
      <w:iCs/>
    </w:rPr>
  </w:style>
  <w:style w:type="character" w:styleId="Emphasis">
    <w:name w:val="Emphasis"/>
    <w:uiPriority w:val="20"/>
    <w:qFormat/>
    <w:rsid w:val="00C57D46"/>
    <w:rPr>
      <w:b/>
      <w:bCs/>
      <w:i/>
      <w:iCs/>
      <w:spacing w:val="10"/>
      <w:bdr w:val="none" w:sz="0" w:space="0" w:color="auto"/>
      <w:shd w:val="clear" w:color="auto" w:fill="auto"/>
    </w:rPr>
  </w:style>
  <w:style w:type="character" w:customStyle="1" w:styleId="cit-pub-id-sep">
    <w:name w:val="cit-pub-id-sep"/>
    <w:basedOn w:val="DefaultParagraphFont"/>
    <w:rsid w:val="005C270C"/>
  </w:style>
  <w:style w:type="character" w:customStyle="1" w:styleId="cit-pub-id">
    <w:name w:val="cit-pub-id"/>
    <w:basedOn w:val="DefaultParagraphFont"/>
    <w:rsid w:val="005C270C"/>
  </w:style>
  <w:style w:type="character" w:customStyle="1" w:styleId="cit-pub-id-scheme-doi">
    <w:name w:val="cit-pub-id-scheme-doi"/>
    <w:basedOn w:val="DefaultParagraphFont"/>
    <w:rsid w:val="005C270C"/>
  </w:style>
  <w:style w:type="character" w:customStyle="1" w:styleId="cit-pub-id-scheme-pmid">
    <w:name w:val="cit-pub-id-scheme-pmid"/>
    <w:basedOn w:val="DefaultParagraphFont"/>
    <w:rsid w:val="005C270C"/>
  </w:style>
  <w:style w:type="character" w:styleId="Hyperlink">
    <w:name w:val="Hyperlink"/>
    <w:basedOn w:val="DefaultParagraphFont"/>
    <w:unhideWhenUsed/>
    <w:rsid w:val="005C270C"/>
    <w:rPr>
      <w:color w:val="0000FF"/>
      <w:u w:val="single"/>
    </w:rPr>
  </w:style>
  <w:style w:type="character" w:customStyle="1" w:styleId="UnresolvedMention1">
    <w:name w:val="Unresolved Mention1"/>
    <w:basedOn w:val="DefaultParagraphFont"/>
    <w:uiPriority w:val="99"/>
    <w:semiHidden/>
    <w:unhideWhenUsed/>
    <w:rsid w:val="0029329B"/>
    <w:rPr>
      <w:color w:val="605E5C"/>
      <w:shd w:val="clear" w:color="auto" w:fill="E1DFDD"/>
    </w:rPr>
  </w:style>
  <w:style w:type="table" w:styleId="TableGrid">
    <w:name w:val="Table Grid"/>
    <w:basedOn w:val="TableNormal"/>
    <w:uiPriority w:val="39"/>
    <w:rsid w:val="00DF77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lfld-contribauthor">
    <w:name w:val="hlfld-contribauthor"/>
    <w:basedOn w:val="DefaultParagraphFont"/>
    <w:rsid w:val="00D51B82"/>
  </w:style>
  <w:style w:type="character" w:customStyle="1" w:styleId="nlmgiven-names">
    <w:name w:val="nlm_given-names"/>
    <w:basedOn w:val="DefaultParagraphFont"/>
    <w:rsid w:val="00D51B82"/>
  </w:style>
  <w:style w:type="character" w:customStyle="1" w:styleId="nlmyear">
    <w:name w:val="nlm_year"/>
    <w:basedOn w:val="DefaultParagraphFont"/>
    <w:rsid w:val="00D51B82"/>
  </w:style>
  <w:style w:type="character" w:customStyle="1" w:styleId="nlmarticle-title">
    <w:name w:val="nlm_article-title"/>
    <w:basedOn w:val="DefaultParagraphFont"/>
    <w:rsid w:val="00D51B82"/>
  </w:style>
  <w:style w:type="character" w:customStyle="1" w:styleId="nlmfpage">
    <w:name w:val="nlm_fpage"/>
    <w:basedOn w:val="DefaultParagraphFont"/>
    <w:rsid w:val="00D51B82"/>
  </w:style>
  <w:style w:type="character" w:customStyle="1" w:styleId="nlmlpage">
    <w:name w:val="nlm_lpage"/>
    <w:basedOn w:val="DefaultParagraphFont"/>
    <w:rsid w:val="00D51B82"/>
  </w:style>
  <w:style w:type="character" w:customStyle="1" w:styleId="nlmpublisher-loc">
    <w:name w:val="nlm_publisher-loc"/>
    <w:basedOn w:val="DefaultParagraphFont"/>
    <w:rsid w:val="00D51B82"/>
  </w:style>
  <w:style w:type="character" w:customStyle="1" w:styleId="nlmpublisher-name">
    <w:name w:val="nlm_publisher-name"/>
    <w:basedOn w:val="DefaultParagraphFont"/>
    <w:rsid w:val="00D51B82"/>
  </w:style>
  <w:style w:type="character" w:styleId="FollowedHyperlink">
    <w:name w:val="FollowedHyperlink"/>
    <w:basedOn w:val="DefaultParagraphFont"/>
    <w:uiPriority w:val="99"/>
    <w:semiHidden/>
    <w:unhideWhenUsed/>
    <w:rsid w:val="00B35C01"/>
    <w:rPr>
      <w:color w:val="954F72" w:themeColor="followedHyperlink"/>
      <w:u w:val="single"/>
    </w:rPr>
  </w:style>
  <w:style w:type="character" w:customStyle="1" w:styleId="Heading1Char">
    <w:name w:val="Heading 1 Char"/>
    <w:basedOn w:val="DefaultParagraphFont"/>
    <w:link w:val="Heading1"/>
    <w:uiPriority w:val="9"/>
    <w:rsid w:val="00C57D46"/>
    <w:rPr>
      <w:rFonts w:asciiTheme="majorHAnsi" w:eastAsiaTheme="majorEastAsia" w:hAnsiTheme="majorHAnsi" w:cstheme="majorBidi"/>
      <w:b/>
      <w:bCs/>
      <w:sz w:val="28"/>
      <w:szCs w:val="28"/>
    </w:rPr>
  </w:style>
  <w:style w:type="character" w:customStyle="1" w:styleId="highwire-citation-authors">
    <w:name w:val="highwire-citation-authors"/>
    <w:basedOn w:val="DefaultParagraphFont"/>
    <w:rsid w:val="00CB352A"/>
  </w:style>
  <w:style w:type="character" w:customStyle="1" w:styleId="highwire-citation-author">
    <w:name w:val="highwire-citation-author"/>
    <w:basedOn w:val="DefaultParagraphFont"/>
    <w:rsid w:val="00CB352A"/>
  </w:style>
  <w:style w:type="character" w:customStyle="1" w:styleId="Title1">
    <w:name w:val="Title1"/>
    <w:basedOn w:val="DefaultParagraphFont"/>
    <w:rsid w:val="00CB352A"/>
  </w:style>
  <w:style w:type="character" w:customStyle="1" w:styleId="nlm-given-names">
    <w:name w:val="nlm-given-names"/>
    <w:basedOn w:val="DefaultParagraphFont"/>
    <w:rsid w:val="00CB352A"/>
  </w:style>
  <w:style w:type="character" w:customStyle="1" w:styleId="nlm-surname">
    <w:name w:val="nlm-surname"/>
    <w:basedOn w:val="DefaultParagraphFont"/>
    <w:rsid w:val="00CB352A"/>
  </w:style>
  <w:style w:type="character" w:customStyle="1" w:styleId="highwire-cite-metadata-doi">
    <w:name w:val="highwire-cite-metadata-doi"/>
    <w:basedOn w:val="DefaultParagraphFont"/>
    <w:rsid w:val="00CB352A"/>
  </w:style>
  <w:style w:type="character" w:customStyle="1" w:styleId="label">
    <w:name w:val="label"/>
    <w:basedOn w:val="DefaultParagraphFont"/>
    <w:rsid w:val="00CB352A"/>
  </w:style>
  <w:style w:type="character" w:customStyle="1" w:styleId="UnresolvedMention2">
    <w:name w:val="Unresolved Mention2"/>
    <w:basedOn w:val="DefaultParagraphFont"/>
    <w:uiPriority w:val="99"/>
    <w:semiHidden/>
    <w:unhideWhenUsed/>
    <w:rsid w:val="00BD6B14"/>
    <w:rPr>
      <w:color w:val="605E5C"/>
      <w:shd w:val="clear" w:color="auto" w:fill="E1DFDD"/>
    </w:rPr>
  </w:style>
  <w:style w:type="paragraph" w:styleId="Bibliography">
    <w:name w:val="Bibliography"/>
    <w:basedOn w:val="Normal"/>
    <w:next w:val="Normal"/>
    <w:uiPriority w:val="37"/>
    <w:unhideWhenUsed/>
    <w:rsid w:val="00012E5F"/>
    <w:pPr>
      <w:tabs>
        <w:tab w:val="left" w:pos="380"/>
      </w:tabs>
      <w:spacing w:after="240"/>
      <w:ind w:left="384" w:hanging="384"/>
    </w:pPr>
    <w:rPr>
      <w:lang w:val="en-GB"/>
    </w:rPr>
  </w:style>
  <w:style w:type="paragraph" w:styleId="Header">
    <w:name w:val="header"/>
    <w:basedOn w:val="Normal"/>
    <w:link w:val="HeaderChar"/>
    <w:uiPriority w:val="99"/>
    <w:unhideWhenUsed/>
    <w:rsid w:val="002C3DD8"/>
    <w:pPr>
      <w:tabs>
        <w:tab w:val="center" w:pos="4680"/>
        <w:tab w:val="right" w:pos="9360"/>
      </w:tabs>
    </w:pPr>
    <w:rPr>
      <w:lang w:val="en-GB"/>
    </w:rPr>
  </w:style>
  <w:style w:type="character" w:customStyle="1" w:styleId="HeaderChar">
    <w:name w:val="Header Char"/>
    <w:basedOn w:val="DefaultParagraphFont"/>
    <w:link w:val="Header"/>
    <w:uiPriority w:val="99"/>
    <w:rsid w:val="002C3DD8"/>
    <w:rPr>
      <w:rFonts w:ascii="Times New Roman" w:eastAsia="Times New Roman" w:hAnsi="Times New Roman" w:cs="Times New Roman"/>
      <w:lang w:eastAsia="en-GB"/>
    </w:rPr>
  </w:style>
  <w:style w:type="paragraph" w:styleId="Footer">
    <w:name w:val="footer"/>
    <w:basedOn w:val="Normal"/>
    <w:link w:val="FooterChar"/>
    <w:uiPriority w:val="99"/>
    <w:unhideWhenUsed/>
    <w:rsid w:val="002C3DD8"/>
    <w:pPr>
      <w:tabs>
        <w:tab w:val="center" w:pos="4680"/>
        <w:tab w:val="right" w:pos="9360"/>
      </w:tabs>
    </w:pPr>
    <w:rPr>
      <w:lang w:val="en-GB"/>
    </w:rPr>
  </w:style>
  <w:style w:type="character" w:customStyle="1" w:styleId="FooterChar">
    <w:name w:val="Footer Char"/>
    <w:basedOn w:val="DefaultParagraphFont"/>
    <w:link w:val="Footer"/>
    <w:uiPriority w:val="99"/>
    <w:rsid w:val="002C3DD8"/>
    <w:rPr>
      <w:rFonts w:ascii="Times New Roman" w:eastAsia="Times New Roman" w:hAnsi="Times New Roman" w:cs="Times New Roman"/>
      <w:lang w:eastAsia="en-GB"/>
    </w:rPr>
  </w:style>
  <w:style w:type="character" w:styleId="PageNumber">
    <w:name w:val="page number"/>
    <w:basedOn w:val="DefaultParagraphFont"/>
    <w:uiPriority w:val="99"/>
    <w:semiHidden/>
    <w:unhideWhenUsed/>
    <w:rsid w:val="002C3DD8"/>
  </w:style>
  <w:style w:type="character" w:customStyle="1" w:styleId="UnresolvedMention3">
    <w:name w:val="Unresolved Mention3"/>
    <w:basedOn w:val="DefaultParagraphFont"/>
    <w:uiPriority w:val="99"/>
    <w:semiHidden/>
    <w:unhideWhenUsed/>
    <w:rsid w:val="00853529"/>
    <w:rPr>
      <w:color w:val="605E5C"/>
      <w:shd w:val="clear" w:color="auto" w:fill="E1DFDD"/>
    </w:rPr>
  </w:style>
  <w:style w:type="character" w:customStyle="1" w:styleId="UnresolvedMention4">
    <w:name w:val="Unresolved Mention4"/>
    <w:basedOn w:val="DefaultParagraphFont"/>
    <w:uiPriority w:val="99"/>
    <w:semiHidden/>
    <w:unhideWhenUsed/>
    <w:rsid w:val="00AE04BF"/>
    <w:rPr>
      <w:color w:val="605E5C"/>
      <w:shd w:val="clear" w:color="auto" w:fill="E1DFDD"/>
    </w:rPr>
  </w:style>
  <w:style w:type="character" w:customStyle="1" w:styleId="UnresolvedMention5">
    <w:name w:val="Unresolved Mention5"/>
    <w:basedOn w:val="DefaultParagraphFont"/>
    <w:uiPriority w:val="99"/>
    <w:semiHidden/>
    <w:unhideWhenUsed/>
    <w:rsid w:val="00001668"/>
    <w:rPr>
      <w:color w:val="605E5C"/>
      <w:shd w:val="clear" w:color="auto" w:fill="E1DFDD"/>
    </w:rPr>
  </w:style>
  <w:style w:type="character" w:customStyle="1" w:styleId="Heading4Char">
    <w:name w:val="Heading 4 Char"/>
    <w:basedOn w:val="DefaultParagraphFont"/>
    <w:link w:val="Heading4"/>
    <w:uiPriority w:val="9"/>
    <w:rsid w:val="00C57D46"/>
    <w:rPr>
      <w:rFonts w:asciiTheme="majorHAnsi" w:eastAsiaTheme="majorEastAsia" w:hAnsiTheme="majorHAnsi" w:cstheme="majorBidi"/>
      <w:b/>
      <w:bCs/>
      <w:i/>
      <w:iCs/>
    </w:rPr>
  </w:style>
  <w:style w:type="character" w:styleId="Strong">
    <w:name w:val="Strong"/>
    <w:uiPriority w:val="22"/>
    <w:qFormat/>
    <w:rsid w:val="00C57D46"/>
    <w:rPr>
      <w:b/>
      <w:bCs/>
    </w:rPr>
  </w:style>
  <w:style w:type="paragraph" w:styleId="NormalWeb">
    <w:name w:val="Normal (Web)"/>
    <w:basedOn w:val="Normal"/>
    <w:uiPriority w:val="99"/>
    <w:semiHidden/>
    <w:unhideWhenUsed/>
    <w:rsid w:val="00082A96"/>
    <w:pPr>
      <w:spacing w:before="100" w:beforeAutospacing="1" w:after="100" w:afterAutospacing="1"/>
    </w:pPr>
    <w:rPr>
      <w:lang w:val="en-GB"/>
    </w:rPr>
  </w:style>
  <w:style w:type="character" w:customStyle="1" w:styleId="UnresolvedMention6">
    <w:name w:val="Unresolved Mention6"/>
    <w:basedOn w:val="DefaultParagraphFont"/>
    <w:uiPriority w:val="99"/>
    <w:semiHidden/>
    <w:unhideWhenUsed/>
    <w:rsid w:val="006124D4"/>
    <w:rPr>
      <w:color w:val="605E5C"/>
      <w:shd w:val="clear" w:color="auto" w:fill="E1DFDD"/>
    </w:rPr>
  </w:style>
  <w:style w:type="character" w:customStyle="1" w:styleId="UnresolvedMention7">
    <w:name w:val="Unresolved Mention7"/>
    <w:basedOn w:val="DefaultParagraphFont"/>
    <w:uiPriority w:val="99"/>
    <w:semiHidden/>
    <w:unhideWhenUsed/>
    <w:rsid w:val="00262304"/>
    <w:rPr>
      <w:color w:val="605E5C"/>
      <w:shd w:val="clear" w:color="auto" w:fill="E1DFDD"/>
    </w:rPr>
  </w:style>
  <w:style w:type="character" w:customStyle="1" w:styleId="Heading2Char">
    <w:name w:val="Heading 2 Char"/>
    <w:basedOn w:val="DefaultParagraphFont"/>
    <w:link w:val="Heading2"/>
    <w:uiPriority w:val="9"/>
    <w:rsid w:val="00C57D46"/>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C57D46"/>
    <w:rPr>
      <w:rFonts w:asciiTheme="majorHAnsi" w:eastAsiaTheme="majorEastAsia" w:hAnsiTheme="majorHAnsi" w:cstheme="majorBidi"/>
      <w:b/>
      <w:bCs/>
    </w:rPr>
  </w:style>
  <w:style w:type="character" w:customStyle="1" w:styleId="Heading5Char">
    <w:name w:val="Heading 5 Char"/>
    <w:basedOn w:val="DefaultParagraphFont"/>
    <w:link w:val="Heading5"/>
    <w:uiPriority w:val="9"/>
    <w:semiHidden/>
    <w:rsid w:val="00C57D46"/>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C57D46"/>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C57D4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C57D46"/>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C57D46"/>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C57D46"/>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C57D46"/>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C57D46"/>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C57D46"/>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C57D46"/>
    <w:pPr>
      <w:spacing w:after="0" w:line="240" w:lineRule="auto"/>
    </w:pPr>
  </w:style>
  <w:style w:type="paragraph" w:styleId="Quote">
    <w:name w:val="Quote"/>
    <w:basedOn w:val="Normal"/>
    <w:next w:val="Normal"/>
    <w:link w:val="QuoteChar"/>
    <w:uiPriority w:val="29"/>
    <w:qFormat/>
    <w:rsid w:val="00C57D46"/>
    <w:pPr>
      <w:spacing w:before="200" w:after="0"/>
      <w:ind w:left="360" w:right="360"/>
    </w:pPr>
    <w:rPr>
      <w:i/>
      <w:iCs/>
    </w:rPr>
  </w:style>
  <w:style w:type="character" w:customStyle="1" w:styleId="QuoteChar">
    <w:name w:val="Quote Char"/>
    <w:basedOn w:val="DefaultParagraphFont"/>
    <w:link w:val="Quote"/>
    <w:uiPriority w:val="29"/>
    <w:rsid w:val="00C57D46"/>
    <w:rPr>
      <w:i/>
      <w:iCs/>
    </w:rPr>
  </w:style>
  <w:style w:type="paragraph" w:styleId="IntenseQuote">
    <w:name w:val="Intense Quote"/>
    <w:basedOn w:val="Normal"/>
    <w:next w:val="Normal"/>
    <w:link w:val="IntenseQuoteChar"/>
    <w:uiPriority w:val="30"/>
    <w:qFormat/>
    <w:rsid w:val="00C57D46"/>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C57D46"/>
    <w:rPr>
      <w:b/>
      <w:bCs/>
      <w:i/>
      <w:iCs/>
    </w:rPr>
  </w:style>
  <w:style w:type="character" w:styleId="SubtleEmphasis">
    <w:name w:val="Subtle Emphasis"/>
    <w:uiPriority w:val="19"/>
    <w:qFormat/>
    <w:rsid w:val="00C57D46"/>
    <w:rPr>
      <w:i/>
      <w:iCs/>
    </w:rPr>
  </w:style>
  <w:style w:type="character" w:styleId="IntenseEmphasis">
    <w:name w:val="Intense Emphasis"/>
    <w:uiPriority w:val="21"/>
    <w:qFormat/>
    <w:rsid w:val="00C57D46"/>
    <w:rPr>
      <w:b/>
      <w:bCs/>
    </w:rPr>
  </w:style>
  <w:style w:type="character" w:styleId="SubtleReference">
    <w:name w:val="Subtle Reference"/>
    <w:uiPriority w:val="31"/>
    <w:qFormat/>
    <w:rsid w:val="00C57D46"/>
    <w:rPr>
      <w:smallCaps/>
    </w:rPr>
  </w:style>
  <w:style w:type="character" w:styleId="IntenseReference">
    <w:name w:val="Intense Reference"/>
    <w:uiPriority w:val="32"/>
    <w:qFormat/>
    <w:rsid w:val="00C57D46"/>
    <w:rPr>
      <w:smallCaps/>
      <w:spacing w:val="5"/>
      <w:u w:val="single"/>
    </w:rPr>
  </w:style>
  <w:style w:type="character" w:styleId="BookTitle">
    <w:name w:val="Book Title"/>
    <w:uiPriority w:val="33"/>
    <w:qFormat/>
    <w:rsid w:val="00C57D46"/>
    <w:rPr>
      <w:i/>
      <w:iCs/>
      <w:smallCaps/>
      <w:spacing w:val="5"/>
    </w:rPr>
  </w:style>
  <w:style w:type="paragraph" w:styleId="TOCHeading">
    <w:name w:val="TOC Heading"/>
    <w:basedOn w:val="Heading1"/>
    <w:next w:val="Normal"/>
    <w:uiPriority w:val="39"/>
    <w:semiHidden/>
    <w:unhideWhenUsed/>
    <w:qFormat/>
    <w:rsid w:val="00C57D46"/>
    <w:pPr>
      <w:outlineLvl w:val="9"/>
    </w:pPr>
  </w:style>
  <w:style w:type="table" w:customStyle="1" w:styleId="TableGrid1">
    <w:name w:val="Table Grid1"/>
    <w:basedOn w:val="TableNormal"/>
    <w:next w:val="TableGrid"/>
    <w:uiPriority w:val="39"/>
    <w:rsid w:val="004530DF"/>
    <w:pPr>
      <w:spacing w:after="0" w:line="240" w:lineRule="auto"/>
    </w:pPr>
    <w:rPr>
      <w:rFonts w:eastAsiaTheme="minorHAnsi"/>
      <w:sz w:val="24"/>
      <w:szCs w:val="24"/>
      <w:lang w:val="en-GB"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B05C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849780">
      <w:bodyDiv w:val="1"/>
      <w:marLeft w:val="0"/>
      <w:marRight w:val="0"/>
      <w:marTop w:val="0"/>
      <w:marBottom w:val="0"/>
      <w:divBdr>
        <w:top w:val="none" w:sz="0" w:space="0" w:color="auto"/>
        <w:left w:val="none" w:sz="0" w:space="0" w:color="auto"/>
        <w:bottom w:val="none" w:sz="0" w:space="0" w:color="auto"/>
        <w:right w:val="none" w:sz="0" w:space="0" w:color="auto"/>
      </w:divBdr>
      <w:divsChild>
        <w:div w:id="566694117">
          <w:marLeft w:val="0"/>
          <w:marRight w:val="0"/>
          <w:marTop w:val="0"/>
          <w:marBottom w:val="300"/>
          <w:divBdr>
            <w:top w:val="none" w:sz="0" w:space="0" w:color="auto"/>
            <w:left w:val="none" w:sz="0" w:space="0" w:color="auto"/>
            <w:bottom w:val="none" w:sz="0" w:space="0" w:color="auto"/>
            <w:right w:val="none" w:sz="0" w:space="0" w:color="auto"/>
          </w:divBdr>
          <w:divsChild>
            <w:div w:id="979578133">
              <w:marLeft w:val="0"/>
              <w:marRight w:val="0"/>
              <w:marTop w:val="0"/>
              <w:marBottom w:val="0"/>
              <w:divBdr>
                <w:top w:val="none" w:sz="0" w:space="0" w:color="auto"/>
                <w:left w:val="none" w:sz="0" w:space="0" w:color="auto"/>
                <w:bottom w:val="none" w:sz="0" w:space="0" w:color="auto"/>
                <w:right w:val="none" w:sz="0" w:space="0" w:color="auto"/>
              </w:divBdr>
              <w:divsChild>
                <w:div w:id="1462918502">
                  <w:marLeft w:val="0"/>
                  <w:marRight w:val="0"/>
                  <w:marTop w:val="0"/>
                  <w:marBottom w:val="0"/>
                  <w:divBdr>
                    <w:top w:val="none" w:sz="0" w:space="0" w:color="auto"/>
                    <w:left w:val="none" w:sz="0" w:space="0" w:color="auto"/>
                    <w:bottom w:val="none" w:sz="0" w:space="0" w:color="auto"/>
                    <w:right w:val="none" w:sz="0" w:space="0" w:color="auto"/>
                  </w:divBdr>
                  <w:divsChild>
                    <w:div w:id="475220102">
                      <w:marLeft w:val="0"/>
                      <w:marRight w:val="0"/>
                      <w:marTop w:val="75"/>
                      <w:marBottom w:val="0"/>
                      <w:divBdr>
                        <w:top w:val="none" w:sz="0" w:space="0" w:color="auto"/>
                        <w:left w:val="none" w:sz="0" w:space="0" w:color="auto"/>
                        <w:bottom w:val="none" w:sz="0" w:space="0" w:color="auto"/>
                        <w:right w:val="none" w:sz="0" w:space="0" w:color="auto"/>
                      </w:divBdr>
                      <w:divsChild>
                        <w:div w:id="99333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327806">
          <w:marLeft w:val="0"/>
          <w:marRight w:val="0"/>
          <w:marTop w:val="0"/>
          <w:marBottom w:val="300"/>
          <w:divBdr>
            <w:top w:val="none" w:sz="0" w:space="0" w:color="auto"/>
            <w:left w:val="none" w:sz="0" w:space="0" w:color="auto"/>
            <w:bottom w:val="none" w:sz="0" w:space="0" w:color="auto"/>
            <w:right w:val="none" w:sz="0" w:space="0" w:color="auto"/>
          </w:divBdr>
          <w:divsChild>
            <w:div w:id="1278104469">
              <w:marLeft w:val="0"/>
              <w:marRight w:val="0"/>
              <w:marTop w:val="0"/>
              <w:marBottom w:val="0"/>
              <w:divBdr>
                <w:top w:val="none" w:sz="0" w:space="0" w:color="auto"/>
                <w:left w:val="none" w:sz="0" w:space="0" w:color="auto"/>
                <w:bottom w:val="none" w:sz="0" w:space="0" w:color="auto"/>
                <w:right w:val="none" w:sz="0" w:space="0" w:color="auto"/>
              </w:divBdr>
              <w:divsChild>
                <w:div w:id="2008098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7073">
          <w:marLeft w:val="0"/>
          <w:marRight w:val="0"/>
          <w:marTop w:val="0"/>
          <w:marBottom w:val="300"/>
          <w:divBdr>
            <w:top w:val="none" w:sz="0" w:space="0" w:color="auto"/>
            <w:left w:val="none" w:sz="0" w:space="0" w:color="auto"/>
            <w:bottom w:val="none" w:sz="0" w:space="0" w:color="auto"/>
            <w:right w:val="none" w:sz="0" w:space="0" w:color="auto"/>
          </w:divBdr>
          <w:divsChild>
            <w:div w:id="1038047552">
              <w:marLeft w:val="0"/>
              <w:marRight w:val="0"/>
              <w:marTop w:val="0"/>
              <w:marBottom w:val="0"/>
              <w:divBdr>
                <w:top w:val="none" w:sz="0" w:space="0" w:color="auto"/>
                <w:left w:val="none" w:sz="0" w:space="0" w:color="auto"/>
                <w:bottom w:val="none" w:sz="0" w:space="0" w:color="auto"/>
                <w:right w:val="none" w:sz="0" w:space="0" w:color="auto"/>
              </w:divBdr>
              <w:divsChild>
                <w:div w:id="1555969179">
                  <w:marLeft w:val="0"/>
                  <w:marRight w:val="0"/>
                  <w:marTop w:val="0"/>
                  <w:marBottom w:val="0"/>
                  <w:divBdr>
                    <w:top w:val="none" w:sz="0" w:space="0" w:color="auto"/>
                    <w:left w:val="none" w:sz="0" w:space="0" w:color="auto"/>
                    <w:bottom w:val="none" w:sz="0" w:space="0" w:color="auto"/>
                    <w:right w:val="none" w:sz="0" w:space="0" w:color="auto"/>
                  </w:divBdr>
                  <w:divsChild>
                    <w:div w:id="1858813912">
                      <w:marLeft w:val="0"/>
                      <w:marRight w:val="0"/>
                      <w:marTop w:val="0"/>
                      <w:marBottom w:val="0"/>
                      <w:divBdr>
                        <w:top w:val="none" w:sz="0" w:space="0" w:color="auto"/>
                        <w:left w:val="none" w:sz="0" w:space="0" w:color="auto"/>
                        <w:bottom w:val="none" w:sz="0" w:space="0" w:color="auto"/>
                        <w:right w:val="none" w:sz="0" w:space="0" w:color="auto"/>
                      </w:divBdr>
                      <w:divsChild>
                        <w:div w:id="1567296689">
                          <w:marLeft w:val="0"/>
                          <w:marRight w:val="0"/>
                          <w:marTop w:val="0"/>
                          <w:marBottom w:val="0"/>
                          <w:divBdr>
                            <w:top w:val="none" w:sz="0" w:space="0" w:color="auto"/>
                            <w:left w:val="none" w:sz="0" w:space="0" w:color="auto"/>
                            <w:bottom w:val="none" w:sz="0" w:space="0" w:color="auto"/>
                            <w:right w:val="none" w:sz="0" w:space="0" w:color="auto"/>
                          </w:divBdr>
                          <w:divsChild>
                            <w:div w:id="841579724">
                              <w:marLeft w:val="0"/>
                              <w:marRight w:val="0"/>
                              <w:marTop w:val="0"/>
                              <w:marBottom w:val="0"/>
                              <w:divBdr>
                                <w:top w:val="none" w:sz="0" w:space="0" w:color="auto"/>
                                <w:left w:val="none" w:sz="0" w:space="0" w:color="auto"/>
                                <w:bottom w:val="none" w:sz="0" w:space="0" w:color="auto"/>
                                <w:right w:val="none" w:sz="0" w:space="0" w:color="auto"/>
                              </w:divBdr>
                              <w:divsChild>
                                <w:div w:id="164126044">
                                  <w:marLeft w:val="0"/>
                                  <w:marRight w:val="0"/>
                                  <w:marTop w:val="0"/>
                                  <w:marBottom w:val="0"/>
                                  <w:divBdr>
                                    <w:top w:val="none" w:sz="0" w:space="0" w:color="auto"/>
                                    <w:left w:val="none" w:sz="0" w:space="0" w:color="auto"/>
                                    <w:bottom w:val="none" w:sz="0" w:space="0" w:color="auto"/>
                                    <w:right w:val="none" w:sz="0" w:space="0" w:color="auto"/>
                                  </w:divBdr>
                                  <w:divsChild>
                                    <w:div w:id="378404992">
                                      <w:marLeft w:val="0"/>
                                      <w:marRight w:val="0"/>
                                      <w:marTop w:val="0"/>
                                      <w:marBottom w:val="300"/>
                                      <w:divBdr>
                                        <w:top w:val="none" w:sz="0" w:space="0" w:color="auto"/>
                                        <w:left w:val="none" w:sz="0" w:space="0" w:color="auto"/>
                                        <w:bottom w:val="none" w:sz="0" w:space="0" w:color="auto"/>
                                        <w:right w:val="none" w:sz="0" w:space="0" w:color="auto"/>
                                      </w:divBdr>
                                      <w:divsChild>
                                        <w:div w:id="475269184">
                                          <w:marLeft w:val="0"/>
                                          <w:marRight w:val="0"/>
                                          <w:marTop w:val="0"/>
                                          <w:marBottom w:val="0"/>
                                          <w:divBdr>
                                            <w:top w:val="none" w:sz="0" w:space="0" w:color="auto"/>
                                            <w:left w:val="none" w:sz="0" w:space="0" w:color="auto"/>
                                            <w:bottom w:val="none" w:sz="0" w:space="0" w:color="auto"/>
                                            <w:right w:val="none" w:sz="0" w:space="0" w:color="auto"/>
                                          </w:divBdr>
                                          <w:divsChild>
                                            <w:div w:id="2100330149">
                                              <w:marLeft w:val="0"/>
                                              <w:marRight w:val="0"/>
                                              <w:marTop w:val="0"/>
                                              <w:marBottom w:val="0"/>
                                              <w:divBdr>
                                                <w:top w:val="none" w:sz="0" w:space="0" w:color="auto"/>
                                                <w:left w:val="none" w:sz="0" w:space="0" w:color="auto"/>
                                                <w:bottom w:val="none" w:sz="0" w:space="0" w:color="auto"/>
                                                <w:right w:val="none" w:sz="0" w:space="0" w:color="auto"/>
                                              </w:divBdr>
                                              <w:divsChild>
                                                <w:div w:id="455415913">
                                                  <w:marLeft w:val="0"/>
                                                  <w:marRight w:val="0"/>
                                                  <w:marTop w:val="0"/>
                                                  <w:marBottom w:val="0"/>
                                                  <w:divBdr>
                                                    <w:top w:val="none" w:sz="0" w:space="0" w:color="auto"/>
                                                    <w:left w:val="none" w:sz="0" w:space="0" w:color="auto"/>
                                                    <w:bottom w:val="none" w:sz="0" w:space="0" w:color="auto"/>
                                                    <w:right w:val="none" w:sz="0" w:space="0" w:color="auto"/>
                                                  </w:divBdr>
                                                  <w:divsChild>
                                                    <w:div w:id="4984917">
                                                      <w:marLeft w:val="0"/>
                                                      <w:marRight w:val="0"/>
                                                      <w:marTop w:val="0"/>
                                                      <w:marBottom w:val="0"/>
                                                      <w:divBdr>
                                                        <w:top w:val="none" w:sz="0" w:space="0" w:color="auto"/>
                                                        <w:left w:val="none" w:sz="0" w:space="0" w:color="auto"/>
                                                        <w:bottom w:val="none" w:sz="0" w:space="0" w:color="auto"/>
                                                        <w:right w:val="none" w:sz="0" w:space="0" w:color="auto"/>
                                                      </w:divBdr>
                                                      <w:divsChild>
                                                        <w:div w:id="205916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5368242">
                                      <w:marLeft w:val="0"/>
                                      <w:marRight w:val="0"/>
                                      <w:marTop w:val="0"/>
                                      <w:marBottom w:val="300"/>
                                      <w:divBdr>
                                        <w:top w:val="none" w:sz="0" w:space="0" w:color="auto"/>
                                        <w:left w:val="none" w:sz="0" w:space="0" w:color="auto"/>
                                        <w:bottom w:val="none" w:sz="0" w:space="0" w:color="auto"/>
                                        <w:right w:val="none" w:sz="0" w:space="0" w:color="auto"/>
                                      </w:divBdr>
                                      <w:divsChild>
                                        <w:div w:id="1487241026">
                                          <w:marLeft w:val="0"/>
                                          <w:marRight w:val="0"/>
                                          <w:marTop w:val="0"/>
                                          <w:marBottom w:val="0"/>
                                          <w:divBdr>
                                            <w:top w:val="none" w:sz="0" w:space="0" w:color="auto"/>
                                            <w:left w:val="none" w:sz="0" w:space="0" w:color="auto"/>
                                            <w:bottom w:val="none" w:sz="0" w:space="0" w:color="auto"/>
                                            <w:right w:val="none" w:sz="0" w:space="0" w:color="auto"/>
                                          </w:divBdr>
                                          <w:divsChild>
                                            <w:div w:id="360939304">
                                              <w:marLeft w:val="0"/>
                                              <w:marRight w:val="0"/>
                                              <w:marTop w:val="0"/>
                                              <w:marBottom w:val="0"/>
                                              <w:divBdr>
                                                <w:top w:val="none" w:sz="0" w:space="0" w:color="auto"/>
                                                <w:left w:val="none" w:sz="0" w:space="0" w:color="auto"/>
                                                <w:bottom w:val="none" w:sz="0" w:space="0" w:color="auto"/>
                                                <w:right w:val="none" w:sz="0" w:space="0" w:color="auto"/>
                                              </w:divBdr>
                                              <w:divsChild>
                                                <w:div w:id="728727258">
                                                  <w:marLeft w:val="0"/>
                                                  <w:marRight w:val="0"/>
                                                  <w:marTop w:val="0"/>
                                                  <w:marBottom w:val="0"/>
                                                  <w:divBdr>
                                                    <w:top w:val="none" w:sz="0" w:space="0" w:color="auto"/>
                                                    <w:left w:val="none" w:sz="0" w:space="0" w:color="auto"/>
                                                    <w:bottom w:val="none" w:sz="0" w:space="0" w:color="auto"/>
                                                    <w:right w:val="none" w:sz="0" w:space="0" w:color="auto"/>
                                                  </w:divBdr>
                                                  <w:divsChild>
                                                    <w:div w:id="61217693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54115433">
              <w:marLeft w:val="0"/>
              <w:marRight w:val="0"/>
              <w:marTop w:val="0"/>
              <w:marBottom w:val="0"/>
              <w:divBdr>
                <w:top w:val="none" w:sz="0" w:space="0" w:color="auto"/>
                <w:left w:val="none" w:sz="0" w:space="0" w:color="auto"/>
                <w:bottom w:val="none" w:sz="0" w:space="0" w:color="auto"/>
                <w:right w:val="none" w:sz="0" w:space="0" w:color="auto"/>
              </w:divBdr>
              <w:divsChild>
                <w:div w:id="806582191">
                  <w:marLeft w:val="0"/>
                  <w:marRight w:val="0"/>
                  <w:marTop w:val="300"/>
                  <w:marBottom w:val="300"/>
                  <w:divBdr>
                    <w:top w:val="none" w:sz="0" w:space="0" w:color="auto"/>
                    <w:left w:val="none" w:sz="0" w:space="0" w:color="auto"/>
                    <w:bottom w:val="none" w:sz="0" w:space="0" w:color="auto"/>
                    <w:right w:val="none" w:sz="0" w:space="0" w:color="auto"/>
                  </w:divBdr>
                  <w:divsChild>
                    <w:div w:id="1246644132">
                      <w:marLeft w:val="0"/>
                      <w:marRight w:val="0"/>
                      <w:marTop w:val="0"/>
                      <w:marBottom w:val="0"/>
                      <w:divBdr>
                        <w:top w:val="none" w:sz="0" w:space="0" w:color="auto"/>
                        <w:left w:val="none" w:sz="0" w:space="0" w:color="auto"/>
                        <w:bottom w:val="none" w:sz="0" w:space="0" w:color="auto"/>
                        <w:right w:val="none" w:sz="0" w:space="0" w:color="auto"/>
                      </w:divBdr>
                      <w:divsChild>
                        <w:div w:id="803818483">
                          <w:marLeft w:val="0"/>
                          <w:marRight w:val="0"/>
                          <w:marTop w:val="0"/>
                          <w:marBottom w:val="0"/>
                          <w:divBdr>
                            <w:top w:val="none" w:sz="0" w:space="0" w:color="auto"/>
                            <w:left w:val="none" w:sz="0" w:space="0" w:color="auto"/>
                            <w:bottom w:val="none" w:sz="0" w:space="0" w:color="auto"/>
                            <w:right w:val="none" w:sz="0" w:space="0" w:color="auto"/>
                          </w:divBdr>
                          <w:divsChild>
                            <w:div w:id="117191291">
                              <w:marLeft w:val="0"/>
                              <w:marRight w:val="0"/>
                              <w:marTop w:val="0"/>
                              <w:marBottom w:val="0"/>
                              <w:divBdr>
                                <w:top w:val="none" w:sz="0" w:space="0" w:color="auto"/>
                                <w:left w:val="none" w:sz="0" w:space="0" w:color="auto"/>
                                <w:bottom w:val="none" w:sz="0" w:space="0" w:color="auto"/>
                                <w:right w:val="none" w:sz="0" w:space="0" w:color="auto"/>
                              </w:divBdr>
                            </w:div>
                            <w:div w:id="65846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880896">
                      <w:marLeft w:val="0"/>
                      <w:marRight w:val="0"/>
                      <w:marTop w:val="0"/>
                      <w:marBottom w:val="0"/>
                      <w:divBdr>
                        <w:top w:val="none" w:sz="0" w:space="0" w:color="auto"/>
                        <w:left w:val="none" w:sz="0" w:space="0" w:color="auto"/>
                        <w:bottom w:val="none" w:sz="0" w:space="0" w:color="auto"/>
                        <w:right w:val="none" w:sz="0" w:space="0" w:color="auto"/>
                      </w:divBdr>
                    </w:div>
                    <w:div w:id="1570921487">
                      <w:marLeft w:val="0"/>
                      <w:marRight w:val="0"/>
                      <w:marTop w:val="0"/>
                      <w:marBottom w:val="0"/>
                      <w:divBdr>
                        <w:top w:val="none" w:sz="0" w:space="0" w:color="auto"/>
                        <w:left w:val="none" w:sz="0" w:space="0" w:color="auto"/>
                        <w:bottom w:val="none" w:sz="0" w:space="0" w:color="auto"/>
                        <w:right w:val="none" w:sz="0" w:space="0" w:color="auto"/>
                      </w:divBdr>
                      <w:divsChild>
                        <w:div w:id="1836409105">
                          <w:marLeft w:val="0"/>
                          <w:marRight w:val="0"/>
                          <w:marTop w:val="0"/>
                          <w:marBottom w:val="0"/>
                          <w:divBdr>
                            <w:top w:val="none" w:sz="0" w:space="0" w:color="auto"/>
                            <w:left w:val="none" w:sz="0" w:space="0" w:color="auto"/>
                            <w:bottom w:val="none" w:sz="0" w:space="0" w:color="auto"/>
                            <w:right w:val="none" w:sz="0" w:space="0" w:color="auto"/>
                          </w:divBdr>
                          <w:divsChild>
                            <w:div w:id="612981856">
                              <w:marLeft w:val="0"/>
                              <w:marRight w:val="0"/>
                              <w:marTop w:val="0"/>
                              <w:marBottom w:val="0"/>
                              <w:divBdr>
                                <w:top w:val="none" w:sz="0" w:space="0" w:color="auto"/>
                                <w:left w:val="none" w:sz="0" w:space="0" w:color="auto"/>
                                <w:bottom w:val="none" w:sz="0" w:space="0" w:color="auto"/>
                                <w:right w:val="none" w:sz="0" w:space="0" w:color="auto"/>
                              </w:divBdr>
                            </w:div>
                            <w:div w:id="97826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072606">
                      <w:marLeft w:val="0"/>
                      <w:marRight w:val="0"/>
                      <w:marTop w:val="0"/>
                      <w:marBottom w:val="0"/>
                      <w:divBdr>
                        <w:top w:val="none" w:sz="0" w:space="0" w:color="auto"/>
                        <w:left w:val="none" w:sz="0" w:space="0" w:color="auto"/>
                        <w:bottom w:val="none" w:sz="0" w:space="0" w:color="auto"/>
                        <w:right w:val="none" w:sz="0" w:space="0" w:color="auto"/>
                      </w:divBdr>
                    </w:div>
                    <w:div w:id="1752268260">
                      <w:marLeft w:val="0"/>
                      <w:marRight w:val="0"/>
                      <w:marTop w:val="0"/>
                      <w:marBottom w:val="0"/>
                      <w:divBdr>
                        <w:top w:val="none" w:sz="0" w:space="0" w:color="auto"/>
                        <w:left w:val="none" w:sz="0" w:space="0" w:color="auto"/>
                        <w:bottom w:val="none" w:sz="0" w:space="0" w:color="auto"/>
                        <w:right w:val="none" w:sz="0" w:space="0" w:color="auto"/>
                      </w:divBdr>
                      <w:divsChild>
                        <w:div w:id="1724405675">
                          <w:marLeft w:val="0"/>
                          <w:marRight w:val="0"/>
                          <w:marTop w:val="0"/>
                          <w:marBottom w:val="0"/>
                          <w:divBdr>
                            <w:top w:val="none" w:sz="0" w:space="0" w:color="auto"/>
                            <w:left w:val="none" w:sz="0" w:space="0" w:color="auto"/>
                            <w:bottom w:val="none" w:sz="0" w:space="0" w:color="auto"/>
                            <w:right w:val="none" w:sz="0" w:space="0" w:color="auto"/>
                          </w:divBdr>
                          <w:divsChild>
                            <w:div w:id="124204076">
                              <w:marLeft w:val="0"/>
                              <w:marRight w:val="0"/>
                              <w:marTop w:val="0"/>
                              <w:marBottom w:val="0"/>
                              <w:divBdr>
                                <w:top w:val="none" w:sz="0" w:space="0" w:color="auto"/>
                                <w:left w:val="none" w:sz="0" w:space="0" w:color="auto"/>
                                <w:bottom w:val="none" w:sz="0" w:space="0" w:color="auto"/>
                                <w:right w:val="none" w:sz="0" w:space="0" w:color="auto"/>
                              </w:divBdr>
                            </w:div>
                            <w:div w:id="172425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680471">
                      <w:marLeft w:val="0"/>
                      <w:marRight w:val="0"/>
                      <w:marTop w:val="0"/>
                      <w:marBottom w:val="0"/>
                      <w:divBdr>
                        <w:top w:val="none" w:sz="0" w:space="0" w:color="auto"/>
                        <w:left w:val="none" w:sz="0" w:space="0" w:color="auto"/>
                        <w:bottom w:val="none" w:sz="0" w:space="0" w:color="auto"/>
                        <w:right w:val="none" w:sz="0" w:space="0" w:color="auto"/>
                      </w:divBdr>
                    </w:div>
                    <w:div w:id="166287452">
                      <w:marLeft w:val="0"/>
                      <w:marRight w:val="0"/>
                      <w:marTop w:val="0"/>
                      <w:marBottom w:val="0"/>
                      <w:divBdr>
                        <w:top w:val="none" w:sz="0" w:space="0" w:color="auto"/>
                        <w:left w:val="none" w:sz="0" w:space="0" w:color="auto"/>
                        <w:bottom w:val="none" w:sz="0" w:space="0" w:color="auto"/>
                        <w:right w:val="none" w:sz="0" w:space="0" w:color="auto"/>
                      </w:divBdr>
                      <w:divsChild>
                        <w:div w:id="2059667400">
                          <w:marLeft w:val="0"/>
                          <w:marRight w:val="0"/>
                          <w:marTop w:val="0"/>
                          <w:marBottom w:val="0"/>
                          <w:divBdr>
                            <w:top w:val="none" w:sz="0" w:space="0" w:color="auto"/>
                            <w:left w:val="none" w:sz="0" w:space="0" w:color="auto"/>
                            <w:bottom w:val="none" w:sz="0" w:space="0" w:color="auto"/>
                            <w:right w:val="none" w:sz="0" w:space="0" w:color="auto"/>
                          </w:divBdr>
                          <w:divsChild>
                            <w:div w:id="619923669">
                              <w:marLeft w:val="0"/>
                              <w:marRight w:val="0"/>
                              <w:marTop w:val="0"/>
                              <w:marBottom w:val="0"/>
                              <w:divBdr>
                                <w:top w:val="none" w:sz="0" w:space="0" w:color="auto"/>
                                <w:left w:val="none" w:sz="0" w:space="0" w:color="auto"/>
                                <w:bottom w:val="none" w:sz="0" w:space="0" w:color="auto"/>
                                <w:right w:val="none" w:sz="0" w:space="0" w:color="auto"/>
                              </w:divBdr>
                            </w:div>
                            <w:div w:id="15657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385591">
                      <w:marLeft w:val="0"/>
                      <w:marRight w:val="0"/>
                      <w:marTop w:val="0"/>
                      <w:marBottom w:val="0"/>
                      <w:divBdr>
                        <w:top w:val="none" w:sz="0" w:space="0" w:color="auto"/>
                        <w:left w:val="none" w:sz="0" w:space="0" w:color="auto"/>
                        <w:bottom w:val="none" w:sz="0" w:space="0" w:color="auto"/>
                        <w:right w:val="none" w:sz="0" w:space="0" w:color="auto"/>
                      </w:divBdr>
                    </w:div>
                    <w:div w:id="1259172738">
                      <w:marLeft w:val="0"/>
                      <w:marRight w:val="0"/>
                      <w:marTop w:val="0"/>
                      <w:marBottom w:val="0"/>
                      <w:divBdr>
                        <w:top w:val="none" w:sz="0" w:space="0" w:color="auto"/>
                        <w:left w:val="none" w:sz="0" w:space="0" w:color="auto"/>
                        <w:bottom w:val="none" w:sz="0" w:space="0" w:color="auto"/>
                        <w:right w:val="none" w:sz="0" w:space="0" w:color="auto"/>
                      </w:divBdr>
                      <w:divsChild>
                        <w:div w:id="1789008529">
                          <w:marLeft w:val="0"/>
                          <w:marRight w:val="0"/>
                          <w:marTop w:val="0"/>
                          <w:marBottom w:val="0"/>
                          <w:divBdr>
                            <w:top w:val="none" w:sz="0" w:space="0" w:color="auto"/>
                            <w:left w:val="none" w:sz="0" w:space="0" w:color="auto"/>
                            <w:bottom w:val="none" w:sz="0" w:space="0" w:color="auto"/>
                            <w:right w:val="none" w:sz="0" w:space="0" w:color="auto"/>
                          </w:divBdr>
                          <w:divsChild>
                            <w:div w:id="85229386">
                              <w:marLeft w:val="0"/>
                              <w:marRight w:val="0"/>
                              <w:marTop w:val="0"/>
                              <w:marBottom w:val="0"/>
                              <w:divBdr>
                                <w:top w:val="none" w:sz="0" w:space="0" w:color="auto"/>
                                <w:left w:val="none" w:sz="0" w:space="0" w:color="auto"/>
                                <w:bottom w:val="none" w:sz="0" w:space="0" w:color="auto"/>
                                <w:right w:val="none" w:sz="0" w:space="0" w:color="auto"/>
                              </w:divBdr>
                            </w:div>
                            <w:div w:id="1874923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778413">
                      <w:marLeft w:val="0"/>
                      <w:marRight w:val="0"/>
                      <w:marTop w:val="0"/>
                      <w:marBottom w:val="0"/>
                      <w:divBdr>
                        <w:top w:val="none" w:sz="0" w:space="0" w:color="auto"/>
                        <w:left w:val="none" w:sz="0" w:space="0" w:color="auto"/>
                        <w:bottom w:val="none" w:sz="0" w:space="0" w:color="auto"/>
                        <w:right w:val="none" w:sz="0" w:space="0" w:color="auto"/>
                      </w:divBdr>
                    </w:div>
                    <w:div w:id="603923764">
                      <w:marLeft w:val="0"/>
                      <w:marRight w:val="0"/>
                      <w:marTop w:val="0"/>
                      <w:marBottom w:val="0"/>
                      <w:divBdr>
                        <w:top w:val="none" w:sz="0" w:space="0" w:color="auto"/>
                        <w:left w:val="none" w:sz="0" w:space="0" w:color="auto"/>
                        <w:bottom w:val="none" w:sz="0" w:space="0" w:color="auto"/>
                        <w:right w:val="none" w:sz="0" w:space="0" w:color="auto"/>
                      </w:divBdr>
                      <w:divsChild>
                        <w:div w:id="1540968665">
                          <w:marLeft w:val="0"/>
                          <w:marRight w:val="0"/>
                          <w:marTop w:val="0"/>
                          <w:marBottom w:val="0"/>
                          <w:divBdr>
                            <w:top w:val="none" w:sz="0" w:space="0" w:color="auto"/>
                            <w:left w:val="none" w:sz="0" w:space="0" w:color="auto"/>
                            <w:bottom w:val="none" w:sz="0" w:space="0" w:color="auto"/>
                            <w:right w:val="none" w:sz="0" w:space="0" w:color="auto"/>
                          </w:divBdr>
                          <w:divsChild>
                            <w:div w:id="409618088">
                              <w:marLeft w:val="0"/>
                              <w:marRight w:val="0"/>
                              <w:marTop w:val="0"/>
                              <w:marBottom w:val="0"/>
                              <w:divBdr>
                                <w:top w:val="none" w:sz="0" w:space="0" w:color="auto"/>
                                <w:left w:val="none" w:sz="0" w:space="0" w:color="auto"/>
                                <w:bottom w:val="none" w:sz="0" w:space="0" w:color="auto"/>
                                <w:right w:val="none" w:sz="0" w:space="0" w:color="auto"/>
                              </w:divBdr>
                            </w:div>
                            <w:div w:id="403333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382695">
                      <w:marLeft w:val="0"/>
                      <w:marRight w:val="0"/>
                      <w:marTop w:val="0"/>
                      <w:marBottom w:val="0"/>
                      <w:divBdr>
                        <w:top w:val="none" w:sz="0" w:space="0" w:color="auto"/>
                        <w:left w:val="none" w:sz="0" w:space="0" w:color="auto"/>
                        <w:bottom w:val="none" w:sz="0" w:space="0" w:color="auto"/>
                        <w:right w:val="none" w:sz="0" w:space="0" w:color="auto"/>
                      </w:divBdr>
                    </w:div>
                    <w:div w:id="1547444371">
                      <w:marLeft w:val="0"/>
                      <w:marRight w:val="0"/>
                      <w:marTop w:val="0"/>
                      <w:marBottom w:val="0"/>
                      <w:divBdr>
                        <w:top w:val="none" w:sz="0" w:space="0" w:color="auto"/>
                        <w:left w:val="none" w:sz="0" w:space="0" w:color="auto"/>
                        <w:bottom w:val="none" w:sz="0" w:space="0" w:color="auto"/>
                        <w:right w:val="none" w:sz="0" w:space="0" w:color="auto"/>
                      </w:divBdr>
                      <w:divsChild>
                        <w:div w:id="1894197640">
                          <w:marLeft w:val="0"/>
                          <w:marRight w:val="0"/>
                          <w:marTop w:val="0"/>
                          <w:marBottom w:val="0"/>
                          <w:divBdr>
                            <w:top w:val="none" w:sz="0" w:space="0" w:color="auto"/>
                            <w:left w:val="none" w:sz="0" w:space="0" w:color="auto"/>
                            <w:bottom w:val="none" w:sz="0" w:space="0" w:color="auto"/>
                            <w:right w:val="none" w:sz="0" w:space="0" w:color="auto"/>
                          </w:divBdr>
                          <w:divsChild>
                            <w:div w:id="884634015">
                              <w:marLeft w:val="0"/>
                              <w:marRight w:val="0"/>
                              <w:marTop w:val="0"/>
                              <w:marBottom w:val="0"/>
                              <w:divBdr>
                                <w:top w:val="none" w:sz="0" w:space="0" w:color="auto"/>
                                <w:left w:val="none" w:sz="0" w:space="0" w:color="auto"/>
                                <w:bottom w:val="none" w:sz="0" w:space="0" w:color="auto"/>
                                <w:right w:val="none" w:sz="0" w:space="0" w:color="auto"/>
                              </w:divBdr>
                            </w:div>
                            <w:div w:id="1376347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474131">
                      <w:marLeft w:val="0"/>
                      <w:marRight w:val="0"/>
                      <w:marTop w:val="0"/>
                      <w:marBottom w:val="0"/>
                      <w:divBdr>
                        <w:top w:val="none" w:sz="0" w:space="0" w:color="auto"/>
                        <w:left w:val="none" w:sz="0" w:space="0" w:color="auto"/>
                        <w:bottom w:val="none" w:sz="0" w:space="0" w:color="auto"/>
                        <w:right w:val="none" w:sz="0" w:space="0" w:color="auto"/>
                      </w:divBdr>
                    </w:div>
                    <w:div w:id="623775786">
                      <w:marLeft w:val="0"/>
                      <w:marRight w:val="0"/>
                      <w:marTop w:val="0"/>
                      <w:marBottom w:val="0"/>
                      <w:divBdr>
                        <w:top w:val="none" w:sz="0" w:space="0" w:color="auto"/>
                        <w:left w:val="none" w:sz="0" w:space="0" w:color="auto"/>
                        <w:bottom w:val="none" w:sz="0" w:space="0" w:color="auto"/>
                        <w:right w:val="none" w:sz="0" w:space="0" w:color="auto"/>
                      </w:divBdr>
                      <w:divsChild>
                        <w:div w:id="1315060381">
                          <w:marLeft w:val="0"/>
                          <w:marRight w:val="0"/>
                          <w:marTop w:val="0"/>
                          <w:marBottom w:val="0"/>
                          <w:divBdr>
                            <w:top w:val="none" w:sz="0" w:space="0" w:color="auto"/>
                            <w:left w:val="none" w:sz="0" w:space="0" w:color="auto"/>
                            <w:bottom w:val="none" w:sz="0" w:space="0" w:color="auto"/>
                            <w:right w:val="none" w:sz="0" w:space="0" w:color="auto"/>
                          </w:divBdr>
                          <w:divsChild>
                            <w:div w:id="792286106">
                              <w:marLeft w:val="0"/>
                              <w:marRight w:val="0"/>
                              <w:marTop w:val="0"/>
                              <w:marBottom w:val="0"/>
                              <w:divBdr>
                                <w:top w:val="none" w:sz="0" w:space="0" w:color="auto"/>
                                <w:left w:val="none" w:sz="0" w:space="0" w:color="auto"/>
                                <w:bottom w:val="none" w:sz="0" w:space="0" w:color="auto"/>
                                <w:right w:val="none" w:sz="0" w:space="0" w:color="auto"/>
                              </w:divBdr>
                            </w:div>
                            <w:div w:id="17461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971729">
                      <w:marLeft w:val="0"/>
                      <w:marRight w:val="0"/>
                      <w:marTop w:val="0"/>
                      <w:marBottom w:val="0"/>
                      <w:divBdr>
                        <w:top w:val="none" w:sz="0" w:space="0" w:color="auto"/>
                        <w:left w:val="none" w:sz="0" w:space="0" w:color="auto"/>
                        <w:bottom w:val="none" w:sz="0" w:space="0" w:color="auto"/>
                        <w:right w:val="none" w:sz="0" w:space="0" w:color="auto"/>
                      </w:divBdr>
                    </w:div>
                    <w:div w:id="1757628368">
                      <w:marLeft w:val="0"/>
                      <w:marRight w:val="0"/>
                      <w:marTop w:val="0"/>
                      <w:marBottom w:val="0"/>
                      <w:divBdr>
                        <w:top w:val="none" w:sz="0" w:space="0" w:color="auto"/>
                        <w:left w:val="none" w:sz="0" w:space="0" w:color="auto"/>
                        <w:bottom w:val="none" w:sz="0" w:space="0" w:color="auto"/>
                        <w:right w:val="none" w:sz="0" w:space="0" w:color="auto"/>
                      </w:divBdr>
                      <w:divsChild>
                        <w:div w:id="587888788">
                          <w:marLeft w:val="0"/>
                          <w:marRight w:val="0"/>
                          <w:marTop w:val="0"/>
                          <w:marBottom w:val="0"/>
                          <w:divBdr>
                            <w:top w:val="none" w:sz="0" w:space="0" w:color="auto"/>
                            <w:left w:val="none" w:sz="0" w:space="0" w:color="auto"/>
                            <w:bottom w:val="none" w:sz="0" w:space="0" w:color="auto"/>
                            <w:right w:val="none" w:sz="0" w:space="0" w:color="auto"/>
                          </w:divBdr>
                          <w:divsChild>
                            <w:div w:id="1533223946">
                              <w:marLeft w:val="0"/>
                              <w:marRight w:val="0"/>
                              <w:marTop w:val="0"/>
                              <w:marBottom w:val="0"/>
                              <w:divBdr>
                                <w:top w:val="none" w:sz="0" w:space="0" w:color="auto"/>
                                <w:left w:val="none" w:sz="0" w:space="0" w:color="auto"/>
                                <w:bottom w:val="none" w:sz="0" w:space="0" w:color="auto"/>
                                <w:right w:val="none" w:sz="0" w:space="0" w:color="auto"/>
                              </w:divBdr>
                            </w:div>
                            <w:div w:id="212391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88970">
                      <w:marLeft w:val="0"/>
                      <w:marRight w:val="0"/>
                      <w:marTop w:val="0"/>
                      <w:marBottom w:val="0"/>
                      <w:divBdr>
                        <w:top w:val="none" w:sz="0" w:space="0" w:color="auto"/>
                        <w:left w:val="none" w:sz="0" w:space="0" w:color="auto"/>
                        <w:bottom w:val="none" w:sz="0" w:space="0" w:color="auto"/>
                        <w:right w:val="none" w:sz="0" w:space="0" w:color="auto"/>
                      </w:divBdr>
                    </w:div>
                    <w:div w:id="1449856564">
                      <w:marLeft w:val="0"/>
                      <w:marRight w:val="0"/>
                      <w:marTop w:val="0"/>
                      <w:marBottom w:val="0"/>
                      <w:divBdr>
                        <w:top w:val="none" w:sz="0" w:space="0" w:color="auto"/>
                        <w:left w:val="none" w:sz="0" w:space="0" w:color="auto"/>
                        <w:bottom w:val="none" w:sz="0" w:space="0" w:color="auto"/>
                        <w:right w:val="none" w:sz="0" w:space="0" w:color="auto"/>
                      </w:divBdr>
                      <w:divsChild>
                        <w:div w:id="1350257027">
                          <w:marLeft w:val="0"/>
                          <w:marRight w:val="0"/>
                          <w:marTop w:val="0"/>
                          <w:marBottom w:val="0"/>
                          <w:divBdr>
                            <w:top w:val="none" w:sz="0" w:space="0" w:color="auto"/>
                            <w:left w:val="none" w:sz="0" w:space="0" w:color="auto"/>
                            <w:bottom w:val="none" w:sz="0" w:space="0" w:color="auto"/>
                            <w:right w:val="none" w:sz="0" w:space="0" w:color="auto"/>
                          </w:divBdr>
                          <w:divsChild>
                            <w:div w:id="1034695441">
                              <w:marLeft w:val="0"/>
                              <w:marRight w:val="0"/>
                              <w:marTop w:val="0"/>
                              <w:marBottom w:val="0"/>
                              <w:divBdr>
                                <w:top w:val="none" w:sz="0" w:space="0" w:color="auto"/>
                                <w:left w:val="none" w:sz="0" w:space="0" w:color="auto"/>
                                <w:bottom w:val="none" w:sz="0" w:space="0" w:color="auto"/>
                                <w:right w:val="none" w:sz="0" w:space="0" w:color="auto"/>
                              </w:divBdr>
                            </w:div>
                            <w:div w:id="21562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890801">
                      <w:marLeft w:val="0"/>
                      <w:marRight w:val="0"/>
                      <w:marTop w:val="0"/>
                      <w:marBottom w:val="0"/>
                      <w:divBdr>
                        <w:top w:val="none" w:sz="0" w:space="0" w:color="auto"/>
                        <w:left w:val="none" w:sz="0" w:space="0" w:color="auto"/>
                        <w:bottom w:val="none" w:sz="0" w:space="0" w:color="auto"/>
                        <w:right w:val="none" w:sz="0" w:space="0" w:color="auto"/>
                      </w:divBdr>
                    </w:div>
                    <w:div w:id="417874001">
                      <w:marLeft w:val="0"/>
                      <w:marRight w:val="0"/>
                      <w:marTop w:val="0"/>
                      <w:marBottom w:val="0"/>
                      <w:divBdr>
                        <w:top w:val="none" w:sz="0" w:space="0" w:color="auto"/>
                        <w:left w:val="none" w:sz="0" w:space="0" w:color="auto"/>
                        <w:bottom w:val="none" w:sz="0" w:space="0" w:color="auto"/>
                        <w:right w:val="none" w:sz="0" w:space="0" w:color="auto"/>
                      </w:divBdr>
                      <w:divsChild>
                        <w:div w:id="195317553">
                          <w:marLeft w:val="0"/>
                          <w:marRight w:val="0"/>
                          <w:marTop w:val="0"/>
                          <w:marBottom w:val="0"/>
                          <w:divBdr>
                            <w:top w:val="none" w:sz="0" w:space="0" w:color="auto"/>
                            <w:left w:val="none" w:sz="0" w:space="0" w:color="auto"/>
                            <w:bottom w:val="none" w:sz="0" w:space="0" w:color="auto"/>
                            <w:right w:val="none" w:sz="0" w:space="0" w:color="auto"/>
                          </w:divBdr>
                          <w:divsChild>
                            <w:div w:id="1388870376">
                              <w:marLeft w:val="0"/>
                              <w:marRight w:val="0"/>
                              <w:marTop w:val="0"/>
                              <w:marBottom w:val="0"/>
                              <w:divBdr>
                                <w:top w:val="none" w:sz="0" w:space="0" w:color="auto"/>
                                <w:left w:val="none" w:sz="0" w:space="0" w:color="auto"/>
                                <w:bottom w:val="none" w:sz="0" w:space="0" w:color="auto"/>
                                <w:right w:val="none" w:sz="0" w:space="0" w:color="auto"/>
                              </w:divBdr>
                            </w:div>
                            <w:div w:id="198469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186254">
                      <w:marLeft w:val="0"/>
                      <w:marRight w:val="0"/>
                      <w:marTop w:val="0"/>
                      <w:marBottom w:val="0"/>
                      <w:divBdr>
                        <w:top w:val="none" w:sz="0" w:space="0" w:color="auto"/>
                        <w:left w:val="none" w:sz="0" w:space="0" w:color="auto"/>
                        <w:bottom w:val="none" w:sz="0" w:space="0" w:color="auto"/>
                        <w:right w:val="none" w:sz="0" w:space="0" w:color="auto"/>
                      </w:divBdr>
                    </w:div>
                    <w:div w:id="1069839067">
                      <w:marLeft w:val="0"/>
                      <w:marRight w:val="0"/>
                      <w:marTop w:val="0"/>
                      <w:marBottom w:val="0"/>
                      <w:divBdr>
                        <w:top w:val="none" w:sz="0" w:space="0" w:color="auto"/>
                        <w:left w:val="none" w:sz="0" w:space="0" w:color="auto"/>
                        <w:bottom w:val="none" w:sz="0" w:space="0" w:color="auto"/>
                        <w:right w:val="none" w:sz="0" w:space="0" w:color="auto"/>
                      </w:divBdr>
                      <w:divsChild>
                        <w:div w:id="1041174487">
                          <w:marLeft w:val="0"/>
                          <w:marRight w:val="0"/>
                          <w:marTop w:val="0"/>
                          <w:marBottom w:val="0"/>
                          <w:divBdr>
                            <w:top w:val="none" w:sz="0" w:space="0" w:color="auto"/>
                            <w:left w:val="none" w:sz="0" w:space="0" w:color="auto"/>
                            <w:bottom w:val="none" w:sz="0" w:space="0" w:color="auto"/>
                            <w:right w:val="none" w:sz="0" w:space="0" w:color="auto"/>
                          </w:divBdr>
                          <w:divsChild>
                            <w:div w:id="761101180">
                              <w:marLeft w:val="0"/>
                              <w:marRight w:val="0"/>
                              <w:marTop w:val="0"/>
                              <w:marBottom w:val="0"/>
                              <w:divBdr>
                                <w:top w:val="none" w:sz="0" w:space="0" w:color="auto"/>
                                <w:left w:val="none" w:sz="0" w:space="0" w:color="auto"/>
                                <w:bottom w:val="none" w:sz="0" w:space="0" w:color="auto"/>
                                <w:right w:val="none" w:sz="0" w:space="0" w:color="auto"/>
                              </w:divBdr>
                            </w:div>
                            <w:div w:id="72695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356571">
                      <w:marLeft w:val="0"/>
                      <w:marRight w:val="0"/>
                      <w:marTop w:val="0"/>
                      <w:marBottom w:val="0"/>
                      <w:divBdr>
                        <w:top w:val="none" w:sz="0" w:space="0" w:color="auto"/>
                        <w:left w:val="none" w:sz="0" w:space="0" w:color="auto"/>
                        <w:bottom w:val="none" w:sz="0" w:space="0" w:color="auto"/>
                        <w:right w:val="none" w:sz="0" w:space="0" w:color="auto"/>
                      </w:divBdr>
                    </w:div>
                    <w:div w:id="404959400">
                      <w:marLeft w:val="0"/>
                      <w:marRight w:val="0"/>
                      <w:marTop w:val="0"/>
                      <w:marBottom w:val="0"/>
                      <w:divBdr>
                        <w:top w:val="none" w:sz="0" w:space="0" w:color="auto"/>
                        <w:left w:val="none" w:sz="0" w:space="0" w:color="auto"/>
                        <w:bottom w:val="none" w:sz="0" w:space="0" w:color="auto"/>
                        <w:right w:val="none" w:sz="0" w:space="0" w:color="auto"/>
                      </w:divBdr>
                      <w:divsChild>
                        <w:div w:id="1702707675">
                          <w:marLeft w:val="0"/>
                          <w:marRight w:val="0"/>
                          <w:marTop w:val="0"/>
                          <w:marBottom w:val="0"/>
                          <w:divBdr>
                            <w:top w:val="none" w:sz="0" w:space="0" w:color="auto"/>
                            <w:left w:val="none" w:sz="0" w:space="0" w:color="auto"/>
                            <w:bottom w:val="none" w:sz="0" w:space="0" w:color="auto"/>
                            <w:right w:val="none" w:sz="0" w:space="0" w:color="auto"/>
                          </w:divBdr>
                          <w:divsChild>
                            <w:div w:id="1687631540">
                              <w:marLeft w:val="0"/>
                              <w:marRight w:val="0"/>
                              <w:marTop w:val="0"/>
                              <w:marBottom w:val="0"/>
                              <w:divBdr>
                                <w:top w:val="none" w:sz="0" w:space="0" w:color="auto"/>
                                <w:left w:val="none" w:sz="0" w:space="0" w:color="auto"/>
                                <w:bottom w:val="none" w:sz="0" w:space="0" w:color="auto"/>
                                <w:right w:val="none" w:sz="0" w:space="0" w:color="auto"/>
                              </w:divBdr>
                            </w:div>
                            <w:div w:id="280655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14097">
                      <w:marLeft w:val="0"/>
                      <w:marRight w:val="0"/>
                      <w:marTop w:val="0"/>
                      <w:marBottom w:val="0"/>
                      <w:divBdr>
                        <w:top w:val="none" w:sz="0" w:space="0" w:color="auto"/>
                        <w:left w:val="none" w:sz="0" w:space="0" w:color="auto"/>
                        <w:bottom w:val="none" w:sz="0" w:space="0" w:color="auto"/>
                        <w:right w:val="none" w:sz="0" w:space="0" w:color="auto"/>
                      </w:divBdr>
                    </w:div>
                    <w:div w:id="1760373280">
                      <w:marLeft w:val="0"/>
                      <w:marRight w:val="0"/>
                      <w:marTop w:val="0"/>
                      <w:marBottom w:val="0"/>
                      <w:divBdr>
                        <w:top w:val="none" w:sz="0" w:space="0" w:color="auto"/>
                        <w:left w:val="none" w:sz="0" w:space="0" w:color="auto"/>
                        <w:bottom w:val="none" w:sz="0" w:space="0" w:color="auto"/>
                        <w:right w:val="none" w:sz="0" w:space="0" w:color="auto"/>
                      </w:divBdr>
                      <w:divsChild>
                        <w:div w:id="245918944">
                          <w:marLeft w:val="0"/>
                          <w:marRight w:val="0"/>
                          <w:marTop w:val="0"/>
                          <w:marBottom w:val="0"/>
                          <w:divBdr>
                            <w:top w:val="none" w:sz="0" w:space="0" w:color="auto"/>
                            <w:left w:val="none" w:sz="0" w:space="0" w:color="auto"/>
                            <w:bottom w:val="none" w:sz="0" w:space="0" w:color="auto"/>
                            <w:right w:val="none" w:sz="0" w:space="0" w:color="auto"/>
                          </w:divBdr>
                          <w:divsChild>
                            <w:div w:id="656036839">
                              <w:marLeft w:val="0"/>
                              <w:marRight w:val="0"/>
                              <w:marTop w:val="0"/>
                              <w:marBottom w:val="0"/>
                              <w:divBdr>
                                <w:top w:val="none" w:sz="0" w:space="0" w:color="auto"/>
                                <w:left w:val="none" w:sz="0" w:space="0" w:color="auto"/>
                                <w:bottom w:val="none" w:sz="0" w:space="0" w:color="auto"/>
                                <w:right w:val="none" w:sz="0" w:space="0" w:color="auto"/>
                              </w:divBdr>
                            </w:div>
                            <w:div w:id="204088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236082">
                      <w:marLeft w:val="0"/>
                      <w:marRight w:val="0"/>
                      <w:marTop w:val="0"/>
                      <w:marBottom w:val="0"/>
                      <w:divBdr>
                        <w:top w:val="none" w:sz="0" w:space="0" w:color="auto"/>
                        <w:left w:val="none" w:sz="0" w:space="0" w:color="auto"/>
                        <w:bottom w:val="none" w:sz="0" w:space="0" w:color="auto"/>
                        <w:right w:val="none" w:sz="0" w:space="0" w:color="auto"/>
                      </w:divBdr>
                    </w:div>
                    <w:div w:id="1335497780">
                      <w:marLeft w:val="0"/>
                      <w:marRight w:val="0"/>
                      <w:marTop w:val="0"/>
                      <w:marBottom w:val="0"/>
                      <w:divBdr>
                        <w:top w:val="none" w:sz="0" w:space="0" w:color="auto"/>
                        <w:left w:val="none" w:sz="0" w:space="0" w:color="auto"/>
                        <w:bottom w:val="none" w:sz="0" w:space="0" w:color="auto"/>
                        <w:right w:val="none" w:sz="0" w:space="0" w:color="auto"/>
                      </w:divBdr>
                      <w:divsChild>
                        <w:div w:id="6294647">
                          <w:marLeft w:val="0"/>
                          <w:marRight w:val="0"/>
                          <w:marTop w:val="0"/>
                          <w:marBottom w:val="0"/>
                          <w:divBdr>
                            <w:top w:val="none" w:sz="0" w:space="0" w:color="auto"/>
                            <w:left w:val="none" w:sz="0" w:space="0" w:color="auto"/>
                            <w:bottom w:val="none" w:sz="0" w:space="0" w:color="auto"/>
                            <w:right w:val="none" w:sz="0" w:space="0" w:color="auto"/>
                          </w:divBdr>
                          <w:divsChild>
                            <w:div w:id="1929000604">
                              <w:marLeft w:val="0"/>
                              <w:marRight w:val="0"/>
                              <w:marTop w:val="0"/>
                              <w:marBottom w:val="0"/>
                              <w:divBdr>
                                <w:top w:val="none" w:sz="0" w:space="0" w:color="auto"/>
                                <w:left w:val="none" w:sz="0" w:space="0" w:color="auto"/>
                                <w:bottom w:val="none" w:sz="0" w:space="0" w:color="auto"/>
                                <w:right w:val="none" w:sz="0" w:space="0" w:color="auto"/>
                              </w:divBdr>
                            </w:div>
                            <w:div w:id="80002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478342">
                      <w:marLeft w:val="0"/>
                      <w:marRight w:val="0"/>
                      <w:marTop w:val="0"/>
                      <w:marBottom w:val="0"/>
                      <w:divBdr>
                        <w:top w:val="none" w:sz="0" w:space="0" w:color="auto"/>
                        <w:left w:val="none" w:sz="0" w:space="0" w:color="auto"/>
                        <w:bottom w:val="none" w:sz="0" w:space="0" w:color="auto"/>
                        <w:right w:val="none" w:sz="0" w:space="0" w:color="auto"/>
                      </w:divBdr>
                    </w:div>
                    <w:div w:id="107313531">
                      <w:marLeft w:val="0"/>
                      <w:marRight w:val="0"/>
                      <w:marTop w:val="0"/>
                      <w:marBottom w:val="0"/>
                      <w:divBdr>
                        <w:top w:val="none" w:sz="0" w:space="0" w:color="auto"/>
                        <w:left w:val="none" w:sz="0" w:space="0" w:color="auto"/>
                        <w:bottom w:val="none" w:sz="0" w:space="0" w:color="auto"/>
                        <w:right w:val="none" w:sz="0" w:space="0" w:color="auto"/>
                      </w:divBdr>
                      <w:divsChild>
                        <w:div w:id="815413736">
                          <w:marLeft w:val="0"/>
                          <w:marRight w:val="0"/>
                          <w:marTop w:val="0"/>
                          <w:marBottom w:val="0"/>
                          <w:divBdr>
                            <w:top w:val="none" w:sz="0" w:space="0" w:color="auto"/>
                            <w:left w:val="none" w:sz="0" w:space="0" w:color="auto"/>
                            <w:bottom w:val="none" w:sz="0" w:space="0" w:color="auto"/>
                            <w:right w:val="none" w:sz="0" w:space="0" w:color="auto"/>
                          </w:divBdr>
                          <w:divsChild>
                            <w:div w:id="1828862734">
                              <w:marLeft w:val="0"/>
                              <w:marRight w:val="0"/>
                              <w:marTop w:val="0"/>
                              <w:marBottom w:val="0"/>
                              <w:divBdr>
                                <w:top w:val="none" w:sz="0" w:space="0" w:color="auto"/>
                                <w:left w:val="none" w:sz="0" w:space="0" w:color="auto"/>
                                <w:bottom w:val="none" w:sz="0" w:space="0" w:color="auto"/>
                                <w:right w:val="none" w:sz="0" w:space="0" w:color="auto"/>
                              </w:divBdr>
                            </w:div>
                            <w:div w:id="166870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886545">
                      <w:marLeft w:val="0"/>
                      <w:marRight w:val="0"/>
                      <w:marTop w:val="0"/>
                      <w:marBottom w:val="0"/>
                      <w:divBdr>
                        <w:top w:val="none" w:sz="0" w:space="0" w:color="auto"/>
                        <w:left w:val="none" w:sz="0" w:space="0" w:color="auto"/>
                        <w:bottom w:val="none" w:sz="0" w:space="0" w:color="auto"/>
                        <w:right w:val="none" w:sz="0" w:space="0" w:color="auto"/>
                      </w:divBdr>
                    </w:div>
                    <w:div w:id="1259099417">
                      <w:marLeft w:val="0"/>
                      <w:marRight w:val="0"/>
                      <w:marTop w:val="0"/>
                      <w:marBottom w:val="300"/>
                      <w:divBdr>
                        <w:top w:val="none" w:sz="0" w:space="0" w:color="auto"/>
                        <w:left w:val="none" w:sz="0" w:space="0" w:color="auto"/>
                        <w:bottom w:val="none" w:sz="0" w:space="0" w:color="auto"/>
                        <w:right w:val="none" w:sz="0" w:space="0" w:color="auto"/>
                      </w:divBdr>
                      <w:divsChild>
                        <w:div w:id="24569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810380">
          <w:marLeft w:val="75"/>
          <w:marRight w:val="0"/>
          <w:marTop w:val="0"/>
          <w:marBottom w:val="0"/>
          <w:divBdr>
            <w:top w:val="none" w:sz="0" w:space="0" w:color="auto"/>
            <w:left w:val="none" w:sz="0" w:space="0" w:color="auto"/>
            <w:bottom w:val="none" w:sz="0" w:space="0" w:color="auto"/>
            <w:right w:val="none" w:sz="0" w:space="0" w:color="auto"/>
          </w:divBdr>
          <w:divsChild>
            <w:div w:id="1037120819">
              <w:marLeft w:val="0"/>
              <w:marRight w:val="0"/>
              <w:marTop w:val="0"/>
              <w:marBottom w:val="0"/>
              <w:divBdr>
                <w:top w:val="none" w:sz="0" w:space="0" w:color="auto"/>
                <w:left w:val="none" w:sz="0" w:space="0" w:color="auto"/>
                <w:bottom w:val="none" w:sz="0" w:space="0" w:color="auto"/>
                <w:right w:val="none" w:sz="0" w:space="0" w:color="auto"/>
              </w:divBdr>
              <w:divsChild>
                <w:div w:id="989401691">
                  <w:marLeft w:val="0"/>
                  <w:marRight w:val="0"/>
                  <w:marTop w:val="0"/>
                  <w:marBottom w:val="0"/>
                  <w:divBdr>
                    <w:top w:val="none" w:sz="0" w:space="0" w:color="auto"/>
                    <w:left w:val="none" w:sz="0" w:space="0" w:color="auto"/>
                    <w:bottom w:val="none" w:sz="0" w:space="0" w:color="auto"/>
                    <w:right w:val="none" w:sz="0" w:space="0" w:color="auto"/>
                  </w:divBdr>
                  <w:divsChild>
                    <w:div w:id="2091854632">
                      <w:marLeft w:val="0"/>
                      <w:marRight w:val="0"/>
                      <w:marTop w:val="0"/>
                      <w:marBottom w:val="300"/>
                      <w:divBdr>
                        <w:top w:val="none" w:sz="0" w:space="0" w:color="auto"/>
                        <w:left w:val="none" w:sz="0" w:space="0" w:color="auto"/>
                        <w:bottom w:val="none" w:sz="0" w:space="0" w:color="auto"/>
                        <w:right w:val="none" w:sz="0" w:space="0" w:color="auto"/>
                      </w:divBdr>
                      <w:divsChild>
                        <w:div w:id="1687291918">
                          <w:marLeft w:val="0"/>
                          <w:marRight w:val="0"/>
                          <w:marTop w:val="0"/>
                          <w:marBottom w:val="0"/>
                          <w:divBdr>
                            <w:top w:val="none" w:sz="0" w:space="0" w:color="auto"/>
                            <w:left w:val="none" w:sz="0" w:space="0" w:color="auto"/>
                            <w:bottom w:val="none" w:sz="0" w:space="0" w:color="auto"/>
                            <w:right w:val="none" w:sz="0" w:space="0" w:color="auto"/>
                          </w:divBdr>
                          <w:divsChild>
                            <w:div w:id="135472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722091">
                      <w:marLeft w:val="0"/>
                      <w:marRight w:val="0"/>
                      <w:marTop w:val="0"/>
                      <w:marBottom w:val="300"/>
                      <w:divBdr>
                        <w:top w:val="none" w:sz="0" w:space="0" w:color="auto"/>
                        <w:left w:val="none" w:sz="0" w:space="0" w:color="auto"/>
                        <w:bottom w:val="none" w:sz="0" w:space="0" w:color="auto"/>
                        <w:right w:val="none" w:sz="0" w:space="0" w:color="auto"/>
                      </w:divBdr>
                      <w:divsChild>
                        <w:div w:id="852035060">
                          <w:marLeft w:val="0"/>
                          <w:marRight w:val="0"/>
                          <w:marTop w:val="0"/>
                          <w:marBottom w:val="0"/>
                          <w:divBdr>
                            <w:top w:val="none" w:sz="0" w:space="0" w:color="auto"/>
                            <w:left w:val="none" w:sz="0" w:space="0" w:color="auto"/>
                            <w:bottom w:val="none" w:sz="0" w:space="0" w:color="auto"/>
                            <w:right w:val="none" w:sz="0" w:space="0" w:color="auto"/>
                          </w:divBdr>
                        </w:div>
                      </w:divsChild>
                    </w:div>
                    <w:div w:id="1978491612">
                      <w:marLeft w:val="0"/>
                      <w:marRight w:val="0"/>
                      <w:marTop w:val="0"/>
                      <w:marBottom w:val="300"/>
                      <w:divBdr>
                        <w:top w:val="none" w:sz="0" w:space="0" w:color="auto"/>
                        <w:left w:val="none" w:sz="0" w:space="0" w:color="auto"/>
                        <w:bottom w:val="none" w:sz="0" w:space="0" w:color="auto"/>
                        <w:right w:val="none" w:sz="0" w:space="0" w:color="auto"/>
                      </w:divBdr>
                      <w:divsChild>
                        <w:div w:id="628366344">
                          <w:marLeft w:val="0"/>
                          <w:marRight w:val="0"/>
                          <w:marTop w:val="0"/>
                          <w:marBottom w:val="0"/>
                          <w:divBdr>
                            <w:top w:val="none" w:sz="0" w:space="0" w:color="auto"/>
                            <w:left w:val="none" w:sz="0" w:space="0" w:color="auto"/>
                            <w:bottom w:val="none" w:sz="0" w:space="0" w:color="auto"/>
                            <w:right w:val="none" w:sz="0" w:space="0" w:color="auto"/>
                          </w:divBdr>
                          <w:divsChild>
                            <w:div w:id="584537025">
                              <w:marLeft w:val="0"/>
                              <w:marRight w:val="0"/>
                              <w:marTop w:val="0"/>
                              <w:marBottom w:val="0"/>
                              <w:divBdr>
                                <w:top w:val="none" w:sz="0" w:space="0" w:color="auto"/>
                                <w:left w:val="none" w:sz="0" w:space="0" w:color="auto"/>
                                <w:bottom w:val="none" w:sz="0" w:space="0" w:color="auto"/>
                                <w:right w:val="none" w:sz="0" w:space="0" w:color="auto"/>
                              </w:divBdr>
                              <w:divsChild>
                                <w:div w:id="1086223242">
                                  <w:marLeft w:val="0"/>
                                  <w:marRight w:val="0"/>
                                  <w:marTop w:val="0"/>
                                  <w:marBottom w:val="0"/>
                                  <w:divBdr>
                                    <w:top w:val="none" w:sz="0" w:space="0" w:color="auto"/>
                                    <w:left w:val="none" w:sz="0" w:space="0" w:color="auto"/>
                                    <w:bottom w:val="none" w:sz="0" w:space="0" w:color="auto"/>
                                    <w:right w:val="none" w:sz="0" w:space="0" w:color="auto"/>
                                  </w:divBdr>
                                  <w:divsChild>
                                    <w:div w:id="305404819">
                                      <w:marLeft w:val="0"/>
                                      <w:marRight w:val="0"/>
                                      <w:marTop w:val="0"/>
                                      <w:marBottom w:val="0"/>
                                      <w:divBdr>
                                        <w:top w:val="none" w:sz="0" w:space="0" w:color="auto"/>
                                        <w:left w:val="none" w:sz="0" w:space="0" w:color="auto"/>
                                        <w:bottom w:val="none" w:sz="0" w:space="0" w:color="auto"/>
                                        <w:right w:val="none" w:sz="0" w:space="0" w:color="auto"/>
                                      </w:divBdr>
                                      <w:divsChild>
                                        <w:div w:id="1227691460">
                                          <w:marLeft w:val="0"/>
                                          <w:marRight w:val="0"/>
                                          <w:marTop w:val="0"/>
                                          <w:marBottom w:val="0"/>
                                          <w:divBdr>
                                            <w:top w:val="none" w:sz="0" w:space="0" w:color="auto"/>
                                            <w:left w:val="none" w:sz="0" w:space="0" w:color="auto"/>
                                            <w:bottom w:val="none" w:sz="0" w:space="0" w:color="auto"/>
                                            <w:right w:val="none" w:sz="0" w:space="0" w:color="auto"/>
                                          </w:divBdr>
                                          <w:divsChild>
                                            <w:div w:id="1612325395">
                                              <w:marLeft w:val="0"/>
                                              <w:marRight w:val="150"/>
                                              <w:marTop w:val="0"/>
                                              <w:marBottom w:val="0"/>
                                              <w:divBdr>
                                                <w:top w:val="none" w:sz="0" w:space="0" w:color="auto"/>
                                                <w:left w:val="none" w:sz="0" w:space="0" w:color="auto"/>
                                                <w:bottom w:val="none" w:sz="0" w:space="0" w:color="auto"/>
                                                <w:right w:val="none" w:sz="0" w:space="0" w:color="auto"/>
                                              </w:divBdr>
                                              <w:divsChild>
                                                <w:div w:id="61879226">
                                                  <w:marLeft w:val="0"/>
                                                  <w:marRight w:val="0"/>
                                                  <w:marTop w:val="75"/>
                                                  <w:marBottom w:val="75"/>
                                                  <w:divBdr>
                                                    <w:top w:val="none" w:sz="0" w:space="0" w:color="auto"/>
                                                    <w:left w:val="none" w:sz="0" w:space="0" w:color="auto"/>
                                                    <w:bottom w:val="none" w:sz="0" w:space="0" w:color="auto"/>
                                                    <w:right w:val="none" w:sz="0" w:space="0" w:color="auto"/>
                                                  </w:divBdr>
                                                  <w:divsChild>
                                                    <w:div w:id="483201829">
                                                      <w:marLeft w:val="0"/>
                                                      <w:marRight w:val="0"/>
                                                      <w:marTop w:val="0"/>
                                                      <w:marBottom w:val="0"/>
                                                      <w:divBdr>
                                                        <w:top w:val="none" w:sz="0" w:space="0" w:color="auto"/>
                                                        <w:left w:val="none" w:sz="0" w:space="0" w:color="auto"/>
                                                        <w:bottom w:val="none" w:sz="0" w:space="0" w:color="auto"/>
                                                        <w:right w:val="none" w:sz="0" w:space="0" w:color="auto"/>
                                                      </w:divBdr>
                                                    </w:div>
                                                  </w:divsChild>
                                                </w:div>
                                                <w:div w:id="420416351">
                                                  <w:marLeft w:val="0"/>
                                                  <w:marRight w:val="0"/>
                                                  <w:marTop w:val="75"/>
                                                  <w:marBottom w:val="75"/>
                                                  <w:divBdr>
                                                    <w:top w:val="none" w:sz="0" w:space="0" w:color="auto"/>
                                                    <w:left w:val="none" w:sz="0" w:space="0" w:color="auto"/>
                                                    <w:bottom w:val="none" w:sz="0" w:space="0" w:color="auto"/>
                                                    <w:right w:val="none" w:sz="0" w:space="0" w:color="auto"/>
                                                  </w:divBdr>
                                                  <w:divsChild>
                                                    <w:div w:id="1832406152">
                                                      <w:marLeft w:val="0"/>
                                                      <w:marRight w:val="0"/>
                                                      <w:marTop w:val="0"/>
                                                      <w:marBottom w:val="0"/>
                                                      <w:divBdr>
                                                        <w:top w:val="none" w:sz="0" w:space="0" w:color="auto"/>
                                                        <w:left w:val="none" w:sz="0" w:space="0" w:color="auto"/>
                                                        <w:bottom w:val="none" w:sz="0" w:space="0" w:color="auto"/>
                                                        <w:right w:val="none" w:sz="0" w:space="0" w:color="auto"/>
                                                      </w:divBdr>
                                                    </w:div>
                                                  </w:divsChild>
                                                </w:div>
                                                <w:div w:id="2049639749">
                                                  <w:marLeft w:val="0"/>
                                                  <w:marRight w:val="0"/>
                                                  <w:marTop w:val="75"/>
                                                  <w:marBottom w:val="75"/>
                                                  <w:divBdr>
                                                    <w:top w:val="none" w:sz="0" w:space="0" w:color="auto"/>
                                                    <w:left w:val="none" w:sz="0" w:space="0" w:color="auto"/>
                                                    <w:bottom w:val="none" w:sz="0" w:space="0" w:color="auto"/>
                                                    <w:right w:val="none" w:sz="0" w:space="0" w:color="auto"/>
                                                  </w:divBdr>
                                                  <w:divsChild>
                                                    <w:div w:id="1488017724">
                                                      <w:marLeft w:val="0"/>
                                                      <w:marRight w:val="0"/>
                                                      <w:marTop w:val="0"/>
                                                      <w:marBottom w:val="0"/>
                                                      <w:divBdr>
                                                        <w:top w:val="none" w:sz="0" w:space="0" w:color="auto"/>
                                                        <w:left w:val="none" w:sz="0" w:space="0" w:color="auto"/>
                                                        <w:bottom w:val="none" w:sz="0" w:space="0" w:color="auto"/>
                                                        <w:right w:val="none" w:sz="0" w:space="0" w:color="auto"/>
                                                      </w:divBdr>
                                                    </w:div>
                                                  </w:divsChild>
                                                </w:div>
                                                <w:div w:id="983386149">
                                                  <w:marLeft w:val="0"/>
                                                  <w:marRight w:val="0"/>
                                                  <w:marTop w:val="75"/>
                                                  <w:marBottom w:val="75"/>
                                                  <w:divBdr>
                                                    <w:top w:val="none" w:sz="0" w:space="0" w:color="auto"/>
                                                    <w:left w:val="none" w:sz="0" w:space="0" w:color="auto"/>
                                                    <w:bottom w:val="none" w:sz="0" w:space="0" w:color="auto"/>
                                                    <w:right w:val="none" w:sz="0" w:space="0" w:color="auto"/>
                                                  </w:divBdr>
                                                  <w:divsChild>
                                                    <w:div w:id="53858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029660">
                                      <w:marLeft w:val="0"/>
                                      <w:marRight w:val="0"/>
                                      <w:marTop w:val="0"/>
                                      <w:marBottom w:val="0"/>
                                      <w:divBdr>
                                        <w:top w:val="none" w:sz="0" w:space="0" w:color="auto"/>
                                        <w:left w:val="none" w:sz="0" w:space="0" w:color="auto"/>
                                        <w:bottom w:val="none" w:sz="0" w:space="0" w:color="auto"/>
                                        <w:right w:val="none" w:sz="0" w:space="0" w:color="auto"/>
                                      </w:divBdr>
                                      <w:divsChild>
                                        <w:div w:id="986132069">
                                          <w:marLeft w:val="0"/>
                                          <w:marRight w:val="0"/>
                                          <w:marTop w:val="0"/>
                                          <w:marBottom w:val="0"/>
                                          <w:divBdr>
                                            <w:top w:val="none" w:sz="0" w:space="0" w:color="auto"/>
                                            <w:left w:val="none" w:sz="0" w:space="0" w:color="auto"/>
                                            <w:bottom w:val="none" w:sz="0" w:space="0" w:color="auto"/>
                                            <w:right w:val="none" w:sz="0" w:space="0" w:color="auto"/>
                                          </w:divBdr>
                                          <w:divsChild>
                                            <w:div w:id="2044208179">
                                              <w:marLeft w:val="150"/>
                                              <w:marRight w:val="0"/>
                                              <w:marTop w:val="0"/>
                                              <w:marBottom w:val="0"/>
                                              <w:divBdr>
                                                <w:top w:val="none" w:sz="0" w:space="0" w:color="auto"/>
                                                <w:left w:val="none" w:sz="0" w:space="0" w:color="auto"/>
                                                <w:bottom w:val="none" w:sz="0" w:space="0" w:color="auto"/>
                                                <w:right w:val="none" w:sz="0" w:space="0" w:color="auto"/>
                                              </w:divBdr>
                                              <w:divsChild>
                                                <w:div w:id="1403680912">
                                                  <w:marLeft w:val="0"/>
                                                  <w:marRight w:val="0"/>
                                                  <w:marTop w:val="75"/>
                                                  <w:marBottom w:val="75"/>
                                                  <w:divBdr>
                                                    <w:top w:val="none" w:sz="0" w:space="0" w:color="auto"/>
                                                    <w:left w:val="none" w:sz="0" w:space="0" w:color="auto"/>
                                                    <w:bottom w:val="none" w:sz="0" w:space="0" w:color="auto"/>
                                                    <w:right w:val="none" w:sz="0" w:space="0" w:color="auto"/>
                                                  </w:divBdr>
                                                  <w:divsChild>
                                                    <w:div w:id="305815554">
                                                      <w:marLeft w:val="0"/>
                                                      <w:marRight w:val="0"/>
                                                      <w:marTop w:val="0"/>
                                                      <w:marBottom w:val="0"/>
                                                      <w:divBdr>
                                                        <w:top w:val="none" w:sz="0" w:space="0" w:color="auto"/>
                                                        <w:left w:val="none" w:sz="0" w:space="0" w:color="auto"/>
                                                        <w:bottom w:val="none" w:sz="0" w:space="0" w:color="auto"/>
                                                        <w:right w:val="none" w:sz="0" w:space="0" w:color="auto"/>
                                                      </w:divBdr>
                                                      <w:divsChild>
                                                        <w:div w:id="943878472">
                                                          <w:marLeft w:val="0"/>
                                                          <w:marRight w:val="0"/>
                                                          <w:marTop w:val="0"/>
                                                          <w:marBottom w:val="0"/>
                                                          <w:divBdr>
                                                            <w:top w:val="none" w:sz="0" w:space="0" w:color="auto"/>
                                                            <w:left w:val="none" w:sz="0" w:space="0" w:color="auto"/>
                                                            <w:bottom w:val="none" w:sz="0" w:space="0" w:color="auto"/>
                                                            <w:right w:val="none" w:sz="0" w:space="0" w:color="auto"/>
                                                          </w:divBdr>
                                                          <w:divsChild>
                                                            <w:div w:id="1440644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009308">
                                                  <w:marLeft w:val="0"/>
                                                  <w:marRight w:val="0"/>
                                                  <w:marTop w:val="75"/>
                                                  <w:marBottom w:val="75"/>
                                                  <w:divBdr>
                                                    <w:top w:val="none" w:sz="0" w:space="0" w:color="auto"/>
                                                    <w:left w:val="none" w:sz="0" w:space="0" w:color="auto"/>
                                                    <w:bottom w:val="none" w:sz="0" w:space="0" w:color="auto"/>
                                                    <w:right w:val="none" w:sz="0" w:space="0" w:color="auto"/>
                                                  </w:divBdr>
                                                  <w:divsChild>
                                                    <w:div w:id="1390767471">
                                                      <w:marLeft w:val="0"/>
                                                      <w:marRight w:val="0"/>
                                                      <w:marTop w:val="0"/>
                                                      <w:marBottom w:val="0"/>
                                                      <w:divBdr>
                                                        <w:top w:val="none" w:sz="0" w:space="0" w:color="auto"/>
                                                        <w:left w:val="none" w:sz="0" w:space="0" w:color="auto"/>
                                                        <w:bottom w:val="none" w:sz="0" w:space="0" w:color="auto"/>
                                                        <w:right w:val="none" w:sz="0" w:space="0" w:color="auto"/>
                                                      </w:divBdr>
                                                    </w:div>
                                                  </w:divsChild>
                                                </w:div>
                                                <w:div w:id="2143035571">
                                                  <w:marLeft w:val="0"/>
                                                  <w:marRight w:val="0"/>
                                                  <w:marTop w:val="75"/>
                                                  <w:marBottom w:val="75"/>
                                                  <w:divBdr>
                                                    <w:top w:val="none" w:sz="0" w:space="0" w:color="auto"/>
                                                    <w:left w:val="none" w:sz="0" w:space="0" w:color="auto"/>
                                                    <w:bottom w:val="none" w:sz="0" w:space="0" w:color="auto"/>
                                                    <w:right w:val="none" w:sz="0" w:space="0" w:color="auto"/>
                                                  </w:divBdr>
                                                  <w:divsChild>
                                                    <w:div w:id="343214497">
                                                      <w:marLeft w:val="0"/>
                                                      <w:marRight w:val="0"/>
                                                      <w:marTop w:val="0"/>
                                                      <w:marBottom w:val="0"/>
                                                      <w:divBdr>
                                                        <w:top w:val="none" w:sz="0" w:space="0" w:color="auto"/>
                                                        <w:left w:val="none" w:sz="0" w:space="0" w:color="auto"/>
                                                        <w:bottom w:val="none" w:sz="0" w:space="0" w:color="auto"/>
                                                        <w:right w:val="none" w:sz="0" w:space="0" w:color="auto"/>
                                                      </w:divBdr>
                                                      <w:divsChild>
                                                        <w:div w:id="2019506220">
                                                          <w:marLeft w:val="0"/>
                                                          <w:marRight w:val="0"/>
                                                          <w:marTop w:val="0"/>
                                                          <w:marBottom w:val="0"/>
                                                          <w:divBdr>
                                                            <w:top w:val="none" w:sz="0" w:space="0" w:color="auto"/>
                                                            <w:left w:val="none" w:sz="0" w:space="0" w:color="auto"/>
                                                            <w:bottom w:val="none" w:sz="0" w:space="0" w:color="auto"/>
                                                            <w:right w:val="none" w:sz="0" w:space="0" w:color="auto"/>
                                                          </w:divBdr>
                                                          <w:divsChild>
                                                            <w:div w:id="26519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27422139">
                      <w:marLeft w:val="0"/>
                      <w:marRight w:val="0"/>
                      <w:marTop w:val="0"/>
                      <w:marBottom w:val="300"/>
                      <w:divBdr>
                        <w:top w:val="none" w:sz="0" w:space="0" w:color="auto"/>
                        <w:left w:val="none" w:sz="0" w:space="0" w:color="auto"/>
                        <w:bottom w:val="none" w:sz="0" w:space="0" w:color="auto"/>
                        <w:right w:val="none" w:sz="0" w:space="0" w:color="auto"/>
                      </w:divBdr>
                      <w:divsChild>
                        <w:div w:id="1252931571">
                          <w:marLeft w:val="0"/>
                          <w:marRight w:val="0"/>
                          <w:marTop w:val="0"/>
                          <w:marBottom w:val="0"/>
                          <w:divBdr>
                            <w:top w:val="none" w:sz="0" w:space="0" w:color="auto"/>
                            <w:left w:val="none" w:sz="0" w:space="0" w:color="auto"/>
                            <w:bottom w:val="none" w:sz="0" w:space="0" w:color="auto"/>
                            <w:right w:val="none" w:sz="0" w:space="0" w:color="auto"/>
                          </w:divBdr>
                          <w:divsChild>
                            <w:div w:id="803935696">
                              <w:marLeft w:val="0"/>
                              <w:marRight w:val="0"/>
                              <w:marTop w:val="0"/>
                              <w:marBottom w:val="0"/>
                              <w:divBdr>
                                <w:top w:val="none" w:sz="0" w:space="0" w:color="auto"/>
                                <w:left w:val="none" w:sz="0" w:space="0" w:color="auto"/>
                                <w:bottom w:val="none" w:sz="0" w:space="0" w:color="auto"/>
                                <w:right w:val="none" w:sz="0" w:space="0" w:color="auto"/>
                              </w:divBdr>
                              <w:divsChild>
                                <w:div w:id="190264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304880">
      <w:bodyDiv w:val="1"/>
      <w:marLeft w:val="0"/>
      <w:marRight w:val="0"/>
      <w:marTop w:val="0"/>
      <w:marBottom w:val="0"/>
      <w:divBdr>
        <w:top w:val="none" w:sz="0" w:space="0" w:color="auto"/>
        <w:left w:val="none" w:sz="0" w:space="0" w:color="auto"/>
        <w:bottom w:val="none" w:sz="0" w:space="0" w:color="auto"/>
        <w:right w:val="none" w:sz="0" w:space="0" w:color="auto"/>
      </w:divBdr>
    </w:div>
    <w:div w:id="96680470">
      <w:bodyDiv w:val="1"/>
      <w:marLeft w:val="0"/>
      <w:marRight w:val="0"/>
      <w:marTop w:val="0"/>
      <w:marBottom w:val="0"/>
      <w:divBdr>
        <w:top w:val="none" w:sz="0" w:space="0" w:color="auto"/>
        <w:left w:val="none" w:sz="0" w:space="0" w:color="auto"/>
        <w:bottom w:val="none" w:sz="0" w:space="0" w:color="auto"/>
        <w:right w:val="none" w:sz="0" w:space="0" w:color="auto"/>
      </w:divBdr>
    </w:div>
    <w:div w:id="101612711">
      <w:bodyDiv w:val="1"/>
      <w:marLeft w:val="0"/>
      <w:marRight w:val="0"/>
      <w:marTop w:val="0"/>
      <w:marBottom w:val="0"/>
      <w:divBdr>
        <w:top w:val="none" w:sz="0" w:space="0" w:color="auto"/>
        <w:left w:val="none" w:sz="0" w:space="0" w:color="auto"/>
        <w:bottom w:val="none" w:sz="0" w:space="0" w:color="auto"/>
        <w:right w:val="none" w:sz="0" w:space="0" w:color="auto"/>
      </w:divBdr>
    </w:div>
    <w:div w:id="109862427">
      <w:bodyDiv w:val="1"/>
      <w:marLeft w:val="0"/>
      <w:marRight w:val="0"/>
      <w:marTop w:val="0"/>
      <w:marBottom w:val="0"/>
      <w:divBdr>
        <w:top w:val="none" w:sz="0" w:space="0" w:color="auto"/>
        <w:left w:val="none" w:sz="0" w:space="0" w:color="auto"/>
        <w:bottom w:val="none" w:sz="0" w:space="0" w:color="auto"/>
        <w:right w:val="none" w:sz="0" w:space="0" w:color="auto"/>
      </w:divBdr>
    </w:div>
    <w:div w:id="112987859">
      <w:bodyDiv w:val="1"/>
      <w:marLeft w:val="0"/>
      <w:marRight w:val="0"/>
      <w:marTop w:val="0"/>
      <w:marBottom w:val="0"/>
      <w:divBdr>
        <w:top w:val="none" w:sz="0" w:space="0" w:color="auto"/>
        <w:left w:val="none" w:sz="0" w:space="0" w:color="auto"/>
        <w:bottom w:val="none" w:sz="0" w:space="0" w:color="auto"/>
        <w:right w:val="none" w:sz="0" w:space="0" w:color="auto"/>
      </w:divBdr>
      <w:divsChild>
        <w:div w:id="1123421704">
          <w:marLeft w:val="0"/>
          <w:marRight w:val="0"/>
          <w:marTop w:val="0"/>
          <w:marBottom w:val="0"/>
          <w:divBdr>
            <w:top w:val="none" w:sz="0" w:space="0" w:color="auto"/>
            <w:left w:val="none" w:sz="0" w:space="0" w:color="auto"/>
            <w:bottom w:val="none" w:sz="0" w:space="0" w:color="auto"/>
            <w:right w:val="none" w:sz="0" w:space="0" w:color="auto"/>
          </w:divBdr>
          <w:divsChild>
            <w:div w:id="1682009090">
              <w:marLeft w:val="0"/>
              <w:marRight w:val="0"/>
              <w:marTop w:val="0"/>
              <w:marBottom w:val="0"/>
              <w:divBdr>
                <w:top w:val="none" w:sz="0" w:space="0" w:color="auto"/>
                <w:left w:val="none" w:sz="0" w:space="0" w:color="auto"/>
                <w:bottom w:val="none" w:sz="0" w:space="0" w:color="auto"/>
                <w:right w:val="none" w:sz="0" w:space="0" w:color="auto"/>
              </w:divBdr>
              <w:divsChild>
                <w:div w:id="1565214931">
                  <w:marLeft w:val="0"/>
                  <w:marRight w:val="0"/>
                  <w:marTop w:val="0"/>
                  <w:marBottom w:val="0"/>
                  <w:divBdr>
                    <w:top w:val="none" w:sz="0" w:space="0" w:color="auto"/>
                    <w:left w:val="none" w:sz="0" w:space="0" w:color="auto"/>
                    <w:bottom w:val="none" w:sz="0" w:space="0" w:color="auto"/>
                    <w:right w:val="none" w:sz="0" w:space="0" w:color="auto"/>
                  </w:divBdr>
                  <w:divsChild>
                    <w:div w:id="401953456">
                      <w:marLeft w:val="0"/>
                      <w:marRight w:val="0"/>
                      <w:marTop w:val="0"/>
                      <w:marBottom w:val="0"/>
                      <w:divBdr>
                        <w:top w:val="none" w:sz="0" w:space="0" w:color="auto"/>
                        <w:left w:val="none" w:sz="0" w:space="0" w:color="auto"/>
                        <w:bottom w:val="none" w:sz="0" w:space="0" w:color="auto"/>
                        <w:right w:val="none" w:sz="0" w:space="0" w:color="auto"/>
                      </w:divBdr>
                      <w:divsChild>
                        <w:div w:id="2092040670">
                          <w:marLeft w:val="0"/>
                          <w:marRight w:val="0"/>
                          <w:marTop w:val="0"/>
                          <w:marBottom w:val="0"/>
                          <w:divBdr>
                            <w:top w:val="none" w:sz="0" w:space="0" w:color="auto"/>
                            <w:left w:val="none" w:sz="0" w:space="0" w:color="auto"/>
                            <w:bottom w:val="none" w:sz="0" w:space="0" w:color="auto"/>
                            <w:right w:val="none" w:sz="0" w:space="0" w:color="auto"/>
                          </w:divBdr>
                        </w:div>
                        <w:div w:id="340132454">
                          <w:marLeft w:val="0"/>
                          <w:marRight w:val="0"/>
                          <w:marTop w:val="0"/>
                          <w:marBottom w:val="0"/>
                          <w:divBdr>
                            <w:top w:val="none" w:sz="0" w:space="0" w:color="auto"/>
                            <w:left w:val="none" w:sz="0" w:space="0" w:color="auto"/>
                            <w:bottom w:val="none" w:sz="0" w:space="0" w:color="auto"/>
                            <w:right w:val="none" w:sz="0" w:space="0" w:color="auto"/>
                          </w:divBdr>
                          <w:divsChild>
                            <w:div w:id="2068340076">
                              <w:marLeft w:val="0"/>
                              <w:marRight w:val="0"/>
                              <w:marTop w:val="0"/>
                              <w:marBottom w:val="0"/>
                              <w:divBdr>
                                <w:top w:val="none" w:sz="0" w:space="0" w:color="auto"/>
                                <w:left w:val="none" w:sz="0" w:space="0" w:color="auto"/>
                                <w:bottom w:val="none" w:sz="0" w:space="0" w:color="auto"/>
                                <w:right w:val="none" w:sz="0" w:space="0" w:color="auto"/>
                              </w:divBdr>
                              <w:divsChild>
                                <w:div w:id="449591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415168">
                          <w:marLeft w:val="0"/>
                          <w:marRight w:val="0"/>
                          <w:marTop w:val="0"/>
                          <w:marBottom w:val="0"/>
                          <w:divBdr>
                            <w:top w:val="none" w:sz="0" w:space="0" w:color="auto"/>
                            <w:left w:val="none" w:sz="0" w:space="0" w:color="auto"/>
                            <w:bottom w:val="none" w:sz="0" w:space="0" w:color="auto"/>
                            <w:right w:val="none" w:sz="0" w:space="0" w:color="auto"/>
                          </w:divBdr>
                          <w:divsChild>
                            <w:div w:id="1125347478">
                              <w:marLeft w:val="0"/>
                              <w:marRight w:val="0"/>
                              <w:marTop w:val="0"/>
                              <w:marBottom w:val="0"/>
                              <w:divBdr>
                                <w:top w:val="none" w:sz="0" w:space="0" w:color="auto"/>
                                <w:left w:val="none" w:sz="0" w:space="0" w:color="auto"/>
                                <w:bottom w:val="none" w:sz="0" w:space="0" w:color="auto"/>
                                <w:right w:val="none" w:sz="0" w:space="0" w:color="auto"/>
                              </w:divBdr>
                              <w:divsChild>
                                <w:div w:id="736630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9815792">
          <w:marLeft w:val="0"/>
          <w:marRight w:val="0"/>
          <w:marTop w:val="0"/>
          <w:marBottom w:val="0"/>
          <w:divBdr>
            <w:top w:val="none" w:sz="0" w:space="0" w:color="auto"/>
            <w:left w:val="none" w:sz="0" w:space="0" w:color="auto"/>
            <w:bottom w:val="none" w:sz="0" w:space="0" w:color="auto"/>
            <w:right w:val="none" w:sz="0" w:space="0" w:color="auto"/>
          </w:divBdr>
          <w:divsChild>
            <w:div w:id="1946384661">
              <w:marLeft w:val="0"/>
              <w:marRight w:val="0"/>
              <w:marTop w:val="0"/>
              <w:marBottom w:val="0"/>
              <w:divBdr>
                <w:top w:val="none" w:sz="0" w:space="0" w:color="auto"/>
                <w:left w:val="none" w:sz="0" w:space="0" w:color="auto"/>
                <w:bottom w:val="none" w:sz="0" w:space="0" w:color="auto"/>
                <w:right w:val="none" w:sz="0" w:space="0" w:color="auto"/>
              </w:divBdr>
              <w:divsChild>
                <w:div w:id="2127850436">
                  <w:marLeft w:val="0"/>
                  <w:marRight w:val="0"/>
                  <w:marTop w:val="0"/>
                  <w:marBottom w:val="0"/>
                  <w:divBdr>
                    <w:top w:val="none" w:sz="0" w:space="0" w:color="auto"/>
                    <w:left w:val="none" w:sz="0" w:space="0" w:color="auto"/>
                    <w:bottom w:val="none" w:sz="0" w:space="0" w:color="auto"/>
                    <w:right w:val="none" w:sz="0" w:space="0" w:color="auto"/>
                  </w:divBdr>
                  <w:divsChild>
                    <w:div w:id="1579050268">
                      <w:marLeft w:val="0"/>
                      <w:marRight w:val="0"/>
                      <w:marTop w:val="0"/>
                      <w:marBottom w:val="0"/>
                      <w:divBdr>
                        <w:top w:val="none" w:sz="0" w:space="0" w:color="auto"/>
                        <w:left w:val="none" w:sz="0" w:space="0" w:color="auto"/>
                        <w:bottom w:val="none" w:sz="0" w:space="0" w:color="auto"/>
                        <w:right w:val="none" w:sz="0" w:space="0" w:color="auto"/>
                      </w:divBdr>
                      <w:divsChild>
                        <w:div w:id="2067219310">
                          <w:marLeft w:val="0"/>
                          <w:marRight w:val="0"/>
                          <w:marTop w:val="0"/>
                          <w:marBottom w:val="0"/>
                          <w:divBdr>
                            <w:top w:val="none" w:sz="0" w:space="0" w:color="auto"/>
                            <w:left w:val="none" w:sz="0" w:space="0" w:color="auto"/>
                            <w:bottom w:val="none" w:sz="0" w:space="0" w:color="auto"/>
                            <w:right w:val="none" w:sz="0" w:space="0" w:color="auto"/>
                          </w:divBdr>
                          <w:divsChild>
                            <w:div w:id="1349214291">
                              <w:marLeft w:val="0"/>
                              <w:marRight w:val="0"/>
                              <w:marTop w:val="0"/>
                              <w:marBottom w:val="0"/>
                              <w:divBdr>
                                <w:top w:val="none" w:sz="0" w:space="0" w:color="auto"/>
                                <w:left w:val="none" w:sz="0" w:space="0" w:color="auto"/>
                                <w:bottom w:val="none" w:sz="0" w:space="0" w:color="auto"/>
                                <w:right w:val="none" w:sz="0" w:space="0" w:color="auto"/>
                              </w:divBdr>
                              <w:divsChild>
                                <w:div w:id="1799716692">
                                  <w:marLeft w:val="0"/>
                                  <w:marRight w:val="0"/>
                                  <w:marTop w:val="0"/>
                                  <w:marBottom w:val="0"/>
                                  <w:divBdr>
                                    <w:top w:val="none" w:sz="0" w:space="0" w:color="auto"/>
                                    <w:left w:val="none" w:sz="0" w:space="0" w:color="auto"/>
                                    <w:bottom w:val="none" w:sz="0" w:space="0" w:color="auto"/>
                                    <w:right w:val="none" w:sz="0" w:space="0" w:color="auto"/>
                                  </w:divBdr>
                                  <w:divsChild>
                                    <w:div w:id="429817147">
                                      <w:marLeft w:val="0"/>
                                      <w:marRight w:val="0"/>
                                      <w:marTop w:val="0"/>
                                      <w:marBottom w:val="0"/>
                                      <w:divBdr>
                                        <w:top w:val="none" w:sz="0" w:space="0" w:color="auto"/>
                                        <w:left w:val="none" w:sz="0" w:space="0" w:color="auto"/>
                                        <w:bottom w:val="none" w:sz="0" w:space="0" w:color="auto"/>
                                        <w:right w:val="none" w:sz="0" w:space="0" w:color="auto"/>
                                      </w:divBdr>
                                      <w:divsChild>
                                        <w:div w:id="1204320485">
                                          <w:marLeft w:val="0"/>
                                          <w:marRight w:val="0"/>
                                          <w:marTop w:val="0"/>
                                          <w:marBottom w:val="0"/>
                                          <w:divBdr>
                                            <w:top w:val="none" w:sz="0" w:space="0" w:color="auto"/>
                                            <w:left w:val="none" w:sz="0" w:space="0" w:color="auto"/>
                                            <w:bottom w:val="none" w:sz="0" w:space="0" w:color="auto"/>
                                            <w:right w:val="none" w:sz="0" w:space="0" w:color="auto"/>
                                          </w:divBdr>
                                          <w:divsChild>
                                            <w:div w:id="288055775">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sChild>
                                </w:div>
                                <w:div w:id="795757834">
                                  <w:marLeft w:val="0"/>
                                  <w:marRight w:val="0"/>
                                  <w:marTop w:val="0"/>
                                  <w:marBottom w:val="0"/>
                                  <w:divBdr>
                                    <w:top w:val="none" w:sz="0" w:space="0" w:color="auto"/>
                                    <w:left w:val="none" w:sz="0" w:space="0" w:color="auto"/>
                                    <w:bottom w:val="none" w:sz="0" w:space="0" w:color="auto"/>
                                    <w:right w:val="none" w:sz="0" w:space="0" w:color="auto"/>
                                  </w:divBdr>
                                  <w:divsChild>
                                    <w:div w:id="668560002">
                                      <w:marLeft w:val="0"/>
                                      <w:marRight w:val="0"/>
                                      <w:marTop w:val="0"/>
                                      <w:marBottom w:val="0"/>
                                      <w:divBdr>
                                        <w:top w:val="none" w:sz="0" w:space="0" w:color="auto"/>
                                        <w:left w:val="none" w:sz="0" w:space="0" w:color="auto"/>
                                        <w:bottom w:val="none" w:sz="0" w:space="0" w:color="auto"/>
                                        <w:right w:val="none" w:sz="0" w:space="0" w:color="auto"/>
                                      </w:divBdr>
                                    </w:div>
                                  </w:divsChild>
                                </w:div>
                                <w:div w:id="282198368">
                                  <w:marLeft w:val="0"/>
                                  <w:marRight w:val="0"/>
                                  <w:marTop w:val="0"/>
                                  <w:marBottom w:val="0"/>
                                  <w:divBdr>
                                    <w:top w:val="none" w:sz="0" w:space="0" w:color="auto"/>
                                    <w:left w:val="none" w:sz="0" w:space="0" w:color="auto"/>
                                    <w:bottom w:val="none" w:sz="0" w:space="0" w:color="auto"/>
                                    <w:right w:val="none" w:sz="0" w:space="0" w:color="auto"/>
                                  </w:divBdr>
                                  <w:divsChild>
                                    <w:div w:id="594559882">
                                      <w:marLeft w:val="0"/>
                                      <w:marRight w:val="0"/>
                                      <w:marTop w:val="0"/>
                                      <w:marBottom w:val="0"/>
                                      <w:divBdr>
                                        <w:top w:val="none" w:sz="0" w:space="0" w:color="auto"/>
                                        <w:left w:val="none" w:sz="0" w:space="0" w:color="auto"/>
                                        <w:bottom w:val="none" w:sz="0" w:space="0" w:color="auto"/>
                                        <w:right w:val="none" w:sz="0" w:space="0" w:color="auto"/>
                                      </w:divBdr>
                                      <w:divsChild>
                                        <w:div w:id="519927383">
                                          <w:marLeft w:val="0"/>
                                          <w:marRight w:val="0"/>
                                          <w:marTop w:val="0"/>
                                          <w:marBottom w:val="0"/>
                                          <w:divBdr>
                                            <w:top w:val="none" w:sz="0" w:space="0" w:color="auto"/>
                                            <w:left w:val="none" w:sz="0" w:space="0" w:color="auto"/>
                                            <w:bottom w:val="none" w:sz="0" w:space="0" w:color="auto"/>
                                            <w:right w:val="none" w:sz="0" w:space="0" w:color="auto"/>
                                          </w:divBdr>
                                          <w:divsChild>
                                            <w:div w:id="211313862">
                                              <w:marLeft w:val="0"/>
                                              <w:marRight w:val="0"/>
                                              <w:marTop w:val="0"/>
                                              <w:marBottom w:val="0"/>
                                              <w:divBdr>
                                                <w:top w:val="none" w:sz="0" w:space="0" w:color="auto"/>
                                                <w:left w:val="none" w:sz="0" w:space="0" w:color="auto"/>
                                                <w:bottom w:val="none" w:sz="0" w:space="0" w:color="auto"/>
                                                <w:right w:val="none" w:sz="0" w:space="0" w:color="auto"/>
                                              </w:divBdr>
                                              <w:divsChild>
                                                <w:div w:id="979845869">
                                                  <w:marLeft w:val="0"/>
                                                  <w:marRight w:val="0"/>
                                                  <w:marTop w:val="0"/>
                                                  <w:marBottom w:val="0"/>
                                                  <w:divBdr>
                                                    <w:top w:val="none" w:sz="0" w:space="0" w:color="auto"/>
                                                    <w:left w:val="none" w:sz="0" w:space="0" w:color="auto"/>
                                                    <w:bottom w:val="none" w:sz="0" w:space="0" w:color="auto"/>
                                                    <w:right w:val="none" w:sz="0" w:space="0" w:color="auto"/>
                                                  </w:divBdr>
                                                  <w:divsChild>
                                                    <w:div w:id="1074864232">
                                                      <w:marLeft w:val="0"/>
                                                      <w:marRight w:val="0"/>
                                                      <w:marTop w:val="0"/>
                                                      <w:marBottom w:val="0"/>
                                                      <w:divBdr>
                                                        <w:top w:val="none" w:sz="0" w:space="0" w:color="auto"/>
                                                        <w:left w:val="none" w:sz="0" w:space="0" w:color="auto"/>
                                                        <w:bottom w:val="none" w:sz="0" w:space="0" w:color="auto"/>
                                                        <w:right w:val="none" w:sz="0" w:space="0" w:color="auto"/>
                                                      </w:divBdr>
                                                      <w:divsChild>
                                                        <w:div w:id="1373728250">
                                                          <w:marLeft w:val="0"/>
                                                          <w:marRight w:val="0"/>
                                                          <w:marTop w:val="0"/>
                                                          <w:marBottom w:val="0"/>
                                                          <w:divBdr>
                                                            <w:top w:val="none" w:sz="0" w:space="0" w:color="auto"/>
                                                            <w:left w:val="none" w:sz="0" w:space="0" w:color="auto"/>
                                                            <w:bottom w:val="none" w:sz="0" w:space="0" w:color="auto"/>
                                                            <w:right w:val="none" w:sz="0" w:space="0" w:color="auto"/>
                                                          </w:divBdr>
                                                          <w:divsChild>
                                                            <w:div w:id="537358489">
                                                              <w:marLeft w:val="0"/>
                                                              <w:marRight w:val="0"/>
                                                              <w:marTop w:val="0"/>
                                                              <w:marBottom w:val="0"/>
                                                              <w:divBdr>
                                                                <w:top w:val="none" w:sz="0" w:space="0" w:color="auto"/>
                                                                <w:left w:val="none" w:sz="0" w:space="0" w:color="auto"/>
                                                                <w:bottom w:val="none" w:sz="0" w:space="0" w:color="auto"/>
                                                                <w:right w:val="none" w:sz="0" w:space="0" w:color="auto"/>
                                                              </w:divBdr>
                                                              <w:divsChild>
                                                                <w:div w:id="369652078">
                                                                  <w:marLeft w:val="0"/>
                                                                  <w:marRight w:val="0"/>
                                                                  <w:marTop w:val="0"/>
                                                                  <w:marBottom w:val="0"/>
                                                                  <w:divBdr>
                                                                    <w:top w:val="none" w:sz="0" w:space="0" w:color="auto"/>
                                                                    <w:left w:val="none" w:sz="0" w:space="0" w:color="auto"/>
                                                                    <w:bottom w:val="none" w:sz="0" w:space="0" w:color="auto"/>
                                                                    <w:right w:val="none" w:sz="0" w:space="0" w:color="auto"/>
                                                                  </w:divBdr>
                                                                  <w:divsChild>
                                                                    <w:div w:id="180515645">
                                                                      <w:marLeft w:val="0"/>
                                                                      <w:marRight w:val="0"/>
                                                                      <w:marTop w:val="0"/>
                                                                      <w:marBottom w:val="0"/>
                                                                      <w:divBdr>
                                                                        <w:top w:val="none" w:sz="0" w:space="0" w:color="auto"/>
                                                                        <w:left w:val="none" w:sz="0" w:space="0" w:color="auto"/>
                                                                        <w:bottom w:val="none" w:sz="0" w:space="0" w:color="auto"/>
                                                                        <w:right w:val="none" w:sz="0" w:space="0" w:color="auto"/>
                                                                      </w:divBdr>
                                                                      <w:divsChild>
                                                                        <w:div w:id="2098554594">
                                                                          <w:marLeft w:val="0"/>
                                                                          <w:marRight w:val="0"/>
                                                                          <w:marTop w:val="0"/>
                                                                          <w:marBottom w:val="0"/>
                                                                          <w:divBdr>
                                                                            <w:top w:val="none" w:sz="0" w:space="0" w:color="auto"/>
                                                                            <w:left w:val="none" w:sz="0" w:space="0" w:color="auto"/>
                                                                            <w:bottom w:val="none" w:sz="0" w:space="0" w:color="auto"/>
                                                                            <w:right w:val="none" w:sz="0" w:space="0" w:color="auto"/>
                                                                          </w:divBdr>
                                                                          <w:divsChild>
                                                                            <w:div w:id="413360909">
                                                                              <w:marLeft w:val="0"/>
                                                                              <w:marRight w:val="0"/>
                                                                              <w:marTop w:val="0"/>
                                                                              <w:marBottom w:val="0"/>
                                                                              <w:divBdr>
                                                                                <w:top w:val="none" w:sz="0" w:space="0" w:color="auto"/>
                                                                                <w:left w:val="none" w:sz="0" w:space="0" w:color="auto"/>
                                                                                <w:bottom w:val="none" w:sz="0" w:space="0" w:color="auto"/>
                                                                                <w:right w:val="none" w:sz="0" w:space="0" w:color="auto"/>
                                                                              </w:divBdr>
                                                                              <w:divsChild>
                                                                                <w:div w:id="866141422">
                                                                                  <w:marLeft w:val="0"/>
                                                                                  <w:marRight w:val="0"/>
                                                                                  <w:marTop w:val="0"/>
                                                                                  <w:marBottom w:val="0"/>
                                                                                  <w:divBdr>
                                                                                    <w:top w:val="none" w:sz="0" w:space="0" w:color="auto"/>
                                                                                    <w:left w:val="none" w:sz="0" w:space="0" w:color="auto"/>
                                                                                    <w:bottom w:val="none" w:sz="0" w:space="0" w:color="auto"/>
                                                                                    <w:right w:val="none" w:sz="0" w:space="0" w:color="auto"/>
                                                                                  </w:divBdr>
                                                                                </w:div>
                                                                                <w:div w:id="1907522621">
                                                                                  <w:marLeft w:val="0"/>
                                                                                  <w:marRight w:val="0"/>
                                                                                  <w:marTop w:val="0"/>
                                                                                  <w:marBottom w:val="0"/>
                                                                                  <w:divBdr>
                                                                                    <w:top w:val="none" w:sz="0" w:space="0" w:color="auto"/>
                                                                                    <w:left w:val="none" w:sz="0" w:space="0" w:color="auto"/>
                                                                                    <w:bottom w:val="none" w:sz="0" w:space="0" w:color="auto"/>
                                                                                    <w:right w:val="none" w:sz="0" w:space="0" w:color="auto"/>
                                                                                  </w:divBdr>
                                                                                </w:div>
                                                                                <w:div w:id="1294825954">
                                                                                  <w:marLeft w:val="0"/>
                                                                                  <w:marRight w:val="0"/>
                                                                                  <w:marTop w:val="0"/>
                                                                                  <w:marBottom w:val="0"/>
                                                                                  <w:divBdr>
                                                                                    <w:top w:val="none" w:sz="0" w:space="0" w:color="auto"/>
                                                                                    <w:left w:val="none" w:sz="0" w:space="0" w:color="auto"/>
                                                                                    <w:bottom w:val="none" w:sz="0" w:space="0" w:color="auto"/>
                                                                                    <w:right w:val="none" w:sz="0" w:space="0" w:color="auto"/>
                                                                                  </w:divBdr>
                                                                                </w:div>
                                                                                <w:div w:id="295792883">
                                                                                  <w:marLeft w:val="0"/>
                                                                                  <w:marRight w:val="0"/>
                                                                                  <w:marTop w:val="0"/>
                                                                                  <w:marBottom w:val="0"/>
                                                                                  <w:divBdr>
                                                                                    <w:top w:val="none" w:sz="0" w:space="0" w:color="auto"/>
                                                                                    <w:left w:val="none" w:sz="0" w:space="0" w:color="auto"/>
                                                                                    <w:bottom w:val="none" w:sz="0" w:space="0" w:color="auto"/>
                                                                                    <w:right w:val="none" w:sz="0" w:space="0" w:color="auto"/>
                                                                                  </w:divBdr>
                                                                                  <w:divsChild>
                                                                                    <w:div w:id="125974715">
                                                                                      <w:marLeft w:val="0"/>
                                                                                      <w:marRight w:val="0"/>
                                                                                      <w:marTop w:val="0"/>
                                                                                      <w:marBottom w:val="0"/>
                                                                                      <w:divBdr>
                                                                                        <w:top w:val="none" w:sz="0" w:space="0" w:color="auto"/>
                                                                                        <w:left w:val="none" w:sz="0" w:space="0" w:color="auto"/>
                                                                                        <w:bottom w:val="none" w:sz="0" w:space="0" w:color="auto"/>
                                                                                        <w:right w:val="none" w:sz="0" w:space="0" w:color="auto"/>
                                                                                      </w:divBdr>
                                                                                    </w:div>
                                                                                    <w:div w:id="41711097">
                                                                                      <w:marLeft w:val="0"/>
                                                                                      <w:marRight w:val="0"/>
                                                                                      <w:marTop w:val="0"/>
                                                                                      <w:marBottom w:val="0"/>
                                                                                      <w:divBdr>
                                                                                        <w:top w:val="none" w:sz="0" w:space="0" w:color="auto"/>
                                                                                        <w:left w:val="none" w:sz="0" w:space="0" w:color="auto"/>
                                                                                        <w:bottom w:val="none" w:sz="0" w:space="0" w:color="auto"/>
                                                                                        <w:right w:val="none" w:sz="0" w:space="0" w:color="auto"/>
                                                                                      </w:divBdr>
                                                                                    </w:div>
                                                                                    <w:div w:id="1873837002">
                                                                                      <w:marLeft w:val="0"/>
                                                                                      <w:marRight w:val="0"/>
                                                                                      <w:marTop w:val="0"/>
                                                                                      <w:marBottom w:val="0"/>
                                                                                      <w:divBdr>
                                                                                        <w:top w:val="none" w:sz="0" w:space="0" w:color="auto"/>
                                                                                        <w:left w:val="none" w:sz="0" w:space="0" w:color="auto"/>
                                                                                        <w:bottom w:val="none" w:sz="0" w:space="0" w:color="auto"/>
                                                                                        <w:right w:val="none" w:sz="0" w:space="0" w:color="auto"/>
                                                                                      </w:divBdr>
                                                                                    </w:div>
                                                                                  </w:divsChild>
                                                                                </w:div>
                                                                                <w:div w:id="97261330">
                                                                                  <w:marLeft w:val="0"/>
                                                                                  <w:marRight w:val="0"/>
                                                                                  <w:marTop w:val="0"/>
                                                                                  <w:marBottom w:val="0"/>
                                                                                  <w:divBdr>
                                                                                    <w:top w:val="none" w:sz="0" w:space="0" w:color="auto"/>
                                                                                    <w:left w:val="none" w:sz="0" w:space="0" w:color="auto"/>
                                                                                    <w:bottom w:val="none" w:sz="0" w:space="0" w:color="auto"/>
                                                                                    <w:right w:val="none" w:sz="0" w:space="0" w:color="auto"/>
                                                                                  </w:divBdr>
                                                                                  <w:divsChild>
                                                                                    <w:div w:id="1348749757">
                                                                                      <w:marLeft w:val="0"/>
                                                                                      <w:marRight w:val="0"/>
                                                                                      <w:marTop w:val="0"/>
                                                                                      <w:marBottom w:val="0"/>
                                                                                      <w:divBdr>
                                                                                        <w:top w:val="none" w:sz="0" w:space="0" w:color="auto"/>
                                                                                        <w:left w:val="none" w:sz="0" w:space="0" w:color="auto"/>
                                                                                        <w:bottom w:val="none" w:sz="0" w:space="0" w:color="auto"/>
                                                                                        <w:right w:val="none" w:sz="0" w:space="0" w:color="auto"/>
                                                                                      </w:divBdr>
                                                                                    </w:div>
                                                                                  </w:divsChild>
                                                                                </w:div>
                                                                                <w:div w:id="1874149724">
                                                                                  <w:marLeft w:val="0"/>
                                                                                  <w:marRight w:val="0"/>
                                                                                  <w:marTop w:val="0"/>
                                                                                  <w:marBottom w:val="0"/>
                                                                                  <w:divBdr>
                                                                                    <w:top w:val="none" w:sz="0" w:space="0" w:color="auto"/>
                                                                                    <w:left w:val="none" w:sz="0" w:space="0" w:color="auto"/>
                                                                                    <w:bottom w:val="none" w:sz="0" w:space="0" w:color="auto"/>
                                                                                    <w:right w:val="none" w:sz="0" w:space="0" w:color="auto"/>
                                                                                  </w:divBdr>
                                                                                  <w:divsChild>
                                                                                    <w:div w:id="1139112031">
                                                                                      <w:marLeft w:val="0"/>
                                                                                      <w:marRight w:val="0"/>
                                                                                      <w:marTop w:val="0"/>
                                                                                      <w:marBottom w:val="0"/>
                                                                                      <w:divBdr>
                                                                                        <w:top w:val="none" w:sz="0" w:space="0" w:color="auto"/>
                                                                                        <w:left w:val="none" w:sz="0" w:space="0" w:color="auto"/>
                                                                                        <w:bottom w:val="none" w:sz="0" w:space="0" w:color="auto"/>
                                                                                        <w:right w:val="none" w:sz="0" w:space="0" w:color="auto"/>
                                                                                      </w:divBdr>
                                                                                    </w:div>
                                                                                  </w:divsChild>
                                                                                </w:div>
                                                                                <w:div w:id="120929279">
                                                                                  <w:marLeft w:val="0"/>
                                                                                  <w:marRight w:val="0"/>
                                                                                  <w:marTop w:val="0"/>
                                                                                  <w:marBottom w:val="0"/>
                                                                                  <w:divBdr>
                                                                                    <w:top w:val="none" w:sz="0" w:space="0" w:color="auto"/>
                                                                                    <w:left w:val="none" w:sz="0" w:space="0" w:color="auto"/>
                                                                                    <w:bottom w:val="none" w:sz="0" w:space="0" w:color="auto"/>
                                                                                    <w:right w:val="none" w:sz="0" w:space="0" w:color="auto"/>
                                                                                  </w:divBdr>
                                                                                </w:div>
                                                                                <w:div w:id="1660306514">
                                                                                  <w:marLeft w:val="0"/>
                                                                                  <w:marRight w:val="0"/>
                                                                                  <w:marTop w:val="0"/>
                                                                                  <w:marBottom w:val="0"/>
                                                                                  <w:divBdr>
                                                                                    <w:top w:val="none" w:sz="0" w:space="0" w:color="auto"/>
                                                                                    <w:left w:val="none" w:sz="0" w:space="0" w:color="auto"/>
                                                                                    <w:bottom w:val="none" w:sz="0" w:space="0" w:color="auto"/>
                                                                                    <w:right w:val="none" w:sz="0" w:space="0" w:color="auto"/>
                                                                                  </w:divBdr>
                                                                                  <w:divsChild>
                                                                                    <w:div w:id="562957959">
                                                                                      <w:marLeft w:val="0"/>
                                                                                      <w:marRight w:val="0"/>
                                                                                      <w:marTop w:val="0"/>
                                                                                      <w:marBottom w:val="0"/>
                                                                                      <w:divBdr>
                                                                                        <w:top w:val="none" w:sz="0" w:space="0" w:color="auto"/>
                                                                                        <w:left w:val="none" w:sz="0" w:space="0" w:color="auto"/>
                                                                                        <w:bottom w:val="none" w:sz="0" w:space="0" w:color="auto"/>
                                                                                        <w:right w:val="none" w:sz="0" w:space="0" w:color="auto"/>
                                                                                      </w:divBdr>
                                                                                      <w:divsChild>
                                                                                        <w:div w:id="198110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263626">
      <w:bodyDiv w:val="1"/>
      <w:marLeft w:val="0"/>
      <w:marRight w:val="0"/>
      <w:marTop w:val="0"/>
      <w:marBottom w:val="0"/>
      <w:divBdr>
        <w:top w:val="none" w:sz="0" w:space="0" w:color="auto"/>
        <w:left w:val="none" w:sz="0" w:space="0" w:color="auto"/>
        <w:bottom w:val="none" w:sz="0" w:space="0" w:color="auto"/>
        <w:right w:val="none" w:sz="0" w:space="0" w:color="auto"/>
      </w:divBdr>
    </w:div>
    <w:div w:id="166411222">
      <w:bodyDiv w:val="1"/>
      <w:marLeft w:val="0"/>
      <w:marRight w:val="0"/>
      <w:marTop w:val="0"/>
      <w:marBottom w:val="0"/>
      <w:divBdr>
        <w:top w:val="none" w:sz="0" w:space="0" w:color="auto"/>
        <w:left w:val="none" w:sz="0" w:space="0" w:color="auto"/>
        <w:bottom w:val="none" w:sz="0" w:space="0" w:color="auto"/>
        <w:right w:val="none" w:sz="0" w:space="0" w:color="auto"/>
      </w:divBdr>
    </w:div>
    <w:div w:id="226574145">
      <w:bodyDiv w:val="1"/>
      <w:marLeft w:val="0"/>
      <w:marRight w:val="0"/>
      <w:marTop w:val="0"/>
      <w:marBottom w:val="0"/>
      <w:divBdr>
        <w:top w:val="none" w:sz="0" w:space="0" w:color="auto"/>
        <w:left w:val="none" w:sz="0" w:space="0" w:color="auto"/>
        <w:bottom w:val="none" w:sz="0" w:space="0" w:color="auto"/>
        <w:right w:val="none" w:sz="0" w:space="0" w:color="auto"/>
      </w:divBdr>
    </w:div>
    <w:div w:id="264769956">
      <w:bodyDiv w:val="1"/>
      <w:marLeft w:val="0"/>
      <w:marRight w:val="0"/>
      <w:marTop w:val="0"/>
      <w:marBottom w:val="0"/>
      <w:divBdr>
        <w:top w:val="none" w:sz="0" w:space="0" w:color="auto"/>
        <w:left w:val="none" w:sz="0" w:space="0" w:color="auto"/>
        <w:bottom w:val="none" w:sz="0" w:space="0" w:color="auto"/>
        <w:right w:val="none" w:sz="0" w:space="0" w:color="auto"/>
      </w:divBdr>
    </w:div>
    <w:div w:id="326373307">
      <w:bodyDiv w:val="1"/>
      <w:marLeft w:val="0"/>
      <w:marRight w:val="0"/>
      <w:marTop w:val="0"/>
      <w:marBottom w:val="0"/>
      <w:divBdr>
        <w:top w:val="none" w:sz="0" w:space="0" w:color="auto"/>
        <w:left w:val="none" w:sz="0" w:space="0" w:color="auto"/>
        <w:bottom w:val="none" w:sz="0" w:space="0" w:color="auto"/>
        <w:right w:val="none" w:sz="0" w:space="0" w:color="auto"/>
      </w:divBdr>
      <w:divsChild>
        <w:div w:id="828448100">
          <w:marLeft w:val="0"/>
          <w:marRight w:val="0"/>
          <w:marTop w:val="0"/>
          <w:marBottom w:val="0"/>
          <w:divBdr>
            <w:top w:val="none" w:sz="0" w:space="0" w:color="auto"/>
            <w:left w:val="none" w:sz="0" w:space="0" w:color="auto"/>
            <w:bottom w:val="none" w:sz="0" w:space="0" w:color="auto"/>
            <w:right w:val="none" w:sz="0" w:space="0" w:color="auto"/>
          </w:divBdr>
        </w:div>
        <w:div w:id="413743255">
          <w:marLeft w:val="0"/>
          <w:marRight w:val="0"/>
          <w:marTop w:val="0"/>
          <w:marBottom w:val="0"/>
          <w:divBdr>
            <w:top w:val="none" w:sz="0" w:space="0" w:color="auto"/>
            <w:left w:val="none" w:sz="0" w:space="0" w:color="auto"/>
            <w:bottom w:val="none" w:sz="0" w:space="0" w:color="auto"/>
            <w:right w:val="none" w:sz="0" w:space="0" w:color="auto"/>
          </w:divBdr>
        </w:div>
      </w:divsChild>
    </w:div>
    <w:div w:id="341050915">
      <w:bodyDiv w:val="1"/>
      <w:marLeft w:val="0"/>
      <w:marRight w:val="0"/>
      <w:marTop w:val="0"/>
      <w:marBottom w:val="0"/>
      <w:divBdr>
        <w:top w:val="none" w:sz="0" w:space="0" w:color="auto"/>
        <w:left w:val="none" w:sz="0" w:space="0" w:color="auto"/>
        <w:bottom w:val="none" w:sz="0" w:space="0" w:color="auto"/>
        <w:right w:val="none" w:sz="0" w:space="0" w:color="auto"/>
      </w:divBdr>
    </w:div>
    <w:div w:id="355616171">
      <w:bodyDiv w:val="1"/>
      <w:marLeft w:val="0"/>
      <w:marRight w:val="0"/>
      <w:marTop w:val="0"/>
      <w:marBottom w:val="0"/>
      <w:divBdr>
        <w:top w:val="none" w:sz="0" w:space="0" w:color="auto"/>
        <w:left w:val="none" w:sz="0" w:space="0" w:color="auto"/>
        <w:bottom w:val="none" w:sz="0" w:space="0" w:color="auto"/>
        <w:right w:val="none" w:sz="0" w:space="0" w:color="auto"/>
      </w:divBdr>
    </w:div>
    <w:div w:id="467433979">
      <w:bodyDiv w:val="1"/>
      <w:marLeft w:val="0"/>
      <w:marRight w:val="0"/>
      <w:marTop w:val="0"/>
      <w:marBottom w:val="0"/>
      <w:divBdr>
        <w:top w:val="none" w:sz="0" w:space="0" w:color="auto"/>
        <w:left w:val="none" w:sz="0" w:space="0" w:color="auto"/>
        <w:bottom w:val="none" w:sz="0" w:space="0" w:color="auto"/>
        <w:right w:val="none" w:sz="0" w:space="0" w:color="auto"/>
      </w:divBdr>
    </w:div>
    <w:div w:id="481116028">
      <w:bodyDiv w:val="1"/>
      <w:marLeft w:val="0"/>
      <w:marRight w:val="0"/>
      <w:marTop w:val="0"/>
      <w:marBottom w:val="0"/>
      <w:divBdr>
        <w:top w:val="none" w:sz="0" w:space="0" w:color="auto"/>
        <w:left w:val="none" w:sz="0" w:space="0" w:color="auto"/>
        <w:bottom w:val="none" w:sz="0" w:space="0" w:color="auto"/>
        <w:right w:val="none" w:sz="0" w:space="0" w:color="auto"/>
      </w:divBdr>
    </w:div>
    <w:div w:id="488910175">
      <w:bodyDiv w:val="1"/>
      <w:marLeft w:val="0"/>
      <w:marRight w:val="0"/>
      <w:marTop w:val="0"/>
      <w:marBottom w:val="0"/>
      <w:divBdr>
        <w:top w:val="none" w:sz="0" w:space="0" w:color="auto"/>
        <w:left w:val="none" w:sz="0" w:space="0" w:color="auto"/>
        <w:bottom w:val="none" w:sz="0" w:space="0" w:color="auto"/>
        <w:right w:val="none" w:sz="0" w:space="0" w:color="auto"/>
      </w:divBdr>
      <w:divsChild>
        <w:div w:id="280455032">
          <w:marLeft w:val="0"/>
          <w:marRight w:val="0"/>
          <w:marTop w:val="0"/>
          <w:marBottom w:val="0"/>
          <w:divBdr>
            <w:top w:val="none" w:sz="0" w:space="0" w:color="auto"/>
            <w:left w:val="none" w:sz="0" w:space="0" w:color="auto"/>
            <w:bottom w:val="none" w:sz="0" w:space="0" w:color="auto"/>
            <w:right w:val="none" w:sz="0" w:space="0" w:color="auto"/>
          </w:divBdr>
        </w:div>
        <w:div w:id="2067485927">
          <w:marLeft w:val="0"/>
          <w:marRight w:val="0"/>
          <w:marTop w:val="0"/>
          <w:marBottom w:val="0"/>
          <w:divBdr>
            <w:top w:val="none" w:sz="0" w:space="0" w:color="auto"/>
            <w:left w:val="none" w:sz="0" w:space="0" w:color="auto"/>
            <w:bottom w:val="none" w:sz="0" w:space="0" w:color="auto"/>
            <w:right w:val="none" w:sz="0" w:space="0" w:color="auto"/>
          </w:divBdr>
        </w:div>
        <w:div w:id="1350327113">
          <w:marLeft w:val="0"/>
          <w:marRight w:val="0"/>
          <w:marTop w:val="0"/>
          <w:marBottom w:val="0"/>
          <w:divBdr>
            <w:top w:val="none" w:sz="0" w:space="0" w:color="auto"/>
            <w:left w:val="none" w:sz="0" w:space="0" w:color="auto"/>
            <w:bottom w:val="none" w:sz="0" w:space="0" w:color="auto"/>
            <w:right w:val="none" w:sz="0" w:space="0" w:color="auto"/>
          </w:divBdr>
        </w:div>
      </w:divsChild>
    </w:div>
    <w:div w:id="490947023">
      <w:bodyDiv w:val="1"/>
      <w:marLeft w:val="0"/>
      <w:marRight w:val="0"/>
      <w:marTop w:val="0"/>
      <w:marBottom w:val="0"/>
      <w:divBdr>
        <w:top w:val="none" w:sz="0" w:space="0" w:color="auto"/>
        <w:left w:val="none" w:sz="0" w:space="0" w:color="auto"/>
        <w:bottom w:val="none" w:sz="0" w:space="0" w:color="auto"/>
        <w:right w:val="none" w:sz="0" w:space="0" w:color="auto"/>
      </w:divBdr>
    </w:div>
    <w:div w:id="495190810">
      <w:bodyDiv w:val="1"/>
      <w:marLeft w:val="0"/>
      <w:marRight w:val="0"/>
      <w:marTop w:val="0"/>
      <w:marBottom w:val="0"/>
      <w:divBdr>
        <w:top w:val="none" w:sz="0" w:space="0" w:color="auto"/>
        <w:left w:val="none" w:sz="0" w:space="0" w:color="auto"/>
        <w:bottom w:val="none" w:sz="0" w:space="0" w:color="auto"/>
        <w:right w:val="none" w:sz="0" w:space="0" w:color="auto"/>
      </w:divBdr>
    </w:div>
    <w:div w:id="520974842">
      <w:bodyDiv w:val="1"/>
      <w:marLeft w:val="0"/>
      <w:marRight w:val="0"/>
      <w:marTop w:val="0"/>
      <w:marBottom w:val="0"/>
      <w:divBdr>
        <w:top w:val="none" w:sz="0" w:space="0" w:color="auto"/>
        <w:left w:val="none" w:sz="0" w:space="0" w:color="auto"/>
        <w:bottom w:val="none" w:sz="0" w:space="0" w:color="auto"/>
        <w:right w:val="none" w:sz="0" w:space="0" w:color="auto"/>
      </w:divBdr>
    </w:div>
    <w:div w:id="526456174">
      <w:bodyDiv w:val="1"/>
      <w:marLeft w:val="0"/>
      <w:marRight w:val="0"/>
      <w:marTop w:val="0"/>
      <w:marBottom w:val="0"/>
      <w:divBdr>
        <w:top w:val="none" w:sz="0" w:space="0" w:color="auto"/>
        <w:left w:val="none" w:sz="0" w:space="0" w:color="auto"/>
        <w:bottom w:val="none" w:sz="0" w:space="0" w:color="auto"/>
        <w:right w:val="none" w:sz="0" w:space="0" w:color="auto"/>
      </w:divBdr>
    </w:div>
    <w:div w:id="541091157">
      <w:bodyDiv w:val="1"/>
      <w:marLeft w:val="0"/>
      <w:marRight w:val="0"/>
      <w:marTop w:val="0"/>
      <w:marBottom w:val="0"/>
      <w:divBdr>
        <w:top w:val="none" w:sz="0" w:space="0" w:color="auto"/>
        <w:left w:val="none" w:sz="0" w:space="0" w:color="auto"/>
        <w:bottom w:val="none" w:sz="0" w:space="0" w:color="auto"/>
        <w:right w:val="none" w:sz="0" w:space="0" w:color="auto"/>
      </w:divBdr>
    </w:div>
    <w:div w:id="554897819">
      <w:bodyDiv w:val="1"/>
      <w:marLeft w:val="0"/>
      <w:marRight w:val="0"/>
      <w:marTop w:val="0"/>
      <w:marBottom w:val="0"/>
      <w:divBdr>
        <w:top w:val="none" w:sz="0" w:space="0" w:color="auto"/>
        <w:left w:val="none" w:sz="0" w:space="0" w:color="auto"/>
        <w:bottom w:val="none" w:sz="0" w:space="0" w:color="auto"/>
        <w:right w:val="none" w:sz="0" w:space="0" w:color="auto"/>
      </w:divBdr>
    </w:div>
    <w:div w:id="563956940">
      <w:bodyDiv w:val="1"/>
      <w:marLeft w:val="0"/>
      <w:marRight w:val="0"/>
      <w:marTop w:val="0"/>
      <w:marBottom w:val="0"/>
      <w:divBdr>
        <w:top w:val="none" w:sz="0" w:space="0" w:color="auto"/>
        <w:left w:val="none" w:sz="0" w:space="0" w:color="auto"/>
        <w:bottom w:val="none" w:sz="0" w:space="0" w:color="auto"/>
        <w:right w:val="none" w:sz="0" w:space="0" w:color="auto"/>
      </w:divBdr>
    </w:div>
    <w:div w:id="592202573">
      <w:bodyDiv w:val="1"/>
      <w:marLeft w:val="0"/>
      <w:marRight w:val="0"/>
      <w:marTop w:val="0"/>
      <w:marBottom w:val="0"/>
      <w:divBdr>
        <w:top w:val="none" w:sz="0" w:space="0" w:color="auto"/>
        <w:left w:val="none" w:sz="0" w:space="0" w:color="auto"/>
        <w:bottom w:val="none" w:sz="0" w:space="0" w:color="auto"/>
        <w:right w:val="none" w:sz="0" w:space="0" w:color="auto"/>
      </w:divBdr>
    </w:div>
    <w:div w:id="672487571">
      <w:bodyDiv w:val="1"/>
      <w:marLeft w:val="0"/>
      <w:marRight w:val="0"/>
      <w:marTop w:val="0"/>
      <w:marBottom w:val="0"/>
      <w:divBdr>
        <w:top w:val="none" w:sz="0" w:space="0" w:color="auto"/>
        <w:left w:val="none" w:sz="0" w:space="0" w:color="auto"/>
        <w:bottom w:val="none" w:sz="0" w:space="0" w:color="auto"/>
        <w:right w:val="none" w:sz="0" w:space="0" w:color="auto"/>
      </w:divBdr>
    </w:div>
    <w:div w:id="719784069">
      <w:bodyDiv w:val="1"/>
      <w:marLeft w:val="0"/>
      <w:marRight w:val="0"/>
      <w:marTop w:val="0"/>
      <w:marBottom w:val="0"/>
      <w:divBdr>
        <w:top w:val="none" w:sz="0" w:space="0" w:color="auto"/>
        <w:left w:val="none" w:sz="0" w:space="0" w:color="auto"/>
        <w:bottom w:val="none" w:sz="0" w:space="0" w:color="auto"/>
        <w:right w:val="none" w:sz="0" w:space="0" w:color="auto"/>
      </w:divBdr>
    </w:div>
    <w:div w:id="791939581">
      <w:bodyDiv w:val="1"/>
      <w:marLeft w:val="0"/>
      <w:marRight w:val="0"/>
      <w:marTop w:val="0"/>
      <w:marBottom w:val="0"/>
      <w:divBdr>
        <w:top w:val="none" w:sz="0" w:space="0" w:color="auto"/>
        <w:left w:val="none" w:sz="0" w:space="0" w:color="auto"/>
        <w:bottom w:val="none" w:sz="0" w:space="0" w:color="auto"/>
        <w:right w:val="none" w:sz="0" w:space="0" w:color="auto"/>
      </w:divBdr>
    </w:div>
    <w:div w:id="800999007">
      <w:bodyDiv w:val="1"/>
      <w:marLeft w:val="0"/>
      <w:marRight w:val="0"/>
      <w:marTop w:val="0"/>
      <w:marBottom w:val="0"/>
      <w:divBdr>
        <w:top w:val="none" w:sz="0" w:space="0" w:color="auto"/>
        <w:left w:val="none" w:sz="0" w:space="0" w:color="auto"/>
        <w:bottom w:val="none" w:sz="0" w:space="0" w:color="auto"/>
        <w:right w:val="none" w:sz="0" w:space="0" w:color="auto"/>
      </w:divBdr>
      <w:divsChild>
        <w:div w:id="2130395750">
          <w:marLeft w:val="0"/>
          <w:marRight w:val="0"/>
          <w:marTop w:val="0"/>
          <w:marBottom w:val="0"/>
          <w:divBdr>
            <w:top w:val="none" w:sz="0" w:space="0" w:color="auto"/>
            <w:left w:val="none" w:sz="0" w:space="0" w:color="auto"/>
            <w:bottom w:val="none" w:sz="0" w:space="0" w:color="auto"/>
            <w:right w:val="none" w:sz="0" w:space="0" w:color="auto"/>
          </w:divBdr>
        </w:div>
        <w:div w:id="1385713847">
          <w:marLeft w:val="0"/>
          <w:marRight w:val="0"/>
          <w:marTop w:val="0"/>
          <w:marBottom w:val="0"/>
          <w:divBdr>
            <w:top w:val="none" w:sz="0" w:space="0" w:color="auto"/>
            <w:left w:val="none" w:sz="0" w:space="0" w:color="auto"/>
            <w:bottom w:val="none" w:sz="0" w:space="0" w:color="auto"/>
            <w:right w:val="none" w:sz="0" w:space="0" w:color="auto"/>
          </w:divBdr>
        </w:div>
        <w:div w:id="543642326">
          <w:marLeft w:val="0"/>
          <w:marRight w:val="0"/>
          <w:marTop w:val="0"/>
          <w:marBottom w:val="0"/>
          <w:divBdr>
            <w:top w:val="none" w:sz="0" w:space="0" w:color="auto"/>
            <w:left w:val="none" w:sz="0" w:space="0" w:color="auto"/>
            <w:bottom w:val="none" w:sz="0" w:space="0" w:color="auto"/>
            <w:right w:val="none" w:sz="0" w:space="0" w:color="auto"/>
          </w:divBdr>
        </w:div>
        <w:div w:id="206795775">
          <w:marLeft w:val="0"/>
          <w:marRight w:val="0"/>
          <w:marTop w:val="0"/>
          <w:marBottom w:val="0"/>
          <w:divBdr>
            <w:top w:val="none" w:sz="0" w:space="0" w:color="auto"/>
            <w:left w:val="none" w:sz="0" w:space="0" w:color="auto"/>
            <w:bottom w:val="none" w:sz="0" w:space="0" w:color="auto"/>
            <w:right w:val="none" w:sz="0" w:space="0" w:color="auto"/>
          </w:divBdr>
        </w:div>
      </w:divsChild>
    </w:div>
    <w:div w:id="811488250">
      <w:bodyDiv w:val="1"/>
      <w:marLeft w:val="0"/>
      <w:marRight w:val="0"/>
      <w:marTop w:val="0"/>
      <w:marBottom w:val="0"/>
      <w:divBdr>
        <w:top w:val="none" w:sz="0" w:space="0" w:color="auto"/>
        <w:left w:val="none" w:sz="0" w:space="0" w:color="auto"/>
        <w:bottom w:val="none" w:sz="0" w:space="0" w:color="auto"/>
        <w:right w:val="none" w:sz="0" w:space="0" w:color="auto"/>
      </w:divBdr>
    </w:div>
    <w:div w:id="812453458">
      <w:bodyDiv w:val="1"/>
      <w:marLeft w:val="0"/>
      <w:marRight w:val="0"/>
      <w:marTop w:val="0"/>
      <w:marBottom w:val="0"/>
      <w:divBdr>
        <w:top w:val="none" w:sz="0" w:space="0" w:color="auto"/>
        <w:left w:val="none" w:sz="0" w:space="0" w:color="auto"/>
        <w:bottom w:val="none" w:sz="0" w:space="0" w:color="auto"/>
        <w:right w:val="none" w:sz="0" w:space="0" w:color="auto"/>
      </w:divBdr>
    </w:div>
    <w:div w:id="869100483">
      <w:bodyDiv w:val="1"/>
      <w:marLeft w:val="0"/>
      <w:marRight w:val="0"/>
      <w:marTop w:val="0"/>
      <w:marBottom w:val="0"/>
      <w:divBdr>
        <w:top w:val="none" w:sz="0" w:space="0" w:color="auto"/>
        <w:left w:val="none" w:sz="0" w:space="0" w:color="auto"/>
        <w:bottom w:val="none" w:sz="0" w:space="0" w:color="auto"/>
        <w:right w:val="none" w:sz="0" w:space="0" w:color="auto"/>
      </w:divBdr>
    </w:div>
    <w:div w:id="881407986">
      <w:bodyDiv w:val="1"/>
      <w:marLeft w:val="0"/>
      <w:marRight w:val="0"/>
      <w:marTop w:val="0"/>
      <w:marBottom w:val="0"/>
      <w:divBdr>
        <w:top w:val="none" w:sz="0" w:space="0" w:color="auto"/>
        <w:left w:val="none" w:sz="0" w:space="0" w:color="auto"/>
        <w:bottom w:val="none" w:sz="0" w:space="0" w:color="auto"/>
        <w:right w:val="none" w:sz="0" w:space="0" w:color="auto"/>
      </w:divBdr>
    </w:div>
    <w:div w:id="930313532">
      <w:bodyDiv w:val="1"/>
      <w:marLeft w:val="0"/>
      <w:marRight w:val="0"/>
      <w:marTop w:val="0"/>
      <w:marBottom w:val="0"/>
      <w:divBdr>
        <w:top w:val="none" w:sz="0" w:space="0" w:color="auto"/>
        <w:left w:val="none" w:sz="0" w:space="0" w:color="auto"/>
        <w:bottom w:val="none" w:sz="0" w:space="0" w:color="auto"/>
        <w:right w:val="none" w:sz="0" w:space="0" w:color="auto"/>
      </w:divBdr>
    </w:div>
    <w:div w:id="945695147">
      <w:bodyDiv w:val="1"/>
      <w:marLeft w:val="0"/>
      <w:marRight w:val="0"/>
      <w:marTop w:val="0"/>
      <w:marBottom w:val="0"/>
      <w:divBdr>
        <w:top w:val="none" w:sz="0" w:space="0" w:color="auto"/>
        <w:left w:val="none" w:sz="0" w:space="0" w:color="auto"/>
        <w:bottom w:val="none" w:sz="0" w:space="0" w:color="auto"/>
        <w:right w:val="none" w:sz="0" w:space="0" w:color="auto"/>
      </w:divBdr>
    </w:div>
    <w:div w:id="964585607">
      <w:bodyDiv w:val="1"/>
      <w:marLeft w:val="0"/>
      <w:marRight w:val="0"/>
      <w:marTop w:val="0"/>
      <w:marBottom w:val="0"/>
      <w:divBdr>
        <w:top w:val="none" w:sz="0" w:space="0" w:color="auto"/>
        <w:left w:val="none" w:sz="0" w:space="0" w:color="auto"/>
        <w:bottom w:val="none" w:sz="0" w:space="0" w:color="auto"/>
        <w:right w:val="none" w:sz="0" w:space="0" w:color="auto"/>
      </w:divBdr>
    </w:div>
    <w:div w:id="1006009379">
      <w:bodyDiv w:val="1"/>
      <w:marLeft w:val="0"/>
      <w:marRight w:val="0"/>
      <w:marTop w:val="0"/>
      <w:marBottom w:val="0"/>
      <w:divBdr>
        <w:top w:val="none" w:sz="0" w:space="0" w:color="auto"/>
        <w:left w:val="none" w:sz="0" w:space="0" w:color="auto"/>
        <w:bottom w:val="none" w:sz="0" w:space="0" w:color="auto"/>
        <w:right w:val="none" w:sz="0" w:space="0" w:color="auto"/>
      </w:divBdr>
    </w:div>
    <w:div w:id="1035887187">
      <w:bodyDiv w:val="1"/>
      <w:marLeft w:val="0"/>
      <w:marRight w:val="0"/>
      <w:marTop w:val="0"/>
      <w:marBottom w:val="0"/>
      <w:divBdr>
        <w:top w:val="none" w:sz="0" w:space="0" w:color="auto"/>
        <w:left w:val="none" w:sz="0" w:space="0" w:color="auto"/>
        <w:bottom w:val="none" w:sz="0" w:space="0" w:color="auto"/>
        <w:right w:val="none" w:sz="0" w:space="0" w:color="auto"/>
      </w:divBdr>
      <w:divsChild>
        <w:div w:id="1148283189">
          <w:marLeft w:val="0"/>
          <w:marRight w:val="0"/>
          <w:marTop w:val="0"/>
          <w:marBottom w:val="0"/>
          <w:divBdr>
            <w:top w:val="none" w:sz="0" w:space="0" w:color="auto"/>
            <w:left w:val="none" w:sz="0" w:space="0" w:color="auto"/>
            <w:bottom w:val="none" w:sz="0" w:space="0" w:color="auto"/>
            <w:right w:val="none" w:sz="0" w:space="0" w:color="auto"/>
          </w:divBdr>
        </w:div>
        <w:div w:id="1149982931">
          <w:marLeft w:val="0"/>
          <w:marRight w:val="0"/>
          <w:marTop w:val="0"/>
          <w:marBottom w:val="0"/>
          <w:divBdr>
            <w:top w:val="none" w:sz="0" w:space="0" w:color="auto"/>
            <w:left w:val="none" w:sz="0" w:space="0" w:color="auto"/>
            <w:bottom w:val="none" w:sz="0" w:space="0" w:color="auto"/>
            <w:right w:val="none" w:sz="0" w:space="0" w:color="auto"/>
          </w:divBdr>
        </w:div>
      </w:divsChild>
    </w:div>
    <w:div w:id="1055857554">
      <w:bodyDiv w:val="1"/>
      <w:marLeft w:val="0"/>
      <w:marRight w:val="0"/>
      <w:marTop w:val="0"/>
      <w:marBottom w:val="0"/>
      <w:divBdr>
        <w:top w:val="none" w:sz="0" w:space="0" w:color="auto"/>
        <w:left w:val="none" w:sz="0" w:space="0" w:color="auto"/>
        <w:bottom w:val="none" w:sz="0" w:space="0" w:color="auto"/>
        <w:right w:val="none" w:sz="0" w:space="0" w:color="auto"/>
      </w:divBdr>
    </w:div>
    <w:div w:id="1148474434">
      <w:bodyDiv w:val="1"/>
      <w:marLeft w:val="0"/>
      <w:marRight w:val="0"/>
      <w:marTop w:val="0"/>
      <w:marBottom w:val="0"/>
      <w:divBdr>
        <w:top w:val="none" w:sz="0" w:space="0" w:color="auto"/>
        <w:left w:val="none" w:sz="0" w:space="0" w:color="auto"/>
        <w:bottom w:val="none" w:sz="0" w:space="0" w:color="auto"/>
        <w:right w:val="none" w:sz="0" w:space="0" w:color="auto"/>
      </w:divBdr>
    </w:div>
    <w:div w:id="1217546034">
      <w:bodyDiv w:val="1"/>
      <w:marLeft w:val="0"/>
      <w:marRight w:val="0"/>
      <w:marTop w:val="0"/>
      <w:marBottom w:val="0"/>
      <w:divBdr>
        <w:top w:val="none" w:sz="0" w:space="0" w:color="auto"/>
        <w:left w:val="none" w:sz="0" w:space="0" w:color="auto"/>
        <w:bottom w:val="none" w:sz="0" w:space="0" w:color="auto"/>
        <w:right w:val="none" w:sz="0" w:space="0" w:color="auto"/>
      </w:divBdr>
    </w:div>
    <w:div w:id="1248807258">
      <w:bodyDiv w:val="1"/>
      <w:marLeft w:val="0"/>
      <w:marRight w:val="0"/>
      <w:marTop w:val="0"/>
      <w:marBottom w:val="0"/>
      <w:divBdr>
        <w:top w:val="none" w:sz="0" w:space="0" w:color="auto"/>
        <w:left w:val="none" w:sz="0" w:space="0" w:color="auto"/>
        <w:bottom w:val="none" w:sz="0" w:space="0" w:color="auto"/>
        <w:right w:val="none" w:sz="0" w:space="0" w:color="auto"/>
      </w:divBdr>
    </w:div>
    <w:div w:id="1273978183">
      <w:bodyDiv w:val="1"/>
      <w:marLeft w:val="0"/>
      <w:marRight w:val="0"/>
      <w:marTop w:val="0"/>
      <w:marBottom w:val="0"/>
      <w:divBdr>
        <w:top w:val="none" w:sz="0" w:space="0" w:color="auto"/>
        <w:left w:val="none" w:sz="0" w:space="0" w:color="auto"/>
        <w:bottom w:val="none" w:sz="0" w:space="0" w:color="auto"/>
        <w:right w:val="none" w:sz="0" w:space="0" w:color="auto"/>
      </w:divBdr>
    </w:div>
    <w:div w:id="1360470777">
      <w:bodyDiv w:val="1"/>
      <w:marLeft w:val="0"/>
      <w:marRight w:val="0"/>
      <w:marTop w:val="0"/>
      <w:marBottom w:val="0"/>
      <w:divBdr>
        <w:top w:val="none" w:sz="0" w:space="0" w:color="auto"/>
        <w:left w:val="none" w:sz="0" w:space="0" w:color="auto"/>
        <w:bottom w:val="none" w:sz="0" w:space="0" w:color="auto"/>
        <w:right w:val="none" w:sz="0" w:space="0" w:color="auto"/>
      </w:divBdr>
    </w:div>
    <w:div w:id="1360669514">
      <w:bodyDiv w:val="1"/>
      <w:marLeft w:val="0"/>
      <w:marRight w:val="0"/>
      <w:marTop w:val="0"/>
      <w:marBottom w:val="0"/>
      <w:divBdr>
        <w:top w:val="none" w:sz="0" w:space="0" w:color="auto"/>
        <w:left w:val="none" w:sz="0" w:space="0" w:color="auto"/>
        <w:bottom w:val="none" w:sz="0" w:space="0" w:color="auto"/>
        <w:right w:val="none" w:sz="0" w:space="0" w:color="auto"/>
      </w:divBdr>
    </w:div>
    <w:div w:id="1457991709">
      <w:bodyDiv w:val="1"/>
      <w:marLeft w:val="0"/>
      <w:marRight w:val="0"/>
      <w:marTop w:val="0"/>
      <w:marBottom w:val="0"/>
      <w:divBdr>
        <w:top w:val="none" w:sz="0" w:space="0" w:color="auto"/>
        <w:left w:val="none" w:sz="0" w:space="0" w:color="auto"/>
        <w:bottom w:val="none" w:sz="0" w:space="0" w:color="auto"/>
        <w:right w:val="none" w:sz="0" w:space="0" w:color="auto"/>
      </w:divBdr>
    </w:div>
    <w:div w:id="1466435156">
      <w:bodyDiv w:val="1"/>
      <w:marLeft w:val="0"/>
      <w:marRight w:val="0"/>
      <w:marTop w:val="0"/>
      <w:marBottom w:val="0"/>
      <w:divBdr>
        <w:top w:val="none" w:sz="0" w:space="0" w:color="auto"/>
        <w:left w:val="none" w:sz="0" w:space="0" w:color="auto"/>
        <w:bottom w:val="none" w:sz="0" w:space="0" w:color="auto"/>
        <w:right w:val="none" w:sz="0" w:space="0" w:color="auto"/>
      </w:divBdr>
    </w:div>
    <w:div w:id="1476026281">
      <w:bodyDiv w:val="1"/>
      <w:marLeft w:val="0"/>
      <w:marRight w:val="0"/>
      <w:marTop w:val="0"/>
      <w:marBottom w:val="0"/>
      <w:divBdr>
        <w:top w:val="none" w:sz="0" w:space="0" w:color="auto"/>
        <w:left w:val="none" w:sz="0" w:space="0" w:color="auto"/>
        <w:bottom w:val="none" w:sz="0" w:space="0" w:color="auto"/>
        <w:right w:val="none" w:sz="0" w:space="0" w:color="auto"/>
      </w:divBdr>
    </w:div>
    <w:div w:id="1499072399">
      <w:bodyDiv w:val="1"/>
      <w:marLeft w:val="0"/>
      <w:marRight w:val="0"/>
      <w:marTop w:val="0"/>
      <w:marBottom w:val="0"/>
      <w:divBdr>
        <w:top w:val="none" w:sz="0" w:space="0" w:color="auto"/>
        <w:left w:val="none" w:sz="0" w:space="0" w:color="auto"/>
        <w:bottom w:val="none" w:sz="0" w:space="0" w:color="auto"/>
        <w:right w:val="none" w:sz="0" w:space="0" w:color="auto"/>
      </w:divBdr>
    </w:div>
    <w:div w:id="1540361108">
      <w:bodyDiv w:val="1"/>
      <w:marLeft w:val="0"/>
      <w:marRight w:val="0"/>
      <w:marTop w:val="0"/>
      <w:marBottom w:val="0"/>
      <w:divBdr>
        <w:top w:val="none" w:sz="0" w:space="0" w:color="auto"/>
        <w:left w:val="none" w:sz="0" w:space="0" w:color="auto"/>
        <w:bottom w:val="none" w:sz="0" w:space="0" w:color="auto"/>
        <w:right w:val="none" w:sz="0" w:space="0" w:color="auto"/>
      </w:divBdr>
    </w:div>
    <w:div w:id="1544828646">
      <w:bodyDiv w:val="1"/>
      <w:marLeft w:val="0"/>
      <w:marRight w:val="0"/>
      <w:marTop w:val="0"/>
      <w:marBottom w:val="0"/>
      <w:divBdr>
        <w:top w:val="none" w:sz="0" w:space="0" w:color="auto"/>
        <w:left w:val="none" w:sz="0" w:space="0" w:color="auto"/>
        <w:bottom w:val="none" w:sz="0" w:space="0" w:color="auto"/>
        <w:right w:val="none" w:sz="0" w:space="0" w:color="auto"/>
      </w:divBdr>
      <w:divsChild>
        <w:div w:id="1638417257">
          <w:marLeft w:val="0"/>
          <w:marRight w:val="0"/>
          <w:marTop w:val="0"/>
          <w:marBottom w:val="0"/>
          <w:divBdr>
            <w:top w:val="none" w:sz="0" w:space="0" w:color="auto"/>
            <w:left w:val="none" w:sz="0" w:space="0" w:color="auto"/>
            <w:bottom w:val="none" w:sz="0" w:space="0" w:color="auto"/>
            <w:right w:val="none" w:sz="0" w:space="0" w:color="auto"/>
          </w:divBdr>
        </w:div>
        <w:div w:id="1092701374">
          <w:marLeft w:val="0"/>
          <w:marRight w:val="0"/>
          <w:marTop w:val="0"/>
          <w:marBottom w:val="0"/>
          <w:divBdr>
            <w:top w:val="none" w:sz="0" w:space="0" w:color="auto"/>
            <w:left w:val="none" w:sz="0" w:space="0" w:color="auto"/>
            <w:bottom w:val="none" w:sz="0" w:space="0" w:color="auto"/>
            <w:right w:val="none" w:sz="0" w:space="0" w:color="auto"/>
          </w:divBdr>
        </w:div>
        <w:div w:id="1065374946">
          <w:marLeft w:val="0"/>
          <w:marRight w:val="0"/>
          <w:marTop w:val="0"/>
          <w:marBottom w:val="0"/>
          <w:divBdr>
            <w:top w:val="none" w:sz="0" w:space="0" w:color="auto"/>
            <w:left w:val="none" w:sz="0" w:space="0" w:color="auto"/>
            <w:bottom w:val="none" w:sz="0" w:space="0" w:color="auto"/>
            <w:right w:val="none" w:sz="0" w:space="0" w:color="auto"/>
          </w:divBdr>
        </w:div>
        <w:div w:id="1998459551">
          <w:marLeft w:val="0"/>
          <w:marRight w:val="0"/>
          <w:marTop w:val="0"/>
          <w:marBottom w:val="0"/>
          <w:divBdr>
            <w:top w:val="none" w:sz="0" w:space="0" w:color="auto"/>
            <w:left w:val="none" w:sz="0" w:space="0" w:color="auto"/>
            <w:bottom w:val="none" w:sz="0" w:space="0" w:color="auto"/>
            <w:right w:val="none" w:sz="0" w:space="0" w:color="auto"/>
          </w:divBdr>
        </w:div>
      </w:divsChild>
    </w:div>
    <w:div w:id="1714503937">
      <w:bodyDiv w:val="1"/>
      <w:marLeft w:val="0"/>
      <w:marRight w:val="0"/>
      <w:marTop w:val="0"/>
      <w:marBottom w:val="0"/>
      <w:divBdr>
        <w:top w:val="none" w:sz="0" w:space="0" w:color="auto"/>
        <w:left w:val="none" w:sz="0" w:space="0" w:color="auto"/>
        <w:bottom w:val="none" w:sz="0" w:space="0" w:color="auto"/>
        <w:right w:val="none" w:sz="0" w:space="0" w:color="auto"/>
      </w:divBdr>
      <w:divsChild>
        <w:div w:id="790167716">
          <w:marLeft w:val="0"/>
          <w:marRight w:val="0"/>
          <w:marTop w:val="0"/>
          <w:marBottom w:val="300"/>
          <w:divBdr>
            <w:top w:val="none" w:sz="0" w:space="0" w:color="auto"/>
            <w:left w:val="none" w:sz="0" w:space="0" w:color="auto"/>
            <w:bottom w:val="none" w:sz="0" w:space="0" w:color="auto"/>
            <w:right w:val="none" w:sz="0" w:space="0" w:color="auto"/>
          </w:divBdr>
          <w:divsChild>
            <w:div w:id="640692008">
              <w:marLeft w:val="0"/>
              <w:marRight w:val="0"/>
              <w:marTop w:val="0"/>
              <w:marBottom w:val="0"/>
              <w:divBdr>
                <w:top w:val="none" w:sz="0" w:space="0" w:color="auto"/>
                <w:left w:val="none" w:sz="0" w:space="0" w:color="auto"/>
                <w:bottom w:val="none" w:sz="0" w:space="0" w:color="auto"/>
                <w:right w:val="none" w:sz="0" w:space="0" w:color="auto"/>
              </w:divBdr>
              <w:divsChild>
                <w:div w:id="1295915191">
                  <w:marLeft w:val="0"/>
                  <w:marRight w:val="0"/>
                  <w:marTop w:val="0"/>
                  <w:marBottom w:val="0"/>
                  <w:divBdr>
                    <w:top w:val="none" w:sz="0" w:space="0" w:color="auto"/>
                    <w:left w:val="none" w:sz="0" w:space="0" w:color="auto"/>
                    <w:bottom w:val="none" w:sz="0" w:space="0" w:color="auto"/>
                    <w:right w:val="none" w:sz="0" w:space="0" w:color="auto"/>
                  </w:divBdr>
                  <w:divsChild>
                    <w:div w:id="1613593377">
                      <w:marLeft w:val="0"/>
                      <w:marRight w:val="0"/>
                      <w:marTop w:val="75"/>
                      <w:marBottom w:val="0"/>
                      <w:divBdr>
                        <w:top w:val="none" w:sz="0" w:space="0" w:color="auto"/>
                        <w:left w:val="none" w:sz="0" w:space="0" w:color="auto"/>
                        <w:bottom w:val="none" w:sz="0" w:space="0" w:color="auto"/>
                        <w:right w:val="none" w:sz="0" w:space="0" w:color="auto"/>
                      </w:divBdr>
                      <w:divsChild>
                        <w:div w:id="56618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1657923">
          <w:marLeft w:val="0"/>
          <w:marRight w:val="0"/>
          <w:marTop w:val="0"/>
          <w:marBottom w:val="300"/>
          <w:divBdr>
            <w:top w:val="none" w:sz="0" w:space="0" w:color="auto"/>
            <w:left w:val="none" w:sz="0" w:space="0" w:color="auto"/>
            <w:bottom w:val="none" w:sz="0" w:space="0" w:color="auto"/>
            <w:right w:val="none" w:sz="0" w:space="0" w:color="auto"/>
          </w:divBdr>
          <w:divsChild>
            <w:div w:id="2144035200">
              <w:marLeft w:val="0"/>
              <w:marRight w:val="0"/>
              <w:marTop w:val="0"/>
              <w:marBottom w:val="0"/>
              <w:divBdr>
                <w:top w:val="none" w:sz="0" w:space="0" w:color="auto"/>
                <w:left w:val="none" w:sz="0" w:space="0" w:color="auto"/>
                <w:bottom w:val="none" w:sz="0" w:space="0" w:color="auto"/>
                <w:right w:val="none" w:sz="0" w:space="0" w:color="auto"/>
              </w:divBdr>
              <w:divsChild>
                <w:div w:id="761799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726459">
          <w:marLeft w:val="0"/>
          <w:marRight w:val="0"/>
          <w:marTop w:val="0"/>
          <w:marBottom w:val="300"/>
          <w:divBdr>
            <w:top w:val="none" w:sz="0" w:space="0" w:color="auto"/>
            <w:left w:val="none" w:sz="0" w:space="0" w:color="auto"/>
            <w:bottom w:val="none" w:sz="0" w:space="0" w:color="auto"/>
            <w:right w:val="none" w:sz="0" w:space="0" w:color="auto"/>
          </w:divBdr>
          <w:divsChild>
            <w:div w:id="441151523">
              <w:marLeft w:val="0"/>
              <w:marRight w:val="0"/>
              <w:marTop w:val="0"/>
              <w:marBottom w:val="0"/>
              <w:divBdr>
                <w:top w:val="none" w:sz="0" w:space="0" w:color="auto"/>
                <w:left w:val="none" w:sz="0" w:space="0" w:color="auto"/>
                <w:bottom w:val="none" w:sz="0" w:space="0" w:color="auto"/>
                <w:right w:val="none" w:sz="0" w:space="0" w:color="auto"/>
              </w:divBdr>
              <w:divsChild>
                <w:div w:id="425926005">
                  <w:marLeft w:val="0"/>
                  <w:marRight w:val="0"/>
                  <w:marTop w:val="0"/>
                  <w:marBottom w:val="0"/>
                  <w:divBdr>
                    <w:top w:val="none" w:sz="0" w:space="0" w:color="auto"/>
                    <w:left w:val="none" w:sz="0" w:space="0" w:color="auto"/>
                    <w:bottom w:val="none" w:sz="0" w:space="0" w:color="auto"/>
                    <w:right w:val="none" w:sz="0" w:space="0" w:color="auto"/>
                  </w:divBdr>
                  <w:divsChild>
                    <w:div w:id="1510022981">
                      <w:marLeft w:val="0"/>
                      <w:marRight w:val="0"/>
                      <w:marTop w:val="0"/>
                      <w:marBottom w:val="0"/>
                      <w:divBdr>
                        <w:top w:val="none" w:sz="0" w:space="0" w:color="auto"/>
                        <w:left w:val="none" w:sz="0" w:space="0" w:color="auto"/>
                        <w:bottom w:val="none" w:sz="0" w:space="0" w:color="auto"/>
                        <w:right w:val="none" w:sz="0" w:space="0" w:color="auto"/>
                      </w:divBdr>
                      <w:divsChild>
                        <w:div w:id="1011879058">
                          <w:marLeft w:val="0"/>
                          <w:marRight w:val="0"/>
                          <w:marTop w:val="0"/>
                          <w:marBottom w:val="0"/>
                          <w:divBdr>
                            <w:top w:val="none" w:sz="0" w:space="0" w:color="auto"/>
                            <w:left w:val="none" w:sz="0" w:space="0" w:color="auto"/>
                            <w:bottom w:val="none" w:sz="0" w:space="0" w:color="auto"/>
                            <w:right w:val="none" w:sz="0" w:space="0" w:color="auto"/>
                          </w:divBdr>
                          <w:divsChild>
                            <w:div w:id="1327243464">
                              <w:marLeft w:val="0"/>
                              <w:marRight w:val="0"/>
                              <w:marTop w:val="0"/>
                              <w:marBottom w:val="0"/>
                              <w:divBdr>
                                <w:top w:val="none" w:sz="0" w:space="0" w:color="auto"/>
                                <w:left w:val="none" w:sz="0" w:space="0" w:color="auto"/>
                                <w:bottom w:val="none" w:sz="0" w:space="0" w:color="auto"/>
                                <w:right w:val="none" w:sz="0" w:space="0" w:color="auto"/>
                              </w:divBdr>
                              <w:divsChild>
                                <w:div w:id="1575387070">
                                  <w:marLeft w:val="0"/>
                                  <w:marRight w:val="0"/>
                                  <w:marTop w:val="0"/>
                                  <w:marBottom w:val="0"/>
                                  <w:divBdr>
                                    <w:top w:val="none" w:sz="0" w:space="0" w:color="auto"/>
                                    <w:left w:val="none" w:sz="0" w:space="0" w:color="auto"/>
                                    <w:bottom w:val="none" w:sz="0" w:space="0" w:color="auto"/>
                                    <w:right w:val="none" w:sz="0" w:space="0" w:color="auto"/>
                                  </w:divBdr>
                                  <w:divsChild>
                                    <w:div w:id="1457331921">
                                      <w:marLeft w:val="0"/>
                                      <w:marRight w:val="0"/>
                                      <w:marTop w:val="0"/>
                                      <w:marBottom w:val="300"/>
                                      <w:divBdr>
                                        <w:top w:val="none" w:sz="0" w:space="0" w:color="auto"/>
                                        <w:left w:val="none" w:sz="0" w:space="0" w:color="auto"/>
                                        <w:bottom w:val="none" w:sz="0" w:space="0" w:color="auto"/>
                                        <w:right w:val="none" w:sz="0" w:space="0" w:color="auto"/>
                                      </w:divBdr>
                                      <w:divsChild>
                                        <w:div w:id="1561869855">
                                          <w:marLeft w:val="0"/>
                                          <w:marRight w:val="0"/>
                                          <w:marTop w:val="0"/>
                                          <w:marBottom w:val="0"/>
                                          <w:divBdr>
                                            <w:top w:val="none" w:sz="0" w:space="0" w:color="auto"/>
                                            <w:left w:val="none" w:sz="0" w:space="0" w:color="auto"/>
                                            <w:bottom w:val="none" w:sz="0" w:space="0" w:color="auto"/>
                                            <w:right w:val="none" w:sz="0" w:space="0" w:color="auto"/>
                                          </w:divBdr>
                                          <w:divsChild>
                                            <w:div w:id="9377466">
                                              <w:marLeft w:val="0"/>
                                              <w:marRight w:val="0"/>
                                              <w:marTop w:val="0"/>
                                              <w:marBottom w:val="0"/>
                                              <w:divBdr>
                                                <w:top w:val="none" w:sz="0" w:space="0" w:color="auto"/>
                                                <w:left w:val="none" w:sz="0" w:space="0" w:color="auto"/>
                                                <w:bottom w:val="none" w:sz="0" w:space="0" w:color="auto"/>
                                                <w:right w:val="none" w:sz="0" w:space="0" w:color="auto"/>
                                              </w:divBdr>
                                              <w:divsChild>
                                                <w:div w:id="30965041">
                                                  <w:marLeft w:val="0"/>
                                                  <w:marRight w:val="0"/>
                                                  <w:marTop w:val="0"/>
                                                  <w:marBottom w:val="0"/>
                                                  <w:divBdr>
                                                    <w:top w:val="none" w:sz="0" w:space="0" w:color="auto"/>
                                                    <w:left w:val="none" w:sz="0" w:space="0" w:color="auto"/>
                                                    <w:bottom w:val="none" w:sz="0" w:space="0" w:color="auto"/>
                                                    <w:right w:val="none" w:sz="0" w:space="0" w:color="auto"/>
                                                  </w:divBdr>
                                                  <w:divsChild>
                                                    <w:div w:id="1429306980">
                                                      <w:marLeft w:val="0"/>
                                                      <w:marRight w:val="0"/>
                                                      <w:marTop w:val="0"/>
                                                      <w:marBottom w:val="0"/>
                                                      <w:divBdr>
                                                        <w:top w:val="none" w:sz="0" w:space="0" w:color="auto"/>
                                                        <w:left w:val="none" w:sz="0" w:space="0" w:color="auto"/>
                                                        <w:bottom w:val="none" w:sz="0" w:space="0" w:color="auto"/>
                                                        <w:right w:val="none" w:sz="0" w:space="0" w:color="auto"/>
                                                      </w:divBdr>
                                                      <w:divsChild>
                                                        <w:div w:id="641541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6774784">
                                      <w:marLeft w:val="0"/>
                                      <w:marRight w:val="0"/>
                                      <w:marTop w:val="0"/>
                                      <w:marBottom w:val="300"/>
                                      <w:divBdr>
                                        <w:top w:val="none" w:sz="0" w:space="0" w:color="auto"/>
                                        <w:left w:val="none" w:sz="0" w:space="0" w:color="auto"/>
                                        <w:bottom w:val="none" w:sz="0" w:space="0" w:color="auto"/>
                                        <w:right w:val="none" w:sz="0" w:space="0" w:color="auto"/>
                                      </w:divBdr>
                                      <w:divsChild>
                                        <w:div w:id="1457485944">
                                          <w:marLeft w:val="0"/>
                                          <w:marRight w:val="0"/>
                                          <w:marTop w:val="0"/>
                                          <w:marBottom w:val="0"/>
                                          <w:divBdr>
                                            <w:top w:val="none" w:sz="0" w:space="0" w:color="auto"/>
                                            <w:left w:val="none" w:sz="0" w:space="0" w:color="auto"/>
                                            <w:bottom w:val="none" w:sz="0" w:space="0" w:color="auto"/>
                                            <w:right w:val="none" w:sz="0" w:space="0" w:color="auto"/>
                                          </w:divBdr>
                                          <w:divsChild>
                                            <w:div w:id="492718568">
                                              <w:marLeft w:val="0"/>
                                              <w:marRight w:val="0"/>
                                              <w:marTop w:val="0"/>
                                              <w:marBottom w:val="0"/>
                                              <w:divBdr>
                                                <w:top w:val="none" w:sz="0" w:space="0" w:color="auto"/>
                                                <w:left w:val="none" w:sz="0" w:space="0" w:color="auto"/>
                                                <w:bottom w:val="none" w:sz="0" w:space="0" w:color="auto"/>
                                                <w:right w:val="none" w:sz="0" w:space="0" w:color="auto"/>
                                              </w:divBdr>
                                              <w:divsChild>
                                                <w:div w:id="316810880">
                                                  <w:marLeft w:val="0"/>
                                                  <w:marRight w:val="0"/>
                                                  <w:marTop w:val="0"/>
                                                  <w:marBottom w:val="0"/>
                                                  <w:divBdr>
                                                    <w:top w:val="none" w:sz="0" w:space="0" w:color="auto"/>
                                                    <w:left w:val="none" w:sz="0" w:space="0" w:color="auto"/>
                                                    <w:bottom w:val="none" w:sz="0" w:space="0" w:color="auto"/>
                                                    <w:right w:val="none" w:sz="0" w:space="0" w:color="auto"/>
                                                  </w:divBdr>
                                                  <w:divsChild>
                                                    <w:div w:id="1179320757">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38907259">
              <w:marLeft w:val="0"/>
              <w:marRight w:val="0"/>
              <w:marTop w:val="0"/>
              <w:marBottom w:val="0"/>
              <w:divBdr>
                <w:top w:val="none" w:sz="0" w:space="0" w:color="auto"/>
                <w:left w:val="none" w:sz="0" w:space="0" w:color="auto"/>
                <w:bottom w:val="none" w:sz="0" w:space="0" w:color="auto"/>
                <w:right w:val="none" w:sz="0" w:space="0" w:color="auto"/>
              </w:divBdr>
              <w:divsChild>
                <w:div w:id="1212958468">
                  <w:marLeft w:val="0"/>
                  <w:marRight w:val="0"/>
                  <w:marTop w:val="300"/>
                  <w:marBottom w:val="300"/>
                  <w:divBdr>
                    <w:top w:val="none" w:sz="0" w:space="0" w:color="auto"/>
                    <w:left w:val="none" w:sz="0" w:space="0" w:color="auto"/>
                    <w:bottom w:val="none" w:sz="0" w:space="0" w:color="auto"/>
                    <w:right w:val="none" w:sz="0" w:space="0" w:color="auto"/>
                  </w:divBdr>
                  <w:divsChild>
                    <w:div w:id="324868894">
                      <w:marLeft w:val="0"/>
                      <w:marRight w:val="0"/>
                      <w:marTop w:val="0"/>
                      <w:marBottom w:val="0"/>
                      <w:divBdr>
                        <w:top w:val="none" w:sz="0" w:space="0" w:color="auto"/>
                        <w:left w:val="none" w:sz="0" w:space="0" w:color="auto"/>
                        <w:bottom w:val="none" w:sz="0" w:space="0" w:color="auto"/>
                        <w:right w:val="none" w:sz="0" w:space="0" w:color="auto"/>
                      </w:divBdr>
                      <w:divsChild>
                        <w:div w:id="419444900">
                          <w:marLeft w:val="0"/>
                          <w:marRight w:val="0"/>
                          <w:marTop w:val="0"/>
                          <w:marBottom w:val="0"/>
                          <w:divBdr>
                            <w:top w:val="none" w:sz="0" w:space="0" w:color="auto"/>
                            <w:left w:val="none" w:sz="0" w:space="0" w:color="auto"/>
                            <w:bottom w:val="none" w:sz="0" w:space="0" w:color="auto"/>
                            <w:right w:val="none" w:sz="0" w:space="0" w:color="auto"/>
                          </w:divBdr>
                          <w:divsChild>
                            <w:div w:id="2047170343">
                              <w:marLeft w:val="0"/>
                              <w:marRight w:val="0"/>
                              <w:marTop w:val="0"/>
                              <w:marBottom w:val="0"/>
                              <w:divBdr>
                                <w:top w:val="none" w:sz="0" w:space="0" w:color="auto"/>
                                <w:left w:val="none" w:sz="0" w:space="0" w:color="auto"/>
                                <w:bottom w:val="none" w:sz="0" w:space="0" w:color="auto"/>
                                <w:right w:val="none" w:sz="0" w:space="0" w:color="auto"/>
                              </w:divBdr>
                            </w:div>
                            <w:div w:id="234974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132053">
                      <w:marLeft w:val="0"/>
                      <w:marRight w:val="0"/>
                      <w:marTop w:val="0"/>
                      <w:marBottom w:val="0"/>
                      <w:divBdr>
                        <w:top w:val="none" w:sz="0" w:space="0" w:color="auto"/>
                        <w:left w:val="none" w:sz="0" w:space="0" w:color="auto"/>
                        <w:bottom w:val="none" w:sz="0" w:space="0" w:color="auto"/>
                        <w:right w:val="none" w:sz="0" w:space="0" w:color="auto"/>
                      </w:divBdr>
                    </w:div>
                    <w:div w:id="1133602362">
                      <w:marLeft w:val="0"/>
                      <w:marRight w:val="0"/>
                      <w:marTop w:val="0"/>
                      <w:marBottom w:val="0"/>
                      <w:divBdr>
                        <w:top w:val="none" w:sz="0" w:space="0" w:color="auto"/>
                        <w:left w:val="none" w:sz="0" w:space="0" w:color="auto"/>
                        <w:bottom w:val="none" w:sz="0" w:space="0" w:color="auto"/>
                        <w:right w:val="none" w:sz="0" w:space="0" w:color="auto"/>
                      </w:divBdr>
                      <w:divsChild>
                        <w:div w:id="1738940877">
                          <w:marLeft w:val="0"/>
                          <w:marRight w:val="0"/>
                          <w:marTop w:val="0"/>
                          <w:marBottom w:val="0"/>
                          <w:divBdr>
                            <w:top w:val="none" w:sz="0" w:space="0" w:color="auto"/>
                            <w:left w:val="none" w:sz="0" w:space="0" w:color="auto"/>
                            <w:bottom w:val="none" w:sz="0" w:space="0" w:color="auto"/>
                            <w:right w:val="none" w:sz="0" w:space="0" w:color="auto"/>
                          </w:divBdr>
                          <w:divsChild>
                            <w:div w:id="1352996998">
                              <w:marLeft w:val="0"/>
                              <w:marRight w:val="0"/>
                              <w:marTop w:val="0"/>
                              <w:marBottom w:val="0"/>
                              <w:divBdr>
                                <w:top w:val="none" w:sz="0" w:space="0" w:color="auto"/>
                                <w:left w:val="none" w:sz="0" w:space="0" w:color="auto"/>
                                <w:bottom w:val="none" w:sz="0" w:space="0" w:color="auto"/>
                                <w:right w:val="none" w:sz="0" w:space="0" w:color="auto"/>
                              </w:divBdr>
                            </w:div>
                            <w:div w:id="1315571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377640">
                      <w:marLeft w:val="0"/>
                      <w:marRight w:val="0"/>
                      <w:marTop w:val="0"/>
                      <w:marBottom w:val="0"/>
                      <w:divBdr>
                        <w:top w:val="none" w:sz="0" w:space="0" w:color="auto"/>
                        <w:left w:val="none" w:sz="0" w:space="0" w:color="auto"/>
                        <w:bottom w:val="none" w:sz="0" w:space="0" w:color="auto"/>
                        <w:right w:val="none" w:sz="0" w:space="0" w:color="auto"/>
                      </w:divBdr>
                    </w:div>
                    <w:div w:id="751896603">
                      <w:marLeft w:val="0"/>
                      <w:marRight w:val="0"/>
                      <w:marTop w:val="0"/>
                      <w:marBottom w:val="0"/>
                      <w:divBdr>
                        <w:top w:val="none" w:sz="0" w:space="0" w:color="auto"/>
                        <w:left w:val="none" w:sz="0" w:space="0" w:color="auto"/>
                        <w:bottom w:val="none" w:sz="0" w:space="0" w:color="auto"/>
                        <w:right w:val="none" w:sz="0" w:space="0" w:color="auto"/>
                      </w:divBdr>
                      <w:divsChild>
                        <w:div w:id="502283876">
                          <w:marLeft w:val="0"/>
                          <w:marRight w:val="0"/>
                          <w:marTop w:val="0"/>
                          <w:marBottom w:val="0"/>
                          <w:divBdr>
                            <w:top w:val="none" w:sz="0" w:space="0" w:color="auto"/>
                            <w:left w:val="none" w:sz="0" w:space="0" w:color="auto"/>
                            <w:bottom w:val="none" w:sz="0" w:space="0" w:color="auto"/>
                            <w:right w:val="none" w:sz="0" w:space="0" w:color="auto"/>
                          </w:divBdr>
                          <w:divsChild>
                            <w:div w:id="1200585108">
                              <w:marLeft w:val="0"/>
                              <w:marRight w:val="0"/>
                              <w:marTop w:val="0"/>
                              <w:marBottom w:val="0"/>
                              <w:divBdr>
                                <w:top w:val="none" w:sz="0" w:space="0" w:color="auto"/>
                                <w:left w:val="none" w:sz="0" w:space="0" w:color="auto"/>
                                <w:bottom w:val="none" w:sz="0" w:space="0" w:color="auto"/>
                                <w:right w:val="none" w:sz="0" w:space="0" w:color="auto"/>
                              </w:divBdr>
                            </w:div>
                            <w:div w:id="199559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843575">
                      <w:marLeft w:val="0"/>
                      <w:marRight w:val="0"/>
                      <w:marTop w:val="0"/>
                      <w:marBottom w:val="0"/>
                      <w:divBdr>
                        <w:top w:val="none" w:sz="0" w:space="0" w:color="auto"/>
                        <w:left w:val="none" w:sz="0" w:space="0" w:color="auto"/>
                        <w:bottom w:val="none" w:sz="0" w:space="0" w:color="auto"/>
                        <w:right w:val="none" w:sz="0" w:space="0" w:color="auto"/>
                      </w:divBdr>
                    </w:div>
                    <w:div w:id="885024614">
                      <w:marLeft w:val="0"/>
                      <w:marRight w:val="0"/>
                      <w:marTop w:val="0"/>
                      <w:marBottom w:val="0"/>
                      <w:divBdr>
                        <w:top w:val="none" w:sz="0" w:space="0" w:color="auto"/>
                        <w:left w:val="none" w:sz="0" w:space="0" w:color="auto"/>
                        <w:bottom w:val="none" w:sz="0" w:space="0" w:color="auto"/>
                        <w:right w:val="none" w:sz="0" w:space="0" w:color="auto"/>
                      </w:divBdr>
                      <w:divsChild>
                        <w:div w:id="1093476879">
                          <w:marLeft w:val="0"/>
                          <w:marRight w:val="0"/>
                          <w:marTop w:val="0"/>
                          <w:marBottom w:val="0"/>
                          <w:divBdr>
                            <w:top w:val="none" w:sz="0" w:space="0" w:color="auto"/>
                            <w:left w:val="none" w:sz="0" w:space="0" w:color="auto"/>
                            <w:bottom w:val="none" w:sz="0" w:space="0" w:color="auto"/>
                            <w:right w:val="none" w:sz="0" w:space="0" w:color="auto"/>
                          </w:divBdr>
                          <w:divsChild>
                            <w:div w:id="1971544590">
                              <w:marLeft w:val="0"/>
                              <w:marRight w:val="0"/>
                              <w:marTop w:val="0"/>
                              <w:marBottom w:val="0"/>
                              <w:divBdr>
                                <w:top w:val="none" w:sz="0" w:space="0" w:color="auto"/>
                                <w:left w:val="none" w:sz="0" w:space="0" w:color="auto"/>
                                <w:bottom w:val="none" w:sz="0" w:space="0" w:color="auto"/>
                                <w:right w:val="none" w:sz="0" w:space="0" w:color="auto"/>
                              </w:divBdr>
                            </w:div>
                            <w:div w:id="1841000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276716">
                      <w:marLeft w:val="0"/>
                      <w:marRight w:val="0"/>
                      <w:marTop w:val="0"/>
                      <w:marBottom w:val="0"/>
                      <w:divBdr>
                        <w:top w:val="none" w:sz="0" w:space="0" w:color="auto"/>
                        <w:left w:val="none" w:sz="0" w:space="0" w:color="auto"/>
                        <w:bottom w:val="none" w:sz="0" w:space="0" w:color="auto"/>
                        <w:right w:val="none" w:sz="0" w:space="0" w:color="auto"/>
                      </w:divBdr>
                    </w:div>
                    <w:div w:id="217935189">
                      <w:marLeft w:val="0"/>
                      <w:marRight w:val="0"/>
                      <w:marTop w:val="0"/>
                      <w:marBottom w:val="0"/>
                      <w:divBdr>
                        <w:top w:val="none" w:sz="0" w:space="0" w:color="auto"/>
                        <w:left w:val="none" w:sz="0" w:space="0" w:color="auto"/>
                        <w:bottom w:val="none" w:sz="0" w:space="0" w:color="auto"/>
                        <w:right w:val="none" w:sz="0" w:space="0" w:color="auto"/>
                      </w:divBdr>
                      <w:divsChild>
                        <w:div w:id="1475028191">
                          <w:marLeft w:val="0"/>
                          <w:marRight w:val="0"/>
                          <w:marTop w:val="0"/>
                          <w:marBottom w:val="0"/>
                          <w:divBdr>
                            <w:top w:val="none" w:sz="0" w:space="0" w:color="auto"/>
                            <w:left w:val="none" w:sz="0" w:space="0" w:color="auto"/>
                            <w:bottom w:val="none" w:sz="0" w:space="0" w:color="auto"/>
                            <w:right w:val="none" w:sz="0" w:space="0" w:color="auto"/>
                          </w:divBdr>
                          <w:divsChild>
                            <w:div w:id="741101369">
                              <w:marLeft w:val="0"/>
                              <w:marRight w:val="0"/>
                              <w:marTop w:val="0"/>
                              <w:marBottom w:val="0"/>
                              <w:divBdr>
                                <w:top w:val="none" w:sz="0" w:space="0" w:color="auto"/>
                                <w:left w:val="none" w:sz="0" w:space="0" w:color="auto"/>
                                <w:bottom w:val="none" w:sz="0" w:space="0" w:color="auto"/>
                                <w:right w:val="none" w:sz="0" w:space="0" w:color="auto"/>
                              </w:divBdr>
                            </w:div>
                            <w:div w:id="110495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23075">
                      <w:marLeft w:val="0"/>
                      <w:marRight w:val="0"/>
                      <w:marTop w:val="0"/>
                      <w:marBottom w:val="0"/>
                      <w:divBdr>
                        <w:top w:val="none" w:sz="0" w:space="0" w:color="auto"/>
                        <w:left w:val="none" w:sz="0" w:space="0" w:color="auto"/>
                        <w:bottom w:val="none" w:sz="0" w:space="0" w:color="auto"/>
                        <w:right w:val="none" w:sz="0" w:space="0" w:color="auto"/>
                      </w:divBdr>
                    </w:div>
                    <w:div w:id="86191247">
                      <w:marLeft w:val="0"/>
                      <w:marRight w:val="0"/>
                      <w:marTop w:val="0"/>
                      <w:marBottom w:val="0"/>
                      <w:divBdr>
                        <w:top w:val="none" w:sz="0" w:space="0" w:color="auto"/>
                        <w:left w:val="none" w:sz="0" w:space="0" w:color="auto"/>
                        <w:bottom w:val="none" w:sz="0" w:space="0" w:color="auto"/>
                        <w:right w:val="none" w:sz="0" w:space="0" w:color="auto"/>
                      </w:divBdr>
                      <w:divsChild>
                        <w:div w:id="1257130596">
                          <w:marLeft w:val="0"/>
                          <w:marRight w:val="0"/>
                          <w:marTop w:val="0"/>
                          <w:marBottom w:val="0"/>
                          <w:divBdr>
                            <w:top w:val="none" w:sz="0" w:space="0" w:color="auto"/>
                            <w:left w:val="none" w:sz="0" w:space="0" w:color="auto"/>
                            <w:bottom w:val="none" w:sz="0" w:space="0" w:color="auto"/>
                            <w:right w:val="none" w:sz="0" w:space="0" w:color="auto"/>
                          </w:divBdr>
                          <w:divsChild>
                            <w:div w:id="1214348605">
                              <w:marLeft w:val="0"/>
                              <w:marRight w:val="0"/>
                              <w:marTop w:val="0"/>
                              <w:marBottom w:val="0"/>
                              <w:divBdr>
                                <w:top w:val="none" w:sz="0" w:space="0" w:color="auto"/>
                                <w:left w:val="none" w:sz="0" w:space="0" w:color="auto"/>
                                <w:bottom w:val="none" w:sz="0" w:space="0" w:color="auto"/>
                                <w:right w:val="none" w:sz="0" w:space="0" w:color="auto"/>
                              </w:divBdr>
                            </w:div>
                            <w:div w:id="75675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744406">
                      <w:marLeft w:val="0"/>
                      <w:marRight w:val="0"/>
                      <w:marTop w:val="0"/>
                      <w:marBottom w:val="0"/>
                      <w:divBdr>
                        <w:top w:val="none" w:sz="0" w:space="0" w:color="auto"/>
                        <w:left w:val="none" w:sz="0" w:space="0" w:color="auto"/>
                        <w:bottom w:val="none" w:sz="0" w:space="0" w:color="auto"/>
                        <w:right w:val="none" w:sz="0" w:space="0" w:color="auto"/>
                      </w:divBdr>
                    </w:div>
                    <w:div w:id="3866809">
                      <w:marLeft w:val="0"/>
                      <w:marRight w:val="0"/>
                      <w:marTop w:val="0"/>
                      <w:marBottom w:val="0"/>
                      <w:divBdr>
                        <w:top w:val="none" w:sz="0" w:space="0" w:color="auto"/>
                        <w:left w:val="none" w:sz="0" w:space="0" w:color="auto"/>
                        <w:bottom w:val="none" w:sz="0" w:space="0" w:color="auto"/>
                        <w:right w:val="none" w:sz="0" w:space="0" w:color="auto"/>
                      </w:divBdr>
                      <w:divsChild>
                        <w:div w:id="329605180">
                          <w:marLeft w:val="0"/>
                          <w:marRight w:val="0"/>
                          <w:marTop w:val="0"/>
                          <w:marBottom w:val="0"/>
                          <w:divBdr>
                            <w:top w:val="none" w:sz="0" w:space="0" w:color="auto"/>
                            <w:left w:val="none" w:sz="0" w:space="0" w:color="auto"/>
                            <w:bottom w:val="none" w:sz="0" w:space="0" w:color="auto"/>
                            <w:right w:val="none" w:sz="0" w:space="0" w:color="auto"/>
                          </w:divBdr>
                          <w:divsChild>
                            <w:div w:id="1445690043">
                              <w:marLeft w:val="0"/>
                              <w:marRight w:val="0"/>
                              <w:marTop w:val="0"/>
                              <w:marBottom w:val="0"/>
                              <w:divBdr>
                                <w:top w:val="none" w:sz="0" w:space="0" w:color="auto"/>
                                <w:left w:val="none" w:sz="0" w:space="0" w:color="auto"/>
                                <w:bottom w:val="none" w:sz="0" w:space="0" w:color="auto"/>
                                <w:right w:val="none" w:sz="0" w:space="0" w:color="auto"/>
                              </w:divBdr>
                            </w:div>
                            <w:div w:id="145767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327807">
                      <w:marLeft w:val="0"/>
                      <w:marRight w:val="0"/>
                      <w:marTop w:val="0"/>
                      <w:marBottom w:val="0"/>
                      <w:divBdr>
                        <w:top w:val="none" w:sz="0" w:space="0" w:color="auto"/>
                        <w:left w:val="none" w:sz="0" w:space="0" w:color="auto"/>
                        <w:bottom w:val="none" w:sz="0" w:space="0" w:color="auto"/>
                        <w:right w:val="none" w:sz="0" w:space="0" w:color="auto"/>
                      </w:divBdr>
                    </w:div>
                    <w:div w:id="1042706028">
                      <w:marLeft w:val="0"/>
                      <w:marRight w:val="0"/>
                      <w:marTop w:val="0"/>
                      <w:marBottom w:val="0"/>
                      <w:divBdr>
                        <w:top w:val="none" w:sz="0" w:space="0" w:color="auto"/>
                        <w:left w:val="none" w:sz="0" w:space="0" w:color="auto"/>
                        <w:bottom w:val="none" w:sz="0" w:space="0" w:color="auto"/>
                        <w:right w:val="none" w:sz="0" w:space="0" w:color="auto"/>
                      </w:divBdr>
                      <w:divsChild>
                        <w:div w:id="743069210">
                          <w:marLeft w:val="0"/>
                          <w:marRight w:val="0"/>
                          <w:marTop w:val="0"/>
                          <w:marBottom w:val="0"/>
                          <w:divBdr>
                            <w:top w:val="none" w:sz="0" w:space="0" w:color="auto"/>
                            <w:left w:val="none" w:sz="0" w:space="0" w:color="auto"/>
                            <w:bottom w:val="none" w:sz="0" w:space="0" w:color="auto"/>
                            <w:right w:val="none" w:sz="0" w:space="0" w:color="auto"/>
                          </w:divBdr>
                          <w:divsChild>
                            <w:div w:id="1533569005">
                              <w:marLeft w:val="0"/>
                              <w:marRight w:val="0"/>
                              <w:marTop w:val="0"/>
                              <w:marBottom w:val="0"/>
                              <w:divBdr>
                                <w:top w:val="none" w:sz="0" w:space="0" w:color="auto"/>
                                <w:left w:val="none" w:sz="0" w:space="0" w:color="auto"/>
                                <w:bottom w:val="none" w:sz="0" w:space="0" w:color="auto"/>
                                <w:right w:val="none" w:sz="0" w:space="0" w:color="auto"/>
                              </w:divBdr>
                            </w:div>
                            <w:div w:id="118536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632">
                      <w:marLeft w:val="0"/>
                      <w:marRight w:val="0"/>
                      <w:marTop w:val="0"/>
                      <w:marBottom w:val="0"/>
                      <w:divBdr>
                        <w:top w:val="none" w:sz="0" w:space="0" w:color="auto"/>
                        <w:left w:val="none" w:sz="0" w:space="0" w:color="auto"/>
                        <w:bottom w:val="none" w:sz="0" w:space="0" w:color="auto"/>
                        <w:right w:val="none" w:sz="0" w:space="0" w:color="auto"/>
                      </w:divBdr>
                    </w:div>
                    <w:div w:id="2028870186">
                      <w:marLeft w:val="0"/>
                      <w:marRight w:val="0"/>
                      <w:marTop w:val="0"/>
                      <w:marBottom w:val="0"/>
                      <w:divBdr>
                        <w:top w:val="none" w:sz="0" w:space="0" w:color="auto"/>
                        <w:left w:val="none" w:sz="0" w:space="0" w:color="auto"/>
                        <w:bottom w:val="none" w:sz="0" w:space="0" w:color="auto"/>
                        <w:right w:val="none" w:sz="0" w:space="0" w:color="auto"/>
                      </w:divBdr>
                      <w:divsChild>
                        <w:div w:id="455222197">
                          <w:marLeft w:val="0"/>
                          <w:marRight w:val="0"/>
                          <w:marTop w:val="0"/>
                          <w:marBottom w:val="0"/>
                          <w:divBdr>
                            <w:top w:val="none" w:sz="0" w:space="0" w:color="auto"/>
                            <w:left w:val="none" w:sz="0" w:space="0" w:color="auto"/>
                            <w:bottom w:val="none" w:sz="0" w:space="0" w:color="auto"/>
                            <w:right w:val="none" w:sz="0" w:space="0" w:color="auto"/>
                          </w:divBdr>
                          <w:divsChild>
                            <w:div w:id="496573891">
                              <w:marLeft w:val="0"/>
                              <w:marRight w:val="0"/>
                              <w:marTop w:val="0"/>
                              <w:marBottom w:val="0"/>
                              <w:divBdr>
                                <w:top w:val="none" w:sz="0" w:space="0" w:color="auto"/>
                                <w:left w:val="none" w:sz="0" w:space="0" w:color="auto"/>
                                <w:bottom w:val="none" w:sz="0" w:space="0" w:color="auto"/>
                                <w:right w:val="none" w:sz="0" w:space="0" w:color="auto"/>
                              </w:divBdr>
                            </w:div>
                            <w:div w:id="211212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156170">
                      <w:marLeft w:val="0"/>
                      <w:marRight w:val="0"/>
                      <w:marTop w:val="0"/>
                      <w:marBottom w:val="0"/>
                      <w:divBdr>
                        <w:top w:val="none" w:sz="0" w:space="0" w:color="auto"/>
                        <w:left w:val="none" w:sz="0" w:space="0" w:color="auto"/>
                        <w:bottom w:val="none" w:sz="0" w:space="0" w:color="auto"/>
                        <w:right w:val="none" w:sz="0" w:space="0" w:color="auto"/>
                      </w:divBdr>
                    </w:div>
                    <w:div w:id="1230576446">
                      <w:marLeft w:val="0"/>
                      <w:marRight w:val="0"/>
                      <w:marTop w:val="0"/>
                      <w:marBottom w:val="0"/>
                      <w:divBdr>
                        <w:top w:val="none" w:sz="0" w:space="0" w:color="auto"/>
                        <w:left w:val="none" w:sz="0" w:space="0" w:color="auto"/>
                        <w:bottom w:val="none" w:sz="0" w:space="0" w:color="auto"/>
                        <w:right w:val="none" w:sz="0" w:space="0" w:color="auto"/>
                      </w:divBdr>
                      <w:divsChild>
                        <w:div w:id="1407335657">
                          <w:marLeft w:val="0"/>
                          <w:marRight w:val="0"/>
                          <w:marTop w:val="0"/>
                          <w:marBottom w:val="0"/>
                          <w:divBdr>
                            <w:top w:val="none" w:sz="0" w:space="0" w:color="auto"/>
                            <w:left w:val="none" w:sz="0" w:space="0" w:color="auto"/>
                            <w:bottom w:val="none" w:sz="0" w:space="0" w:color="auto"/>
                            <w:right w:val="none" w:sz="0" w:space="0" w:color="auto"/>
                          </w:divBdr>
                          <w:divsChild>
                            <w:div w:id="1164975378">
                              <w:marLeft w:val="0"/>
                              <w:marRight w:val="0"/>
                              <w:marTop w:val="0"/>
                              <w:marBottom w:val="0"/>
                              <w:divBdr>
                                <w:top w:val="none" w:sz="0" w:space="0" w:color="auto"/>
                                <w:left w:val="none" w:sz="0" w:space="0" w:color="auto"/>
                                <w:bottom w:val="none" w:sz="0" w:space="0" w:color="auto"/>
                                <w:right w:val="none" w:sz="0" w:space="0" w:color="auto"/>
                              </w:divBdr>
                            </w:div>
                            <w:div w:id="53812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414180">
                      <w:marLeft w:val="0"/>
                      <w:marRight w:val="0"/>
                      <w:marTop w:val="0"/>
                      <w:marBottom w:val="0"/>
                      <w:divBdr>
                        <w:top w:val="none" w:sz="0" w:space="0" w:color="auto"/>
                        <w:left w:val="none" w:sz="0" w:space="0" w:color="auto"/>
                        <w:bottom w:val="none" w:sz="0" w:space="0" w:color="auto"/>
                        <w:right w:val="none" w:sz="0" w:space="0" w:color="auto"/>
                      </w:divBdr>
                    </w:div>
                    <w:div w:id="1979916957">
                      <w:marLeft w:val="0"/>
                      <w:marRight w:val="0"/>
                      <w:marTop w:val="0"/>
                      <w:marBottom w:val="0"/>
                      <w:divBdr>
                        <w:top w:val="none" w:sz="0" w:space="0" w:color="auto"/>
                        <w:left w:val="none" w:sz="0" w:space="0" w:color="auto"/>
                        <w:bottom w:val="none" w:sz="0" w:space="0" w:color="auto"/>
                        <w:right w:val="none" w:sz="0" w:space="0" w:color="auto"/>
                      </w:divBdr>
                      <w:divsChild>
                        <w:div w:id="1472938725">
                          <w:marLeft w:val="0"/>
                          <w:marRight w:val="0"/>
                          <w:marTop w:val="0"/>
                          <w:marBottom w:val="0"/>
                          <w:divBdr>
                            <w:top w:val="none" w:sz="0" w:space="0" w:color="auto"/>
                            <w:left w:val="none" w:sz="0" w:space="0" w:color="auto"/>
                            <w:bottom w:val="none" w:sz="0" w:space="0" w:color="auto"/>
                            <w:right w:val="none" w:sz="0" w:space="0" w:color="auto"/>
                          </w:divBdr>
                          <w:divsChild>
                            <w:div w:id="108746557">
                              <w:marLeft w:val="0"/>
                              <w:marRight w:val="0"/>
                              <w:marTop w:val="0"/>
                              <w:marBottom w:val="0"/>
                              <w:divBdr>
                                <w:top w:val="none" w:sz="0" w:space="0" w:color="auto"/>
                                <w:left w:val="none" w:sz="0" w:space="0" w:color="auto"/>
                                <w:bottom w:val="none" w:sz="0" w:space="0" w:color="auto"/>
                                <w:right w:val="none" w:sz="0" w:space="0" w:color="auto"/>
                              </w:divBdr>
                            </w:div>
                            <w:div w:id="116832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539320">
                      <w:marLeft w:val="0"/>
                      <w:marRight w:val="0"/>
                      <w:marTop w:val="0"/>
                      <w:marBottom w:val="0"/>
                      <w:divBdr>
                        <w:top w:val="none" w:sz="0" w:space="0" w:color="auto"/>
                        <w:left w:val="none" w:sz="0" w:space="0" w:color="auto"/>
                        <w:bottom w:val="none" w:sz="0" w:space="0" w:color="auto"/>
                        <w:right w:val="none" w:sz="0" w:space="0" w:color="auto"/>
                      </w:divBdr>
                    </w:div>
                    <w:div w:id="107553206">
                      <w:marLeft w:val="0"/>
                      <w:marRight w:val="0"/>
                      <w:marTop w:val="0"/>
                      <w:marBottom w:val="0"/>
                      <w:divBdr>
                        <w:top w:val="none" w:sz="0" w:space="0" w:color="auto"/>
                        <w:left w:val="none" w:sz="0" w:space="0" w:color="auto"/>
                        <w:bottom w:val="none" w:sz="0" w:space="0" w:color="auto"/>
                        <w:right w:val="none" w:sz="0" w:space="0" w:color="auto"/>
                      </w:divBdr>
                      <w:divsChild>
                        <w:div w:id="958990030">
                          <w:marLeft w:val="0"/>
                          <w:marRight w:val="0"/>
                          <w:marTop w:val="0"/>
                          <w:marBottom w:val="0"/>
                          <w:divBdr>
                            <w:top w:val="none" w:sz="0" w:space="0" w:color="auto"/>
                            <w:left w:val="none" w:sz="0" w:space="0" w:color="auto"/>
                            <w:bottom w:val="none" w:sz="0" w:space="0" w:color="auto"/>
                            <w:right w:val="none" w:sz="0" w:space="0" w:color="auto"/>
                          </w:divBdr>
                          <w:divsChild>
                            <w:div w:id="1043360646">
                              <w:marLeft w:val="0"/>
                              <w:marRight w:val="0"/>
                              <w:marTop w:val="0"/>
                              <w:marBottom w:val="0"/>
                              <w:divBdr>
                                <w:top w:val="none" w:sz="0" w:space="0" w:color="auto"/>
                                <w:left w:val="none" w:sz="0" w:space="0" w:color="auto"/>
                                <w:bottom w:val="none" w:sz="0" w:space="0" w:color="auto"/>
                                <w:right w:val="none" w:sz="0" w:space="0" w:color="auto"/>
                              </w:divBdr>
                            </w:div>
                            <w:div w:id="52902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477345">
                      <w:marLeft w:val="0"/>
                      <w:marRight w:val="0"/>
                      <w:marTop w:val="0"/>
                      <w:marBottom w:val="0"/>
                      <w:divBdr>
                        <w:top w:val="none" w:sz="0" w:space="0" w:color="auto"/>
                        <w:left w:val="none" w:sz="0" w:space="0" w:color="auto"/>
                        <w:bottom w:val="none" w:sz="0" w:space="0" w:color="auto"/>
                        <w:right w:val="none" w:sz="0" w:space="0" w:color="auto"/>
                      </w:divBdr>
                    </w:div>
                    <w:div w:id="334694220">
                      <w:marLeft w:val="0"/>
                      <w:marRight w:val="0"/>
                      <w:marTop w:val="0"/>
                      <w:marBottom w:val="0"/>
                      <w:divBdr>
                        <w:top w:val="none" w:sz="0" w:space="0" w:color="auto"/>
                        <w:left w:val="none" w:sz="0" w:space="0" w:color="auto"/>
                        <w:bottom w:val="none" w:sz="0" w:space="0" w:color="auto"/>
                        <w:right w:val="none" w:sz="0" w:space="0" w:color="auto"/>
                      </w:divBdr>
                      <w:divsChild>
                        <w:div w:id="258295600">
                          <w:marLeft w:val="0"/>
                          <w:marRight w:val="0"/>
                          <w:marTop w:val="0"/>
                          <w:marBottom w:val="0"/>
                          <w:divBdr>
                            <w:top w:val="none" w:sz="0" w:space="0" w:color="auto"/>
                            <w:left w:val="none" w:sz="0" w:space="0" w:color="auto"/>
                            <w:bottom w:val="none" w:sz="0" w:space="0" w:color="auto"/>
                            <w:right w:val="none" w:sz="0" w:space="0" w:color="auto"/>
                          </w:divBdr>
                          <w:divsChild>
                            <w:div w:id="2115130014">
                              <w:marLeft w:val="0"/>
                              <w:marRight w:val="0"/>
                              <w:marTop w:val="0"/>
                              <w:marBottom w:val="0"/>
                              <w:divBdr>
                                <w:top w:val="none" w:sz="0" w:space="0" w:color="auto"/>
                                <w:left w:val="none" w:sz="0" w:space="0" w:color="auto"/>
                                <w:bottom w:val="none" w:sz="0" w:space="0" w:color="auto"/>
                                <w:right w:val="none" w:sz="0" w:space="0" w:color="auto"/>
                              </w:divBdr>
                            </w:div>
                            <w:div w:id="1410034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743702">
                      <w:marLeft w:val="0"/>
                      <w:marRight w:val="0"/>
                      <w:marTop w:val="0"/>
                      <w:marBottom w:val="0"/>
                      <w:divBdr>
                        <w:top w:val="none" w:sz="0" w:space="0" w:color="auto"/>
                        <w:left w:val="none" w:sz="0" w:space="0" w:color="auto"/>
                        <w:bottom w:val="none" w:sz="0" w:space="0" w:color="auto"/>
                        <w:right w:val="none" w:sz="0" w:space="0" w:color="auto"/>
                      </w:divBdr>
                    </w:div>
                    <w:div w:id="1209026023">
                      <w:marLeft w:val="0"/>
                      <w:marRight w:val="0"/>
                      <w:marTop w:val="0"/>
                      <w:marBottom w:val="0"/>
                      <w:divBdr>
                        <w:top w:val="none" w:sz="0" w:space="0" w:color="auto"/>
                        <w:left w:val="none" w:sz="0" w:space="0" w:color="auto"/>
                        <w:bottom w:val="none" w:sz="0" w:space="0" w:color="auto"/>
                        <w:right w:val="none" w:sz="0" w:space="0" w:color="auto"/>
                      </w:divBdr>
                      <w:divsChild>
                        <w:div w:id="1208953924">
                          <w:marLeft w:val="0"/>
                          <w:marRight w:val="0"/>
                          <w:marTop w:val="0"/>
                          <w:marBottom w:val="0"/>
                          <w:divBdr>
                            <w:top w:val="none" w:sz="0" w:space="0" w:color="auto"/>
                            <w:left w:val="none" w:sz="0" w:space="0" w:color="auto"/>
                            <w:bottom w:val="none" w:sz="0" w:space="0" w:color="auto"/>
                            <w:right w:val="none" w:sz="0" w:space="0" w:color="auto"/>
                          </w:divBdr>
                          <w:divsChild>
                            <w:div w:id="481893989">
                              <w:marLeft w:val="0"/>
                              <w:marRight w:val="0"/>
                              <w:marTop w:val="0"/>
                              <w:marBottom w:val="0"/>
                              <w:divBdr>
                                <w:top w:val="none" w:sz="0" w:space="0" w:color="auto"/>
                                <w:left w:val="none" w:sz="0" w:space="0" w:color="auto"/>
                                <w:bottom w:val="none" w:sz="0" w:space="0" w:color="auto"/>
                                <w:right w:val="none" w:sz="0" w:space="0" w:color="auto"/>
                              </w:divBdr>
                            </w:div>
                            <w:div w:id="24419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008869">
                      <w:marLeft w:val="0"/>
                      <w:marRight w:val="0"/>
                      <w:marTop w:val="0"/>
                      <w:marBottom w:val="0"/>
                      <w:divBdr>
                        <w:top w:val="none" w:sz="0" w:space="0" w:color="auto"/>
                        <w:left w:val="none" w:sz="0" w:space="0" w:color="auto"/>
                        <w:bottom w:val="none" w:sz="0" w:space="0" w:color="auto"/>
                        <w:right w:val="none" w:sz="0" w:space="0" w:color="auto"/>
                      </w:divBdr>
                    </w:div>
                    <w:div w:id="654992398">
                      <w:marLeft w:val="0"/>
                      <w:marRight w:val="0"/>
                      <w:marTop w:val="0"/>
                      <w:marBottom w:val="0"/>
                      <w:divBdr>
                        <w:top w:val="none" w:sz="0" w:space="0" w:color="auto"/>
                        <w:left w:val="none" w:sz="0" w:space="0" w:color="auto"/>
                        <w:bottom w:val="none" w:sz="0" w:space="0" w:color="auto"/>
                        <w:right w:val="none" w:sz="0" w:space="0" w:color="auto"/>
                      </w:divBdr>
                      <w:divsChild>
                        <w:div w:id="35860601">
                          <w:marLeft w:val="0"/>
                          <w:marRight w:val="0"/>
                          <w:marTop w:val="0"/>
                          <w:marBottom w:val="0"/>
                          <w:divBdr>
                            <w:top w:val="none" w:sz="0" w:space="0" w:color="auto"/>
                            <w:left w:val="none" w:sz="0" w:space="0" w:color="auto"/>
                            <w:bottom w:val="none" w:sz="0" w:space="0" w:color="auto"/>
                            <w:right w:val="none" w:sz="0" w:space="0" w:color="auto"/>
                          </w:divBdr>
                          <w:divsChild>
                            <w:div w:id="628976727">
                              <w:marLeft w:val="0"/>
                              <w:marRight w:val="0"/>
                              <w:marTop w:val="0"/>
                              <w:marBottom w:val="0"/>
                              <w:divBdr>
                                <w:top w:val="none" w:sz="0" w:space="0" w:color="auto"/>
                                <w:left w:val="none" w:sz="0" w:space="0" w:color="auto"/>
                                <w:bottom w:val="none" w:sz="0" w:space="0" w:color="auto"/>
                                <w:right w:val="none" w:sz="0" w:space="0" w:color="auto"/>
                              </w:divBdr>
                            </w:div>
                            <w:div w:id="58492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960894">
                      <w:marLeft w:val="0"/>
                      <w:marRight w:val="0"/>
                      <w:marTop w:val="0"/>
                      <w:marBottom w:val="0"/>
                      <w:divBdr>
                        <w:top w:val="none" w:sz="0" w:space="0" w:color="auto"/>
                        <w:left w:val="none" w:sz="0" w:space="0" w:color="auto"/>
                        <w:bottom w:val="none" w:sz="0" w:space="0" w:color="auto"/>
                        <w:right w:val="none" w:sz="0" w:space="0" w:color="auto"/>
                      </w:divBdr>
                    </w:div>
                    <w:div w:id="1735273953">
                      <w:marLeft w:val="0"/>
                      <w:marRight w:val="0"/>
                      <w:marTop w:val="0"/>
                      <w:marBottom w:val="0"/>
                      <w:divBdr>
                        <w:top w:val="none" w:sz="0" w:space="0" w:color="auto"/>
                        <w:left w:val="none" w:sz="0" w:space="0" w:color="auto"/>
                        <w:bottom w:val="none" w:sz="0" w:space="0" w:color="auto"/>
                        <w:right w:val="none" w:sz="0" w:space="0" w:color="auto"/>
                      </w:divBdr>
                      <w:divsChild>
                        <w:div w:id="317609546">
                          <w:marLeft w:val="0"/>
                          <w:marRight w:val="0"/>
                          <w:marTop w:val="0"/>
                          <w:marBottom w:val="0"/>
                          <w:divBdr>
                            <w:top w:val="none" w:sz="0" w:space="0" w:color="auto"/>
                            <w:left w:val="none" w:sz="0" w:space="0" w:color="auto"/>
                            <w:bottom w:val="none" w:sz="0" w:space="0" w:color="auto"/>
                            <w:right w:val="none" w:sz="0" w:space="0" w:color="auto"/>
                          </w:divBdr>
                          <w:divsChild>
                            <w:div w:id="1363629581">
                              <w:marLeft w:val="0"/>
                              <w:marRight w:val="0"/>
                              <w:marTop w:val="0"/>
                              <w:marBottom w:val="0"/>
                              <w:divBdr>
                                <w:top w:val="none" w:sz="0" w:space="0" w:color="auto"/>
                                <w:left w:val="none" w:sz="0" w:space="0" w:color="auto"/>
                                <w:bottom w:val="none" w:sz="0" w:space="0" w:color="auto"/>
                                <w:right w:val="none" w:sz="0" w:space="0" w:color="auto"/>
                              </w:divBdr>
                            </w:div>
                            <w:div w:id="12435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756473">
                      <w:marLeft w:val="0"/>
                      <w:marRight w:val="0"/>
                      <w:marTop w:val="0"/>
                      <w:marBottom w:val="0"/>
                      <w:divBdr>
                        <w:top w:val="none" w:sz="0" w:space="0" w:color="auto"/>
                        <w:left w:val="none" w:sz="0" w:space="0" w:color="auto"/>
                        <w:bottom w:val="none" w:sz="0" w:space="0" w:color="auto"/>
                        <w:right w:val="none" w:sz="0" w:space="0" w:color="auto"/>
                      </w:divBdr>
                    </w:div>
                    <w:div w:id="2137989938">
                      <w:marLeft w:val="0"/>
                      <w:marRight w:val="0"/>
                      <w:marTop w:val="0"/>
                      <w:marBottom w:val="300"/>
                      <w:divBdr>
                        <w:top w:val="none" w:sz="0" w:space="0" w:color="auto"/>
                        <w:left w:val="none" w:sz="0" w:space="0" w:color="auto"/>
                        <w:bottom w:val="none" w:sz="0" w:space="0" w:color="auto"/>
                        <w:right w:val="none" w:sz="0" w:space="0" w:color="auto"/>
                      </w:divBdr>
                      <w:divsChild>
                        <w:div w:id="199822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4392714">
          <w:marLeft w:val="75"/>
          <w:marRight w:val="0"/>
          <w:marTop w:val="0"/>
          <w:marBottom w:val="0"/>
          <w:divBdr>
            <w:top w:val="none" w:sz="0" w:space="0" w:color="auto"/>
            <w:left w:val="none" w:sz="0" w:space="0" w:color="auto"/>
            <w:bottom w:val="none" w:sz="0" w:space="0" w:color="auto"/>
            <w:right w:val="none" w:sz="0" w:space="0" w:color="auto"/>
          </w:divBdr>
          <w:divsChild>
            <w:div w:id="287207866">
              <w:marLeft w:val="0"/>
              <w:marRight w:val="0"/>
              <w:marTop w:val="0"/>
              <w:marBottom w:val="0"/>
              <w:divBdr>
                <w:top w:val="none" w:sz="0" w:space="0" w:color="auto"/>
                <w:left w:val="none" w:sz="0" w:space="0" w:color="auto"/>
                <w:bottom w:val="none" w:sz="0" w:space="0" w:color="auto"/>
                <w:right w:val="none" w:sz="0" w:space="0" w:color="auto"/>
              </w:divBdr>
              <w:divsChild>
                <w:div w:id="1396582907">
                  <w:marLeft w:val="0"/>
                  <w:marRight w:val="0"/>
                  <w:marTop w:val="0"/>
                  <w:marBottom w:val="0"/>
                  <w:divBdr>
                    <w:top w:val="none" w:sz="0" w:space="0" w:color="auto"/>
                    <w:left w:val="none" w:sz="0" w:space="0" w:color="auto"/>
                    <w:bottom w:val="none" w:sz="0" w:space="0" w:color="auto"/>
                    <w:right w:val="none" w:sz="0" w:space="0" w:color="auto"/>
                  </w:divBdr>
                  <w:divsChild>
                    <w:div w:id="402023419">
                      <w:marLeft w:val="0"/>
                      <w:marRight w:val="0"/>
                      <w:marTop w:val="0"/>
                      <w:marBottom w:val="300"/>
                      <w:divBdr>
                        <w:top w:val="none" w:sz="0" w:space="0" w:color="auto"/>
                        <w:left w:val="none" w:sz="0" w:space="0" w:color="auto"/>
                        <w:bottom w:val="none" w:sz="0" w:space="0" w:color="auto"/>
                        <w:right w:val="none" w:sz="0" w:space="0" w:color="auto"/>
                      </w:divBdr>
                      <w:divsChild>
                        <w:div w:id="2080135188">
                          <w:marLeft w:val="0"/>
                          <w:marRight w:val="0"/>
                          <w:marTop w:val="0"/>
                          <w:marBottom w:val="0"/>
                          <w:divBdr>
                            <w:top w:val="none" w:sz="0" w:space="0" w:color="auto"/>
                            <w:left w:val="none" w:sz="0" w:space="0" w:color="auto"/>
                            <w:bottom w:val="none" w:sz="0" w:space="0" w:color="auto"/>
                            <w:right w:val="none" w:sz="0" w:space="0" w:color="auto"/>
                          </w:divBdr>
                          <w:divsChild>
                            <w:div w:id="668754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6394">
                      <w:marLeft w:val="0"/>
                      <w:marRight w:val="0"/>
                      <w:marTop w:val="0"/>
                      <w:marBottom w:val="300"/>
                      <w:divBdr>
                        <w:top w:val="none" w:sz="0" w:space="0" w:color="auto"/>
                        <w:left w:val="none" w:sz="0" w:space="0" w:color="auto"/>
                        <w:bottom w:val="none" w:sz="0" w:space="0" w:color="auto"/>
                        <w:right w:val="none" w:sz="0" w:space="0" w:color="auto"/>
                      </w:divBdr>
                      <w:divsChild>
                        <w:div w:id="988364227">
                          <w:marLeft w:val="0"/>
                          <w:marRight w:val="0"/>
                          <w:marTop w:val="0"/>
                          <w:marBottom w:val="0"/>
                          <w:divBdr>
                            <w:top w:val="none" w:sz="0" w:space="0" w:color="auto"/>
                            <w:left w:val="none" w:sz="0" w:space="0" w:color="auto"/>
                            <w:bottom w:val="none" w:sz="0" w:space="0" w:color="auto"/>
                            <w:right w:val="none" w:sz="0" w:space="0" w:color="auto"/>
                          </w:divBdr>
                        </w:div>
                      </w:divsChild>
                    </w:div>
                    <w:div w:id="1998798343">
                      <w:marLeft w:val="0"/>
                      <w:marRight w:val="0"/>
                      <w:marTop w:val="0"/>
                      <w:marBottom w:val="300"/>
                      <w:divBdr>
                        <w:top w:val="none" w:sz="0" w:space="0" w:color="auto"/>
                        <w:left w:val="none" w:sz="0" w:space="0" w:color="auto"/>
                        <w:bottom w:val="none" w:sz="0" w:space="0" w:color="auto"/>
                        <w:right w:val="none" w:sz="0" w:space="0" w:color="auto"/>
                      </w:divBdr>
                      <w:divsChild>
                        <w:div w:id="1979608308">
                          <w:marLeft w:val="0"/>
                          <w:marRight w:val="0"/>
                          <w:marTop w:val="0"/>
                          <w:marBottom w:val="0"/>
                          <w:divBdr>
                            <w:top w:val="none" w:sz="0" w:space="0" w:color="auto"/>
                            <w:left w:val="none" w:sz="0" w:space="0" w:color="auto"/>
                            <w:bottom w:val="none" w:sz="0" w:space="0" w:color="auto"/>
                            <w:right w:val="none" w:sz="0" w:space="0" w:color="auto"/>
                          </w:divBdr>
                          <w:divsChild>
                            <w:div w:id="607546585">
                              <w:marLeft w:val="0"/>
                              <w:marRight w:val="0"/>
                              <w:marTop w:val="0"/>
                              <w:marBottom w:val="0"/>
                              <w:divBdr>
                                <w:top w:val="none" w:sz="0" w:space="0" w:color="auto"/>
                                <w:left w:val="none" w:sz="0" w:space="0" w:color="auto"/>
                                <w:bottom w:val="none" w:sz="0" w:space="0" w:color="auto"/>
                                <w:right w:val="none" w:sz="0" w:space="0" w:color="auto"/>
                              </w:divBdr>
                              <w:divsChild>
                                <w:div w:id="1824345958">
                                  <w:marLeft w:val="0"/>
                                  <w:marRight w:val="0"/>
                                  <w:marTop w:val="0"/>
                                  <w:marBottom w:val="0"/>
                                  <w:divBdr>
                                    <w:top w:val="none" w:sz="0" w:space="0" w:color="auto"/>
                                    <w:left w:val="none" w:sz="0" w:space="0" w:color="auto"/>
                                    <w:bottom w:val="none" w:sz="0" w:space="0" w:color="auto"/>
                                    <w:right w:val="none" w:sz="0" w:space="0" w:color="auto"/>
                                  </w:divBdr>
                                  <w:divsChild>
                                    <w:div w:id="1795713430">
                                      <w:marLeft w:val="0"/>
                                      <w:marRight w:val="0"/>
                                      <w:marTop w:val="0"/>
                                      <w:marBottom w:val="0"/>
                                      <w:divBdr>
                                        <w:top w:val="none" w:sz="0" w:space="0" w:color="auto"/>
                                        <w:left w:val="none" w:sz="0" w:space="0" w:color="auto"/>
                                        <w:bottom w:val="none" w:sz="0" w:space="0" w:color="auto"/>
                                        <w:right w:val="none" w:sz="0" w:space="0" w:color="auto"/>
                                      </w:divBdr>
                                      <w:divsChild>
                                        <w:div w:id="1279486589">
                                          <w:marLeft w:val="0"/>
                                          <w:marRight w:val="0"/>
                                          <w:marTop w:val="0"/>
                                          <w:marBottom w:val="0"/>
                                          <w:divBdr>
                                            <w:top w:val="none" w:sz="0" w:space="0" w:color="auto"/>
                                            <w:left w:val="none" w:sz="0" w:space="0" w:color="auto"/>
                                            <w:bottom w:val="none" w:sz="0" w:space="0" w:color="auto"/>
                                            <w:right w:val="none" w:sz="0" w:space="0" w:color="auto"/>
                                          </w:divBdr>
                                          <w:divsChild>
                                            <w:div w:id="378478459">
                                              <w:marLeft w:val="0"/>
                                              <w:marRight w:val="150"/>
                                              <w:marTop w:val="0"/>
                                              <w:marBottom w:val="0"/>
                                              <w:divBdr>
                                                <w:top w:val="none" w:sz="0" w:space="0" w:color="auto"/>
                                                <w:left w:val="none" w:sz="0" w:space="0" w:color="auto"/>
                                                <w:bottom w:val="none" w:sz="0" w:space="0" w:color="auto"/>
                                                <w:right w:val="none" w:sz="0" w:space="0" w:color="auto"/>
                                              </w:divBdr>
                                              <w:divsChild>
                                                <w:div w:id="404959718">
                                                  <w:marLeft w:val="0"/>
                                                  <w:marRight w:val="0"/>
                                                  <w:marTop w:val="75"/>
                                                  <w:marBottom w:val="75"/>
                                                  <w:divBdr>
                                                    <w:top w:val="none" w:sz="0" w:space="0" w:color="auto"/>
                                                    <w:left w:val="none" w:sz="0" w:space="0" w:color="auto"/>
                                                    <w:bottom w:val="none" w:sz="0" w:space="0" w:color="auto"/>
                                                    <w:right w:val="none" w:sz="0" w:space="0" w:color="auto"/>
                                                  </w:divBdr>
                                                  <w:divsChild>
                                                    <w:div w:id="769815844">
                                                      <w:marLeft w:val="0"/>
                                                      <w:marRight w:val="0"/>
                                                      <w:marTop w:val="0"/>
                                                      <w:marBottom w:val="0"/>
                                                      <w:divBdr>
                                                        <w:top w:val="none" w:sz="0" w:space="0" w:color="auto"/>
                                                        <w:left w:val="none" w:sz="0" w:space="0" w:color="auto"/>
                                                        <w:bottom w:val="none" w:sz="0" w:space="0" w:color="auto"/>
                                                        <w:right w:val="none" w:sz="0" w:space="0" w:color="auto"/>
                                                      </w:divBdr>
                                                    </w:div>
                                                  </w:divsChild>
                                                </w:div>
                                                <w:div w:id="81881933">
                                                  <w:marLeft w:val="0"/>
                                                  <w:marRight w:val="0"/>
                                                  <w:marTop w:val="75"/>
                                                  <w:marBottom w:val="75"/>
                                                  <w:divBdr>
                                                    <w:top w:val="none" w:sz="0" w:space="0" w:color="auto"/>
                                                    <w:left w:val="none" w:sz="0" w:space="0" w:color="auto"/>
                                                    <w:bottom w:val="none" w:sz="0" w:space="0" w:color="auto"/>
                                                    <w:right w:val="none" w:sz="0" w:space="0" w:color="auto"/>
                                                  </w:divBdr>
                                                  <w:divsChild>
                                                    <w:div w:id="1398213139">
                                                      <w:marLeft w:val="0"/>
                                                      <w:marRight w:val="0"/>
                                                      <w:marTop w:val="0"/>
                                                      <w:marBottom w:val="0"/>
                                                      <w:divBdr>
                                                        <w:top w:val="none" w:sz="0" w:space="0" w:color="auto"/>
                                                        <w:left w:val="none" w:sz="0" w:space="0" w:color="auto"/>
                                                        <w:bottom w:val="none" w:sz="0" w:space="0" w:color="auto"/>
                                                        <w:right w:val="none" w:sz="0" w:space="0" w:color="auto"/>
                                                      </w:divBdr>
                                                    </w:div>
                                                  </w:divsChild>
                                                </w:div>
                                                <w:div w:id="376010290">
                                                  <w:marLeft w:val="0"/>
                                                  <w:marRight w:val="0"/>
                                                  <w:marTop w:val="75"/>
                                                  <w:marBottom w:val="75"/>
                                                  <w:divBdr>
                                                    <w:top w:val="none" w:sz="0" w:space="0" w:color="auto"/>
                                                    <w:left w:val="none" w:sz="0" w:space="0" w:color="auto"/>
                                                    <w:bottom w:val="none" w:sz="0" w:space="0" w:color="auto"/>
                                                    <w:right w:val="none" w:sz="0" w:space="0" w:color="auto"/>
                                                  </w:divBdr>
                                                  <w:divsChild>
                                                    <w:div w:id="177352441">
                                                      <w:marLeft w:val="0"/>
                                                      <w:marRight w:val="0"/>
                                                      <w:marTop w:val="0"/>
                                                      <w:marBottom w:val="0"/>
                                                      <w:divBdr>
                                                        <w:top w:val="none" w:sz="0" w:space="0" w:color="auto"/>
                                                        <w:left w:val="none" w:sz="0" w:space="0" w:color="auto"/>
                                                        <w:bottom w:val="none" w:sz="0" w:space="0" w:color="auto"/>
                                                        <w:right w:val="none" w:sz="0" w:space="0" w:color="auto"/>
                                                      </w:divBdr>
                                                    </w:div>
                                                  </w:divsChild>
                                                </w:div>
                                                <w:div w:id="95373204">
                                                  <w:marLeft w:val="0"/>
                                                  <w:marRight w:val="0"/>
                                                  <w:marTop w:val="75"/>
                                                  <w:marBottom w:val="75"/>
                                                  <w:divBdr>
                                                    <w:top w:val="none" w:sz="0" w:space="0" w:color="auto"/>
                                                    <w:left w:val="none" w:sz="0" w:space="0" w:color="auto"/>
                                                    <w:bottom w:val="none" w:sz="0" w:space="0" w:color="auto"/>
                                                    <w:right w:val="none" w:sz="0" w:space="0" w:color="auto"/>
                                                  </w:divBdr>
                                                  <w:divsChild>
                                                    <w:div w:id="37122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8793409">
                                      <w:marLeft w:val="0"/>
                                      <w:marRight w:val="0"/>
                                      <w:marTop w:val="0"/>
                                      <w:marBottom w:val="0"/>
                                      <w:divBdr>
                                        <w:top w:val="none" w:sz="0" w:space="0" w:color="auto"/>
                                        <w:left w:val="none" w:sz="0" w:space="0" w:color="auto"/>
                                        <w:bottom w:val="none" w:sz="0" w:space="0" w:color="auto"/>
                                        <w:right w:val="none" w:sz="0" w:space="0" w:color="auto"/>
                                      </w:divBdr>
                                      <w:divsChild>
                                        <w:div w:id="2086291753">
                                          <w:marLeft w:val="0"/>
                                          <w:marRight w:val="0"/>
                                          <w:marTop w:val="0"/>
                                          <w:marBottom w:val="0"/>
                                          <w:divBdr>
                                            <w:top w:val="none" w:sz="0" w:space="0" w:color="auto"/>
                                            <w:left w:val="none" w:sz="0" w:space="0" w:color="auto"/>
                                            <w:bottom w:val="none" w:sz="0" w:space="0" w:color="auto"/>
                                            <w:right w:val="none" w:sz="0" w:space="0" w:color="auto"/>
                                          </w:divBdr>
                                          <w:divsChild>
                                            <w:div w:id="289823557">
                                              <w:marLeft w:val="150"/>
                                              <w:marRight w:val="0"/>
                                              <w:marTop w:val="0"/>
                                              <w:marBottom w:val="0"/>
                                              <w:divBdr>
                                                <w:top w:val="none" w:sz="0" w:space="0" w:color="auto"/>
                                                <w:left w:val="none" w:sz="0" w:space="0" w:color="auto"/>
                                                <w:bottom w:val="none" w:sz="0" w:space="0" w:color="auto"/>
                                                <w:right w:val="none" w:sz="0" w:space="0" w:color="auto"/>
                                              </w:divBdr>
                                              <w:divsChild>
                                                <w:div w:id="127821203">
                                                  <w:marLeft w:val="0"/>
                                                  <w:marRight w:val="0"/>
                                                  <w:marTop w:val="75"/>
                                                  <w:marBottom w:val="75"/>
                                                  <w:divBdr>
                                                    <w:top w:val="none" w:sz="0" w:space="0" w:color="auto"/>
                                                    <w:left w:val="none" w:sz="0" w:space="0" w:color="auto"/>
                                                    <w:bottom w:val="none" w:sz="0" w:space="0" w:color="auto"/>
                                                    <w:right w:val="none" w:sz="0" w:space="0" w:color="auto"/>
                                                  </w:divBdr>
                                                  <w:divsChild>
                                                    <w:div w:id="975263060">
                                                      <w:marLeft w:val="0"/>
                                                      <w:marRight w:val="0"/>
                                                      <w:marTop w:val="0"/>
                                                      <w:marBottom w:val="0"/>
                                                      <w:divBdr>
                                                        <w:top w:val="none" w:sz="0" w:space="0" w:color="auto"/>
                                                        <w:left w:val="none" w:sz="0" w:space="0" w:color="auto"/>
                                                        <w:bottom w:val="none" w:sz="0" w:space="0" w:color="auto"/>
                                                        <w:right w:val="none" w:sz="0" w:space="0" w:color="auto"/>
                                                      </w:divBdr>
                                                      <w:divsChild>
                                                        <w:div w:id="426728372">
                                                          <w:marLeft w:val="0"/>
                                                          <w:marRight w:val="0"/>
                                                          <w:marTop w:val="0"/>
                                                          <w:marBottom w:val="0"/>
                                                          <w:divBdr>
                                                            <w:top w:val="none" w:sz="0" w:space="0" w:color="auto"/>
                                                            <w:left w:val="none" w:sz="0" w:space="0" w:color="auto"/>
                                                            <w:bottom w:val="none" w:sz="0" w:space="0" w:color="auto"/>
                                                            <w:right w:val="none" w:sz="0" w:space="0" w:color="auto"/>
                                                          </w:divBdr>
                                                          <w:divsChild>
                                                            <w:div w:id="106479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353351">
                                                  <w:marLeft w:val="0"/>
                                                  <w:marRight w:val="0"/>
                                                  <w:marTop w:val="75"/>
                                                  <w:marBottom w:val="75"/>
                                                  <w:divBdr>
                                                    <w:top w:val="none" w:sz="0" w:space="0" w:color="auto"/>
                                                    <w:left w:val="none" w:sz="0" w:space="0" w:color="auto"/>
                                                    <w:bottom w:val="none" w:sz="0" w:space="0" w:color="auto"/>
                                                    <w:right w:val="none" w:sz="0" w:space="0" w:color="auto"/>
                                                  </w:divBdr>
                                                  <w:divsChild>
                                                    <w:div w:id="1810197906">
                                                      <w:marLeft w:val="0"/>
                                                      <w:marRight w:val="0"/>
                                                      <w:marTop w:val="0"/>
                                                      <w:marBottom w:val="0"/>
                                                      <w:divBdr>
                                                        <w:top w:val="none" w:sz="0" w:space="0" w:color="auto"/>
                                                        <w:left w:val="none" w:sz="0" w:space="0" w:color="auto"/>
                                                        <w:bottom w:val="none" w:sz="0" w:space="0" w:color="auto"/>
                                                        <w:right w:val="none" w:sz="0" w:space="0" w:color="auto"/>
                                                      </w:divBdr>
                                                    </w:div>
                                                  </w:divsChild>
                                                </w:div>
                                                <w:div w:id="1163162059">
                                                  <w:marLeft w:val="0"/>
                                                  <w:marRight w:val="0"/>
                                                  <w:marTop w:val="75"/>
                                                  <w:marBottom w:val="75"/>
                                                  <w:divBdr>
                                                    <w:top w:val="none" w:sz="0" w:space="0" w:color="auto"/>
                                                    <w:left w:val="none" w:sz="0" w:space="0" w:color="auto"/>
                                                    <w:bottom w:val="none" w:sz="0" w:space="0" w:color="auto"/>
                                                    <w:right w:val="none" w:sz="0" w:space="0" w:color="auto"/>
                                                  </w:divBdr>
                                                  <w:divsChild>
                                                    <w:div w:id="2134051712">
                                                      <w:marLeft w:val="0"/>
                                                      <w:marRight w:val="0"/>
                                                      <w:marTop w:val="0"/>
                                                      <w:marBottom w:val="0"/>
                                                      <w:divBdr>
                                                        <w:top w:val="none" w:sz="0" w:space="0" w:color="auto"/>
                                                        <w:left w:val="none" w:sz="0" w:space="0" w:color="auto"/>
                                                        <w:bottom w:val="none" w:sz="0" w:space="0" w:color="auto"/>
                                                        <w:right w:val="none" w:sz="0" w:space="0" w:color="auto"/>
                                                      </w:divBdr>
                                                      <w:divsChild>
                                                        <w:div w:id="712537189">
                                                          <w:marLeft w:val="0"/>
                                                          <w:marRight w:val="0"/>
                                                          <w:marTop w:val="0"/>
                                                          <w:marBottom w:val="0"/>
                                                          <w:divBdr>
                                                            <w:top w:val="none" w:sz="0" w:space="0" w:color="auto"/>
                                                            <w:left w:val="none" w:sz="0" w:space="0" w:color="auto"/>
                                                            <w:bottom w:val="none" w:sz="0" w:space="0" w:color="auto"/>
                                                            <w:right w:val="none" w:sz="0" w:space="0" w:color="auto"/>
                                                          </w:divBdr>
                                                          <w:divsChild>
                                                            <w:div w:id="2282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7451028">
                      <w:marLeft w:val="0"/>
                      <w:marRight w:val="0"/>
                      <w:marTop w:val="0"/>
                      <w:marBottom w:val="300"/>
                      <w:divBdr>
                        <w:top w:val="none" w:sz="0" w:space="0" w:color="auto"/>
                        <w:left w:val="none" w:sz="0" w:space="0" w:color="auto"/>
                        <w:bottom w:val="none" w:sz="0" w:space="0" w:color="auto"/>
                        <w:right w:val="none" w:sz="0" w:space="0" w:color="auto"/>
                      </w:divBdr>
                      <w:divsChild>
                        <w:div w:id="1025012174">
                          <w:marLeft w:val="0"/>
                          <w:marRight w:val="0"/>
                          <w:marTop w:val="0"/>
                          <w:marBottom w:val="0"/>
                          <w:divBdr>
                            <w:top w:val="none" w:sz="0" w:space="0" w:color="auto"/>
                            <w:left w:val="none" w:sz="0" w:space="0" w:color="auto"/>
                            <w:bottom w:val="none" w:sz="0" w:space="0" w:color="auto"/>
                            <w:right w:val="none" w:sz="0" w:space="0" w:color="auto"/>
                          </w:divBdr>
                          <w:divsChild>
                            <w:div w:id="284430782">
                              <w:marLeft w:val="0"/>
                              <w:marRight w:val="0"/>
                              <w:marTop w:val="0"/>
                              <w:marBottom w:val="0"/>
                              <w:divBdr>
                                <w:top w:val="none" w:sz="0" w:space="0" w:color="auto"/>
                                <w:left w:val="none" w:sz="0" w:space="0" w:color="auto"/>
                                <w:bottom w:val="none" w:sz="0" w:space="0" w:color="auto"/>
                                <w:right w:val="none" w:sz="0" w:space="0" w:color="auto"/>
                              </w:divBdr>
                              <w:divsChild>
                                <w:div w:id="81537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2504153">
      <w:bodyDiv w:val="1"/>
      <w:marLeft w:val="0"/>
      <w:marRight w:val="0"/>
      <w:marTop w:val="0"/>
      <w:marBottom w:val="0"/>
      <w:divBdr>
        <w:top w:val="none" w:sz="0" w:space="0" w:color="auto"/>
        <w:left w:val="none" w:sz="0" w:space="0" w:color="auto"/>
        <w:bottom w:val="none" w:sz="0" w:space="0" w:color="auto"/>
        <w:right w:val="none" w:sz="0" w:space="0" w:color="auto"/>
      </w:divBdr>
    </w:div>
    <w:div w:id="1753507956">
      <w:bodyDiv w:val="1"/>
      <w:marLeft w:val="0"/>
      <w:marRight w:val="0"/>
      <w:marTop w:val="0"/>
      <w:marBottom w:val="0"/>
      <w:divBdr>
        <w:top w:val="none" w:sz="0" w:space="0" w:color="auto"/>
        <w:left w:val="none" w:sz="0" w:space="0" w:color="auto"/>
        <w:bottom w:val="none" w:sz="0" w:space="0" w:color="auto"/>
        <w:right w:val="none" w:sz="0" w:space="0" w:color="auto"/>
      </w:divBdr>
    </w:div>
    <w:div w:id="1764884590">
      <w:bodyDiv w:val="1"/>
      <w:marLeft w:val="0"/>
      <w:marRight w:val="0"/>
      <w:marTop w:val="0"/>
      <w:marBottom w:val="0"/>
      <w:divBdr>
        <w:top w:val="none" w:sz="0" w:space="0" w:color="auto"/>
        <w:left w:val="none" w:sz="0" w:space="0" w:color="auto"/>
        <w:bottom w:val="none" w:sz="0" w:space="0" w:color="auto"/>
        <w:right w:val="none" w:sz="0" w:space="0" w:color="auto"/>
      </w:divBdr>
    </w:div>
    <w:div w:id="1777479229">
      <w:bodyDiv w:val="1"/>
      <w:marLeft w:val="0"/>
      <w:marRight w:val="0"/>
      <w:marTop w:val="0"/>
      <w:marBottom w:val="0"/>
      <w:divBdr>
        <w:top w:val="none" w:sz="0" w:space="0" w:color="auto"/>
        <w:left w:val="none" w:sz="0" w:space="0" w:color="auto"/>
        <w:bottom w:val="none" w:sz="0" w:space="0" w:color="auto"/>
        <w:right w:val="none" w:sz="0" w:space="0" w:color="auto"/>
      </w:divBdr>
    </w:div>
    <w:div w:id="1981418737">
      <w:bodyDiv w:val="1"/>
      <w:marLeft w:val="0"/>
      <w:marRight w:val="0"/>
      <w:marTop w:val="0"/>
      <w:marBottom w:val="0"/>
      <w:divBdr>
        <w:top w:val="none" w:sz="0" w:space="0" w:color="auto"/>
        <w:left w:val="none" w:sz="0" w:space="0" w:color="auto"/>
        <w:bottom w:val="none" w:sz="0" w:space="0" w:color="auto"/>
        <w:right w:val="none" w:sz="0" w:space="0" w:color="auto"/>
      </w:divBdr>
      <w:divsChild>
        <w:div w:id="799962433">
          <w:marLeft w:val="0"/>
          <w:marRight w:val="0"/>
          <w:marTop w:val="0"/>
          <w:marBottom w:val="0"/>
          <w:divBdr>
            <w:top w:val="none" w:sz="0" w:space="0" w:color="auto"/>
            <w:left w:val="none" w:sz="0" w:space="0" w:color="auto"/>
            <w:bottom w:val="none" w:sz="0" w:space="0" w:color="auto"/>
            <w:right w:val="none" w:sz="0" w:space="0" w:color="auto"/>
          </w:divBdr>
        </w:div>
      </w:divsChild>
    </w:div>
    <w:div w:id="2006085826">
      <w:bodyDiv w:val="1"/>
      <w:marLeft w:val="0"/>
      <w:marRight w:val="0"/>
      <w:marTop w:val="0"/>
      <w:marBottom w:val="0"/>
      <w:divBdr>
        <w:top w:val="none" w:sz="0" w:space="0" w:color="auto"/>
        <w:left w:val="none" w:sz="0" w:space="0" w:color="auto"/>
        <w:bottom w:val="none" w:sz="0" w:space="0" w:color="auto"/>
        <w:right w:val="none" w:sz="0" w:space="0" w:color="auto"/>
      </w:divBdr>
    </w:div>
    <w:div w:id="2014145343">
      <w:bodyDiv w:val="1"/>
      <w:marLeft w:val="0"/>
      <w:marRight w:val="0"/>
      <w:marTop w:val="0"/>
      <w:marBottom w:val="0"/>
      <w:divBdr>
        <w:top w:val="none" w:sz="0" w:space="0" w:color="auto"/>
        <w:left w:val="none" w:sz="0" w:space="0" w:color="auto"/>
        <w:bottom w:val="none" w:sz="0" w:space="0" w:color="auto"/>
        <w:right w:val="none" w:sz="0" w:space="0" w:color="auto"/>
      </w:divBdr>
    </w:div>
    <w:div w:id="2077361142">
      <w:bodyDiv w:val="1"/>
      <w:marLeft w:val="0"/>
      <w:marRight w:val="0"/>
      <w:marTop w:val="0"/>
      <w:marBottom w:val="0"/>
      <w:divBdr>
        <w:top w:val="none" w:sz="0" w:space="0" w:color="auto"/>
        <w:left w:val="none" w:sz="0" w:space="0" w:color="auto"/>
        <w:bottom w:val="none" w:sz="0" w:space="0" w:color="auto"/>
        <w:right w:val="none" w:sz="0" w:space="0" w:color="auto"/>
      </w:divBdr>
      <w:divsChild>
        <w:div w:id="1880701919">
          <w:marLeft w:val="0"/>
          <w:marRight w:val="0"/>
          <w:marTop w:val="0"/>
          <w:marBottom w:val="0"/>
          <w:divBdr>
            <w:top w:val="none" w:sz="0" w:space="0" w:color="auto"/>
            <w:left w:val="none" w:sz="0" w:space="0" w:color="auto"/>
            <w:bottom w:val="none" w:sz="0" w:space="0" w:color="auto"/>
            <w:right w:val="none" w:sz="0" w:space="0" w:color="auto"/>
          </w:divBdr>
          <w:divsChild>
            <w:div w:id="1501196572">
              <w:marLeft w:val="0"/>
              <w:marRight w:val="0"/>
              <w:marTop w:val="0"/>
              <w:marBottom w:val="0"/>
              <w:divBdr>
                <w:top w:val="none" w:sz="0" w:space="0" w:color="auto"/>
                <w:left w:val="none" w:sz="0" w:space="0" w:color="auto"/>
                <w:bottom w:val="none" w:sz="0" w:space="0" w:color="auto"/>
                <w:right w:val="none" w:sz="0" w:space="0" w:color="auto"/>
              </w:divBdr>
              <w:divsChild>
                <w:div w:id="664553329">
                  <w:marLeft w:val="0"/>
                  <w:marRight w:val="0"/>
                  <w:marTop w:val="0"/>
                  <w:marBottom w:val="0"/>
                  <w:divBdr>
                    <w:top w:val="none" w:sz="0" w:space="0" w:color="auto"/>
                    <w:left w:val="none" w:sz="0" w:space="0" w:color="auto"/>
                    <w:bottom w:val="none" w:sz="0" w:space="0" w:color="auto"/>
                    <w:right w:val="none" w:sz="0" w:space="0" w:color="auto"/>
                  </w:divBdr>
                  <w:divsChild>
                    <w:div w:id="152482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639918">
      <w:bodyDiv w:val="1"/>
      <w:marLeft w:val="0"/>
      <w:marRight w:val="0"/>
      <w:marTop w:val="0"/>
      <w:marBottom w:val="0"/>
      <w:divBdr>
        <w:top w:val="none" w:sz="0" w:space="0" w:color="auto"/>
        <w:left w:val="none" w:sz="0" w:space="0" w:color="auto"/>
        <w:bottom w:val="none" w:sz="0" w:space="0" w:color="auto"/>
        <w:right w:val="none" w:sz="0" w:space="0" w:color="auto"/>
      </w:divBdr>
    </w:div>
    <w:div w:id="2126346128">
      <w:bodyDiv w:val="1"/>
      <w:marLeft w:val="0"/>
      <w:marRight w:val="0"/>
      <w:marTop w:val="0"/>
      <w:marBottom w:val="0"/>
      <w:divBdr>
        <w:top w:val="none" w:sz="0" w:space="0" w:color="auto"/>
        <w:left w:val="none" w:sz="0" w:space="0" w:color="auto"/>
        <w:bottom w:val="none" w:sz="0" w:space="0" w:color="auto"/>
        <w:right w:val="none" w:sz="0" w:space="0" w:color="auto"/>
      </w:divBdr>
    </w:div>
    <w:div w:id="2139494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insworth@bath.ac.uk" TargetMode="External"/><Relationship Id="rId13" Type="http://schemas.openxmlformats.org/officeDocument/2006/relationships/hyperlink" Target="https://germdefence.org/" TargetMode="External"/><Relationship Id="rId18" Type="http://schemas.openxmlformats.org/officeDocument/2006/relationships/hyperlink" Target="https://doi.org/10.1080/08870440512331317670" TargetMode="Externa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germdefence.org/" TargetMode="External"/><Relationship Id="rId17" Type="http://schemas.openxmlformats.org/officeDocument/2006/relationships/hyperlink" Target="https://doi.org/10.1080/13669877.2020.1758193" TargetMode="External"/><Relationship Id="rId2" Type="http://schemas.openxmlformats.org/officeDocument/2006/relationships/numbering" Target="numbering.xml"/><Relationship Id="rId16" Type="http://schemas.openxmlformats.org/officeDocument/2006/relationships/hyperlink" Target="https://ger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gov.uk/government/collections/coronavirus-covid-19-list-of-guidance" TargetMode="External"/><Relationship Id="rId10" Type="http://schemas.openxmlformats.org/officeDocument/2006/relationships/footer" Target="footer2.xml"/><Relationship Id="rId19" Type="http://schemas.openxmlformats.org/officeDocument/2006/relationships/hyperlink" Target="https://figshare.com/s/72e9fbfd1f7bbf090220"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tif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A5BE4E-3A4B-4CC8-AF55-6BDCB6058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6149</Words>
  <Characters>35052</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 Ainsworth</dc:creator>
  <cp:lastModifiedBy>Ben Ainsworth</cp:lastModifiedBy>
  <cp:revision>4</cp:revision>
  <dcterms:created xsi:type="dcterms:W3CDTF">2021-01-18T12:43:00Z</dcterms:created>
  <dcterms:modified xsi:type="dcterms:W3CDTF">2021-01-18T13:12:00Z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zotero-version="5.0.88"&gt;&lt;session id="kB8gFN9L"/&gt;&lt;style id="http://www.zotero.org/styles/vancouver" locale="en-GB" hasBibliography="1" bibliographyStyleHasBeenSet="1"/&gt;&lt;prefs&gt;&lt;pref name="fieldType" value="Field"/&gt;&lt;/prefs&gt;&lt;/data&gt;</vt:lpwstr>
  </property>
</Properties>
</file>